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5FAB6" w14:textId="77777777" w:rsidR="00DD039F" w:rsidRPr="007D396D" w:rsidRDefault="00DD039F" w:rsidP="00DD039F">
      <w:pPr>
        <w:pStyle w:val="Body"/>
        <w:spacing w:line="360" w:lineRule="auto"/>
        <w:ind w:firstLine="720"/>
        <w:jc w:val="center"/>
        <w:rPr>
          <w:rFonts w:ascii="Times New Roman" w:hAnsi="Times New Roman" w:cs="Times New Roman"/>
          <w:b/>
          <w:bCs/>
          <w:sz w:val="24"/>
          <w:szCs w:val="24"/>
        </w:rPr>
      </w:pPr>
      <w:r>
        <w:rPr>
          <w:rFonts w:ascii="Times New Roman" w:hAnsi="Times New Roman" w:cs="Times New Roman"/>
          <w:b/>
          <w:bCs/>
          <w:sz w:val="24"/>
          <w:szCs w:val="24"/>
        </w:rPr>
        <w:t>Perception of the ethical acceptability of live prey feeding to aquatic species kept in c</w:t>
      </w:r>
      <w:r w:rsidRPr="007D396D">
        <w:rPr>
          <w:rFonts w:ascii="Times New Roman" w:hAnsi="Times New Roman" w:cs="Times New Roman"/>
          <w:b/>
          <w:bCs/>
          <w:sz w:val="24"/>
          <w:szCs w:val="24"/>
        </w:rPr>
        <w:t>aptivity</w:t>
      </w:r>
      <w:r>
        <w:rPr>
          <w:rFonts w:ascii="Times New Roman" w:hAnsi="Times New Roman" w:cs="Times New Roman"/>
          <w:b/>
          <w:bCs/>
          <w:sz w:val="24"/>
          <w:szCs w:val="24"/>
        </w:rPr>
        <w:t>.</w:t>
      </w:r>
    </w:p>
    <w:p w14:paraId="0EBFFA47" w14:textId="77777777" w:rsidR="00DD039F" w:rsidRPr="004C138A" w:rsidRDefault="00DD039F" w:rsidP="00DD039F">
      <w:pPr>
        <w:autoSpaceDE w:val="0"/>
        <w:autoSpaceDN w:val="0"/>
        <w:adjustRightInd w:val="0"/>
        <w:spacing w:line="360" w:lineRule="auto"/>
        <w:jc w:val="center"/>
        <w:rPr>
          <w:rFonts w:eastAsia="Times New Roman"/>
          <w:lang w:eastAsia="en-GB"/>
        </w:rPr>
      </w:pPr>
    </w:p>
    <w:p w14:paraId="75F12751" w14:textId="77777777" w:rsidR="00DD039F" w:rsidRDefault="00DD039F" w:rsidP="00DD039F">
      <w:pPr>
        <w:autoSpaceDE w:val="0"/>
        <w:autoSpaceDN w:val="0"/>
        <w:adjustRightInd w:val="0"/>
        <w:spacing w:line="360" w:lineRule="auto"/>
        <w:jc w:val="center"/>
        <w:rPr>
          <w:rFonts w:eastAsia="Times New Roman"/>
          <w:vertAlign w:val="superscript"/>
          <w:lang w:eastAsia="en-GB"/>
        </w:rPr>
      </w:pPr>
      <w:r w:rsidRPr="004C138A">
        <w:rPr>
          <w:rFonts w:eastAsia="Times New Roman"/>
          <w:lang w:eastAsia="en-GB"/>
        </w:rPr>
        <w:t>Lucy Marshall</w:t>
      </w:r>
      <w:r>
        <w:rPr>
          <w:rFonts w:eastAsia="Times New Roman"/>
          <w:lang w:eastAsia="en-GB"/>
        </w:rPr>
        <w:t>*</w:t>
      </w:r>
      <w:r w:rsidRPr="00263B23">
        <w:rPr>
          <w:rFonts w:eastAsia="Times New Roman"/>
          <w:vertAlign w:val="superscript"/>
          <w:lang w:eastAsia="en-GB"/>
        </w:rPr>
        <w:t>1</w:t>
      </w:r>
      <w:r>
        <w:rPr>
          <w:rFonts w:eastAsia="Times New Roman"/>
          <w:lang w:eastAsia="en-GB"/>
        </w:rPr>
        <w:t>, Wanda D McCormick</w:t>
      </w:r>
      <w:r w:rsidRPr="00263B23">
        <w:rPr>
          <w:rFonts w:eastAsia="Times New Roman"/>
          <w:vertAlign w:val="superscript"/>
          <w:lang w:eastAsia="en-GB"/>
        </w:rPr>
        <w:t>2</w:t>
      </w:r>
      <w:r w:rsidRPr="004C138A">
        <w:rPr>
          <w:rFonts w:eastAsia="Times New Roman"/>
          <w:lang w:eastAsia="en-GB"/>
        </w:rPr>
        <w:t xml:space="preserve"> &amp; Gavan M Cooke</w:t>
      </w:r>
      <w:r>
        <w:rPr>
          <w:rFonts w:eastAsia="Times New Roman"/>
          <w:vertAlign w:val="superscript"/>
          <w:lang w:eastAsia="en-GB"/>
        </w:rPr>
        <w:t>3</w:t>
      </w:r>
    </w:p>
    <w:p w14:paraId="3F7E511A" w14:textId="77777777" w:rsidR="00DD039F" w:rsidRPr="00263B23" w:rsidRDefault="00DD039F" w:rsidP="00DD039F">
      <w:pPr>
        <w:autoSpaceDE w:val="0"/>
        <w:autoSpaceDN w:val="0"/>
        <w:adjustRightInd w:val="0"/>
        <w:spacing w:line="360" w:lineRule="auto"/>
        <w:jc w:val="center"/>
        <w:rPr>
          <w:rFonts w:eastAsia="Times New Roman"/>
          <w:lang w:eastAsia="en-GB"/>
        </w:rPr>
      </w:pPr>
      <w:r>
        <w:rPr>
          <w:rFonts w:eastAsia="Times New Roman"/>
          <w:vertAlign w:val="superscript"/>
          <w:lang w:eastAsia="en-GB"/>
        </w:rPr>
        <w:t>1</w:t>
      </w:r>
      <w:r>
        <w:rPr>
          <w:rFonts w:eastAsia="Times New Roman"/>
          <w:lang w:eastAsia="en-GB"/>
        </w:rPr>
        <w:t>Faculty of Health Sciences, University of Bristol, Langford Veterinary School, Bristol, BS40 5DU UK</w:t>
      </w:r>
    </w:p>
    <w:p w14:paraId="6BFA23E4" w14:textId="77777777" w:rsidR="00DD039F" w:rsidRDefault="00DD039F" w:rsidP="00DD039F">
      <w:pPr>
        <w:autoSpaceDE w:val="0"/>
        <w:autoSpaceDN w:val="0"/>
        <w:adjustRightInd w:val="0"/>
        <w:spacing w:line="360" w:lineRule="auto"/>
        <w:jc w:val="center"/>
        <w:rPr>
          <w:lang w:eastAsia="en-GB"/>
        </w:rPr>
      </w:pPr>
      <w:r w:rsidRPr="00263B23">
        <w:rPr>
          <w:vertAlign w:val="superscript"/>
          <w:lang w:eastAsia="en-GB"/>
        </w:rPr>
        <w:t>2</w:t>
      </w:r>
      <w:r>
        <w:rPr>
          <w:lang w:eastAsia="en-GB"/>
        </w:rPr>
        <w:t xml:space="preserve">Faculty of Health &amp; Society, University of Northampton, </w:t>
      </w:r>
      <w:r w:rsidRPr="00DB638C">
        <w:rPr>
          <w:lang w:eastAsia="en-GB"/>
        </w:rPr>
        <w:t>University Drive</w:t>
      </w:r>
      <w:r>
        <w:rPr>
          <w:lang w:eastAsia="en-GB"/>
        </w:rPr>
        <w:t>,</w:t>
      </w:r>
      <w:r w:rsidRPr="00DB638C">
        <w:rPr>
          <w:lang w:eastAsia="en-GB"/>
        </w:rPr>
        <w:t xml:space="preserve"> Northampton</w:t>
      </w:r>
      <w:r>
        <w:rPr>
          <w:lang w:eastAsia="en-GB"/>
        </w:rPr>
        <w:t>,</w:t>
      </w:r>
      <w:r w:rsidRPr="00DB638C">
        <w:rPr>
          <w:lang w:eastAsia="en-GB"/>
        </w:rPr>
        <w:t xml:space="preserve"> NN1 5PH</w:t>
      </w:r>
      <w:r>
        <w:rPr>
          <w:lang w:eastAsia="en-GB"/>
        </w:rPr>
        <w:t xml:space="preserve"> UK</w:t>
      </w:r>
    </w:p>
    <w:p w14:paraId="763FCCAC" w14:textId="77777777" w:rsidR="00DD039F" w:rsidRDefault="00DD039F" w:rsidP="00DD039F">
      <w:pPr>
        <w:autoSpaceDE w:val="0"/>
        <w:autoSpaceDN w:val="0"/>
        <w:adjustRightInd w:val="0"/>
        <w:spacing w:line="360" w:lineRule="auto"/>
        <w:jc w:val="center"/>
        <w:rPr>
          <w:lang w:eastAsia="en-GB"/>
        </w:rPr>
      </w:pPr>
      <w:r>
        <w:rPr>
          <w:vertAlign w:val="superscript"/>
          <w:lang w:eastAsia="en-GB"/>
        </w:rPr>
        <w:t>3</w:t>
      </w:r>
      <w:r w:rsidRPr="004C138A">
        <w:rPr>
          <w:rFonts w:eastAsia="Times New Roman"/>
          <w:lang w:eastAsia="en-GB"/>
        </w:rPr>
        <w:t>Faculty of Life Sciences</w:t>
      </w:r>
      <w:r w:rsidRPr="004C138A">
        <w:rPr>
          <w:rFonts w:eastAsia="Times New Roman"/>
          <w:vertAlign w:val="superscript"/>
          <w:lang w:eastAsia="en-GB"/>
        </w:rPr>
        <w:t xml:space="preserve">, </w:t>
      </w:r>
      <w:r w:rsidRPr="004C138A">
        <w:rPr>
          <w:lang w:eastAsia="en-GB"/>
        </w:rPr>
        <w:t>Anglia Ruskin University</w:t>
      </w:r>
      <w:r>
        <w:rPr>
          <w:lang w:eastAsia="en-GB"/>
        </w:rPr>
        <w:t>,</w:t>
      </w:r>
      <w:r w:rsidRPr="004C138A">
        <w:rPr>
          <w:lang w:eastAsia="en-GB"/>
        </w:rPr>
        <w:t xml:space="preserve"> East Road, Cambridge, CB1 1PT</w:t>
      </w:r>
      <w:r>
        <w:rPr>
          <w:lang w:eastAsia="en-GB"/>
        </w:rPr>
        <w:t xml:space="preserve"> UK</w:t>
      </w:r>
    </w:p>
    <w:p w14:paraId="089BE397" w14:textId="77777777" w:rsidR="00DD039F" w:rsidRPr="009A5AC4" w:rsidRDefault="00DD039F" w:rsidP="00DD039F">
      <w:pPr>
        <w:autoSpaceDE w:val="0"/>
        <w:autoSpaceDN w:val="0"/>
        <w:adjustRightInd w:val="0"/>
        <w:spacing w:line="360" w:lineRule="auto"/>
        <w:jc w:val="center"/>
        <w:rPr>
          <w:lang w:eastAsia="en-GB"/>
        </w:rPr>
      </w:pPr>
    </w:p>
    <w:p w14:paraId="5F76CA21" w14:textId="77777777" w:rsidR="00DD039F" w:rsidRPr="004C138A" w:rsidRDefault="00DD039F" w:rsidP="00DD039F">
      <w:pPr>
        <w:autoSpaceDE w:val="0"/>
        <w:autoSpaceDN w:val="0"/>
        <w:adjustRightInd w:val="0"/>
        <w:spacing w:line="360" w:lineRule="auto"/>
        <w:jc w:val="center"/>
        <w:rPr>
          <w:rFonts w:eastAsia="Times New Roman"/>
          <w:vertAlign w:val="superscript"/>
          <w:lang w:eastAsia="en-GB"/>
        </w:rPr>
      </w:pPr>
    </w:p>
    <w:p w14:paraId="6B354F9E" w14:textId="77777777" w:rsidR="00DD039F" w:rsidRPr="00DB1BB4" w:rsidRDefault="00DD039F" w:rsidP="00DD039F">
      <w:pPr>
        <w:pStyle w:val="Body"/>
        <w:spacing w:line="360" w:lineRule="auto"/>
        <w:rPr>
          <w:rFonts w:ascii="Times New Roman" w:hAnsi="Times New Roman" w:cs="Times New Roman"/>
          <w:bCs/>
          <w:sz w:val="24"/>
          <w:szCs w:val="24"/>
        </w:rPr>
      </w:pPr>
      <w:r>
        <w:rPr>
          <w:rFonts w:ascii="Times New Roman" w:hAnsi="Times New Roman" w:cs="Times New Roman"/>
          <w:bCs/>
          <w:sz w:val="24"/>
          <w:szCs w:val="24"/>
        </w:rPr>
        <w:t>*</w:t>
      </w:r>
      <w:r w:rsidRPr="004C138A">
        <w:rPr>
          <w:rFonts w:ascii="Times New Roman" w:hAnsi="Times New Roman" w:cs="Times New Roman"/>
          <w:bCs/>
          <w:sz w:val="24"/>
          <w:szCs w:val="24"/>
        </w:rPr>
        <w:t xml:space="preserve">Corresponding author: </w:t>
      </w:r>
      <w:r>
        <w:rPr>
          <w:rFonts w:ascii="Times New Roman" w:hAnsi="Times New Roman" w:cs="Times New Roman"/>
          <w:bCs/>
          <w:sz w:val="24"/>
          <w:szCs w:val="24"/>
        </w:rPr>
        <w:t>lucy.m.a.marshall@gmail.com</w:t>
      </w:r>
    </w:p>
    <w:p w14:paraId="773C555C" w14:textId="77777777" w:rsidR="00DD039F" w:rsidRPr="004C138A" w:rsidRDefault="00DD039F" w:rsidP="00DD039F">
      <w:pPr>
        <w:pStyle w:val="Body"/>
        <w:spacing w:line="360" w:lineRule="auto"/>
        <w:rPr>
          <w:rFonts w:ascii="Times New Roman" w:hAnsi="Times New Roman" w:cs="Times New Roman"/>
          <w:iCs/>
          <w:sz w:val="24"/>
          <w:szCs w:val="24"/>
        </w:rPr>
      </w:pPr>
    </w:p>
    <w:p w14:paraId="60A39917" w14:textId="77777777" w:rsidR="00DD039F" w:rsidRPr="002F2D9D" w:rsidRDefault="00DD039F" w:rsidP="00DD039F">
      <w:pPr>
        <w:pStyle w:val="Body"/>
        <w:spacing w:line="360" w:lineRule="auto"/>
        <w:rPr>
          <w:rFonts w:ascii="Times New Roman" w:hAnsi="Times New Roman"/>
          <w:sz w:val="28"/>
        </w:rPr>
      </w:pPr>
      <w:r w:rsidRPr="002F2D9D">
        <w:rPr>
          <w:rFonts w:ascii="Times New Roman" w:hAnsi="Times New Roman"/>
          <w:sz w:val="28"/>
        </w:rPr>
        <w:t>Abstract</w:t>
      </w:r>
    </w:p>
    <w:p w14:paraId="7F34EC21" w14:textId="77777777" w:rsidR="00DD039F" w:rsidRPr="004C138A" w:rsidRDefault="00DD039F" w:rsidP="00DD039F">
      <w:pPr>
        <w:pStyle w:val="Body"/>
        <w:spacing w:line="360" w:lineRule="auto"/>
        <w:rPr>
          <w:rFonts w:ascii="Times New Roman" w:hAnsi="Times New Roman" w:cs="Times New Roman"/>
          <w:iCs/>
          <w:sz w:val="24"/>
          <w:szCs w:val="24"/>
        </w:rPr>
      </w:pPr>
    </w:p>
    <w:p w14:paraId="2C53B9F5" w14:textId="77777777" w:rsidR="00DD039F" w:rsidRDefault="00DD039F" w:rsidP="00DD039F">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Previous research into public perceptions of live prey feeding has been</w:t>
      </w:r>
      <w:r>
        <w:rPr>
          <w:rFonts w:ascii="Times New Roman" w:hAnsi="Times New Roman" w:cs="Times New Roman"/>
          <w:iCs/>
          <w:sz w:val="24"/>
          <w:szCs w:val="24"/>
        </w:rPr>
        <w:t xml:space="preserve"> focused on terrestrial animals. The reasons for this likely relate to the difficulty humans have in being compassionate to animals who are phylogenetically distantly related. In order to test these assumptions, the general public (two groups; one who had just visited an aquarium; and one group who had just visited a zoo), aquarium professionals in the UK/US and terrestrial zoo animal professionals (UK) were investigated to see how they would differ in their responses when asked about feeding various live aquatic animals to one another. Likert </w:t>
      </w:r>
      <w:r w:rsidRPr="004C138A">
        <w:rPr>
          <w:rFonts w:ascii="Times New Roman" w:hAnsi="Times New Roman" w:cs="Times New Roman"/>
          <w:iCs/>
          <w:sz w:val="24"/>
          <w:szCs w:val="24"/>
        </w:rPr>
        <w:t>based</w:t>
      </w:r>
      <w:r>
        <w:rPr>
          <w:rFonts w:ascii="Times New Roman" w:hAnsi="Times New Roman" w:cs="Times New Roman"/>
          <w:iCs/>
          <w:sz w:val="24"/>
          <w:szCs w:val="24"/>
        </w:rPr>
        <w:t xml:space="preserve"> surveys</w:t>
      </w:r>
      <w:r w:rsidRPr="004C138A">
        <w:rPr>
          <w:rFonts w:ascii="Times New Roman" w:hAnsi="Times New Roman" w:cs="Times New Roman"/>
          <w:iCs/>
          <w:sz w:val="24"/>
          <w:szCs w:val="24"/>
        </w:rPr>
        <w:t xml:space="preserve"> </w:t>
      </w:r>
      <w:r>
        <w:rPr>
          <w:rFonts w:ascii="Times New Roman" w:hAnsi="Times New Roman" w:cs="Times New Roman"/>
          <w:iCs/>
          <w:sz w:val="24"/>
          <w:szCs w:val="24"/>
        </w:rPr>
        <w:t xml:space="preserve">were used </w:t>
      </w:r>
      <w:r w:rsidRPr="004C138A">
        <w:rPr>
          <w:rFonts w:ascii="Times New Roman" w:hAnsi="Times New Roman" w:cs="Times New Roman"/>
          <w:iCs/>
          <w:sz w:val="24"/>
          <w:szCs w:val="24"/>
        </w:rPr>
        <w:t>to obta</w:t>
      </w:r>
      <w:r>
        <w:rPr>
          <w:rFonts w:ascii="Times New Roman" w:hAnsi="Times New Roman" w:cs="Times New Roman"/>
          <w:iCs/>
          <w:sz w:val="24"/>
          <w:szCs w:val="24"/>
        </w:rPr>
        <w:t xml:space="preserve">in data face to face and via online social media. </w:t>
      </w:r>
      <w:r w:rsidRPr="004C138A">
        <w:rPr>
          <w:rFonts w:ascii="Times New Roman" w:hAnsi="Times New Roman" w:cs="Times New Roman"/>
          <w:iCs/>
          <w:sz w:val="24"/>
          <w:szCs w:val="24"/>
        </w:rPr>
        <w:t xml:space="preserve">Demographics in previous research identified a lower acceptance </w:t>
      </w:r>
      <w:r>
        <w:rPr>
          <w:rFonts w:ascii="Times New Roman" w:hAnsi="Times New Roman" w:cs="Times New Roman"/>
          <w:iCs/>
          <w:sz w:val="24"/>
          <w:szCs w:val="24"/>
        </w:rPr>
        <w:t>of live prey feeding by</w:t>
      </w:r>
      <w:r w:rsidRPr="004C138A">
        <w:rPr>
          <w:rFonts w:ascii="Times New Roman" w:hAnsi="Times New Roman" w:cs="Times New Roman"/>
          <w:iCs/>
          <w:sz w:val="24"/>
          <w:szCs w:val="24"/>
        </w:rPr>
        <w:t xml:space="preserve"> females, however in aquatic animals this was not reflected</w:t>
      </w:r>
      <w:r>
        <w:rPr>
          <w:rFonts w:ascii="Times New Roman" w:hAnsi="Times New Roman" w:cs="Times New Roman"/>
          <w:iCs/>
          <w:sz w:val="24"/>
          <w:szCs w:val="24"/>
        </w:rPr>
        <w:t>.</w:t>
      </w:r>
      <w:r w:rsidRPr="004C138A">
        <w:rPr>
          <w:rFonts w:ascii="Times New Roman" w:hAnsi="Times New Roman" w:cs="Times New Roman"/>
          <w:iCs/>
          <w:sz w:val="24"/>
          <w:szCs w:val="24"/>
        </w:rPr>
        <w:t xml:space="preserve"> </w:t>
      </w:r>
      <w:r>
        <w:rPr>
          <w:rFonts w:ascii="Times New Roman" w:hAnsi="Times New Roman" w:cs="Times New Roman"/>
          <w:iCs/>
          <w:sz w:val="24"/>
          <w:szCs w:val="24"/>
        </w:rPr>
        <w:t>I</w:t>
      </w:r>
      <w:r w:rsidRPr="004C138A">
        <w:rPr>
          <w:rFonts w:ascii="Times New Roman" w:hAnsi="Times New Roman" w:cs="Times New Roman"/>
          <w:iCs/>
          <w:sz w:val="24"/>
          <w:szCs w:val="24"/>
        </w:rPr>
        <w:t>nstead</w:t>
      </w:r>
      <w:r>
        <w:rPr>
          <w:rFonts w:ascii="Times New Roman" w:hAnsi="Times New Roman" w:cs="Times New Roman"/>
          <w:iCs/>
          <w:sz w:val="24"/>
          <w:szCs w:val="24"/>
        </w:rPr>
        <w:t>,</w:t>
      </w:r>
      <w:r w:rsidRPr="004C138A">
        <w:rPr>
          <w:rFonts w:ascii="Times New Roman" w:hAnsi="Times New Roman" w:cs="Times New Roman"/>
          <w:iCs/>
          <w:sz w:val="24"/>
          <w:szCs w:val="24"/>
        </w:rPr>
        <w:t xml:space="preserve"> separations in perception were seen to exist between participants dependent on whether they had just visited a zoo or aquarium</w:t>
      </w:r>
      <w:r>
        <w:rPr>
          <w:rFonts w:ascii="Times New Roman" w:hAnsi="Times New Roman" w:cs="Times New Roman"/>
          <w:iCs/>
          <w:sz w:val="24"/>
          <w:szCs w:val="24"/>
        </w:rPr>
        <w:t>,</w:t>
      </w:r>
      <w:r w:rsidRPr="004C138A">
        <w:rPr>
          <w:rFonts w:ascii="Times New Roman" w:hAnsi="Times New Roman" w:cs="Times New Roman"/>
          <w:iCs/>
          <w:sz w:val="24"/>
          <w:szCs w:val="24"/>
        </w:rPr>
        <w:t xml:space="preserve"> or worked with animals. </w:t>
      </w:r>
    </w:p>
    <w:p w14:paraId="2311AB2C" w14:textId="77777777" w:rsidR="00DD039F" w:rsidRDefault="00DD039F" w:rsidP="00DD039F">
      <w:pPr>
        <w:pStyle w:val="Body"/>
        <w:spacing w:line="360" w:lineRule="auto"/>
        <w:rPr>
          <w:rFonts w:ascii="Times New Roman" w:hAnsi="Times New Roman" w:cs="Times New Roman"/>
          <w:iCs/>
          <w:sz w:val="24"/>
          <w:szCs w:val="24"/>
        </w:rPr>
      </w:pPr>
    </w:p>
    <w:p w14:paraId="77E06F2D" w14:textId="77777777" w:rsidR="00DD039F" w:rsidRDefault="00DD039F" w:rsidP="00DD039F">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Keywords: Zoo; Aquarium; enrichment; live feeding; welfare; public perception</w:t>
      </w:r>
    </w:p>
    <w:p w14:paraId="78161A63" w14:textId="77777777" w:rsidR="00DD039F" w:rsidRDefault="00DD039F" w:rsidP="00DD039F">
      <w:pPr>
        <w:pStyle w:val="Body"/>
        <w:spacing w:line="360" w:lineRule="auto"/>
        <w:rPr>
          <w:rFonts w:ascii="Times New Roman" w:hAnsi="Times New Roman" w:cs="Times New Roman"/>
          <w:iCs/>
          <w:sz w:val="24"/>
          <w:szCs w:val="24"/>
        </w:rPr>
      </w:pPr>
    </w:p>
    <w:p w14:paraId="02FF50B7" w14:textId="77777777" w:rsidR="00DD039F" w:rsidRPr="004C138A" w:rsidRDefault="00DD039F" w:rsidP="00DD039F">
      <w:pPr>
        <w:pStyle w:val="Body"/>
        <w:spacing w:line="360" w:lineRule="auto"/>
        <w:rPr>
          <w:rFonts w:ascii="Times New Roman" w:hAnsi="Times New Roman" w:cs="Times New Roman"/>
          <w:iCs/>
          <w:sz w:val="24"/>
          <w:szCs w:val="24"/>
        </w:rPr>
      </w:pPr>
    </w:p>
    <w:p w14:paraId="17C81CA1" w14:textId="77777777" w:rsidR="00DD039F" w:rsidRPr="004C138A" w:rsidRDefault="00DD039F" w:rsidP="00DD039F">
      <w:pPr>
        <w:pStyle w:val="Body"/>
        <w:spacing w:line="360" w:lineRule="auto"/>
        <w:jc w:val="center"/>
        <w:rPr>
          <w:rFonts w:ascii="Times New Roman" w:hAnsi="Times New Roman" w:cs="Times New Roman"/>
          <w:iCs/>
          <w:sz w:val="24"/>
          <w:szCs w:val="24"/>
        </w:rPr>
      </w:pPr>
    </w:p>
    <w:p w14:paraId="72FEFD0B" w14:textId="77777777" w:rsidR="00DD039F" w:rsidRPr="004C138A" w:rsidRDefault="00DD039F" w:rsidP="00DD039F">
      <w:pPr>
        <w:pStyle w:val="Body"/>
        <w:spacing w:line="360" w:lineRule="auto"/>
        <w:jc w:val="center"/>
        <w:rPr>
          <w:rFonts w:ascii="Times New Roman" w:hAnsi="Times New Roman" w:cs="Times New Roman"/>
          <w:iCs/>
          <w:sz w:val="24"/>
          <w:szCs w:val="24"/>
        </w:rPr>
      </w:pPr>
    </w:p>
    <w:p w14:paraId="3B3E7473" w14:textId="77777777" w:rsidR="00DD039F" w:rsidRPr="004C138A" w:rsidRDefault="00DD039F" w:rsidP="00DD039F">
      <w:pPr>
        <w:pStyle w:val="Body"/>
        <w:spacing w:line="360" w:lineRule="auto"/>
        <w:jc w:val="center"/>
        <w:rPr>
          <w:rFonts w:ascii="Times New Roman" w:hAnsi="Times New Roman" w:cs="Times New Roman"/>
          <w:iCs/>
          <w:sz w:val="24"/>
          <w:szCs w:val="24"/>
        </w:rPr>
      </w:pPr>
    </w:p>
    <w:p w14:paraId="66063784" w14:textId="77777777" w:rsidR="00DD039F" w:rsidRPr="004C138A" w:rsidRDefault="00DD039F" w:rsidP="00DD039F">
      <w:pPr>
        <w:pStyle w:val="Body"/>
        <w:spacing w:line="360" w:lineRule="auto"/>
        <w:jc w:val="center"/>
        <w:rPr>
          <w:rFonts w:ascii="Times New Roman" w:hAnsi="Times New Roman" w:cs="Times New Roman"/>
          <w:iCs/>
          <w:sz w:val="24"/>
          <w:szCs w:val="24"/>
        </w:rPr>
      </w:pPr>
    </w:p>
    <w:p w14:paraId="178CB7B2" w14:textId="77777777" w:rsidR="00DD039F" w:rsidRPr="002F2D9D" w:rsidRDefault="00DD039F" w:rsidP="00DD039F">
      <w:pPr>
        <w:pStyle w:val="Body"/>
        <w:spacing w:line="360" w:lineRule="auto"/>
        <w:rPr>
          <w:rFonts w:ascii="Times New Roman" w:hAnsi="Times New Roman"/>
          <w:sz w:val="28"/>
        </w:rPr>
      </w:pPr>
    </w:p>
    <w:p w14:paraId="0C6FDAFE" w14:textId="77777777" w:rsidR="00DD039F" w:rsidRPr="002F2D9D" w:rsidRDefault="00DD039F" w:rsidP="00DD039F">
      <w:pPr>
        <w:rPr>
          <w:color w:val="000000"/>
          <w:sz w:val="28"/>
        </w:rPr>
      </w:pPr>
    </w:p>
    <w:p w14:paraId="3A310602" w14:textId="77777777" w:rsidR="00DD039F" w:rsidRPr="002F2D9D" w:rsidRDefault="00DD039F" w:rsidP="00DD039F">
      <w:pPr>
        <w:pStyle w:val="Body"/>
        <w:spacing w:line="360" w:lineRule="auto"/>
        <w:rPr>
          <w:rFonts w:ascii="Times New Roman" w:hAnsi="Times New Roman"/>
          <w:sz w:val="28"/>
        </w:rPr>
      </w:pPr>
      <w:r w:rsidRPr="002F2D9D">
        <w:rPr>
          <w:rFonts w:ascii="Times New Roman" w:hAnsi="Times New Roman"/>
          <w:sz w:val="28"/>
        </w:rPr>
        <w:t xml:space="preserve">Introduction </w:t>
      </w:r>
    </w:p>
    <w:p w14:paraId="05C05C5D" w14:textId="77777777" w:rsidR="00DD039F" w:rsidRPr="004C138A" w:rsidRDefault="00DD039F" w:rsidP="00DD039F">
      <w:pPr>
        <w:pStyle w:val="Body"/>
        <w:spacing w:line="360" w:lineRule="auto"/>
        <w:rPr>
          <w:rFonts w:ascii="Times New Roman" w:hAnsi="Times New Roman" w:cs="Times New Roman"/>
          <w:sz w:val="24"/>
          <w:szCs w:val="24"/>
        </w:rPr>
      </w:pPr>
    </w:p>
    <w:p w14:paraId="3FA402E6" w14:textId="77777777"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 xml:space="preserve">Research into public perception of live prey feeding </w:t>
      </w:r>
      <w:r>
        <w:rPr>
          <w:rFonts w:ascii="Times New Roman" w:hAnsi="Times New Roman" w:cs="Times New Roman"/>
          <w:sz w:val="24"/>
          <w:szCs w:val="24"/>
        </w:rPr>
        <w:t xml:space="preserve">(whether it involves invertebrates or vertebrates as either the prey or predator) </w:t>
      </w:r>
      <w:r w:rsidRPr="004C138A">
        <w:rPr>
          <w:rFonts w:ascii="Times New Roman" w:hAnsi="Times New Roman" w:cs="Times New Roman"/>
          <w:sz w:val="24"/>
          <w:szCs w:val="24"/>
        </w:rPr>
        <w:t xml:space="preserve">has, until now, been focused </w:t>
      </w:r>
      <w:r>
        <w:rPr>
          <w:rFonts w:ascii="Times New Roman" w:hAnsi="Times New Roman" w:cs="Times New Roman"/>
          <w:sz w:val="24"/>
          <w:szCs w:val="24"/>
        </w:rPr>
        <w:t>entirely</w:t>
      </w:r>
      <w:r w:rsidRPr="004C138A">
        <w:rPr>
          <w:rFonts w:ascii="Times New Roman" w:hAnsi="Times New Roman" w:cs="Times New Roman"/>
          <w:sz w:val="24"/>
          <w:szCs w:val="24"/>
        </w:rPr>
        <w:t xml:space="preserve"> on terrestrial animals</w:t>
      </w:r>
      <w:r>
        <w:rPr>
          <w:rFonts w:ascii="Times New Roman" w:hAnsi="Times New Roman" w:cs="Times New Roman"/>
          <w:sz w:val="24"/>
          <w:szCs w:val="24"/>
        </w:rPr>
        <w:t xml:space="preserve"> [1, 2]</w:t>
      </w:r>
      <w:r w:rsidRPr="004C138A">
        <w:rPr>
          <w:rFonts w:ascii="Times New Roman" w:hAnsi="Times New Roman" w:cs="Times New Roman"/>
          <w:sz w:val="24"/>
          <w:szCs w:val="24"/>
        </w:rPr>
        <w:t xml:space="preserve">. This </w:t>
      </w:r>
      <w:r>
        <w:rPr>
          <w:rFonts w:ascii="Times New Roman" w:hAnsi="Times New Roman" w:cs="Times New Roman"/>
          <w:sz w:val="24"/>
          <w:szCs w:val="24"/>
        </w:rPr>
        <w:t>research bias</w:t>
      </w:r>
      <w:r w:rsidRPr="004C138A">
        <w:rPr>
          <w:rFonts w:ascii="Times New Roman" w:hAnsi="Times New Roman" w:cs="Times New Roman"/>
          <w:sz w:val="24"/>
          <w:szCs w:val="24"/>
        </w:rPr>
        <w:t xml:space="preserve"> is potentially due to a </w:t>
      </w:r>
      <w:r>
        <w:rPr>
          <w:rFonts w:ascii="Times New Roman" w:hAnsi="Times New Roman" w:cs="Times New Roman"/>
          <w:sz w:val="24"/>
          <w:szCs w:val="24"/>
        </w:rPr>
        <w:t xml:space="preserve">natural tendency to focus more on </w:t>
      </w:r>
      <w:r w:rsidRPr="004C138A">
        <w:rPr>
          <w:rFonts w:ascii="Times New Roman" w:hAnsi="Times New Roman" w:cs="Times New Roman"/>
          <w:sz w:val="24"/>
          <w:szCs w:val="24"/>
        </w:rPr>
        <w:t xml:space="preserve">terrestrial species </w:t>
      </w:r>
      <w:r>
        <w:rPr>
          <w:rFonts w:ascii="Times New Roman" w:hAnsi="Times New Roman" w:cs="Times New Roman"/>
          <w:sz w:val="24"/>
          <w:szCs w:val="24"/>
        </w:rPr>
        <w:t xml:space="preserve">which elicit </w:t>
      </w:r>
      <w:r w:rsidRPr="004C138A">
        <w:rPr>
          <w:rFonts w:ascii="Times New Roman" w:hAnsi="Times New Roman" w:cs="Times New Roman"/>
          <w:sz w:val="24"/>
          <w:szCs w:val="24"/>
        </w:rPr>
        <w:t>a higher emotional attachment</w:t>
      </w:r>
      <w:r>
        <w:rPr>
          <w:rFonts w:ascii="Times New Roman" w:hAnsi="Times New Roman" w:cs="Times New Roman"/>
          <w:sz w:val="24"/>
          <w:szCs w:val="24"/>
        </w:rPr>
        <w:t xml:space="preserve"> [3, 4].</w:t>
      </w:r>
      <w:r w:rsidRPr="004C138A">
        <w:rPr>
          <w:rFonts w:ascii="Times New Roman" w:hAnsi="Times New Roman" w:cs="Times New Roman"/>
          <w:sz w:val="24"/>
          <w:szCs w:val="24"/>
        </w:rPr>
        <w:t xml:space="preserve"> </w:t>
      </w:r>
      <w:r>
        <w:rPr>
          <w:rFonts w:ascii="Times New Roman" w:hAnsi="Times New Roman" w:cs="Times New Roman"/>
          <w:sz w:val="24"/>
          <w:szCs w:val="24"/>
        </w:rPr>
        <w:t>The greater acceptance of the existence of affective states in</w:t>
      </w:r>
      <w:r w:rsidRPr="004C138A">
        <w:rPr>
          <w:rFonts w:ascii="Times New Roman" w:hAnsi="Times New Roman" w:cs="Times New Roman"/>
          <w:sz w:val="24"/>
          <w:szCs w:val="24"/>
        </w:rPr>
        <w:t xml:space="preserve"> </w:t>
      </w:r>
      <w:r>
        <w:rPr>
          <w:rFonts w:ascii="Times New Roman" w:hAnsi="Times New Roman" w:cs="Times New Roman"/>
          <w:sz w:val="24"/>
          <w:szCs w:val="24"/>
        </w:rPr>
        <w:t>terrestrial mammals,</w:t>
      </w:r>
      <w:r w:rsidRPr="004C138A">
        <w:rPr>
          <w:rFonts w:ascii="Times New Roman" w:hAnsi="Times New Roman" w:cs="Times New Roman"/>
          <w:sz w:val="24"/>
          <w:szCs w:val="24"/>
        </w:rPr>
        <w:t xml:space="preserve"> </w:t>
      </w:r>
      <w:r>
        <w:rPr>
          <w:rFonts w:ascii="Times New Roman" w:hAnsi="Times New Roman" w:cs="Times New Roman"/>
          <w:sz w:val="24"/>
          <w:szCs w:val="24"/>
        </w:rPr>
        <w:t>based on a closer</w:t>
      </w:r>
      <w:r w:rsidRPr="004C138A">
        <w:rPr>
          <w:rFonts w:ascii="Times New Roman" w:hAnsi="Times New Roman" w:cs="Times New Roman"/>
          <w:sz w:val="24"/>
          <w:szCs w:val="24"/>
        </w:rPr>
        <w:t xml:space="preserve"> phylogenetic </w:t>
      </w:r>
      <w:r>
        <w:rPr>
          <w:rFonts w:ascii="Times New Roman" w:hAnsi="Times New Roman" w:cs="Times New Roman"/>
          <w:sz w:val="24"/>
          <w:szCs w:val="24"/>
        </w:rPr>
        <w:t>relatedness [5], could also have contributed to the lack of research in this area</w:t>
      </w:r>
      <w:r w:rsidRPr="004C138A">
        <w:rPr>
          <w:rFonts w:ascii="Times New Roman" w:hAnsi="Times New Roman" w:cs="Times New Roman"/>
          <w:sz w:val="24"/>
          <w:szCs w:val="24"/>
        </w:rPr>
        <w:t>.</w:t>
      </w:r>
      <w:r>
        <w:rPr>
          <w:rFonts w:ascii="Times New Roman" w:hAnsi="Times New Roman" w:cs="Times New Roman"/>
          <w:sz w:val="24"/>
          <w:szCs w:val="24"/>
        </w:rPr>
        <w:t xml:space="preserve"> Regardless of the reasons, even charismatic aquatic species (such as cetaceans and cephalopods) are often less understood by the public. For example, </w:t>
      </w:r>
      <w:r w:rsidRPr="004C138A">
        <w:rPr>
          <w:rFonts w:ascii="Times New Roman" w:hAnsi="Times New Roman" w:cs="Times New Roman"/>
          <w:sz w:val="24"/>
          <w:szCs w:val="24"/>
        </w:rPr>
        <w:t>Barney</w:t>
      </w:r>
      <w:r>
        <w:rPr>
          <w:rFonts w:ascii="Times New Roman" w:hAnsi="Times New Roman" w:cs="Times New Roman"/>
          <w:i/>
          <w:sz w:val="24"/>
          <w:szCs w:val="24"/>
        </w:rPr>
        <w:t xml:space="preserve"> </w:t>
      </w:r>
      <w:r>
        <w:rPr>
          <w:rFonts w:ascii="Times New Roman" w:hAnsi="Times New Roman" w:cs="Times New Roman"/>
          <w:sz w:val="24"/>
          <w:szCs w:val="24"/>
        </w:rPr>
        <w:t>[6]</w:t>
      </w:r>
      <w:r w:rsidRPr="004C138A">
        <w:rPr>
          <w:rFonts w:ascii="Times New Roman" w:hAnsi="Times New Roman" w:cs="Times New Roman"/>
          <w:sz w:val="24"/>
          <w:szCs w:val="24"/>
        </w:rPr>
        <w:t xml:space="preserve"> fou</w:t>
      </w:r>
      <w:r>
        <w:rPr>
          <w:rFonts w:ascii="Times New Roman" w:hAnsi="Times New Roman" w:cs="Times New Roman"/>
          <w:sz w:val="24"/>
          <w:szCs w:val="24"/>
        </w:rPr>
        <w:t xml:space="preserve">nd public knowledge of dolphins </w:t>
      </w:r>
      <w:r w:rsidRPr="004C138A">
        <w:rPr>
          <w:rFonts w:ascii="Times New Roman" w:hAnsi="Times New Roman" w:cs="Times New Roman"/>
          <w:sz w:val="24"/>
          <w:szCs w:val="24"/>
        </w:rPr>
        <w:t>was poor</w:t>
      </w:r>
      <w:r>
        <w:rPr>
          <w:rFonts w:ascii="Times New Roman" w:hAnsi="Times New Roman" w:cs="Times New Roman"/>
          <w:sz w:val="24"/>
          <w:szCs w:val="24"/>
        </w:rPr>
        <w:t>,</w:t>
      </w:r>
      <w:r w:rsidRPr="004C138A">
        <w:rPr>
          <w:rFonts w:ascii="Times New Roman" w:hAnsi="Times New Roman" w:cs="Times New Roman"/>
          <w:sz w:val="24"/>
          <w:szCs w:val="24"/>
        </w:rPr>
        <w:t xml:space="preserve"> and </w:t>
      </w:r>
      <w:r>
        <w:rPr>
          <w:rFonts w:ascii="Times New Roman" w:hAnsi="Times New Roman" w:cs="Times New Roman"/>
          <w:sz w:val="24"/>
          <w:szCs w:val="24"/>
        </w:rPr>
        <w:t xml:space="preserve">opinion was </w:t>
      </w:r>
      <w:r w:rsidRPr="004C138A">
        <w:rPr>
          <w:rFonts w:ascii="Times New Roman" w:hAnsi="Times New Roman" w:cs="Times New Roman"/>
          <w:sz w:val="24"/>
          <w:szCs w:val="24"/>
        </w:rPr>
        <w:t xml:space="preserve">largely based on </w:t>
      </w:r>
      <w:r>
        <w:rPr>
          <w:rFonts w:ascii="Times New Roman" w:hAnsi="Times New Roman" w:cs="Times New Roman"/>
          <w:sz w:val="24"/>
          <w:szCs w:val="24"/>
        </w:rPr>
        <w:t xml:space="preserve">a person’s </w:t>
      </w:r>
      <w:r w:rsidRPr="004C138A">
        <w:rPr>
          <w:rFonts w:ascii="Times New Roman" w:hAnsi="Times New Roman" w:cs="Times New Roman"/>
          <w:sz w:val="24"/>
          <w:szCs w:val="24"/>
        </w:rPr>
        <w:t>emotion</w:t>
      </w:r>
      <w:r>
        <w:rPr>
          <w:rFonts w:ascii="Times New Roman" w:hAnsi="Times New Roman" w:cs="Times New Roman"/>
          <w:sz w:val="24"/>
          <w:szCs w:val="24"/>
        </w:rPr>
        <w:t>al</w:t>
      </w:r>
      <w:r w:rsidRPr="004C138A">
        <w:rPr>
          <w:rFonts w:ascii="Times New Roman" w:hAnsi="Times New Roman" w:cs="Times New Roman"/>
          <w:sz w:val="24"/>
          <w:szCs w:val="24"/>
        </w:rPr>
        <w:t xml:space="preserve"> and </w:t>
      </w:r>
      <w:r>
        <w:rPr>
          <w:rFonts w:ascii="Times New Roman" w:hAnsi="Times New Roman" w:cs="Times New Roman"/>
          <w:sz w:val="24"/>
          <w:szCs w:val="24"/>
        </w:rPr>
        <w:t>empathetic response rather than the widely available educational information on these animals</w:t>
      </w:r>
      <w:r w:rsidRPr="004C138A">
        <w:rPr>
          <w:rFonts w:ascii="Times New Roman" w:hAnsi="Times New Roman" w:cs="Times New Roman"/>
          <w:sz w:val="24"/>
          <w:szCs w:val="24"/>
        </w:rPr>
        <w:t xml:space="preserve">. This empathy </w:t>
      </w:r>
      <w:r>
        <w:rPr>
          <w:rFonts w:ascii="Times New Roman" w:hAnsi="Times New Roman" w:cs="Times New Roman"/>
          <w:sz w:val="24"/>
          <w:szCs w:val="24"/>
        </w:rPr>
        <w:t>extends</w:t>
      </w:r>
      <w:r w:rsidRPr="004C138A">
        <w:rPr>
          <w:rFonts w:ascii="Times New Roman" w:hAnsi="Times New Roman" w:cs="Times New Roman"/>
          <w:sz w:val="24"/>
          <w:szCs w:val="24"/>
        </w:rPr>
        <w:t xml:space="preserve"> </w:t>
      </w:r>
      <w:r>
        <w:rPr>
          <w:rFonts w:ascii="Times New Roman" w:hAnsi="Times New Roman" w:cs="Times New Roman"/>
          <w:sz w:val="24"/>
          <w:szCs w:val="24"/>
        </w:rPr>
        <w:t xml:space="preserve">even </w:t>
      </w:r>
      <w:r w:rsidRPr="004C138A">
        <w:rPr>
          <w:rFonts w:ascii="Times New Roman" w:hAnsi="Times New Roman" w:cs="Times New Roman"/>
          <w:sz w:val="24"/>
          <w:szCs w:val="24"/>
        </w:rPr>
        <w:t xml:space="preserve">less towards fish </w:t>
      </w:r>
      <w:r>
        <w:rPr>
          <w:rFonts w:ascii="Times New Roman" w:hAnsi="Times New Roman" w:cs="Times New Roman"/>
          <w:sz w:val="24"/>
          <w:szCs w:val="24"/>
        </w:rPr>
        <w:t xml:space="preserve">(i.e. teleosts) as, despite also being aquatic vertebrates, they are even further removed from humans, not only phylogenetically but also with regards to physical and behavioral similarity [7]. </w:t>
      </w:r>
      <w:r w:rsidRPr="004C138A">
        <w:rPr>
          <w:rFonts w:ascii="Times New Roman" w:hAnsi="Times New Roman" w:cs="Times New Roman"/>
          <w:sz w:val="24"/>
          <w:szCs w:val="24"/>
        </w:rPr>
        <w:t>The lack of research into public perception of live prey fe</w:t>
      </w:r>
      <w:r>
        <w:rPr>
          <w:rFonts w:ascii="Times New Roman" w:hAnsi="Times New Roman" w:cs="Times New Roman"/>
          <w:sz w:val="24"/>
          <w:szCs w:val="24"/>
        </w:rPr>
        <w:t xml:space="preserve">eding in fish specifically could be due to a lack of wide-scale understanding of </w:t>
      </w:r>
      <w:r w:rsidRPr="004C138A">
        <w:rPr>
          <w:rFonts w:ascii="Times New Roman" w:hAnsi="Times New Roman" w:cs="Times New Roman"/>
          <w:sz w:val="24"/>
          <w:szCs w:val="24"/>
        </w:rPr>
        <w:t xml:space="preserve">how fish perceive the world. Where it can be assumed that a tiger would suffer behavioral and digestive abnormalities from not hunting live prey </w:t>
      </w:r>
      <w:r>
        <w:rPr>
          <w:rFonts w:ascii="Times New Roman" w:hAnsi="Times New Roman" w:cs="Times New Roman"/>
          <w:sz w:val="24"/>
          <w:szCs w:val="24"/>
        </w:rPr>
        <w:t>[8]</w:t>
      </w:r>
      <w:r w:rsidRPr="004C138A">
        <w:rPr>
          <w:rFonts w:ascii="Times New Roman" w:hAnsi="Times New Roman" w:cs="Times New Roman"/>
          <w:sz w:val="24"/>
          <w:szCs w:val="24"/>
        </w:rPr>
        <w:t xml:space="preserve">, the effects this would have on a fish are less well understood by many. </w:t>
      </w:r>
    </w:p>
    <w:p w14:paraId="1210045B" w14:textId="77777777" w:rsidR="00DD039F" w:rsidRDefault="00DD039F" w:rsidP="00DD039F">
      <w:pPr>
        <w:pStyle w:val="Body"/>
        <w:spacing w:line="360" w:lineRule="auto"/>
        <w:rPr>
          <w:rFonts w:ascii="Times New Roman" w:hAnsi="Times New Roman" w:cs="Times New Roman"/>
          <w:sz w:val="24"/>
          <w:szCs w:val="24"/>
        </w:rPr>
      </w:pPr>
    </w:p>
    <w:p w14:paraId="0B83BF86" w14:textId="77777777" w:rsidR="00DD039F" w:rsidRPr="004C138A" w:rsidRDefault="00DD039F" w:rsidP="00DD039F">
      <w:pPr>
        <w:pStyle w:val="Body"/>
        <w:spacing w:line="360" w:lineRule="auto"/>
        <w:rPr>
          <w:rFonts w:ascii="Times New Roman" w:hAnsi="Times New Roman" w:cs="Times New Roman"/>
          <w:sz w:val="24"/>
          <w:szCs w:val="24"/>
        </w:rPr>
      </w:pPr>
    </w:p>
    <w:p w14:paraId="58572E73" w14:textId="77777777" w:rsidR="00DD039F" w:rsidRPr="002F2D9D" w:rsidRDefault="00DD039F" w:rsidP="00DD039F">
      <w:pPr>
        <w:pStyle w:val="Body"/>
        <w:spacing w:line="360" w:lineRule="auto"/>
        <w:rPr>
          <w:rFonts w:ascii="Times New Roman" w:hAnsi="Times New Roman"/>
          <w:sz w:val="24"/>
        </w:rPr>
      </w:pPr>
      <w:r w:rsidRPr="002F2D9D">
        <w:rPr>
          <w:rFonts w:ascii="Times New Roman" w:hAnsi="Times New Roman"/>
          <w:sz w:val="24"/>
        </w:rPr>
        <w:t>What capacity do invertebrates and fish have to suffer?</w:t>
      </w:r>
    </w:p>
    <w:p w14:paraId="239DE984" w14:textId="77777777" w:rsidR="00DD039F" w:rsidRPr="004C138A" w:rsidRDefault="00DD039F" w:rsidP="00DD039F">
      <w:pPr>
        <w:pStyle w:val="Body"/>
        <w:spacing w:line="360" w:lineRule="auto"/>
        <w:rPr>
          <w:rFonts w:ascii="Times New Roman" w:hAnsi="Times New Roman" w:cs="Times New Roman"/>
          <w:i/>
          <w:iCs/>
          <w:sz w:val="24"/>
          <w:szCs w:val="24"/>
        </w:rPr>
      </w:pPr>
    </w:p>
    <w:p w14:paraId="7C142A77" w14:textId="58CC82C3"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 xml:space="preserve">Until </w:t>
      </w:r>
      <w:r>
        <w:rPr>
          <w:rFonts w:ascii="Times New Roman" w:hAnsi="Times New Roman" w:cs="Times New Roman"/>
          <w:sz w:val="24"/>
          <w:szCs w:val="24"/>
        </w:rPr>
        <w:t xml:space="preserve">relatively </w:t>
      </w:r>
      <w:r w:rsidRPr="004C138A">
        <w:rPr>
          <w:rFonts w:ascii="Times New Roman" w:hAnsi="Times New Roman" w:cs="Times New Roman"/>
          <w:sz w:val="24"/>
          <w:szCs w:val="24"/>
        </w:rPr>
        <w:t xml:space="preserve">recently it was assumed that </w:t>
      </w:r>
      <w:r>
        <w:rPr>
          <w:rFonts w:ascii="Times New Roman" w:hAnsi="Times New Roman" w:cs="Times New Roman"/>
          <w:sz w:val="24"/>
          <w:szCs w:val="24"/>
        </w:rPr>
        <w:t>the absence of a neocortex in invertebrates</w:t>
      </w:r>
      <w:r w:rsidRPr="004C138A">
        <w:rPr>
          <w:rFonts w:ascii="Times New Roman" w:hAnsi="Times New Roman" w:cs="Times New Roman"/>
          <w:sz w:val="24"/>
          <w:szCs w:val="24"/>
        </w:rPr>
        <w:t xml:space="preserve"> </w:t>
      </w:r>
      <w:r>
        <w:rPr>
          <w:rFonts w:ascii="Times New Roman" w:hAnsi="Times New Roman" w:cs="Times New Roman"/>
          <w:sz w:val="24"/>
          <w:szCs w:val="24"/>
        </w:rPr>
        <w:t>meant that they could neither</w:t>
      </w:r>
      <w:r w:rsidRPr="004C138A">
        <w:rPr>
          <w:rFonts w:ascii="Times New Roman" w:hAnsi="Times New Roman" w:cs="Times New Roman"/>
          <w:sz w:val="24"/>
          <w:szCs w:val="24"/>
        </w:rPr>
        <w:t xml:space="preserve"> feel pain nor comprehend the world past simple internal and external cues </w:t>
      </w:r>
      <w:r>
        <w:rPr>
          <w:rFonts w:ascii="Times New Roman" w:hAnsi="Times New Roman" w:cs="Times New Roman"/>
          <w:sz w:val="24"/>
          <w:szCs w:val="24"/>
        </w:rPr>
        <w:t>[9], but relied</w:t>
      </w:r>
      <w:r w:rsidRPr="004C138A">
        <w:rPr>
          <w:rFonts w:ascii="Times New Roman" w:hAnsi="Times New Roman" w:cs="Times New Roman"/>
          <w:sz w:val="24"/>
          <w:szCs w:val="24"/>
        </w:rPr>
        <w:t xml:space="preserve"> on the simplest form</w:t>
      </w:r>
      <w:r>
        <w:rPr>
          <w:rFonts w:ascii="Times New Roman" w:hAnsi="Times New Roman" w:cs="Times New Roman"/>
          <w:sz w:val="24"/>
          <w:szCs w:val="24"/>
        </w:rPr>
        <w:t>s</w:t>
      </w:r>
      <w:r w:rsidRPr="004C138A">
        <w:rPr>
          <w:rFonts w:ascii="Times New Roman" w:hAnsi="Times New Roman" w:cs="Times New Roman"/>
          <w:sz w:val="24"/>
          <w:szCs w:val="24"/>
        </w:rPr>
        <w:t xml:space="preserve"> of cognitive processes </w:t>
      </w:r>
      <w:r>
        <w:rPr>
          <w:rFonts w:ascii="Times New Roman" w:hAnsi="Times New Roman" w:cs="Times New Roman"/>
          <w:sz w:val="24"/>
          <w:szCs w:val="24"/>
        </w:rPr>
        <w:t>[10].</w:t>
      </w:r>
      <w:r w:rsidRPr="004C138A">
        <w:rPr>
          <w:rFonts w:ascii="Times New Roman" w:hAnsi="Times New Roman" w:cs="Times New Roman"/>
          <w:sz w:val="24"/>
          <w:szCs w:val="24"/>
        </w:rPr>
        <w:t xml:space="preserve"> This has since been disputed </w:t>
      </w:r>
      <w:r>
        <w:rPr>
          <w:rFonts w:ascii="Times New Roman" w:hAnsi="Times New Roman" w:cs="Times New Roman"/>
          <w:sz w:val="24"/>
          <w:szCs w:val="24"/>
        </w:rPr>
        <w:t>[11, 12, 13] and</w:t>
      </w:r>
      <w:r w:rsidRPr="004C138A">
        <w:rPr>
          <w:rFonts w:ascii="Times New Roman" w:hAnsi="Times New Roman" w:cs="Times New Roman"/>
          <w:sz w:val="24"/>
          <w:szCs w:val="24"/>
        </w:rPr>
        <w:t xml:space="preserve"> </w:t>
      </w:r>
      <w:r>
        <w:rPr>
          <w:rFonts w:ascii="Times New Roman" w:hAnsi="Times New Roman" w:cs="Times New Roman"/>
          <w:sz w:val="24"/>
          <w:szCs w:val="24"/>
        </w:rPr>
        <w:t xml:space="preserve">it has been argued that </w:t>
      </w:r>
      <w:r w:rsidRPr="004C138A">
        <w:rPr>
          <w:rFonts w:ascii="Times New Roman" w:hAnsi="Times New Roman" w:cs="Times New Roman"/>
          <w:sz w:val="24"/>
          <w:szCs w:val="24"/>
        </w:rPr>
        <w:t xml:space="preserve">the neocortex </w:t>
      </w:r>
      <w:r>
        <w:rPr>
          <w:rFonts w:ascii="Times New Roman" w:hAnsi="Times New Roman" w:cs="Times New Roman"/>
          <w:sz w:val="24"/>
          <w:szCs w:val="24"/>
        </w:rPr>
        <w:t>is</w:t>
      </w:r>
      <w:r w:rsidRPr="004C138A">
        <w:rPr>
          <w:rFonts w:ascii="Times New Roman" w:hAnsi="Times New Roman" w:cs="Times New Roman"/>
          <w:sz w:val="24"/>
          <w:szCs w:val="24"/>
        </w:rPr>
        <w:t xml:space="preserve"> not indicative </w:t>
      </w:r>
      <w:r>
        <w:rPr>
          <w:rFonts w:ascii="Times New Roman" w:hAnsi="Times New Roman" w:cs="Times New Roman"/>
          <w:sz w:val="24"/>
          <w:szCs w:val="24"/>
        </w:rPr>
        <w:t>of the ability to suffer if analogous structures are present</w:t>
      </w:r>
      <w:r w:rsidRPr="004C138A">
        <w:rPr>
          <w:rFonts w:ascii="Times New Roman" w:hAnsi="Times New Roman" w:cs="Times New Roman"/>
          <w:sz w:val="24"/>
          <w:szCs w:val="24"/>
        </w:rPr>
        <w:t>; for example, macaques have no</w:t>
      </w:r>
      <w:r>
        <w:rPr>
          <w:rFonts w:ascii="Times New Roman" w:hAnsi="Times New Roman" w:cs="Times New Roman"/>
          <w:sz w:val="24"/>
          <w:szCs w:val="24"/>
        </w:rPr>
        <w:t xml:space="preserve"> prefrontal cortex yet the presence of</w:t>
      </w:r>
      <w:r w:rsidRPr="004C138A">
        <w:rPr>
          <w:rFonts w:ascii="Times New Roman" w:hAnsi="Times New Roman" w:cs="Times New Roman"/>
          <w:sz w:val="24"/>
          <w:szCs w:val="24"/>
        </w:rPr>
        <w:t xml:space="preserve"> subcortical </w:t>
      </w:r>
      <w:r>
        <w:rPr>
          <w:rFonts w:ascii="Times New Roman" w:hAnsi="Times New Roman" w:cs="Times New Roman"/>
          <w:sz w:val="24"/>
          <w:szCs w:val="24"/>
        </w:rPr>
        <w:t xml:space="preserve">and cortical </w:t>
      </w:r>
      <w:r w:rsidRPr="004C138A">
        <w:rPr>
          <w:rFonts w:ascii="Times New Roman" w:hAnsi="Times New Roman" w:cs="Times New Roman"/>
          <w:sz w:val="24"/>
          <w:szCs w:val="24"/>
        </w:rPr>
        <w:t>structures allow</w:t>
      </w:r>
      <w:r>
        <w:rPr>
          <w:rFonts w:ascii="Times New Roman" w:hAnsi="Times New Roman" w:cs="Times New Roman"/>
          <w:sz w:val="24"/>
          <w:szCs w:val="24"/>
        </w:rPr>
        <w:t xml:space="preserve"> them</w:t>
      </w:r>
      <w:r w:rsidRPr="004C138A">
        <w:rPr>
          <w:rFonts w:ascii="Times New Roman" w:hAnsi="Times New Roman" w:cs="Times New Roman"/>
          <w:sz w:val="24"/>
          <w:szCs w:val="24"/>
        </w:rPr>
        <w:t xml:space="preserve"> to efficiently problem solve with a </w:t>
      </w:r>
      <w:r>
        <w:rPr>
          <w:rFonts w:ascii="Times New Roman" w:hAnsi="Times New Roman" w:cs="Times New Roman"/>
          <w:sz w:val="24"/>
          <w:szCs w:val="24"/>
        </w:rPr>
        <w:t>potential awareness of their</w:t>
      </w:r>
      <w:r w:rsidRPr="004C138A">
        <w:rPr>
          <w:rFonts w:ascii="Times New Roman" w:hAnsi="Times New Roman" w:cs="Times New Roman"/>
          <w:sz w:val="24"/>
          <w:szCs w:val="24"/>
        </w:rPr>
        <w:t xml:space="preserve"> memory ability </w:t>
      </w:r>
      <w:r>
        <w:rPr>
          <w:rFonts w:ascii="Times New Roman" w:hAnsi="Times New Roman" w:cs="Times New Roman"/>
          <w:sz w:val="24"/>
          <w:szCs w:val="24"/>
        </w:rPr>
        <w:t>[14, 15]. Sneddon [13]</w:t>
      </w:r>
      <w:r w:rsidRPr="004C138A">
        <w:rPr>
          <w:rFonts w:ascii="Times New Roman" w:hAnsi="Times New Roman" w:cs="Times New Roman"/>
          <w:sz w:val="24"/>
          <w:szCs w:val="24"/>
        </w:rPr>
        <w:t xml:space="preserve"> </w:t>
      </w:r>
      <w:r>
        <w:rPr>
          <w:rFonts w:ascii="Times New Roman" w:hAnsi="Times New Roman" w:cs="Times New Roman"/>
          <w:sz w:val="24"/>
          <w:szCs w:val="24"/>
        </w:rPr>
        <w:t xml:space="preserve">found that </w:t>
      </w:r>
      <w:r w:rsidRPr="004C138A">
        <w:rPr>
          <w:rFonts w:ascii="Times New Roman" w:hAnsi="Times New Roman" w:cs="Times New Roman"/>
          <w:sz w:val="24"/>
          <w:szCs w:val="24"/>
        </w:rPr>
        <w:t>when testing behaviour changes following exposure to nox</w:t>
      </w:r>
      <w:r>
        <w:rPr>
          <w:rFonts w:ascii="Times New Roman" w:hAnsi="Times New Roman" w:cs="Times New Roman"/>
          <w:sz w:val="24"/>
          <w:szCs w:val="24"/>
        </w:rPr>
        <w:t>ious stimuli in trout, it</w:t>
      </w:r>
      <w:r w:rsidRPr="004C138A">
        <w:rPr>
          <w:rFonts w:ascii="Times New Roman" w:hAnsi="Times New Roman" w:cs="Times New Roman"/>
          <w:sz w:val="24"/>
          <w:szCs w:val="24"/>
        </w:rPr>
        <w:t xml:space="preserve"> resulted in decreased feeding motivation, rocking whilst on substrate surface</w:t>
      </w:r>
      <w:r>
        <w:rPr>
          <w:rFonts w:ascii="Times New Roman" w:hAnsi="Times New Roman" w:cs="Times New Roman"/>
          <w:sz w:val="24"/>
          <w:szCs w:val="24"/>
        </w:rPr>
        <w:t>,</w:t>
      </w:r>
      <w:r w:rsidRPr="004C138A">
        <w:rPr>
          <w:rFonts w:ascii="Times New Roman" w:hAnsi="Times New Roman" w:cs="Times New Roman"/>
          <w:sz w:val="24"/>
          <w:szCs w:val="24"/>
        </w:rPr>
        <w:t xml:space="preserve"> and rubbing their snouts on tank walls</w:t>
      </w:r>
      <w:r>
        <w:rPr>
          <w:rFonts w:ascii="Times New Roman" w:hAnsi="Times New Roman" w:cs="Times New Roman"/>
          <w:sz w:val="24"/>
          <w:szCs w:val="24"/>
        </w:rPr>
        <w:t>,</w:t>
      </w:r>
      <w:r w:rsidRPr="004C138A">
        <w:rPr>
          <w:rFonts w:ascii="Times New Roman" w:hAnsi="Times New Roman" w:cs="Times New Roman"/>
          <w:sz w:val="24"/>
          <w:szCs w:val="24"/>
        </w:rPr>
        <w:t xml:space="preserve"> indicating </w:t>
      </w:r>
      <w:r w:rsidRPr="00F94C89">
        <w:rPr>
          <w:rFonts w:ascii="Times New Roman" w:hAnsi="Times New Roman" w:cs="Times New Roman"/>
          <w:sz w:val="24"/>
          <w:szCs w:val="24"/>
        </w:rPr>
        <w:t>aversive and</w:t>
      </w:r>
      <w:r>
        <w:rPr>
          <w:rFonts w:ascii="Times New Roman" w:hAnsi="Times New Roman" w:cs="Times New Roman"/>
          <w:sz w:val="24"/>
          <w:szCs w:val="24"/>
        </w:rPr>
        <w:t xml:space="preserve"> abnormal behavio</w:t>
      </w:r>
      <w:r w:rsidRPr="00F94C89">
        <w:rPr>
          <w:rFonts w:ascii="Times New Roman" w:hAnsi="Times New Roman" w:cs="Times New Roman"/>
          <w:sz w:val="24"/>
          <w:szCs w:val="24"/>
        </w:rPr>
        <w:t>ral reactions relat</w:t>
      </w:r>
      <w:r>
        <w:rPr>
          <w:rFonts w:ascii="Times New Roman" w:hAnsi="Times New Roman" w:cs="Times New Roman"/>
          <w:sz w:val="24"/>
          <w:szCs w:val="24"/>
        </w:rPr>
        <w:t>ed to pain [15].</w:t>
      </w:r>
      <w:r w:rsidRPr="00FF713F">
        <w:rPr>
          <w:rFonts w:ascii="Times New Roman" w:hAnsi="Times New Roman" w:cs="Times New Roman"/>
          <w:sz w:val="24"/>
          <w:szCs w:val="24"/>
        </w:rPr>
        <w:t xml:space="preserve"> </w:t>
      </w:r>
      <w:r>
        <w:rPr>
          <w:rFonts w:ascii="Times New Roman" w:hAnsi="Times New Roman" w:cs="Times New Roman"/>
          <w:sz w:val="24"/>
          <w:szCs w:val="24"/>
        </w:rPr>
        <w:t>Studies in cephalopods (molluscs) [16] and decapod crustaceans (i.e. shrimps, crabs) [17] have observed an avoidance of stimuli that could be associated with pain.</w:t>
      </w:r>
    </w:p>
    <w:p w14:paraId="2CAE1C4E" w14:textId="77777777" w:rsidR="00DD039F" w:rsidRPr="004C138A" w:rsidRDefault="00DD039F" w:rsidP="00DD039F">
      <w:pPr>
        <w:pStyle w:val="Body"/>
        <w:spacing w:line="360" w:lineRule="auto"/>
        <w:rPr>
          <w:rFonts w:ascii="Times New Roman" w:hAnsi="Times New Roman" w:cs="Times New Roman"/>
          <w:sz w:val="24"/>
          <w:szCs w:val="24"/>
        </w:rPr>
      </w:pPr>
    </w:p>
    <w:p w14:paraId="2E80A697"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concept of suffering is not merely restricted to pain but also involves the assessment of cognitive ability when considering the impact of behavioral deprivation. </w:t>
      </w:r>
      <w:r w:rsidRPr="004C138A">
        <w:rPr>
          <w:rFonts w:ascii="Times New Roman" w:hAnsi="Times New Roman" w:cs="Times New Roman"/>
          <w:sz w:val="24"/>
          <w:szCs w:val="24"/>
        </w:rPr>
        <w:t xml:space="preserve">Several species of fish have exhibited complex learning behavior, such as the ability to generate internal map-like representations; seen by Aronson </w:t>
      </w:r>
      <w:r>
        <w:rPr>
          <w:rFonts w:ascii="Times New Roman" w:hAnsi="Times New Roman" w:cs="Times New Roman"/>
          <w:sz w:val="24"/>
          <w:szCs w:val="24"/>
        </w:rPr>
        <w:t xml:space="preserve">[18] </w:t>
      </w:r>
      <w:r w:rsidRPr="004C138A">
        <w:rPr>
          <w:rFonts w:ascii="Times New Roman" w:hAnsi="Times New Roman" w:cs="Times New Roman"/>
          <w:sz w:val="24"/>
          <w:szCs w:val="24"/>
        </w:rPr>
        <w:t xml:space="preserve">in </w:t>
      </w:r>
      <w:r>
        <w:rPr>
          <w:rFonts w:ascii="Times New Roman" w:hAnsi="Times New Roman" w:cs="Times New Roman"/>
          <w:sz w:val="24"/>
          <w:szCs w:val="24"/>
        </w:rPr>
        <w:t xml:space="preserve">a </w:t>
      </w:r>
      <w:r w:rsidRPr="004C138A">
        <w:rPr>
          <w:rFonts w:ascii="Times New Roman" w:hAnsi="Times New Roman" w:cs="Times New Roman"/>
          <w:sz w:val="24"/>
          <w:szCs w:val="24"/>
        </w:rPr>
        <w:t>rock pool gobiid fish who relied on knowledge of escape routes and topography. Observational learning can even be seen in species such as fighting fish, who will observe victors of previous fight</w:t>
      </w:r>
      <w:r>
        <w:rPr>
          <w:rFonts w:ascii="Times New Roman" w:hAnsi="Times New Roman" w:cs="Times New Roman"/>
          <w:sz w:val="24"/>
          <w:szCs w:val="24"/>
        </w:rPr>
        <w:t>s</w:t>
      </w:r>
      <w:r w:rsidRPr="004C138A">
        <w:rPr>
          <w:rFonts w:ascii="Times New Roman" w:hAnsi="Times New Roman" w:cs="Times New Roman"/>
          <w:sz w:val="24"/>
          <w:szCs w:val="24"/>
        </w:rPr>
        <w:t xml:space="preserve"> and avoid conflicts with them subsequently </w:t>
      </w:r>
      <w:r>
        <w:rPr>
          <w:rFonts w:ascii="Times New Roman" w:hAnsi="Times New Roman" w:cs="Times New Roman"/>
          <w:sz w:val="24"/>
          <w:szCs w:val="24"/>
        </w:rPr>
        <w:t>[19].</w:t>
      </w:r>
      <w:r w:rsidRPr="004C138A">
        <w:rPr>
          <w:rFonts w:ascii="Times New Roman" w:hAnsi="Times New Roman" w:cs="Times New Roman"/>
          <w:sz w:val="24"/>
          <w:szCs w:val="24"/>
        </w:rPr>
        <w:t xml:space="preserve"> </w:t>
      </w:r>
      <w:r>
        <w:rPr>
          <w:rFonts w:ascii="Times New Roman" w:hAnsi="Times New Roman" w:cs="Times New Roman"/>
          <w:sz w:val="24"/>
          <w:szCs w:val="24"/>
        </w:rPr>
        <w:t>Examples exist of b</w:t>
      </w:r>
      <w:r w:rsidRPr="004C138A">
        <w:rPr>
          <w:rFonts w:ascii="Times New Roman" w:hAnsi="Times New Roman" w:cs="Times New Roman"/>
          <w:sz w:val="24"/>
          <w:szCs w:val="24"/>
        </w:rPr>
        <w:t xml:space="preserve">oth aquatic vertebrates </w:t>
      </w:r>
      <w:r>
        <w:rPr>
          <w:rFonts w:ascii="Times New Roman" w:hAnsi="Times New Roman" w:cs="Times New Roman"/>
          <w:sz w:val="24"/>
          <w:szCs w:val="24"/>
        </w:rPr>
        <w:t>[20]</w:t>
      </w:r>
      <w:r w:rsidRPr="004C138A">
        <w:rPr>
          <w:rFonts w:ascii="Times New Roman" w:hAnsi="Times New Roman" w:cs="Times New Roman"/>
          <w:sz w:val="24"/>
          <w:szCs w:val="24"/>
        </w:rPr>
        <w:t xml:space="preserve"> and cephalopods </w:t>
      </w:r>
      <w:r>
        <w:rPr>
          <w:rFonts w:ascii="Times New Roman" w:hAnsi="Times New Roman" w:cs="Times New Roman"/>
          <w:sz w:val="24"/>
          <w:szCs w:val="24"/>
        </w:rPr>
        <w:t xml:space="preserve">[21] which </w:t>
      </w:r>
      <w:r w:rsidRPr="004C138A">
        <w:rPr>
          <w:rFonts w:ascii="Times New Roman" w:hAnsi="Times New Roman" w:cs="Times New Roman"/>
          <w:sz w:val="24"/>
          <w:szCs w:val="24"/>
        </w:rPr>
        <w:t>have exhibited tool use and the ability to modify their behavior to achieve a more beneficial outcome, suggesting a cognitive ability similar to that of terrestrial vertebrate</w:t>
      </w:r>
      <w:r>
        <w:rPr>
          <w:rFonts w:ascii="Times New Roman" w:hAnsi="Times New Roman" w:cs="Times New Roman"/>
          <w:sz w:val="24"/>
          <w:szCs w:val="24"/>
        </w:rPr>
        <w:t>s</w:t>
      </w:r>
      <w:r w:rsidRPr="004C138A">
        <w:rPr>
          <w:rFonts w:ascii="Times New Roman" w:hAnsi="Times New Roman" w:cs="Times New Roman"/>
          <w:sz w:val="24"/>
          <w:szCs w:val="24"/>
        </w:rPr>
        <w:t xml:space="preserve"> </w:t>
      </w:r>
      <w:r>
        <w:rPr>
          <w:rFonts w:ascii="Times New Roman" w:hAnsi="Times New Roman" w:cs="Times New Roman"/>
          <w:sz w:val="24"/>
          <w:szCs w:val="24"/>
        </w:rPr>
        <w:t>[20].</w:t>
      </w:r>
      <w:r w:rsidRPr="004C138A">
        <w:rPr>
          <w:rFonts w:ascii="Times New Roman" w:hAnsi="Times New Roman" w:cs="Times New Roman"/>
          <w:sz w:val="24"/>
          <w:szCs w:val="24"/>
        </w:rPr>
        <w:t xml:space="preserve"> Feld </w:t>
      </w:r>
      <w:r>
        <w:rPr>
          <w:rFonts w:ascii="Times New Roman" w:hAnsi="Times New Roman" w:cs="Times New Roman"/>
          <w:i/>
          <w:sz w:val="24"/>
          <w:szCs w:val="24"/>
        </w:rPr>
        <w:t>et al.</w:t>
      </w:r>
      <w:r w:rsidRPr="004C138A">
        <w:rPr>
          <w:rFonts w:ascii="Times New Roman" w:hAnsi="Times New Roman" w:cs="Times New Roman"/>
          <w:sz w:val="24"/>
          <w:szCs w:val="24"/>
        </w:rPr>
        <w:t xml:space="preserve"> </w:t>
      </w:r>
      <w:r>
        <w:rPr>
          <w:rFonts w:ascii="Times New Roman" w:hAnsi="Times New Roman" w:cs="Times New Roman"/>
          <w:sz w:val="24"/>
          <w:szCs w:val="24"/>
        </w:rPr>
        <w:t>[22]</w:t>
      </w:r>
      <w:r w:rsidRPr="004C138A">
        <w:rPr>
          <w:rFonts w:ascii="Times New Roman" w:hAnsi="Times New Roman" w:cs="Times New Roman"/>
          <w:sz w:val="24"/>
          <w:szCs w:val="24"/>
        </w:rPr>
        <w:t xml:space="preserve"> recognized an advanced cognitive ability in decapod</w:t>
      </w:r>
      <w:r>
        <w:rPr>
          <w:rFonts w:ascii="Times New Roman" w:hAnsi="Times New Roman" w:cs="Times New Roman"/>
          <w:sz w:val="24"/>
          <w:szCs w:val="24"/>
        </w:rPr>
        <w:t xml:space="preserve"> crustaceans</w:t>
      </w:r>
      <w:r w:rsidRPr="004C138A">
        <w:rPr>
          <w:rFonts w:ascii="Times New Roman" w:hAnsi="Times New Roman" w:cs="Times New Roman"/>
          <w:sz w:val="24"/>
          <w:szCs w:val="24"/>
        </w:rPr>
        <w:t xml:space="preserve">, whereby information could be stored for several days and complex learning was displayed. </w:t>
      </w:r>
      <w:r>
        <w:rPr>
          <w:rFonts w:ascii="Times New Roman" w:hAnsi="Times New Roman" w:cs="Times New Roman"/>
          <w:sz w:val="24"/>
          <w:szCs w:val="24"/>
        </w:rPr>
        <w:t>This was supported by studies into crabs who consistently avoided a structure similar to where they had previously received a ‘painful’ electric shock [23, 17].</w:t>
      </w:r>
    </w:p>
    <w:p w14:paraId="1883C8EC" w14:textId="77777777" w:rsidR="00DD039F" w:rsidRDefault="00DD039F" w:rsidP="00DD039F">
      <w:pPr>
        <w:pStyle w:val="Body"/>
        <w:spacing w:line="360" w:lineRule="auto"/>
        <w:rPr>
          <w:rFonts w:ascii="Times New Roman" w:hAnsi="Times New Roman" w:cs="Times New Roman"/>
          <w:sz w:val="24"/>
          <w:szCs w:val="24"/>
        </w:rPr>
      </w:pPr>
    </w:p>
    <w:p w14:paraId="12BFC5F3" w14:textId="77777777" w:rsidR="00DD039F" w:rsidRPr="004C138A" w:rsidRDefault="00DD039F" w:rsidP="00DD039F">
      <w:pPr>
        <w:pStyle w:val="Body"/>
        <w:spacing w:line="360" w:lineRule="auto"/>
        <w:rPr>
          <w:rFonts w:ascii="Times New Roman" w:hAnsi="Times New Roman" w:cs="Times New Roman"/>
          <w:sz w:val="24"/>
          <w:szCs w:val="24"/>
        </w:rPr>
      </w:pPr>
    </w:p>
    <w:p w14:paraId="6219C84D" w14:textId="77777777" w:rsidR="00DD039F" w:rsidRPr="002F2D9D" w:rsidRDefault="00DD039F" w:rsidP="00DD039F">
      <w:pPr>
        <w:pStyle w:val="Body"/>
        <w:spacing w:line="360" w:lineRule="auto"/>
        <w:rPr>
          <w:rFonts w:ascii="Times New Roman" w:hAnsi="Times New Roman"/>
          <w:sz w:val="24"/>
        </w:rPr>
      </w:pPr>
      <w:r w:rsidRPr="002F2D9D">
        <w:rPr>
          <w:rFonts w:ascii="Times New Roman" w:hAnsi="Times New Roman"/>
          <w:sz w:val="24"/>
        </w:rPr>
        <w:t>Is live prey feeding necessary?</w:t>
      </w:r>
    </w:p>
    <w:p w14:paraId="122627B0" w14:textId="77777777" w:rsidR="00DD039F" w:rsidRPr="00B315B4" w:rsidRDefault="00DD039F" w:rsidP="00DD039F">
      <w:pPr>
        <w:pStyle w:val="Body"/>
        <w:spacing w:line="360" w:lineRule="auto"/>
        <w:rPr>
          <w:rFonts w:ascii="Times New Roman" w:hAnsi="Times New Roman" w:cs="Times New Roman"/>
          <w:i/>
          <w:iCs/>
          <w:sz w:val="24"/>
          <w:szCs w:val="24"/>
        </w:rPr>
      </w:pPr>
    </w:p>
    <w:p w14:paraId="5CCD4C20" w14:textId="750171D3" w:rsidR="00DD039F" w:rsidRPr="001E6E6A" w:rsidRDefault="00DD039F" w:rsidP="00DD039F">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Live prey feeding to animals kept in captivity is seen as necessary by some to </w:t>
      </w:r>
      <w:r>
        <w:rPr>
          <w:rFonts w:ascii="Times New Roman" w:hAnsi="Times New Roman" w:cs="Times New Roman"/>
          <w:iCs/>
          <w:sz w:val="24"/>
          <w:szCs w:val="24"/>
        </w:rPr>
        <w:t xml:space="preserve">promote behaviours that </w:t>
      </w:r>
      <w:r w:rsidRPr="004C138A">
        <w:rPr>
          <w:rFonts w:ascii="Times New Roman" w:hAnsi="Times New Roman" w:cs="Times New Roman"/>
          <w:iCs/>
          <w:sz w:val="24"/>
          <w:szCs w:val="24"/>
        </w:rPr>
        <w:t xml:space="preserve">occur naturally in the wild </w:t>
      </w:r>
      <w:r>
        <w:rPr>
          <w:rFonts w:ascii="Times New Roman" w:hAnsi="Times New Roman" w:cs="Times New Roman"/>
          <w:iCs/>
          <w:sz w:val="24"/>
          <w:szCs w:val="24"/>
        </w:rPr>
        <w:t>[8] and therefore may have</w:t>
      </w:r>
      <w:r w:rsidRPr="004C138A">
        <w:rPr>
          <w:rFonts w:ascii="Times New Roman" w:hAnsi="Times New Roman" w:cs="Times New Roman"/>
          <w:iCs/>
          <w:sz w:val="24"/>
          <w:szCs w:val="24"/>
        </w:rPr>
        <w:t xml:space="preserve"> beneficial impacts on the animals’ behavior, general health and lifespan </w:t>
      </w:r>
      <w:r>
        <w:rPr>
          <w:rFonts w:ascii="Times New Roman" w:hAnsi="Times New Roman" w:cs="Times New Roman"/>
          <w:iCs/>
          <w:sz w:val="24"/>
          <w:szCs w:val="24"/>
        </w:rPr>
        <w:t xml:space="preserve">[24]. Live prey feeding may, however, may be </w:t>
      </w:r>
      <w:r w:rsidRPr="004C138A">
        <w:rPr>
          <w:rFonts w:ascii="Times New Roman" w:hAnsi="Times New Roman" w:cs="Times New Roman"/>
          <w:iCs/>
          <w:sz w:val="24"/>
          <w:szCs w:val="24"/>
        </w:rPr>
        <w:t xml:space="preserve">detrimental to the wellbeing </w:t>
      </w:r>
      <w:r>
        <w:rPr>
          <w:rFonts w:ascii="Times New Roman" w:hAnsi="Times New Roman" w:cs="Times New Roman"/>
          <w:iCs/>
          <w:sz w:val="24"/>
          <w:szCs w:val="24"/>
        </w:rPr>
        <w:t>of</w:t>
      </w:r>
      <w:r w:rsidRPr="004C138A">
        <w:rPr>
          <w:rFonts w:ascii="Times New Roman" w:hAnsi="Times New Roman" w:cs="Times New Roman"/>
          <w:iCs/>
          <w:sz w:val="24"/>
          <w:szCs w:val="24"/>
        </w:rPr>
        <w:t xml:space="preserve"> the predator </w:t>
      </w:r>
      <w:r>
        <w:rPr>
          <w:rFonts w:ascii="Times New Roman" w:hAnsi="Times New Roman" w:cs="Times New Roman"/>
          <w:iCs/>
          <w:sz w:val="24"/>
          <w:szCs w:val="24"/>
        </w:rPr>
        <w:t xml:space="preserve">due to injury risk when hunting and killing [25] and energy expenditure [26] in an unnatural and/or finite enclosure, cage or tank. A key argument by opponents to live feeding is the suggestion that well-designed environmental enrichment can essentially replace the behavioral opportunities that would otherwise be lost. For example, </w:t>
      </w:r>
      <w:r w:rsidRPr="00111D68">
        <w:rPr>
          <w:rFonts w:ascii="Times New Roman" w:hAnsi="Times New Roman" w:cs="Times New Roman"/>
          <w:iCs/>
          <w:sz w:val="24"/>
          <w:szCs w:val="24"/>
        </w:rPr>
        <w:t xml:space="preserve">Quirke </w:t>
      </w:r>
      <w:r w:rsidRPr="00111D68">
        <w:rPr>
          <w:rFonts w:ascii="Times New Roman" w:hAnsi="Times New Roman" w:cs="Times New Roman"/>
          <w:i/>
          <w:iCs/>
          <w:sz w:val="24"/>
          <w:szCs w:val="24"/>
        </w:rPr>
        <w:t>et al</w:t>
      </w:r>
      <w:r w:rsidRPr="00111D68">
        <w:rPr>
          <w:rFonts w:ascii="Times New Roman" w:hAnsi="Times New Roman" w:cs="Times New Roman"/>
          <w:iCs/>
          <w:sz w:val="24"/>
          <w:szCs w:val="24"/>
        </w:rPr>
        <w:t>. [27]</w:t>
      </w:r>
      <w:r>
        <w:rPr>
          <w:rFonts w:ascii="Times New Roman" w:hAnsi="Times New Roman" w:cs="Times New Roman"/>
          <w:iCs/>
          <w:sz w:val="24"/>
          <w:szCs w:val="24"/>
        </w:rPr>
        <w:t xml:space="preserve"> documented comparable speeds attained by a cheetah exposed to a ‘cheetah run’ device whereby a lure is followed to simulate hunting. However, not all attempts at enrichment are successful in recreating experiences afforded by the presence of live prey, as demonstrated by </w:t>
      </w:r>
      <w:r w:rsidRPr="00111D68">
        <w:rPr>
          <w:rFonts w:ascii="Times New Roman" w:hAnsi="Times New Roman" w:cs="Times New Roman"/>
          <w:iCs/>
          <w:sz w:val="24"/>
          <w:szCs w:val="24"/>
        </w:rPr>
        <w:t xml:space="preserve">Skibiel </w:t>
      </w:r>
      <w:r w:rsidRPr="00111D68">
        <w:rPr>
          <w:rFonts w:ascii="Times New Roman" w:hAnsi="Times New Roman" w:cs="Times New Roman"/>
          <w:i/>
          <w:iCs/>
          <w:sz w:val="24"/>
          <w:szCs w:val="24"/>
        </w:rPr>
        <w:t>et al</w:t>
      </w:r>
      <w:r w:rsidRPr="00111D68">
        <w:rPr>
          <w:rFonts w:ascii="Times New Roman" w:hAnsi="Times New Roman" w:cs="Times New Roman"/>
          <w:iCs/>
          <w:sz w:val="24"/>
          <w:szCs w:val="24"/>
        </w:rPr>
        <w:t xml:space="preserve"> [28]</w:t>
      </w:r>
      <w:r>
        <w:rPr>
          <w:rFonts w:ascii="Times New Roman" w:hAnsi="Times New Roman" w:cs="Times New Roman"/>
          <w:iCs/>
          <w:sz w:val="24"/>
          <w:szCs w:val="24"/>
        </w:rPr>
        <w:t xml:space="preserve"> in their provision of raw bones to captive large felids.</w:t>
      </w:r>
      <w:r w:rsidRPr="004C138A">
        <w:rPr>
          <w:rFonts w:ascii="Times New Roman" w:hAnsi="Times New Roman" w:cs="Times New Roman"/>
          <w:iCs/>
          <w:sz w:val="24"/>
          <w:szCs w:val="24"/>
        </w:rPr>
        <w:t xml:space="preserve"> </w:t>
      </w:r>
      <w:r>
        <w:rPr>
          <w:rFonts w:ascii="Times New Roman" w:hAnsi="Times New Roman" w:cs="Times New Roman"/>
          <w:iCs/>
          <w:sz w:val="24"/>
          <w:szCs w:val="24"/>
        </w:rPr>
        <w:t xml:space="preserve">A brief review of positive and negative aspects of live prey feeding can be seen in </w:t>
      </w:r>
      <w:del w:id="0" w:author="Lucy Marshall" w:date="2019-06-30T09:07:00Z">
        <w:r w:rsidDel="00213370">
          <w:rPr>
            <w:rFonts w:ascii="Times New Roman" w:hAnsi="Times New Roman" w:cs="Times New Roman"/>
            <w:iCs/>
            <w:sz w:val="24"/>
            <w:szCs w:val="24"/>
          </w:rPr>
          <w:delText>Table 1</w:delText>
        </w:r>
      </w:del>
      <w:ins w:id="1" w:author="Lucy Marshall" w:date="2019-06-30T09:15:00Z">
        <w:r w:rsidR="00FA09D7">
          <w:rPr>
            <w:rFonts w:ascii="Times New Roman" w:hAnsi="Times New Roman" w:cs="Times New Roman"/>
            <w:iCs/>
            <w:sz w:val="24"/>
            <w:szCs w:val="24"/>
          </w:rPr>
          <w:t>fig 1</w:t>
        </w:r>
      </w:ins>
      <w:r>
        <w:rPr>
          <w:rFonts w:ascii="Times New Roman" w:hAnsi="Times New Roman" w:cs="Times New Roman"/>
          <w:iCs/>
          <w:sz w:val="24"/>
          <w:szCs w:val="24"/>
        </w:rPr>
        <w:t>.</w:t>
      </w:r>
    </w:p>
    <w:p w14:paraId="4AEE4283" w14:textId="77777777" w:rsidR="00DD039F" w:rsidRDefault="00DD039F" w:rsidP="00DD039F">
      <w:pPr>
        <w:rPr>
          <w:iCs/>
          <w:color w:val="000000"/>
          <w:lang w:eastAsia="en-GB"/>
        </w:rPr>
      </w:pPr>
      <w:r>
        <w:rPr>
          <w:iCs/>
        </w:rPr>
        <w:br w:type="page"/>
      </w:r>
    </w:p>
    <w:p w14:paraId="317A8218" w14:textId="77777777" w:rsidR="00DD039F" w:rsidRDefault="00DD039F" w:rsidP="00DD039F">
      <w:pPr>
        <w:pStyle w:val="Body"/>
        <w:spacing w:line="360" w:lineRule="auto"/>
        <w:rPr>
          <w:rFonts w:ascii="Times New Roman" w:hAnsi="Times New Roman" w:cs="Times New Roman"/>
          <w:iCs/>
          <w:sz w:val="24"/>
          <w:szCs w:val="24"/>
        </w:rPr>
        <w:sectPr w:rsidR="00DD039F" w:rsidSect="00302C1F">
          <w:footerReference w:type="default" r:id="rId7"/>
          <w:pgSz w:w="11906" w:h="16838"/>
          <w:pgMar w:top="1134" w:right="1134" w:bottom="1134" w:left="1134" w:header="709" w:footer="851" w:gutter="0"/>
          <w:lnNumType w:countBy="1" w:restart="continuous"/>
          <w:cols w:space="720"/>
          <w:docGrid w:linePitch="326"/>
        </w:sectPr>
      </w:pPr>
    </w:p>
    <w:p w14:paraId="43DD98C7" w14:textId="395382EB" w:rsidR="00DD039F" w:rsidRPr="004C138A" w:rsidRDefault="00DD039F" w:rsidP="00DD039F">
      <w:pPr>
        <w:pStyle w:val="Body"/>
        <w:spacing w:line="360" w:lineRule="auto"/>
        <w:rPr>
          <w:rFonts w:ascii="Times New Roman" w:hAnsi="Times New Roman" w:cs="Times New Roman"/>
          <w:iCs/>
          <w:sz w:val="24"/>
          <w:szCs w:val="24"/>
        </w:rPr>
      </w:pPr>
      <w:del w:id="2" w:author="Lucy Marshall" w:date="2019-06-30T09:07:00Z">
        <w:r w:rsidRPr="004C138A" w:rsidDel="00213370">
          <w:rPr>
            <w:rFonts w:ascii="Times New Roman" w:hAnsi="Times New Roman" w:cs="Times New Roman"/>
            <w:iCs/>
            <w:sz w:val="24"/>
            <w:szCs w:val="24"/>
          </w:rPr>
          <w:lastRenderedPageBreak/>
          <w:delText>Table 1</w:delText>
        </w:r>
      </w:del>
      <w:ins w:id="3" w:author="Lucy Marshall" w:date="2019-06-30T09:15:00Z">
        <w:r w:rsidR="00FA09D7">
          <w:rPr>
            <w:rFonts w:ascii="Times New Roman" w:hAnsi="Times New Roman" w:cs="Times New Roman"/>
            <w:iCs/>
            <w:sz w:val="24"/>
            <w:szCs w:val="24"/>
          </w:rPr>
          <w:t>Fig 1</w:t>
        </w:r>
      </w:ins>
      <w:r w:rsidRPr="004C138A">
        <w:rPr>
          <w:rFonts w:ascii="Times New Roman" w:hAnsi="Times New Roman" w:cs="Times New Roman"/>
          <w:iCs/>
          <w:sz w:val="24"/>
          <w:szCs w:val="24"/>
        </w:rPr>
        <w:t>.</w:t>
      </w:r>
      <w:r>
        <w:rPr>
          <w:rFonts w:ascii="Times New Roman" w:hAnsi="Times New Roman" w:cs="Times New Roman"/>
          <w:iCs/>
          <w:sz w:val="24"/>
          <w:szCs w:val="24"/>
        </w:rPr>
        <w:t xml:space="preserve"> A brief list of examples of positive and negative aspects of live prey f</w:t>
      </w:r>
      <w:r w:rsidRPr="004C138A">
        <w:rPr>
          <w:rFonts w:ascii="Times New Roman" w:hAnsi="Times New Roman" w:cs="Times New Roman"/>
          <w:iCs/>
          <w:sz w:val="24"/>
          <w:szCs w:val="24"/>
        </w:rPr>
        <w:t>eeding</w:t>
      </w:r>
    </w:p>
    <w:tbl>
      <w:tblPr>
        <w:tblStyle w:val="TableGrid"/>
        <w:tblW w:w="0" w:type="auto"/>
        <w:tblLook w:val="04A0" w:firstRow="1" w:lastRow="0" w:firstColumn="1" w:lastColumn="0" w:noHBand="0" w:noVBand="1"/>
      </w:tblPr>
      <w:tblGrid>
        <w:gridCol w:w="1942"/>
        <w:gridCol w:w="2873"/>
        <w:gridCol w:w="2977"/>
        <w:gridCol w:w="3118"/>
        <w:gridCol w:w="3260"/>
      </w:tblGrid>
      <w:tr w:rsidR="00DD039F" w:rsidRPr="004C138A" w14:paraId="1591E970" w14:textId="77777777" w:rsidTr="00213370">
        <w:tc>
          <w:tcPr>
            <w:tcW w:w="1942" w:type="dxa"/>
          </w:tcPr>
          <w:p w14:paraId="273ADDC4"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Aspect Affected:</w:t>
            </w:r>
          </w:p>
        </w:tc>
        <w:tc>
          <w:tcPr>
            <w:tcW w:w="2873" w:type="dxa"/>
          </w:tcPr>
          <w:p w14:paraId="185A6905"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‘For’ Live Prey Feeding</w:t>
            </w:r>
          </w:p>
        </w:tc>
        <w:tc>
          <w:tcPr>
            <w:tcW w:w="2977" w:type="dxa"/>
          </w:tcPr>
          <w:p w14:paraId="5F7B9CDC"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References</w:t>
            </w:r>
          </w:p>
        </w:tc>
        <w:tc>
          <w:tcPr>
            <w:tcW w:w="3118" w:type="dxa"/>
          </w:tcPr>
          <w:p w14:paraId="243D9F08"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‘Against’ Live Prey Feeding</w:t>
            </w:r>
          </w:p>
        </w:tc>
        <w:tc>
          <w:tcPr>
            <w:tcW w:w="3260" w:type="dxa"/>
          </w:tcPr>
          <w:p w14:paraId="6B0ABA17"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References</w:t>
            </w:r>
            <w:r>
              <w:rPr>
                <w:rFonts w:ascii="Times New Roman" w:hAnsi="Times New Roman" w:cs="Times New Roman"/>
                <w:b/>
                <w:iCs/>
                <w:sz w:val="24"/>
                <w:szCs w:val="24"/>
              </w:rPr>
              <w:t xml:space="preserve"> and Species Example</w:t>
            </w:r>
          </w:p>
        </w:tc>
      </w:tr>
      <w:tr w:rsidR="00DD039F" w:rsidRPr="004C138A" w14:paraId="41151812" w14:textId="77777777" w:rsidTr="00213370">
        <w:trPr>
          <w:trHeight w:val="2685"/>
        </w:trPr>
        <w:tc>
          <w:tcPr>
            <w:tcW w:w="1942" w:type="dxa"/>
            <w:vMerge w:val="restart"/>
          </w:tcPr>
          <w:p w14:paraId="19B52284"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Health</w:t>
            </w:r>
          </w:p>
        </w:tc>
        <w:tc>
          <w:tcPr>
            <w:tcW w:w="2873" w:type="dxa"/>
          </w:tcPr>
          <w:p w14:paraId="54F9D79A"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Live food is essential for survival</w:t>
            </w:r>
          </w:p>
        </w:tc>
        <w:tc>
          <w:tcPr>
            <w:tcW w:w="2977" w:type="dxa"/>
          </w:tcPr>
          <w:p w14:paraId="0FD10AE3"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Birds </w:t>
            </w:r>
            <w:r>
              <w:rPr>
                <w:rFonts w:ascii="Times New Roman" w:hAnsi="Times New Roman" w:cs="Times New Roman"/>
                <w:iCs/>
                <w:sz w:val="24"/>
                <w:szCs w:val="24"/>
              </w:rPr>
              <w:t>[25]</w:t>
            </w:r>
            <w:r w:rsidRPr="004C138A">
              <w:rPr>
                <w:rFonts w:ascii="Times New Roman" w:hAnsi="Times New Roman" w:cs="Times New Roman"/>
                <w:iCs/>
                <w:sz w:val="24"/>
                <w:szCs w:val="24"/>
              </w:rPr>
              <w:t xml:space="preserve"> </w:t>
            </w:r>
          </w:p>
          <w:p w14:paraId="619B5512" w14:textId="77777777" w:rsidR="00DD039F" w:rsidRPr="004C138A" w:rsidRDefault="00DD039F" w:rsidP="00213370">
            <w:pPr>
              <w:pStyle w:val="Body"/>
              <w:spacing w:line="360" w:lineRule="auto"/>
              <w:rPr>
                <w:rFonts w:ascii="Times New Roman" w:hAnsi="Times New Roman" w:cs="Times New Roman"/>
                <w:iCs/>
                <w:sz w:val="24"/>
                <w:szCs w:val="24"/>
                <w:u w:val="single"/>
              </w:rPr>
            </w:pPr>
            <w:r w:rsidRPr="004C138A">
              <w:rPr>
                <w:rFonts w:ascii="Times New Roman" w:hAnsi="Times New Roman" w:cs="Times New Roman"/>
                <w:iCs/>
                <w:sz w:val="24"/>
                <w:szCs w:val="24"/>
              </w:rPr>
              <w:t xml:space="preserve">Juvenile seahorses </w:t>
            </w:r>
            <w:r>
              <w:rPr>
                <w:rFonts w:ascii="Times New Roman" w:hAnsi="Times New Roman" w:cs="Times New Roman"/>
                <w:iCs/>
                <w:sz w:val="24"/>
                <w:szCs w:val="24"/>
              </w:rPr>
              <w:t>[31].</w:t>
            </w:r>
          </w:p>
          <w:p w14:paraId="1F1B6CA2"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Snakes </w:t>
            </w:r>
            <w:r>
              <w:rPr>
                <w:rFonts w:ascii="Times New Roman" w:hAnsi="Times New Roman" w:cs="Times New Roman"/>
                <w:iCs/>
                <w:sz w:val="24"/>
                <w:szCs w:val="24"/>
              </w:rPr>
              <w:t>[25].</w:t>
            </w:r>
            <w:r w:rsidRPr="004C138A">
              <w:rPr>
                <w:rFonts w:ascii="Times New Roman" w:hAnsi="Times New Roman" w:cs="Times New Roman"/>
                <w:iCs/>
                <w:sz w:val="24"/>
                <w:szCs w:val="24"/>
              </w:rPr>
              <w:t xml:space="preserve"> Cephalopods </w:t>
            </w:r>
            <w:r>
              <w:rPr>
                <w:rFonts w:ascii="Times New Roman" w:hAnsi="Times New Roman" w:cs="Times New Roman"/>
                <w:iCs/>
                <w:sz w:val="24"/>
                <w:szCs w:val="24"/>
              </w:rPr>
              <w:t>[31].</w:t>
            </w:r>
          </w:p>
        </w:tc>
        <w:tc>
          <w:tcPr>
            <w:tcW w:w="3118" w:type="dxa"/>
            <w:vMerge w:val="restart"/>
          </w:tcPr>
          <w:p w14:paraId="7A233533"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The process of hunting and killing may cause injury to predator</w:t>
            </w:r>
          </w:p>
        </w:tc>
        <w:tc>
          <w:tcPr>
            <w:tcW w:w="3260" w:type="dxa"/>
            <w:vMerge w:val="restart"/>
          </w:tcPr>
          <w:p w14:paraId="33BCE821"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Snake</w:t>
            </w:r>
            <w:r>
              <w:rPr>
                <w:rFonts w:ascii="Times New Roman" w:hAnsi="Times New Roman" w:cs="Times New Roman"/>
                <w:iCs/>
                <w:sz w:val="24"/>
                <w:szCs w:val="24"/>
              </w:rPr>
              <w:t>s</w:t>
            </w:r>
            <w:r w:rsidRPr="004C138A">
              <w:rPr>
                <w:rFonts w:ascii="Times New Roman" w:hAnsi="Times New Roman" w:cs="Times New Roman"/>
                <w:iCs/>
                <w:sz w:val="24"/>
                <w:szCs w:val="24"/>
              </w:rPr>
              <w:t xml:space="preserve"> </w:t>
            </w:r>
            <w:r>
              <w:rPr>
                <w:rFonts w:ascii="Times New Roman" w:hAnsi="Times New Roman" w:cs="Times New Roman"/>
                <w:iCs/>
                <w:sz w:val="24"/>
                <w:szCs w:val="24"/>
              </w:rPr>
              <w:t>[25].</w:t>
            </w:r>
          </w:p>
          <w:p w14:paraId="7122048A"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Cuttlefish </w:t>
            </w:r>
            <w:r>
              <w:rPr>
                <w:rFonts w:ascii="Times New Roman" w:hAnsi="Times New Roman" w:cs="Times New Roman"/>
                <w:iCs/>
                <w:sz w:val="24"/>
                <w:szCs w:val="24"/>
              </w:rPr>
              <w:t>[32].</w:t>
            </w:r>
          </w:p>
        </w:tc>
      </w:tr>
      <w:tr w:rsidR="00DD039F" w:rsidRPr="004C138A" w14:paraId="4428F34C" w14:textId="77777777" w:rsidTr="00213370">
        <w:trPr>
          <w:trHeight w:val="584"/>
        </w:trPr>
        <w:tc>
          <w:tcPr>
            <w:tcW w:w="1942" w:type="dxa"/>
            <w:vMerge/>
          </w:tcPr>
          <w:p w14:paraId="614940C8" w14:textId="77777777" w:rsidR="00DD039F" w:rsidRPr="004C138A" w:rsidRDefault="00DD039F" w:rsidP="00213370">
            <w:pPr>
              <w:pStyle w:val="Body"/>
              <w:spacing w:line="360" w:lineRule="auto"/>
              <w:rPr>
                <w:rFonts w:ascii="Times New Roman" w:hAnsi="Times New Roman" w:cs="Times New Roman"/>
                <w:b/>
                <w:iCs/>
                <w:sz w:val="24"/>
                <w:szCs w:val="24"/>
              </w:rPr>
            </w:pPr>
          </w:p>
        </w:tc>
        <w:tc>
          <w:tcPr>
            <w:tcW w:w="2873" w:type="dxa"/>
          </w:tcPr>
          <w:p w14:paraId="5247151E"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Dental benefits</w:t>
            </w:r>
          </w:p>
        </w:tc>
        <w:tc>
          <w:tcPr>
            <w:tcW w:w="2977" w:type="dxa"/>
          </w:tcPr>
          <w:p w14:paraId="0C01FF49"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Big cats </w:t>
            </w:r>
            <w:r>
              <w:rPr>
                <w:rFonts w:ascii="Times New Roman" w:hAnsi="Times New Roman" w:cs="Times New Roman"/>
                <w:iCs/>
                <w:sz w:val="24"/>
                <w:szCs w:val="24"/>
              </w:rPr>
              <w:t>[2].</w:t>
            </w:r>
          </w:p>
        </w:tc>
        <w:tc>
          <w:tcPr>
            <w:tcW w:w="3118" w:type="dxa"/>
            <w:vMerge/>
          </w:tcPr>
          <w:p w14:paraId="43AB4FC3" w14:textId="77777777" w:rsidR="00DD039F" w:rsidRPr="004C138A" w:rsidRDefault="00DD039F" w:rsidP="00213370">
            <w:pPr>
              <w:pStyle w:val="Body"/>
              <w:spacing w:line="360" w:lineRule="auto"/>
              <w:rPr>
                <w:rFonts w:ascii="Times New Roman" w:hAnsi="Times New Roman" w:cs="Times New Roman"/>
                <w:iCs/>
                <w:sz w:val="24"/>
                <w:szCs w:val="24"/>
              </w:rPr>
            </w:pPr>
          </w:p>
        </w:tc>
        <w:tc>
          <w:tcPr>
            <w:tcW w:w="3260" w:type="dxa"/>
            <w:vMerge/>
          </w:tcPr>
          <w:p w14:paraId="1E1FC72E" w14:textId="77777777" w:rsidR="00DD039F" w:rsidRPr="004C138A" w:rsidRDefault="00DD039F" w:rsidP="00213370">
            <w:pPr>
              <w:pStyle w:val="Body"/>
              <w:spacing w:line="360" w:lineRule="auto"/>
              <w:rPr>
                <w:rFonts w:ascii="Times New Roman" w:hAnsi="Times New Roman" w:cs="Times New Roman"/>
                <w:iCs/>
                <w:sz w:val="24"/>
                <w:szCs w:val="24"/>
              </w:rPr>
            </w:pPr>
          </w:p>
        </w:tc>
      </w:tr>
      <w:tr w:rsidR="00DD039F" w:rsidRPr="004C138A" w14:paraId="32C59924" w14:textId="77777777" w:rsidTr="00213370">
        <w:tc>
          <w:tcPr>
            <w:tcW w:w="1942" w:type="dxa"/>
          </w:tcPr>
          <w:p w14:paraId="720A7E4D"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Behaviour</w:t>
            </w:r>
          </w:p>
        </w:tc>
        <w:tc>
          <w:tcPr>
            <w:tcW w:w="2873" w:type="dxa"/>
          </w:tcPr>
          <w:p w14:paraId="179C4C0F"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Enrichment and activity having a positive effect on reducing stereotypies and encouraging ‘natural’ behavior</w:t>
            </w:r>
          </w:p>
        </w:tc>
        <w:tc>
          <w:tcPr>
            <w:tcW w:w="2977" w:type="dxa"/>
          </w:tcPr>
          <w:p w14:paraId="621E8721"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Big cats </w:t>
            </w:r>
            <w:r>
              <w:rPr>
                <w:rFonts w:ascii="Times New Roman" w:hAnsi="Times New Roman" w:cs="Times New Roman"/>
                <w:iCs/>
                <w:sz w:val="24"/>
                <w:szCs w:val="24"/>
              </w:rPr>
              <w:t>[32].</w:t>
            </w:r>
          </w:p>
        </w:tc>
        <w:tc>
          <w:tcPr>
            <w:tcW w:w="3118" w:type="dxa"/>
          </w:tcPr>
          <w:p w14:paraId="4832F938"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Might increase territorial and aggressive behavior in animals less able to catch prey.</w:t>
            </w:r>
          </w:p>
        </w:tc>
        <w:tc>
          <w:tcPr>
            <w:tcW w:w="3260" w:type="dxa"/>
          </w:tcPr>
          <w:p w14:paraId="668FB953"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Rainbow trout </w:t>
            </w:r>
            <w:r>
              <w:rPr>
                <w:rFonts w:ascii="Times New Roman" w:hAnsi="Times New Roman" w:cs="Times New Roman"/>
                <w:iCs/>
                <w:sz w:val="24"/>
                <w:szCs w:val="24"/>
              </w:rPr>
              <w:t>[33].</w:t>
            </w:r>
          </w:p>
        </w:tc>
      </w:tr>
      <w:tr w:rsidR="00DD039F" w:rsidRPr="004C138A" w14:paraId="458AC4F5" w14:textId="77777777" w:rsidTr="00213370">
        <w:trPr>
          <w:trHeight w:val="242"/>
        </w:trPr>
        <w:tc>
          <w:tcPr>
            <w:tcW w:w="1942" w:type="dxa"/>
          </w:tcPr>
          <w:p w14:paraId="6190DACF"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Learning required skills</w:t>
            </w:r>
          </w:p>
        </w:tc>
        <w:tc>
          <w:tcPr>
            <w:tcW w:w="2873" w:type="dxa"/>
          </w:tcPr>
          <w:p w14:paraId="0D272426"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Parent offspring learning or conspecific social learning necessary for survival following release</w:t>
            </w:r>
          </w:p>
        </w:tc>
        <w:tc>
          <w:tcPr>
            <w:tcW w:w="2977" w:type="dxa"/>
          </w:tcPr>
          <w:p w14:paraId="31A27D54"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Fish </w:t>
            </w:r>
            <w:r>
              <w:rPr>
                <w:rFonts w:ascii="Times New Roman" w:hAnsi="Times New Roman" w:cs="Times New Roman"/>
                <w:iCs/>
                <w:sz w:val="24"/>
                <w:szCs w:val="24"/>
              </w:rPr>
              <w:t>[34].</w:t>
            </w:r>
          </w:p>
        </w:tc>
        <w:tc>
          <w:tcPr>
            <w:tcW w:w="3118" w:type="dxa"/>
          </w:tcPr>
          <w:p w14:paraId="41AEC9D8" w14:textId="77777777" w:rsidR="00DD039F" w:rsidRPr="004C138A" w:rsidRDefault="00DD039F" w:rsidP="00213370">
            <w:pPr>
              <w:pStyle w:val="Body"/>
              <w:spacing w:line="360" w:lineRule="auto"/>
              <w:rPr>
                <w:rFonts w:ascii="Times New Roman" w:hAnsi="Times New Roman" w:cs="Times New Roman"/>
                <w:iCs/>
                <w:sz w:val="24"/>
                <w:szCs w:val="24"/>
              </w:rPr>
            </w:pPr>
          </w:p>
        </w:tc>
        <w:tc>
          <w:tcPr>
            <w:tcW w:w="3260" w:type="dxa"/>
          </w:tcPr>
          <w:p w14:paraId="69824480" w14:textId="77777777" w:rsidR="00DD039F" w:rsidRPr="004C138A" w:rsidRDefault="00DD039F" w:rsidP="00213370">
            <w:pPr>
              <w:pStyle w:val="Body"/>
              <w:spacing w:line="360" w:lineRule="auto"/>
              <w:rPr>
                <w:rFonts w:ascii="Times New Roman" w:hAnsi="Times New Roman" w:cs="Times New Roman"/>
                <w:iCs/>
                <w:sz w:val="24"/>
                <w:szCs w:val="24"/>
              </w:rPr>
            </w:pPr>
          </w:p>
        </w:tc>
      </w:tr>
      <w:tr w:rsidR="00DD039F" w:rsidRPr="004C138A" w14:paraId="26EB6E82" w14:textId="77777777" w:rsidTr="00213370">
        <w:trPr>
          <w:trHeight w:val="242"/>
        </w:trPr>
        <w:tc>
          <w:tcPr>
            <w:tcW w:w="1942" w:type="dxa"/>
          </w:tcPr>
          <w:p w14:paraId="77B2B867" w14:textId="77777777" w:rsidR="00DD039F" w:rsidRPr="004C138A" w:rsidRDefault="00DD039F" w:rsidP="00213370">
            <w:pPr>
              <w:pStyle w:val="Body"/>
              <w:spacing w:line="360" w:lineRule="auto"/>
              <w:rPr>
                <w:rFonts w:ascii="Times New Roman" w:hAnsi="Times New Roman" w:cs="Times New Roman"/>
                <w:b/>
                <w:iCs/>
                <w:sz w:val="24"/>
                <w:szCs w:val="24"/>
              </w:rPr>
            </w:pPr>
            <w:r w:rsidRPr="004C138A">
              <w:rPr>
                <w:rFonts w:ascii="Times New Roman" w:hAnsi="Times New Roman" w:cs="Times New Roman"/>
                <w:b/>
                <w:iCs/>
                <w:sz w:val="24"/>
                <w:szCs w:val="24"/>
              </w:rPr>
              <w:t>Ethic</w:t>
            </w:r>
            <w:r>
              <w:rPr>
                <w:rFonts w:ascii="Times New Roman" w:hAnsi="Times New Roman" w:cs="Times New Roman"/>
                <w:b/>
                <w:iCs/>
                <w:sz w:val="24"/>
                <w:szCs w:val="24"/>
              </w:rPr>
              <w:t>s</w:t>
            </w:r>
            <w:r w:rsidRPr="004C138A">
              <w:rPr>
                <w:rFonts w:ascii="Times New Roman" w:hAnsi="Times New Roman" w:cs="Times New Roman"/>
                <w:b/>
                <w:iCs/>
                <w:sz w:val="24"/>
                <w:szCs w:val="24"/>
              </w:rPr>
              <w:t xml:space="preserve"> </w:t>
            </w:r>
          </w:p>
        </w:tc>
        <w:tc>
          <w:tcPr>
            <w:tcW w:w="2873" w:type="dxa"/>
          </w:tcPr>
          <w:p w14:paraId="1E59399C"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Ideal enrichment </w:t>
            </w:r>
          </w:p>
        </w:tc>
        <w:tc>
          <w:tcPr>
            <w:tcW w:w="2977" w:type="dxa"/>
          </w:tcPr>
          <w:p w14:paraId="6003E89E"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Big cats </w:t>
            </w:r>
            <w:r>
              <w:rPr>
                <w:rFonts w:ascii="Times New Roman" w:hAnsi="Times New Roman" w:cs="Times New Roman"/>
                <w:iCs/>
                <w:sz w:val="24"/>
                <w:szCs w:val="24"/>
              </w:rPr>
              <w:t>[35].</w:t>
            </w:r>
          </w:p>
        </w:tc>
        <w:tc>
          <w:tcPr>
            <w:tcW w:w="3118" w:type="dxa"/>
          </w:tcPr>
          <w:p w14:paraId="10FFD22A"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Inhumane treatment of prey </w:t>
            </w:r>
          </w:p>
        </w:tc>
        <w:tc>
          <w:tcPr>
            <w:tcW w:w="3260" w:type="dxa"/>
          </w:tcPr>
          <w:p w14:paraId="412E43CA" w14:textId="77777777" w:rsidR="00DD039F" w:rsidRPr="004C138A" w:rsidRDefault="00DD039F" w:rsidP="00213370">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t xml:space="preserve">Mice </w:t>
            </w:r>
            <w:r>
              <w:rPr>
                <w:rFonts w:ascii="Times New Roman" w:hAnsi="Times New Roman" w:cs="Times New Roman"/>
                <w:iCs/>
                <w:sz w:val="24"/>
                <w:szCs w:val="24"/>
              </w:rPr>
              <w:t>[25].</w:t>
            </w:r>
          </w:p>
        </w:tc>
      </w:tr>
    </w:tbl>
    <w:p w14:paraId="30FB27B3" w14:textId="77777777" w:rsidR="00DD039F" w:rsidRDefault="00DD039F" w:rsidP="00DD039F">
      <w:pPr>
        <w:pStyle w:val="Body"/>
        <w:spacing w:line="360" w:lineRule="auto"/>
        <w:rPr>
          <w:rFonts w:ascii="Times New Roman" w:hAnsi="Times New Roman" w:cs="Times New Roman"/>
          <w:iCs/>
          <w:sz w:val="24"/>
          <w:szCs w:val="24"/>
        </w:rPr>
        <w:sectPr w:rsidR="00DD039F" w:rsidSect="00302C1F">
          <w:pgSz w:w="16838" w:h="11906" w:orient="landscape"/>
          <w:pgMar w:top="1134" w:right="1134" w:bottom="1134" w:left="1134" w:header="709" w:footer="851" w:gutter="0"/>
          <w:lnNumType w:countBy="1" w:restart="continuous"/>
          <w:cols w:space="720"/>
          <w:docGrid w:linePitch="326"/>
        </w:sectPr>
      </w:pPr>
    </w:p>
    <w:p w14:paraId="2E2ED9E4" w14:textId="77777777" w:rsidR="00DD039F" w:rsidRDefault="00DD039F" w:rsidP="00DD039F">
      <w:pPr>
        <w:pStyle w:val="Body"/>
        <w:spacing w:line="360" w:lineRule="auto"/>
        <w:rPr>
          <w:rFonts w:ascii="Times New Roman" w:hAnsi="Times New Roman" w:cs="Times New Roman"/>
          <w:iCs/>
          <w:sz w:val="24"/>
          <w:szCs w:val="24"/>
        </w:rPr>
      </w:pPr>
      <w:r w:rsidRPr="004C138A">
        <w:rPr>
          <w:rFonts w:ascii="Times New Roman" w:hAnsi="Times New Roman" w:cs="Times New Roman"/>
          <w:iCs/>
          <w:sz w:val="24"/>
          <w:szCs w:val="24"/>
        </w:rPr>
        <w:lastRenderedPageBreak/>
        <w:t>Assessm</w:t>
      </w:r>
      <w:r>
        <w:rPr>
          <w:rFonts w:ascii="Times New Roman" w:hAnsi="Times New Roman" w:cs="Times New Roman"/>
          <w:iCs/>
          <w:sz w:val="24"/>
          <w:szCs w:val="24"/>
        </w:rPr>
        <w:t>ents on behavior changes of aquatic animals’</w:t>
      </w:r>
      <w:r w:rsidRPr="004C138A">
        <w:rPr>
          <w:rFonts w:ascii="Times New Roman" w:hAnsi="Times New Roman" w:cs="Times New Roman"/>
          <w:iCs/>
          <w:sz w:val="24"/>
          <w:szCs w:val="24"/>
        </w:rPr>
        <w:t xml:space="preserve"> dependent on a live prey diet are few in comparison to </w:t>
      </w:r>
      <w:r>
        <w:rPr>
          <w:rFonts w:ascii="Times New Roman" w:hAnsi="Times New Roman" w:cs="Times New Roman"/>
          <w:iCs/>
          <w:sz w:val="24"/>
          <w:szCs w:val="24"/>
        </w:rPr>
        <w:t xml:space="preserve">terrestrial </w:t>
      </w:r>
      <w:r w:rsidRPr="004C138A">
        <w:rPr>
          <w:rFonts w:ascii="Times New Roman" w:hAnsi="Times New Roman" w:cs="Times New Roman"/>
          <w:iCs/>
          <w:sz w:val="24"/>
          <w:szCs w:val="24"/>
        </w:rPr>
        <w:t xml:space="preserve">mammalian studies </w:t>
      </w:r>
      <w:r>
        <w:rPr>
          <w:rFonts w:ascii="Times New Roman" w:hAnsi="Times New Roman" w:cs="Times New Roman"/>
          <w:iCs/>
          <w:sz w:val="24"/>
          <w:szCs w:val="24"/>
        </w:rPr>
        <w:t>[36].</w:t>
      </w:r>
      <w:r w:rsidRPr="004C138A">
        <w:rPr>
          <w:rFonts w:ascii="Times New Roman" w:hAnsi="Times New Roman" w:cs="Times New Roman"/>
          <w:iCs/>
          <w:sz w:val="24"/>
          <w:szCs w:val="24"/>
        </w:rPr>
        <w:t xml:space="preserve"> Despite fewer studies of the effects in </w:t>
      </w:r>
      <w:r>
        <w:rPr>
          <w:rFonts w:ascii="Times New Roman" w:hAnsi="Times New Roman" w:cs="Times New Roman"/>
          <w:iCs/>
          <w:sz w:val="24"/>
          <w:szCs w:val="24"/>
        </w:rPr>
        <w:t>aquatic species</w:t>
      </w:r>
      <w:r w:rsidRPr="004C138A">
        <w:rPr>
          <w:rFonts w:ascii="Times New Roman" w:hAnsi="Times New Roman" w:cs="Times New Roman"/>
          <w:iCs/>
          <w:sz w:val="24"/>
          <w:szCs w:val="24"/>
        </w:rPr>
        <w:t xml:space="preserve"> there is evidence to </w:t>
      </w:r>
      <w:r>
        <w:rPr>
          <w:rFonts w:ascii="Times New Roman" w:hAnsi="Times New Roman" w:cs="Times New Roman"/>
          <w:iCs/>
          <w:sz w:val="24"/>
          <w:szCs w:val="24"/>
        </w:rPr>
        <w:t>justify</w:t>
      </w:r>
      <w:r w:rsidRPr="004C138A">
        <w:rPr>
          <w:rFonts w:ascii="Times New Roman" w:hAnsi="Times New Roman" w:cs="Times New Roman"/>
          <w:iCs/>
          <w:sz w:val="24"/>
          <w:szCs w:val="24"/>
        </w:rPr>
        <w:t xml:space="preserve"> live prey feeding</w:t>
      </w:r>
      <w:r>
        <w:rPr>
          <w:rFonts w:ascii="Times New Roman" w:hAnsi="Times New Roman" w:cs="Times New Roman"/>
          <w:iCs/>
          <w:sz w:val="24"/>
          <w:szCs w:val="24"/>
        </w:rPr>
        <w:t xml:space="preserve"> amongst them</w:t>
      </w:r>
      <w:r w:rsidRPr="004C138A">
        <w:rPr>
          <w:rFonts w:ascii="Times New Roman" w:hAnsi="Times New Roman" w:cs="Times New Roman"/>
          <w:iCs/>
          <w:sz w:val="24"/>
          <w:szCs w:val="24"/>
        </w:rPr>
        <w:t xml:space="preserve">. </w:t>
      </w:r>
      <w:r>
        <w:rPr>
          <w:rFonts w:ascii="Times New Roman" w:hAnsi="Times New Roman" w:cs="Times New Roman"/>
          <w:iCs/>
          <w:sz w:val="24"/>
          <w:szCs w:val="24"/>
        </w:rPr>
        <w:t xml:space="preserve">Cuttlefish (i.e. </w:t>
      </w:r>
      <w:r w:rsidRPr="00F30E86">
        <w:rPr>
          <w:rFonts w:ascii="Times New Roman" w:hAnsi="Times New Roman" w:cs="Times New Roman"/>
          <w:i/>
          <w:iCs/>
          <w:sz w:val="24"/>
          <w:szCs w:val="24"/>
        </w:rPr>
        <w:t>Sepia officinalis</w:t>
      </w:r>
      <w:r>
        <w:rPr>
          <w:rFonts w:ascii="Times New Roman" w:hAnsi="Times New Roman" w:cs="Times New Roman"/>
          <w:iCs/>
          <w:sz w:val="24"/>
          <w:szCs w:val="24"/>
        </w:rPr>
        <w:t>), for example, exhibit greater</w:t>
      </w:r>
      <w:r w:rsidRPr="004C138A">
        <w:rPr>
          <w:rFonts w:ascii="Times New Roman" w:hAnsi="Times New Roman" w:cs="Times New Roman"/>
          <w:iCs/>
          <w:sz w:val="24"/>
          <w:szCs w:val="24"/>
        </w:rPr>
        <w:t xml:space="preserve"> growth and s</w:t>
      </w:r>
      <w:r>
        <w:rPr>
          <w:rFonts w:ascii="Times New Roman" w:hAnsi="Times New Roman" w:cs="Times New Roman"/>
          <w:iCs/>
          <w:sz w:val="24"/>
          <w:szCs w:val="24"/>
        </w:rPr>
        <w:t>urvival rates when fed live instead of frozen shrimp</w:t>
      </w:r>
      <w:r w:rsidRPr="004C138A">
        <w:rPr>
          <w:rFonts w:ascii="Times New Roman" w:hAnsi="Times New Roman" w:cs="Times New Roman"/>
          <w:iCs/>
          <w:sz w:val="24"/>
          <w:szCs w:val="24"/>
        </w:rPr>
        <w:t xml:space="preserve"> </w:t>
      </w:r>
      <w:r>
        <w:rPr>
          <w:rFonts w:ascii="Times New Roman" w:hAnsi="Times New Roman" w:cs="Times New Roman"/>
          <w:iCs/>
          <w:sz w:val="24"/>
          <w:szCs w:val="24"/>
        </w:rPr>
        <w:t>[37].</w:t>
      </w:r>
      <w:r w:rsidRPr="004C138A">
        <w:rPr>
          <w:rFonts w:ascii="Times New Roman" w:hAnsi="Times New Roman" w:cs="Times New Roman"/>
          <w:iCs/>
          <w:sz w:val="24"/>
          <w:szCs w:val="24"/>
        </w:rPr>
        <w:t xml:space="preserve"> A similar pattern is seen in seahor</w:t>
      </w:r>
      <w:r>
        <w:rPr>
          <w:rFonts w:ascii="Times New Roman" w:hAnsi="Times New Roman" w:cs="Times New Roman"/>
          <w:iCs/>
          <w:sz w:val="24"/>
          <w:szCs w:val="24"/>
        </w:rPr>
        <w:t xml:space="preserve">ses; and prohibiting </w:t>
      </w:r>
      <w:r w:rsidRPr="004C138A">
        <w:rPr>
          <w:rFonts w:ascii="Times New Roman" w:hAnsi="Times New Roman" w:cs="Times New Roman"/>
          <w:iCs/>
          <w:sz w:val="24"/>
          <w:szCs w:val="24"/>
        </w:rPr>
        <w:t xml:space="preserve">a live prey diet can even have fatal consequences </w:t>
      </w:r>
      <w:r>
        <w:rPr>
          <w:rFonts w:ascii="Times New Roman" w:hAnsi="Times New Roman" w:cs="Times New Roman"/>
          <w:iCs/>
          <w:sz w:val="24"/>
          <w:szCs w:val="24"/>
        </w:rPr>
        <w:t>on developing fry [31]</w:t>
      </w:r>
      <w:r w:rsidRPr="004C138A">
        <w:rPr>
          <w:rFonts w:ascii="Times New Roman" w:hAnsi="Times New Roman" w:cs="Times New Roman"/>
          <w:iCs/>
          <w:sz w:val="24"/>
          <w:szCs w:val="24"/>
        </w:rPr>
        <w:t xml:space="preserve">. </w:t>
      </w:r>
      <w:r>
        <w:rPr>
          <w:rFonts w:ascii="Times New Roman" w:hAnsi="Times New Roman" w:cs="Times New Roman"/>
          <w:iCs/>
          <w:sz w:val="24"/>
          <w:szCs w:val="24"/>
        </w:rPr>
        <w:t>Conversely,</w:t>
      </w:r>
      <w:r w:rsidRPr="004C138A">
        <w:rPr>
          <w:rFonts w:ascii="Times New Roman" w:hAnsi="Times New Roman" w:cs="Times New Roman"/>
          <w:iCs/>
          <w:sz w:val="24"/>
          <w:szCs w:val="24"/>
        </w:rPr>
        <w:t xml:space="preserve"> this health benefit is </w:t>
      </w:r>
      <w:r>
        <w:rPr>
          <w:rFonts w:ascii="Times New Roman" w:hAnsi="Times New Roman" w:cs="Times New Roman"/>
          <w:iCs/>
          <w:sz w:val="24"/>
          <w:szCs w:val="24"/>
        </w:rPr>
        <w:t xml:space="preserve">lost if </w:t>
      </w:r>
      <w:r w:rsidRPr="004C138A">
        <w:rPr>
          <w:rFonts w:ascii="Times New Roman" w:hAnsi="Times New Roman" w:cs="Times New Roman"/>
          <w:iCs/>
          <w:sz w:val="24"/>
          <w:szCs w:val="24"/>
        </w:rPr>
        <w:t>the damage caused by hunting prey</w:t>
      </w:r>
      <w:r>
        <w:rPr>
          <w:rFonts w:ascii="Times New Roman" w:hAnsi="Times New Roman" w:cs="Times New Roman"/>
          <w:iCs/>
          <w:sz w:val="24"/>
          <w:szCs w:val="24"/>
        </w:rPr>
        <w:t xml:space="preserve"> is significant, which can happen in small tanks (Cooke pers.obs) as some common captive aquatic predators (e.g. cephalopods) damage easily in captivity [31].</w:t>
      </w:r>
      <w:r w:rsidRPr="004C138A">
        <w:rPr>
          <w:rFonts w:ascii="Times New Roman" w:hAnsi="Times New Roman" w:cs="Times New Roman"/>
          <w:iCs/>
          <w:sz w:val="24"/>
          <w:szCs w:val="24"/>
        </w:rPr>
        <w:t xml:space="preserve"> Regardless of </w:t>
      </w:r>
      <w:r>
        <w:rPr>
          <w:rFonts w:ascii="Times New Roman" w:hAnsi="Times New Roman" w:cs="Times New Roman"/>
          <w:iCs/>
          <w:sz w:val="24"/>
          <w:szCs w:val="24"/>
        </w:rPr>
        <w:t xml:space="preserve">potential </w:t>
      </w:r>
      <w:r w:rsidRPr="004C138A">
        <w:rPr>
          <w:rFonts w:ascii="Times New Roman" w:hAnsi="Times New Roman" w:cs="Times New Roman"/>
          <w:iCs/>
          <w:sz w:val="24"/>
          <w:szCs w:val="24"/>
        </w:rPr>
        <w:t xml:space="preserve">harm, </w:t>
      </w:r>
      <w:r>
        <w:rPr>
          <w:rFonts w:ascii="Times New Roman" w:hAnsi="Times New Roman" w:cs="Times New Roman"/>
          <w:iCs/>
          <w:sz w:val="24"/>
          <w:szCs w:val="24"/>
        </w:rPr>
        <w:t xml:space="preserve">learned </w:t>
      </w:r>
      <w:r w:rsidRPr="004C138A">
        <w:rPr>
          <w:rFonts w:ascii="Times New Roman" w:hAnsi="Times New Roman" w:cs="Times New Roman"/>
          <w:iCs/>
          <w:sz w:val="24"/>
          <w:szCs w:val="24"/>
        </w:rPr>
        <w:t>predatory behavio</w:t>
      </w:r>
      <w:r>
        <w:rPr>
          <w:rFonts w:ascii="Times New Roman" w:hAnsi="Times New Roman" w:cs="Times New Roman"/>
          <w:iCs/>
          <w:sz w:val="24"/>
          <w:szCs w:val="24"/>
        </w:rPr>
        <w:t>u</w:t>
      </w:r>
      <w:r w:rsidRPr="004C138A">
        <w:rPr>
          <w:rFonts w:ascii="Times New Roman" w:hAnsi="Times New Roman" w:cs="Times New Roman"/>
          <w:iCs/>
          <w:sz w:val="24"/>
          <w:szCs w:val="24"/>
        </w:rPr>
        <w:t xml:space="preserve">r </w:t>
      </w:r>
      <w:r>
        <w:rPr>
          <w:rFonts w:ascii="Times New Roman" w:hAnsi="Times New Roman" w:cs="Times New Roman"/>
          <w:iCs/>
          <w:sz w:val="24"/>
          <w:szCs w:val="24"/>
        </w:rPr>
        <w:t xml:space="preserve">may </w:t>
      </w:r>
      <w:r w:rsidRPr="004C138A">
        <w:rPr>
          <w:rFonts w:ascii="Times New Roman" w:hAnsi="Times New Roman" w:cs="Times New Roman"/>
          <w:iCs/>
          <w:sz w:val="24"/>
          <w:szCs w:val="24"/>
        </w:rPr>
        <w:t>be a necessary skill for fish to obtain if they were to be re-released</w:t>
      </w:r>
      <w:r>
        <w:rPr>
          <w:rFonts w:ascii="Times New Roman" w:hAnsi="Times New Roman" w:cs="Times New Roman"/>
          <w:iCs/>
          <w:sz w:val="24"/>
          <w:szCs w:val="24"/>
        </w:rPr>
        <w:t xml:space="preserve"> for conservation goals [38]. </w:t>
      </w:r>
      <w:r w:rsidRPr="004C138A">
        <w:rPr>
          <w:rFonts w:ascii="Times New Roman" w:hAnsi="Times New Roman" w:cs="Times New Roman"/>
          <w:iCs/>
          <w:sz w:val="24"/>
          <w:szCs w:val="24"/>
        </w:rPr>
        <w:t xml:space="preserve">Trout with predatory experience were seen to be significantly more skilled than those without, which had a substantial effect on their growth, mortality, reproduction and health when released </w:t>
      </w:r>
      <w:r>
        <w:rPr>
          <w:rFonts w:ascii="Times New Roman" w:hAnsi="Times New Roman" w:cs="Times New Roman"/>
          <w:iCs/>
          <w:sz w:val="24"/>
          <w:szCs w:val="24"/>
        </w:rPr>
        <w:t>[24]</w:t>
      </w:r>
      <w:r w:rsidRPr="004C138A">
        <w:rPr>
          <w:rFonts w:ascii="Times New Roman" w:hAnsi="Times New Roman" w:cs="Times New Roman"/>
          <w:iCs/>
          <w:sz w:val="24"/>
          <w:szCs w:val="24"/>
        </w:rPr>
        <w:t>. Cox and Pankhur</w:t>
      </w:r>
      <w:r>
        <w:rPr>
          <w:rFonts w:ascii="Times New Roman" w:hAnsi="Times New Roman" w:cs="Times New Roman"/>
          <w:iCs/>
          <w:sz w:val="24"/>
          <w:szCs w:val="24"/>
        </w:rPr>
        <w:t>st [39]</w:t>
      </w:r>
      <w:r w:rsidRPr="004C138A">
        <w:rPr>
          <w:rFonts w:ascii="Times New Roman" w:hAnsi="Times New Roman" w:cs="Times New Roman"/>
          <w:iCs/>
          <w:sz w:val="24"/>
          <w:szCs w:val="24"/>
        </w:rPr>
        <w:t xml:space="preserve"> recognize this as a reluctance of inexperienced trout to feed on novel prey.</w:t>
      </w:r>
    </w:p>
    <w:p w14:paraId="5669CDD4" w14:textId="77777777" w:rsidR="00DD039F" w:rsidRDefault="00DD039F" w:rsidP="00DD039F">
      <w:pPr>
        <w:pStyle w:val="Body"/>
        <w:spacing w:line="360" w:lineRule="auto"/>
        <w:rPr>
          <w:rFonts w:ascii="Times New Roman" w:hAnsi="Times New Roman" w:cs="Times New Roman"/>
          <w:iCs/>
          <w:sz w:val="24"/>
          <w:szCs w:val="24"/>
        </w:rPr>
      </w:pPr>
    </w:p>
    <w:p w14:paraId="340A1B3A" w14:textId="77777777" w:rsidR="00DD039F" w:rsidRDefault="00DD039F" w:rsidP="00DD039F">
      <w:pPr>
        <w:pStyle w:val="Body"/>
        <w:spacing w:line="360" w:lineRule="auto"/>
        <w:rPr>
          <w:rFonts w:ascii="Times New Roman" w:hAnsi="Times New Roman" w:cs="Times New Roman"/>
          <w:iCs/>
          <w:sz w:val="24"/>
          <w:szCs w:val="24"/>
        </w:rPr>
      </w:pPr>
    </w:p>
    <w:p w14:paraId="02C3586A" w14:textId="77777777" w:rsidR="00DD039F" w:rsidRPr="002F2D9D" w:rsidRDefault="00DD039F" w:rsidP="00DD039F">
      <w:pPr>
        <w:pStyle w:val="Body"/>
        <w:spacing w:line="360" w:lineRule="auto"/>
        <w:rPr>
          <w:rFonts w:ascii="Times New Roman" w:hAnsi="Times New Roman"/>
          <w:sz w:val="28"/>
        </w:rPr>
      </w:pPr>
      <w:r w:rsidRPr="002F2D9D">
        <w:rPr>
          <w:rFonts w:ascii="Times New Roman" w:hAnsi="Times New Roman"/>
          <w:sz w:val="28"/>
        </w:rPr>
        <w:t>Live Prey Feeding and Legislation</w:t>
      </w:r>
    </w:p>
    <w:p w14:paraId="1B2393E8" w14:textId="77777777" w:rsidR="00DD039F" w:rsidRPr="004C138A" w:rsidRDefault="00DD039F" w:rsidP="00DD039F">
      <w:pPr>
        <w:pStyle w:val="Body"/>
        <w:spacing w:line="360" w:lineRule="auto"/>
        <w:rPr>
          <w:rFonts w:ascii="Times New Roman" w:hAnsi="Times New Roman" w:cs="Times New Roman"/>
          <w:b/>
          <w:i/>
          <w:iCs/>
          <w:sz w:val="24"/>
          <w:szCs w:val="24"/>
        </w:rPr>
      </w:pPr>
    </w:p>
    <w:p w14:paraId="3EEDE401" w14:textId="60A8B2FD" w:rsidR="00DD039F" w:rsidRDefault="00DD039F" w:rsidP="00DD039F">
      <w:pPr>
        <w:pStyle w:val="Body"/>
        <w:spacing w:line="360" w:lineRule="auto"/>
        <w:rPr>
          <w:rFonts w:ascii="Times New Roman" w:hAnsi="Times New Roman" w:cs="Times New Roman"/>
          <w:sz w:val="24"/>
          <w:szCs w:val="24"/>
        </w:rPr>
        <w:sectPr w:rsidR="00DD039F" w:rsidSect="00302C1F">
          <w:pgSz w:w="11906" w:h="16838"/>
          <w:pgMar w:top="1134" w:right="1134" w:bottom="1134" w:left="1134" w:header="709" w:footer="851" w:gutter="0"/>
          <w:lnNumType w:countBy="1" w:restart="continuous"/>
          <w:cols w:space="720"/>
          <w:docGrid w:linePitch="326"/>
        </w:sectPr>
      </w:pPr>
      <w:r>
        <w:rPr>
          <w:rFonts w:ascii="Times New Roman" w:hAnsi="Times New Roman" w:cs="Times New Roman"/>
          <w:sz w:val="24"/>
          <w:szCs w:val="24"/>
        </w:rPr>
        <w:t>Legislation exists in many countries which describes the circumstances in which</w:t>
      </w:r>
      <w:r w:rsidRPr="004C138A">
        <w:rPr>
          <w:rFonts w:ascii="Times New Roman" w:hAnsi="Times New Roman" w:cs="Times New Roman"/>
          <w:sz w:val="24"/>
          <w:szCs w:val="24"/>
        </w:rPr>
        <w:t xml:space="preserve"> live prey feeding wo</w:t>
      </w:r>
      <w:r>
        <w:rPr>
          <w:rFonts w:ascii="Times New Roman" w:hAnsi="Times New Roman" w:cs="Times New Roman"/>
          <w:sz w:val="24"/>
          <w:szCs w:val="24"/>
        </w:rPr>
        <w:t>uld be acceptable</w:t>
      </w:r>
      <w:r w:rsidRPr="004C138A">
        <w:rPr>
          <w:rFonts w:ascii="Times New Roman" w:hAnsi="Times New Roman" w:cs="Times New Roman"/>
          <w:sz w:val="24"/>
          <w:szCs w:val="24"/>
        </w:rPr>
        <w:t xml:space="preserve"> and where it would not</w:t>
      </w:r>
      <w:r>
        <w:rPr>
          <w:rFonts w:ascii="Times New Roman" w:hAnsi="Times New Roman" w:cs="Times New Roman"/>
          <w:sz w:val="24"/>
          <w:szCs w:val="24"/>
        </w:rPr>
        <w:t xml:space="preserve"> (</w:t>
      </w:r>
      <w:del w:id="4" w:author="Lucy Marshall" w:date="2019-06-30T09:07:00Z">
        <w:r w:rsidDel="00213370">
          <w:rPr>
            <w:rFonts w:ascii="Times New Roman" w:hAnsi="Times New Roman" w:cs="Times New Roman"/>
            <w:sz w:val="24"/>
            <w:szCs w:val="24"/>
          </w:rPr>
          <w:delText>Table 2</w:delText>
        </w:r>
      </w:del>
      <w:ins w:id="5" w:author="Lucy Marshall" w:date="2019-06-30T09:07:00Z">
        <w:r w:rsidR="00213370">
          <w:rPr>
            <w:rFonts w:ascii="Times New Roman" w:hAnsi="Times New Roman" w:cs="Times New Roman"/>
            <w:sz w:val="24"/>
            <w:szCs w:val="24"/>
          </w:rPr>
          <w:t>S2 table</w:t>
        </w:r>
      </w:ins>
      <w:ins w:id="6" w:author="Lucy Marshall" w:date="2019-06-30T09:30:00Z">
        <w:r w:rsidR="00900835">
          <w:rPr>
            <w:rFonts w:ascii="Times New Roman" w:hAnsi="Times New Roman" w:cs="Times New Roman"/>
            <w:sz w:val="24"/>
            <w:szCs w:val="24"/>
          </w:rPr>
          <w:t xml:space="preserve"> in supplementary materials</w:t>
        </w:r>
      </w:ins>
      <w:r>
        <w:rPr>
          <w:rFonts w:ascii="Times New Roman" w:hAnsi="Times New Roman" w:cs="Times New Roman"/>
          <w:sz w:val="24"/>
          <w:szCs w:val="24"/>
        </w:rPr>
        <w:t>)</w:t>
      </w:r>
      <w:r w:rsidRPr="004C138A">
        <w:rPr>
          <w:rFonts w:ascii="Times New Roman" w:hAnsi="Times New Roman" w:cs="Times New Roman"/>
          <w:sz w:val="24"/>
          <w:szCs w:val="24"/>
        </w:rPr>
        <w:t xml:space="preserve">. </w:t>
      </w:r>
      <w:r>
        <w:rPr>
          <w:rFonts w:ascii="Times New Roman" w:hAnsi="Times New Roman" w:cs="Times New Roman"/>
          <w:sz w:val="24"/>
          <w:szCs w:val="24"/>
        </w:rPr>
        <w:t>Laws</w:t>
      </w:r>
      <w:r w:rsidRPr="004C138A">
        <w:rPr>
          <w:rFonts w:ascii="Times New Roman" w:hAnsi="Times New Roman" w:cs="Times New Roman"/>
          <w:sz w:val="24"/>
          <w:szCs w:val="24"/>
        </w:rPr>
        <w:t xml:space="preserve"> differ across countries and are frequently interpreted in differen</w:t>
      </w:r>
      <w:r>
        <w:rPr>
          <w:rFonts w:ascii="Times New Roman" w:hAnsi="Times New Roman" w:cs="Times New Roman"/>
          <w:sz w:val="24"/>
          <w:szCs w:val="24"/>
        </w:rPr>
        <w:t>t ways; for example, to ‘</w:t>
      </w:r>
      <w:r w:rsidRPr="00770BE7">
        <w:rPr>
          <w:rFonts w:ascii="Times New Roman" w:hAnsi="Times New Roman" w:cs="Times New Roman"/>
          <w:sz w:val="24"/>
          <w:szCs w:val="24"/>
          <w:lang w:val="en-GB"/>
        </w:rPr>
        <w:t>minimise</w:t>
      </w:r>
      <w:r w:rsidRPr="004C138A">
        <w:rPr>
          <w:rFonts w:ascii="Times New Roman" w:hAnsi="Times New Roman" w:cs="Times New Roman"/>
          <w:sz w:val="24"/>
          <w:szCs w:val="24"/>
        </w:rPr>
        <w:t xml:space="preserve"> suffering’ under the </w:t>
      </w:r>
      <w:r>
        <w:rPr>
          <w:rFonts w:ascii="Times New Roman" w:hAnsi="Times New Roman" w:cs="Times New Roman"/>
          <w:sz w:val="24"/>
          <w:szCs w:val="24"/>
        </w:rPr>
        <w:t xml:space="preserve">Animal Welfare Act (UK) [40] </w:t>
      </w:r>
      <w:r w:rsidRPr="004C138A">
        <w:rPr>
          <w:rFonts w:ascii="Times New Roman" w:hAnsi="Times New Roman" w:cs="Times New Roman"/>
          <w:sz w:val="24"/>
          <w:szCs w:val="24"/>
        </w:rPr>
        <w:t>could be seen as</w:t>
      </w:r>
      <w:r>
        <w:rPr>
          <w:rFonts w:ascii="Times New Roman" w:hAnsi="Times New Roman" w:cs="Times New Roman"/>
          <w:sz w:val="24"/>
          <w:szCs w:val="24"/>
        </w:rPr>
        <w:t xml:space="preserve"> providing a normal stimulation</w:t>
      </w:r>
      <w:r w:rsidRPr="004C138A">
        <w:rPr>
          <w:rFonts w:ascii="Times New Roman" w:hAnsi="Times New Roman" w:cs="Times New Roman"/>
          <w:sz w:val="24"/>
          <w:szCs w:val="24"/>
        </w:rPr>
        <w:t xml:space="preserve"> and </w:t>
      </w:r>
      <w:r>
        <w:rPr>
          <w:rFonts w:ascii="Times New Roman" w:hAnsi="Times New Roman" w:cs="Times New Roman"/>
          <w:sz w:val="24"/>
          <w:szCs w:val="24"/>
        </w:rPr>
        <w:t xml:space="preserve">thereby </w:t>
      </w:r>
      <w:r w:rsidRPr="004C138A">
        <w:rPr>
          <w:rFonts w:ascii="Times New Roman" w:hAnsi="Times New Roman" w:cs="Times New Roman"/>
          <w:sz w:val="24"/>
          <w:szCs w:val="24"/>
        </w:rPr>
        <w:t xml:space="preserve">improving welfare of the predatory species by feeding </w:t>
      </w:r>
      <w:r>
        <w:rPr>
          <w:rFonts w:ascii="Times New Roman" w:hAnsi="Times New Roman" w:cs="Times New Roman"/>
          <w:sz w:val="24"/>
          <w:szCs w:val="24"/>
        </w:rPr>
        <w:t xml:space="preserve">it </w:t>
      </w:r>
      <w:r w:rsidRPr="004C138A">
        <w:rPr>
          <w:rFonts w:ascii="Times New Roman" w:hAnsi="Times New Roman" w:cs="Times New Roman"/>
          <w:sz w:val="24"/>
          <w:szCs w:val="24"/>
        </w:rPr>
        <w:t xml:space="preserve">live prey, or </w:t>
      </w:r>
      <w:r>
        <w:rPr>
          <w:rFonts w:ascii="Times New Roman" w:hAnsi="Times New Roman" w:cs="Times New Roman"/>
          <w:sz w:val="24"/>
          <w:szCs w:val="24"/>
        </w:rPr>
        <w:t xml:space="preserve">conversely </w:t>
      </w:r>
      <w:r w:rsidRPr="004C138A">
        <w:rPr>
          <w:rFonts w:ascii="Times New Roman" w:hAnsi="Times New Roman" w:cs="Times New Roman"/>
          <w:sz w:val="24"/>
          <w:szCs w:val="24"/>
        </w:rPr>
        <w:t xml:space="preserve">to avoid using live prey in order to eradicate </w:t>
      </w:r>
      <w:r>
        <w:rPr>
          <w:rFonts w:ascii="Times New Roman" w:hAnsi="Times New Roman" w:cs="Times New Roman"/>
          <w:sz w:val="24"/>
          <w:szCs w:val="24"/>
        </w:rPr>
        <w:t>the prey’s</w:t>
      </w:r>
      <w:r w:rsidRPr="004C138A">
        <w:rPr>
          <w:rFonts w:ascii="Times New Roman" w:hAnsi="Times New Roman" w:cs="Times New Roman"/>
          <w:sz w:val="24"/>
          <w:szCs w:val="24"/>
        </w:rPr>
        <w:t xml:space="preserve"> suffering of being </w:t>
      </w:r>
      <w:r>
        <w:rPr>
          <w:rFonts w:ascii="Times New Roman" w:hAnsi="Times New Roman" w:cs="Times New Roman"/>
          <w:sz w:val="24"/>
          <w:szCs w:val="24"/>
        </w:rPr>
        <w:t>eaten alive</w:t>
      </w:r>
      <w:r w:rsidRPr="004C138A">
        <w:rPr>
          <w:rFonts w:ascii="Times New Roman" w:hAnsi="Times New Roman" w:cs="Times New Roman"/>
          <w:sz w:val="24"/>
          <w:szCs w:val="24"/>
        </w:rPr>
        <w:t xml:space="preserve"> </w:t>
      </w:r>
      <w:r>
        <w:rPr>
          <w:rFonts w:ascii="Times New Roman" w:hAnsi="Times New Roman" w:cs="Times New Roman"/>
          <w:sz w:val="24"/>
          <w:szCs w:val="24"/>
        </w:rPr>
        <w:t>[25]</w:t>
      </w:r>
      <w:r w:rsidRPr="004C138A">
        <w:rPr>
          <w:rFonts w:ascii="Times New Roman" w:hAnsi="Times New Roman" w:cs="Times New Roman"/>
          <w:sz w:val="24"/>
          <w:szCs w:val="24"/>
        </w:rPr>
        <w:t xml:space="preserve">. </w:t>
      </w:r>
      <w:r>
        <w:rPr>
          <w:rFonts w:ascii="Times New Roman" w:hAnsi="Times New Roman" w:cs="Times New Roman"/>
          <w:sz w:val="24"/>
          <w:szCs w:val="24"/>
        </w:rPr>
        <w:t>In the UK, such circumstances allowing live prey feeding require written justification and ethical review, and only after being advised to do so by a veterinary surgeon. The feeding must then be observed by trained staff, away from public view and the prey must not be left in the enclosure if not eaten [41]. It can be argued that vague language found in legislation around the world can both encourage and forbid the act [25]; for example, to ‘feed appropriately’ and ‘avoid cruelty’ could be seen as evidence to support both opposing sides.</w:t>
      </w:r>
    </w:p>
    <w:p w14:paraId="4750D819" w14:textId="111122FB" w:rsidR="00DD039F" w:rsidRPr="004C138A" w:rsidRDefault="00DD039F" w:rsidP="00DD039F">
      <w:pPr>
        <w:pStyle w:val="Body"/>
        <w:spacing w:line="360" w:lineRule="auto"/>
        <w:jc w:val="center"/>
        <w:rPr>
          <w:rFonts w:ascii="Times New Roman" w:hAnsi="Times New Roman" w:cs="Times New Roman"/>
          <w:sz w:val="24"/>
          <w:szCs w:val="24"/>
        </w:rPr>
      </w:pPr>
      <w:del w:id="7" w:author="Lucy Marshall" w:date="2019-06-30T09:07:00Z">
        <w:r w:rsidRPr="004C138A" w:rsidDel="00213370">
          <w:rPr>
            <w:rFonts w:ascii="Times New Roman" w:hAnsi="Times New Roman" w:cs="Times New Roman"/>
            <w:sz w:val="24"/>
            <w:szCs w:val="24"/>
          </w:rPr>
          <w:lastRenderedPageBreak/>
          <w:delText>Table 2</w:delText>
        </w:r>
      </w:del>
      <w:ins w:id="8" w:author="Lucy Marshall" w:date="2019-06-30T09:20:00Z">
        <w:r w:rsidR="00FA09D7">
          <w:rPr>
            <w:rFonts w:ascii="Times New Roman" w:hAnsi="Times New Roman" w:cs="Times New Roman"/>
            <w:sz w:val="24"/>
            <w:szCs w:val="24"/>
          </w:rPr>
          <w:t>Fig 2</w:t>
        </w:r>
      </w:ins>
      <w:r w:rsidRPr="004C138A">
        <w:rPr>
          <w:rFonts w:ascii="Times New Roman" w:hAnsi="Times New Roman" w:cs="Times New Roman"/>
          <w:sz w:val="24"/>
          <w:szCs w:val="24"/>
        </w:rPr>
        <w:t>. Legislation regarding the act of live feeding around the world</w:t>
      </w:r>
    </w:p>
    <w:tbl>
      <w:tblPr>
        <w:tblStyle w:val="TableGrid"/>
        <w:tblW w:w="0" w:type="auto"/>
        <w:jc w:val="center"/>
        <w:tblLook w:val="04A0" w:firstRow="1" w:lastRow="0" w:firstColumn="1" w:lastColumn="0" w:noHBand="0" w:noVBand="1"/>
      </w:tblPr>
      <w:tblGrid>
        <w:gridCol w:w="2407"/>
        <w:gridCol w:w="2407"/>
        <w:gridCol w:w="2978"/>
        <w:gridCol w:w="5811"/>
      </w:tblGrid>
      <w:tr w:rsidR="00DD039F" w:rsidRPr="004C138A" w14:paraId="63243047" w14:textId="77777777" w:rsidTr="00213370">
        <w:trPr>
          <w:jc w:val="center"/>
        </w:trPr>
        <w:tc>
          <w:tcPr>
            <w:tcW w:w="2407" w:type="dxa"/>
          </w:tcPr>
          <w:p w14:paraId="037F19D7" w14:textId="77777777" w:rsidR="00DD039F" w:rsidRPr="004C138A" w:rsidRDefault="00DD039F" w:rsidP="00213370">
            <w:pPr>
              <w:pStyle w:val="Body"/>
              <w:spacing w:line="360" w:lineRule="auto"/>
              <w:jc w:val="center"/>
              <w:rPr>
                <w:rFonts w:ascii="Times New Roman" w:hAnsi="Times New Roman" w:cs="Times New Roman"/>
                <w:b/>
                <w:sz w:val="24"/>
                <w:szCs w:val="24"/>
              </w:rPr>
            </w:pPr>
            <w:r w:rsidRPr="004C138A">
              <w:rPr>
                <w:rFonts w:ascii="Times New Roman" w:hAnsi="Times New Roman" w:cs="Times New Roman"/>
                <w:b/>
                <w:sz w:val="24"/>
                <w:szCs w:val="24"/>
              </w:rPr>
              <w:t>Country</w:t>
            </w:r>
          </w:p>
        </w:tc>
        <w:tc>
          <w:tcPr>
            <w:tcW w:w="2407" w:type="dxa"/>
          </w:tcPr>
          <w:p w14:paraId="3E0F1004" w14:textId="77777777" w:rsidR="00DD039F" w:rsidRPr="004C138A" w:rsidRDefault="00DD039F" w:rsidP="00213370">
            <w:pPr>
              <w:pStyle w:val="Body"/>
              <w:spacing w:line="360" w:lineRule="auto"/>
              <w:jc w:val="center"/>
              <w:rPr>
                <w:rFonts w:ascii="Times New Roman" w:hAnsi="Times New Roman" w:cs="Times New Roman"/>
                <w:b/>
                <w:sz w:val="24"/>
                <w:szCs w:val="24"/>
              </w:rPr>
            </w:pPr>
            <w:r w:rsidRPr="004C138A">
              <w:rPr>
                <w:rFonts w:ascii="Times New Roman" w:hAnsi="Times New Roman" w:cs="Times New Roman"/>
                <w:b/>
                <w:sz w:val="24"/>
                <w:szCs w:val="24"/>
              </w:rPr>
              <w:t>Department</w:t>
            </w:r>
          </w:p>
        </w:tc>
        <w:tc>
          <w:tcPr>
            <w:tcW w:w="2978" w:type="dxa"/>
          </w:tcPr>
          <w:p w14:paraId="62E64B28" w14:textId="77777777" w:rsidR="00DD039F" w:rsidRPr="004C138A" w:rsidRDefault="00DD039F" w:rsidP="00213370">
            <w:pPr>
              <w:pStyle w:val="Body"/>
              <w:spacing w:line="360" w:lineRule="auto"/>
              <w:jc w:val="center"/>
              <w:rPr>
                <w:rFonts w:ascii="Times New Roman" w:hAnsi="Times New Roman" w:cs="Times New Roman"/>
                <w:b/>
                <w:sz w:val="24"/>
                <w:szCs w:val="24"/>
              </w:rPr>
            </w:pPr>
            <w:r w:rsidRPr="004C138A">
              <w:rPr>
                <w:rFonts w:ascii="Times New Roman" w:hAnsi="Times New Roman" w:cs="Times New Roman"/>
                <w:b/>
                <w:sz w:val="24"/>
                <w:szCs w:val="24"/>
              </w:rPr>
              <w:t>Relevant Act/s</w:t>
            </w:r>
          </w:p>
        </w:tc>
        <w:tc>
          <w:tcPr>
            <w:tcW w:w="5811" w:type="dxa"/>
          </w:tcPr>
          <w:p w14:paraId="37DE3857" w14:textId="77777777" w:rsidR="00DD039F" w:rsidRPr="004C138A" w:rsidRDefault="00DD039F" w:rsidP="00213370">
            <w:pPr>
              <w:pStyle w:val="Body"/>
              <w:spacing w:line="360" w:lineRule="auto"/>
              <w:jc w:val="center"/>
              <w:rPr>
                <w:rFonts w:ascii="Times New Roman" w:hAnsi="Times New Roman" w:cs="Times New Roman"/>
                <w:b/>
                <w:sz w:val="24"/>
                <w:szCs w:val="24"/>
              </w:rPr>
            </w:pPr>
            <w:r w:rsidRPr="004C138A">
              <w:rPr>
                <w:rFonts w:ascii="Times New Roman" w:hAnsi="Times New Roman" w:cs="Times New Roman"/>
                <w:b/>
                <w:sz w:val="24"/>
                <w:szCs w:val="24"/>
              </w:rPr>
              <w:t>What it Means</w:t>
            </w:r>
          </w:p>
        </w:tc>
      </w:tr>
      <w:tr w:rsidR="00DD039F" w:rsidRPr="004C138A" w14:paraId="7785C4A1" w14:textId="77777777" w:rsidTr="00213370">
        <w:trPr>
          <w:jc w:val="center"/>
        </w:trPr>
        <w:tc>
          <w:tcPr>
            <w:tcW w:w="2407" w:type="dxa"/>
          </w:tcPr>
          <w:p w14:paraId="7E5D095A"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US</w:t>
            </w:r>
          </w:p>
        </w:tc>
        <w:tc>
          <w:tcPr>
            <w:tcW w:w="2407" w:type="dxa"/>
          </w:tcPr>
          <w:p w14:paraId="523CC1AC"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USDA, APHIS and Animal Care</w:t>
            </w:r>
          </w:p>
        </w:tc>
        <w:tc>
          <w:tcPr>
            <w:tcW w:w="2978" w:type="dxa"/>
          </w:tcPr>
          <w:p w14:paraId="7FDEC69C" w14:textId="77777777" w:rsidR="00DD039F" w:rsidRPr="004C138A" w:rsidRDefault="00DD039F" w:rsidP="00213370">
            <w:pPr>
              <w:pStyle w:val="Body"/>
              <w:spacing w:line="360" w:lineRule="auto"/>
              <w:jc w:val="center"/>
              <w:rPr>
                <w:rFonts w:ascii="Times New Roman" w:hAnsi="Times New Roman" w:cs="Times New Roman"/>
                <w:sz w:val="24"/>
                <w:szCs w:val="24"/>
              </w:rPr>
            </w:pPr>
            <w:r>
              <w:rPr>
                <w:rFonts w:eastAsia="Times New Roman"/>
                <w:shd w:val="clear" w:color="auto" w:fill="FFFFFF"/>
              </w:rPr>
              <w:t>Veterinary Surgeons Act [44]</w:t>
            </w:r>
            <w:r w:rsidRPr="004C138A">
              <w:rPr>
                <w:rFonts w:eastAsia="Times New Roman"/>
                <w:shd w:val="clear" w:color="auto" w:fill="FFFFFF"/>
              </w:rPr>
              <w:t xml:space="preserve"> and the Humane Methods of Slaughter Act</w:t>
            </w:r>
            <w:r>
              <w:rPr>
                <w:rFonts w:eastAsia="Times New Roman"/>
                <w:shd w:val="clear" w:color="auto" w:fill="FFFFFF"/>
              </w:rPr>
              <w:t xml:space="preserve"> [45]</w:t>
            </w:r>
            <w:r w:rsidRPr="004C138A">
              <w:rPr>
                <w:rFonts w:eastAsia="Times New Roman"/>
                <w:shd w:val="clear" w:color="auto" w:fill="FFFFFF"/>
              </w:rPr>
              <w:t>.</w:t>
            </w:r>
          </w:p>
        </w:tc>
        <w:tc>
          <w:tcPr>
            <w:tcW w:w="5811" w:type="dxa"/>
          </w:tcPr>
          <w:p w14:paraId="20765ACA"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Animals must be unconscious before slaughter and may be applied to prey being fed. There is, however, no direct law prohibiting the feeding of live prey.</w:t>
            </w:r>
          </w:p>
        </w:tc>
      </w:tr>
      <w:tr w:rsidR="00DD039F" w:rsidRPr="004C138A" w14:paraId="4F97DCFD" w14:textId="77777777" w:rsidTr="00213370">
        <w:trPr>
          <w:jc w:val="center"/>
        </w:trPr>
        <w:tc>
          <w:tcPr>
            <w:tcW w:w="2407" w:type="dxa"/>
            <w:vMerge w:val="restart"/>
          </w:tcPr>
          <w:p w14:paraId="61D55F1B"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EU</w:t>
            </w:r>
            <w:r>
              <w:rPr>
                <w:rFonts w:ascii="Times New Roman" w:hAnsi="Times New Roman" w:cs="Times New Roman"/>
                <w:sz w:val="24"/>
                <w:szCs w:val="24"/>
              </w:rPr>
              <w:t>/ UK</w:t>
            </w:r>
          </w:p>
          <w:p w14:paraId="51AE6A25" w14:textId="77777777" w:rsidR="00DD039F" w:rsidRDefault="00DD039F" w:rsidP="00213370">
            <w:pPr>
              <w:pStyle w:val="Body"/>
              <w:spacing w:line="360" w:lineRule="auto"/>
              <w:jc w:val="center"/>
              <w:rPr>
                <w:rFonts w:ascii="Times New Roman" w:hAnsi="Times New Roman" w:cs="Times New Roman"/>
                <w:sz w:val="24"/>
                <w:szCs w:val="24"/>
              </w:rPr>
            </w:pPr>
          </w:p>
          <w:p w14:paraId="2B2AF764" w14:textId="77777777" w:rsidR="00DD039F" w:rsidRDefault="00DD039F" w:rsidP="00213370">
            <w:pPr>
              <w:pStyle w:val="Body"/>
              <w:spacing w:line="360" w:lineRule="auto"/>
              <w:jc w:val="center"/>
              <w:rPr>
                <w:rFonts w:ascii="Times New Roman" w:hAnsi="Times New Roman" w:cs="Times New Roman"/>
                <w:sz w:val="24"/>
                <w:szCs w:val="24"/>
              </w:rPr>
            </w:pPr>
          </w:p>
          <w:p w14:paraId="2A618B06" w14:textId="77777777" w:rsidR="00DD039F" w:rsidRDefault="00DD039F" w:rsidP="00213370">
            <w:pPr>
              <w:pStyle w:val="Body"/>
              <w:spacing w:line="360" w:lineRule="auto"/>
              <w:jc w:val="center"/>
              <w:rPr>
                <w:rFonts w:ascii="Times New Roman" w:hAnsi="Times New Roman" w:cs="Times New Roman"/>
                <w:sz w:val="24"/>
                <w:szCs w:val="24"/>
              </w:rPr>
            </w:pPr>
          </w:p>
          <w:p w14:paraId="7B1F3AE5" w14:textId="77777777" w:rsidR="00DD039F" w:rsidRDefault="00DD039F" w:rsidP="00213370">
            <w:pPr>
              <w:pStyle w:val="Body"/>
              <w:spacing w:line="360" w:lineRule="auto"/>
              <w:jc w:val="center"/>
              <w:rPr>
                <w:rFonts w:ascii="Times New Roman" w:hAnsi="Times New Roman" w:cs="Times New Roman"/>
                <w:sz w:val="24"/>
                <w:szCs w:val="24"/>
              </w:rPr>
            </w:pPr>
          </w:p>
          <w:p w14:paraId="78235B99" w14:textId="77777777" w:rsidR="00DD039F" w:rsidRDefault="00DD039F" w:rsidP="00213370">
            <w:pPr>
              <w:pStyle w:val="Body"/>
              <w:spacing w:line="360" w:lineRule="auto"/>
              <w:jc w:val="center"/>
              <w:rPr>
                <w:rFonts w:ascii="Times New Roman" w:hAnsi="Times New Roman" w:cs="Times New Roman"/>
                <w:sz w:val="24"/>
                <w:szCs w:val="24"/>
              </w:rPr>
            </w:pPr>
          </w:p>
          <w:p w14:paraId="7F7DF8E2" w14:textId="77777777" w:rsidR="00DD039F" w:rsidRDefault="00DD039F" w:rsidP="00213370">
            <w:pPr>
              <w:pStyle w:val="Body"/>
              <w:spacing w:line="360" w:lineRule="auto"/>
              <w:jc w:val="center"/>
              <w:rPr>
                <w:rFonts w:ascii="Times New Roman" w:hAnsi="Times New Roman" w:cs="Times New Roman"/>
                <w:sz w:val="24"/>
                <w:szCs w:val="24"/>
              </w:rPr>
            </w:pPr>
          </w:p>
          <w:p w14:paraId="1EC2037E" w14:textId="77777777" w:rsidR="00DD039F" w:rsidRDefault="00DD039F" w:rsidP="00213370">
            <w:pPr>
              <w:pStyle w:val="Body"/>
              <w:spacing w:line="360" w:lineRule="auto"/>
              <w:jc w:val="center"/>
              <w:rPr>
                <w:rFonts w:ascii="Times New Roman" w:hAnsi="Times New Roman" w:cs="Times New Roman"/>
                <w:sz w:val="24"/>
                <w:szCs w:val="24"/>
              </w:rPr>
            </w:pPr>
          </w:p>
          <w:p w14:paraId="140CC953" w14:textId="77777777" w:rsidR="00DD039F" w:rsidRDefault="00DD039F" w:rsidP="00213370">
            <w:pPr>
              <w:pStyle w:val="Body"/>
              <w:spacing w:line="360" w:lineRule="auto"/>
              <w:jc w:val="center"/>
              <w:rPr>
                <w:rFonts w:ascii="Times New Roman" w:hAnsi="Times New Roman" w:cs="Times New Roman"/>
                <w:sz w:val="24"/>
                <w:szCs w:val="24"/>
              </w:rPr>
            </w:pPr>
          </w:p>
          <w:p w14:paraId="499432BE" w14:textId="77777777" w:rsidR="00DD039F" w:rsidRDefault="00DD039F" w:rsidP="00213370">
            <w:pPr>
              <w:pStyle w:val="Body"/>
              <w:spacing w:line="360" w:lineRule="auto"/>
              <w:jc w:val="center"/>
              <w:rPr>
                <w:rFonts w:ascii="Times New Roman" w:hAnsi="Times New Roman" w:cs="Times New Roman"/>
                <w:sz w:val="24"/>
                <w:szCs w:val="24"/>
              </w:rPr>
            </w:pPr>
          </w:p>
          <w:p w14:paraId="556B88B3" w14:textId="77777777" w:rsidR="00DD039F" w:rsidRDefault="00DD039F" w:rsidP="00213370">
            <w:pPr>
              <w:pStyle w:val="Body"/>
              <w:spacing w:line="360" w:lineRule="auto"/>
              <w:jc w:val="center"/>
              <w:rPr>
                <w:rFonts w:ascii="Times New Roman" w:hAnsi="Times New Roman" w:cs="Times New Roman"/>
                <w:sz w:val="24"/>
                <w:szCs w:val="24"/>
              </w:rPr>
            </w:pPr>
          </w:p>
          <w:p w14:paraId="19682787" w14:textId="77777777" w:rsidR="00DD039F" w:rsidRDefault="00DD039F" w:rsidP="00213370">
            <w:pPr>
              <w:pStyle w:val="Body"/>
              <w:spacing w:line="360" w:lineRule="auto"/>
              <w:jc w:val="center"/>
              <w:rPr>
                <w:rFonts w:ascii="Times New Roman" w:hAnsi="Times New Roman" w:cs="Times New Roman"/>
                <w:sz w:val="24"/>
                <w:szCs w:val="24"/>
              </w:rPr>
            </w:pPr>
          </w:p>
          <w:p w14:paraId="4BC11A1E" w14:textId="77777777" w:rsidR="00DD039F" w:rsidRDefault="00DD039F" w:rsidP="00213370">
            <w:pPr>
              <w:pStyle w:val="Body"/>
              <w:spacing w:line="360" w:lineRule="auto"/>
              <w:jc w:val="center"/>
              <w:rPr>
                <w:rFonts w:ascii="Times New Roman" w:hAnsi="Times New Roman" w:cs="Times New Roman"/>
                <w:sz w:val="24"/>
                <w:szCs w:val="24"/>
              </w:rPr>
            </w:pPr>
          </w:p>
          <w:p w14:paraId="4A13D3F4" w14:textId="77777777" w:rsidR="00DD039F" w:rsidRDefault="00DD039F" w:rsidP="00213370">
            <w:pPr>
              <w:pStyle w:val="Body"/>
              <w:spacing w:line="360" w:lineRule="auto"/>
              <w:jc w:val="center"/>
              <w:rPr>
                <w:rFonts w:ascii="Times New Roman" w:hAnsi="Times New Roman" w:cs="Times New Roman"/>
                <w:sz w:val="24"/>
                <w:szCs w:val="24"/>
              </w:rPr>
            </w:pPr>
          </w:p>
          <w:p w14:paraId="75B7166C" w14:textId="77777777" w:rsidR="00DD039F" w:rsidRDefault="00DD039F" w:rsidP="00213370">
            <w:pPr>
              <w:pStyle w:val="Body"/>
              <w:spacing w:line="360" w:lineRule="auto"/>
              <w:jc w:val="center"/>
              <w:rPr>
                <w:rFonts w:ascii="Times New Roman" w:hAnsi="Times New Roman" w:cs="Times New Roman"/>
                <w:sz w:val="24"/>
                <w:szCs w:val="24"/>
              </w:rPr>
            </w:pPr>
          </w:p>
          <w:p w14:paraId="0BE424D3" w14:textId="77777777" w:rsidR="00DD039F" w:rsidRDefault="00DD039F" w:rsidP="00213370">
            <w:pPr>
              <w:pStyle w:val="Body"/>
              <w:spacing w:line="360" w:lineRule="auto"/>
              <w:jc w:val="center"/>
              <w:rPr>
                <w:rFonts w:ascii="Times New Roman" w:hAnsi="Times New Roman" w:cs="Times New Roman"/>
                <w:sz w:val="24"/>
                <w:szCs w:val="24"/>
              </w:rPr>
            </w:pPr>
          </w:p>
          <w:p w14:paraId="4A65623B" w14:textId="77777777" w:rsidR="00DD039F" w:rsidRDefault="00DD039F" w:rsidP="00213370">
            <w:pPr>
              <w:pStyle w:val="Body"/>
              <w:spacing w:line="360" w:lineRule="auto"/>
              <w:jc w:val="center"/>
              <w:rPr>
                <w:rFonts w:ascii="Times New Roman" w:hAnsi="Times New Roman" w:cs="Times New Roman"/>
                <w:sz w:val="24"/>
                <w:szCs w:val="24"/>
              </w:rPr>
            </w:pPr>
          </w:p>
          <w:p w14:paraId="2E765863" w14:textId="77777777" w:rsidR="00DD039F" w:rsidRDefault="00DD039F" w:rsidP="00213370">
            <w:pPr>
              <w:pStyle w:val="Body"/>
              <w:spacing w:line="360" w:lineRule="auto"/>
              <w:rPr>
                <w:rFonts w:ascii="Times New Roman" w:hAnsi="Times New Roman" w:cs="Times New Roman"/>
                <w:sz w:val="24"/>
                <w:szCs w:val="24"/>
              </w:rPr>
            </w:pPr>
          </w:p>
          <w:p w14:paraId="0D299779" w14:textId="77777777" w:rsidR="00DD039F" w:rsidRDefault="00DD039F" w:rsidP="00213370">
            <w:pPr>
              <w:pStyle w:val="Body"/>
              <w:spacing w:line="360" w:lineRule="auto"/>
              <w:rPr>
                <w:rFonts w:ascii="Times New Roman" w:hAnsi="Times New Roman" w:cs="Times New Roman"/>
                <w:sz w:val="24"/>
                <w:szCs w:val="24"/>
              </w:rPr>
            </w:pPr>
          </w:p>
          <w:p w14:paraId="0FA4B7B4" w14:textId="77777777" w:rsidR="00DD039F" w:rsidRDefault="00DD039F" w:rsidP="00213370">
            <w:pPr>
              <w:pStyle w:val="Body"/>
              <w:spacing w:line="360" w:lineRule="auto"/>
              <w:rPr>
                <w:rFonts w:ascii="Times New Roman" w:hAnsi="Times New Roman" w:cs="Times New Roman"/>
                <w:sz w:val="24"/>
                <w:szCs w:val="24"/>
              </w:rPr>
            </w:pPr>
          </w:p>
          <w:p w14:paraId="3D283774" w14:textId="77777777" w:rsidR="00DD039F" w:rsidRPr="004C138A" w:rsidRDefault="00DD039F" w:rsidP="00213370">
            <w:pPr>
              <w:pStyle w:val="Body"/>
              <w:spacing w:line="360" w:lineRule="auto"/>
              <w:rPr>
                <w:rFonts w:ascii="Times New Roman" w:hAnsi="Times New Roman" w:cs="Times New Roman"/>
                <w:sz w:val="24"/>
                <w:szCs w:val="24"/>
              </w:rPr>
            </w:pPr>
          </w:p>
          <w:p w14:paraId="4AE4266C"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China</w:t>
            </w:r>
          </w:p>
        </w:tc>
        <w:tc>
          <w:tcPr>
            <w:tcW w:w="2407" w:type="dxa"/>
            <w:vMerge w:val="restart"/>
          </w:tcPr>
          <w:p w14:paraId="2DA2C970"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lastRenderedPageBreak/>
              <w:t>EU Directive 98/58/EC.</w:t>
            </w:r>
          </w:p>
          <w:p w14:paraId="59169D1C" w14:textId="77777777" w:rsidR="00DD039F"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Often up to member states</w:t>
            </w:r>
            <w:r>
              <w:rPr>
                <w:rFonts w:ascii="Times New Roman" w:hAnsi="Times New Roman" w:cs="Times New Roman"/>
                <w:sz w:val="24"/>
                <w:szCs w:val="24"/>
              </w:rPr>
              <w:t>.</w:t>
            </w:r>
          </w:p>
          <w:p w14:paraId="539629B1" w14:textId="77777777" w:rsidR="00DD039F" w:rsidRPr="004C138A" w:rsidRDefault="00DD039F" w:rsidP="00213370">
            <w:pPr>
              <w:pStyle w:val="Body"/>
              <w:spacing w:line="360" w:lineRule="auto"/>
              <w:jc w:val="center"/>
              <w:rPr>
                <w:rFonts w:ascii="Times New Roman" w:hAnsi="Times New Roman" w:cs="Times New Roman"/>
                <w:sz w:val="24"/>
                <w:szCs w:val="24"/>
              </w:rPr>
            </w:pPr>
            <w:r>
              <w:rPr>
                <w:rFonts w:ascii="Times New Roman" w:hAnsi="Times New Roman" w:cs="Times New Roman"/>
                <w:sz w:val="24"/>
                <w:szCs w:val="24"/>
              </w:rPr>
              <w:t>DEFRA</w:t>
            </w:r>
          </w:p>
          <w:p w14:paraId="42CA4211"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978" w:type="dxa"/>
          </w:tcPr>
          <w:p w14:paraId="64556D0D" w14:textId="77777777" w:rsidR="00DD039F" w:rsidRPr="004C138A" w:rsidRDefault="00DD039F" w:rsidP="00213370">
            <w:pPr>
              <w:spacing w:line="360" w:lineRule="auto"/>
              <w:jc w:val="center"/>
              <w:rPr>
                <w:rFonts w:eastAsia="Times New Roman"/>
                <w:lang w:eastAsia="en-GB"/>
              </w:rPr>
            </w:pPr>
            <w:r>
              <w:t>Animal Welfare Act [40] and Zoo Licensing Act [43].</w:t>
            </w:r>
          </w:p>
        </w:tc>
        <w:tc>
          <w:tcPr>
            <w:tcW w:w="5811" w:type="dxa"/>
          </w:tcPr>
          <w:p w14:paraId="3C45749F"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Live vertebrate prey is to be discouraged, save for exceptional circumstances where veterinary advice is necessary.</w:t>
            </w:r>
          </w:p>
        </w:tc>
      </w:tr>
      <w:tr w:rsidR="00DD039F" w:rsidRPr="004C138A" w14:paraId="1839D26E" w14:textId="77777777" w:rsidTr="00213370">
        <w:trPr>
          <w:trHeight w:val="189"/>
          <w:jc w:val="center"/>
        </w:trPr>
        <w:tc>
          <w:tcPr>
            <w:tcW w:w="2407" w:type="dxa"/>
            <w:vMerge/>
          </w:tcPr>
          <w:p w14:paraId="1005BEF6"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407" w:type="dxa"/>
            <w:vMerge/>
          </w:tcPr>
          <w:p w14:paraId="477BB02B"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978" w:type="dxa"/>
          </w:tcPr>
          <w:p w14:paraId="6F22426D"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 xml:space="preserve">The </w:t>
            </w:r>
            <w:r>
              <w:rPr>
                <w:rFonts w:ascii="Times New Roman" w:hAnsi="Times New Roman" w:cs="Times New Roman"/>
                <w:sz w:val="24"/>
                <w:szCs w:val="24"/>
              </w:rPr>
              <w:t>Welfare of Farmed Animals [46]</w:t>
            </w:r>
            <w:r w:rsidRPr="004C138A">
              <w:rPr>
                <w:rFonts w:ascii="Times New Roman" w:hAnsi="Times New Roman" w:cs="Times New Roman"/>
                <w:sz w:val="24"/>
                <w:szCs w:val="24"/>
              </w:rPr>
              <w:t>.</w:t>
            </w:r>
          </w:p>
        </w:tc>
        <w:tc>
          <w:tcPr>
            <w:tcW w:w="5811" w:type="dxa"/>
          </w:tcPr>
          <w:p w14:paraId="105B4384"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Animals may not be fed anything that could cause them harm</w:t>
            </w:r>
            <w:r>
              <w:rPr>
                <w:rFonts w:ascii="Times New Roman" w:hAnsi="Times New Roman" w:cs="Times New Roman"/>
                <w:sz w:val="24"/>
                <w:szCs w:val="24"/>
              </w:rPr>
              <w:t>.</w:t>
            </w:r>
          </w:p>
        </w:tc>
      </w:tr>
      <w:tr w:rsidR="00DD039F" w:rsidRPr="004C138A" w14:paraId="02E44545" w14:textId="77777777" w:rsidTr="00213370">
        <w:trPr>
          <w:trHeight w:val="188"/>
          <w:jc w:val="center"/>
        </w:trPr>
        <w:tc>
          <w:tcPr>
            <w:tcW w:w="2407" w:type="dxa"/>
            <w:vMerge/>
          </w:tcPr>
          <w:p w14:paraId="7D4A97A1"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407" w:type="dxa"/>
            <w:vMerge/>
          </w:tcPr>
          <w:p w14:paraId="31A7FB3E"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978" w:type="dxa"/>
          </w:tcPr>
          <w:p w14:paraId="145E47D4" w14:textId="77777777" w:rsidR="00DD039F"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 xml:space="preserve">European Convention of the Protection of Animals Kept for Farming Purposes (Article </w:t>
            </w:r>
            <w:r>
              <w:rPr>
                <w:rFonts w:ascii="Times New Roman" w:hAnsi="Times New Roman" w:cs="Times New Roman"/>
                <w:sz w:val="24"/>
                <w:szCs w:val="24"/>
              </w:rPr>
              <w:t xml:space="preserve">3, 6, </w:t>
            </w:r>
            <w:r w:rsidRPr="004C138A">
              <w:rPr>
                <w:rFonts w:ascii="Times New Roman" w:hAnsi="Times New Roman" w:cs="Times New Roman"/>
                <w:sz w:val="24"/>
                <w:szCs w:val="24"/>
              </w:rPr>
              <w:t>9</w:t>
            </w:r>
          </w:p>
          <w:p w14:paraId="7FF63C5F" w14:textId="77777777" w:rsidR="00DD039F" w:rsidRPr="004C138A" w:rsidRDefault="00DD039F" w:rsidP="00213370">
            <w:pPr>
              <w:pStyle w:val="Body"/>
              <w:spacing w:line="360" w:lineRule="auto"/>
              <w:jc w:val="center"/>
              <w:rPr>
                <w:rFonts w:ascii="Times New Roman" w:hAnsi="Times New Roman" w:cs="Times New Roman"/>
                <w:sz w:val="24"/>
                <w:szCs w:val="24"/>
              </w:rPr>
            </w:pPr>
            <w:r>
              <w:rPr>
                <w:rFonts w:ascii="Times New Roman" w:hAnsi="Times New Roman" w:cs="Times New Roman"/>
                <w:sz w:val="24"/>
                <w:szCs w:val="24"/>
              </w:rPr>
              <w:t xml:space="preserve"> and 14 [47</w:t>
            </w:r>
            <w:r w:rsidRPr="004C138A">
              <w:rPr>
                <w:rFonts w:ascii="Times New Roman" w:hAnsi="Times New Roman" w:cs="Times New Roman"/>
                <w:sz w:val="24"/>
                <w:szCs w:val="24"/>
              </w:rPr>
              <w:t>).</w:t>
            </w:r>
          </w:p>
        </w:tc>
        <w:tc>
          <w:tcPr>
            <w:tcW w:w="5811" w:type="dxa"/>
          </w:tcPr>
          <w:p w14:paraId="2476F6BC"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Applies only to farmed, vertebrate fish. Fish feeding must be appropriate for species and health must be optimal. Prey may cause harm and can be avoided if diet is otherwise suitable.</w:t>
            </w:r>
            <w:r>
              <w:rPr>
                <w:rFonts w:ascii="Times New Roman" w:hAnsi="Times New Roman" w:cs="Times New Roman"/>
                <w:sz w:val="24"/>
                <w:szCs w:val="24"/>
              </w:rPr>
              <w:t xml:space="preserve"> Animals’ food must be appropriate for their physiological and ethological needs in accordance with scientific knowledge, however, no food may be given that could cause unnecessary harm.</w:t>
            </w:r>
          </w:p>
        </w:tc>
      </w:tr>
      <w:tr w:rsidR="00DD039F" w:rsidRPr="004C138A" w14:paraId="63353B22" w14:textId="77777777" w:rsidTr="00213370">
        <w:trPr>
          <w:trHeight w:val="188"/>
          <w:jc w:val="center"/>
        </w:trPr>
        <w:tc>
          <w:tcPr>
            <w:tcW w:w="2407" w:type="dxa"/>
            <w:vMerge/>
          </w:tcPr>
          <w:p w14:paraId="0A4219AC"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407" w:type="dxa"/>
            <w:vMerge/>
          </w:tcPr>
          <w:p w14:paraId="24DF9868"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978" w:type="dxa"/>
          </w:tcPr>
          <w:p w14:paraId="30E68BBD" w14:textId="77777777" w:rsidR="00DD039F" w:rsidRPr="004C138A" w:rsidRDefault="00DD039F" w:rsidP="00213370">
            <w:pPr>
              <w:pStyle w:val="Body"/>
              <w:spacing w:line="360" w:lineRule="auto"/>
              <w:jc w:val="center"/>
              <w:rPr>
                <w:rFonts w:ascii="Times New Roman" w:hAnsi="Times New Roman" w:cs="Times New Roman"/>
                <w:sz w:val="24"/>
                <w:szCs w:val="24"/>
              </w:rPr>
            </w:pPr>
            <w:r>
              <w:rPr>
                <w:rFonts w:ascii="Times New Roman" w:hAnsi="Times New Roman" w:cs="Times New Roman"/>
                <w:sz w:val="24"/>
                <w:szCs w:val="24"/>
              </w:rPr>
              <w:t>1999/22/EC; Keeping of Wild Animals in Zoos (Article 3) [48]</w:t>
            </w:r>
          </w:p>
        </w:tc>
        <w:tc>
          <w:tcPr>
            <w:tcW w:w="5811" w:type="dxa"/>
          </w:tcPr>
          <w:p w14:paraId="178BA492" w14:textId="77777777" w:rsidR="00DD039F" w:rsidRPr="004C138A" w:rsidRDefault="00DD039F" w:rsidP="00213370">
            <w:pPr>
              <w:pStyle w:val="Body"/>
              <w:spacing w:line="360" w:lineRule="auto"/>
              <w:jc w:val="center"/>
              <w:rPr>
                <w:rFonts w:ascii="Times New Roman" w:hAnsi="Times New Roman" w:cs="Times New Roman"/>
                <w:sz w:val="24"/>
                <w:szCs w:val="24"/>
              </w:rPr>
            </w:pPr>
            <w:r>
              <w:rPr>
                <w:rFonts w:ascii="Times New Roman" w:hAnsi="Times New Roman" w:cs="Times New Roman"/>
                <w:sz w:val="24"/>
                <w:szCs w:val="24"/>
              </w:rPr>
              <w:t>Animals must be accommodated in conditions that satisfy their biological and conservation requirements, with species specific enrichment.</w:t>
            </w:r>
          </w:p>
        </w:tc>
      </w:tr>
      <w:tr w:rsidR="00DD039F" w:rsidRPr="004C138A" w14:paraId="55F5818F" w14:textId="77777777" w:rsidTr="00213370">
        <w:trPr>
          <w:trHeight w:val="188"/>
          <w:jc w:val="center"/>
        </w:trPr>
        <w:tc>
          <w:tcPr>
            <w:tcW w:w="2407" w:type="dxa"/>
            <w:vMerge/>
          </w:tcPr>
          <w:p w14:paraId="0C2A717E"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407" w:type="dxa"/>
            <w:vMerge/>
          </w:tcPr>
          <w:p w14:paraId="53509A61"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978" w:type="dxa"/>
          </w:tcPr>
          <w:p w14:paraId="563F7080" w14:textId="77777777" w:rsidR="00DD039F" w:rsidRPr="004C138A" w:rsidRDefault="00DD039F" w:rsidP="00213370">
            <w:pPr>
              <w:pStyle w:val="Body"/>
              <w:spacing w:line="360" w:lineRule="auto"/>
              <w:jc w:val="center"/>
              <w:rPr>
                <w:rFonts w:ascii="Times New Roman" w:hAnsi="Times New Roman" w:cs="Times New Roman"/>
                <w:sz w:val="24"/>
                <w:szCs w:val="24"/>
              </w:rPr>
            </w:pPr>
            <w:r>
              <w:rPr>
                <w:rFonts w:ascii="Times New Roman" w:hAnsi="Times New Roman" w:cs="Times New Roman"/>
                <w:sz w:val="24"/>
                <w:szCs w:val="24"/>
              </w:rPr>
              <w:t>Animal Welfare Act [40] (companion, farming, zoos)</w:t>
            </w:r>
            <w:r w:rsidRPr="004C138A">
              <w:rPr>
                <w:rFonts w:ascii="Times New Roman" w:hAnsi="Times New Roman" w:cs="Times New Roman"/>
                <w:sz w:val="24"/>
                <w:szCs w:val="24"/>
              </w:rPr>
              <w:t xml:space="preserve">; </w:t>
            </w:r>
            <w:r>
              <w:rPr>
                <w:rFonts w:ascii="Times New Roman" w:hAnsi="Times New Roman" w:cs="Times New Roman"/>
                <w:sz w:val="24"/>
                <w:szCs w:val="24"/>
              </w:rPr>
              <w:t>Animals (Scientific Procedures) Act (</w:t>
            </w:r>
            <w:r w:rsidRPr="004C138A">
              <w:rPr>
                <w:rFonts w:ascii="Times New Roman" w:hAnsi="Times New Roman" w:cs="Times New Roman"/>
                <w:sz w:val="24"/>
                <w:szCs w:val="24"/>
              </w:rPr>
              <w:t>ASPA</w:t>
            </w:r>
            <w:r>
              <w:rPr>
                <w:rFonts w:ascii="Times New Roman" w:hAnsi="Times New Roman" w:cs="Times New Roman"/>
                <w:sz w:val="24"/>
                <w:szCs w:val="24"/>
              </w:rPr>
              <w:t xml:space="preserve"> [42]) and the Zoo Licensing Act [43]</w:t>
            </w:r>
            <w:r w:rsidRPr="004C138A">
              <w:rPr>
                <w:rFonts w:ascii="Times New Roman" w:hAnsi="Times New Roman" w:cs="Times New Roman"/>
                <w:sz w:val="24"/>
                <w:szCs w:val="24"/>
              </w:rPr>
              <w:t>.</w:t>
            </w:r>
          </w:p>
        </w:tc>
        <w:tc>
          <w:tcPr>
            <w:tcW w:w="5811" w:type="dxa"/>
          </w:tcPr>
          <w:p w14:paraId="5ACBC29A"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The feeding of live, vertebrate prey is to be discouraged, save for exceptional circumstances where veterinary advice is necessary.</w:t>
            </w:r>
          </w:p>
        </w:tc>
      </w:tr>
      <w:tr w:rsidR="00DD039F" w:rsidRPr="004C138A" w14:paraId="06CC8DE8" w14:textId="77777777" w:rsidTr="00213370">
        <w:trPr>
          <w:trHeight w:val="188"/>
          <w:jc w:val="center"/>
        </w:trPr>
        <w:tc>
          <w:tcPr>
            <w:tcW w:w="2407" w:type="dxa"/>
            <w:vMerge/>
          </w:tcPr>
          <w:p w14:paraId="46782F34"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407" w:type="dxa"/>
          </w:tcPr>
          <w:p w14:paraId="0BB7B915"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n/a</w:t>
            </w:r>
          </w:p>
        </w:tc>
        <w:tc>
          <w:tcPr>
            <w:tcW w:w="2978" w:type="dxa"/>
          </w:tcPr>
          <w:p w14:paraId="22441048" w14:textId="77777777" w:rsidR="00DD039F"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No relevant laws currently in operation.</w:t>
            </w:r>
          </w:p>
        </w:tc>
        <w:tc>
          <w:tcPr>
            <w:tcW w:w="5811" w:type="dxa"/>
          </w:tcPr>
          <w:p w14:paraId="28314FBB" w14:textId="77777777" w:rsidR="00DD039F"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No restrictions. Live prey feeding occurs in many institutions around China.</w:t>
            </w:r>
          </w:p>
        </w:tc>
      </w:tr>
      <w:tr w:rsidR="00DD039F" w:rsidRPr="004C138A" w14:paraId="0B264165" w14:textId="77777777" w:rsidTr="00213370">
        <w:trPr>
          <w:jc w:val="center"/>
        </w:trPr>
        <w:tc>
          <w:tcPr>
            <w:tcW w:w="2407" w:type="dxa"/>
          </w:tcPr>
          <w:p w14:paraId="706CB001"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South Africa</w:t>
            </w:r>
          </w:p>
        </w:tc>
        <w:tc>
          <w:tcPr>
            <w:tcW w:w="2407" w:type="dxa"/>
          </w:tcPr>
          <w:p w14:paraId="14A91572"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NSPCA</w:t>
            </w:r>
          </w:p>
        </w:tc>
        <w:tc>
          <w:tcPr>
            <w:tcW w:w="2978" w:type="dxa"/>
          </w:tcPr>
          <w:p w14:paraId="35A86C4A" w14:textId="77777777" w:rsidR="00DD039F" w:rsidRPr="00541168" w:rsidRDefault="00DD039F" w:rsidP="00213370">
            <w:pPr>
              <w:pStyle w:val="Body"/>
              <w:spacing w:line="360" w:lineRule="auto"/>
              <w:jc w:val="center"/>
              <w:rPr>
                <w:rFonts w:ascii="Times New Roman" w:hAnsi="Times New Roman" w:cs="Times New Roman"/>
                <w:sz w:val="24"/>
                <w:szCs w:val="24"/>
              </w:rPr>
            </w:pPr>
            <w:r w:rsidRPr="00263B23">
              <w:rPr>
                <w:rFonts w:ascii="Times New Roman" w:eastAsia="Times New Roman" w:hAnsi="Times New Roman" w:cs="Times New Roman"/>
                <w:shd w:val="clear" w:color="auto" w:fill="FFFFFF"/>
              </w:rPr>
              <w:t>Zoo Licensing Act [43].</w:t>
            </w:r>
          </w:p>
        </w:tc>
        <w:tc>
          <w:tcPr>
            <w:tcW w:w="5811" w:type="dxa"/>
          </w:tcPr>
          <w:p w14:paraId="194F1D5D"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Only applies to vertebrates, preventing cruelty but without specific mention of live prey feeding.</w:t>
            </w:r>
          </w:p>
        </w:tc>
      </w:tr>
      <w:tr w:rsidR="00DD039F" w:rsidRPr="004C138A" w14:paraId="1163D6A7" w14:textId="77777777" w:rsidTr="00213370">
        <w:trPr>
          <w:jc w:val="center"/>
        </w:trPr>
        <w:tc>
          <w:tcPr>
            <w:tcW w:w="2407" w:type="dxa"/>
          </w:tcPr>
          <w:p w14:paraId="55A7738A"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Australia (state specific)</w:t>
            </w:r>
          </w:p>
        </w:tc>
        <w:tc>
          <w:tcPr>
            <w:tcW w:w="2407" w:type="dxa"/>
          </w:tcPr>
          <w:p w14:paraId="140869A6"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Australian Capital Territory</w:t>
            </w:r>
          </w:p>
        </w:tc>
        <w:tc>
          <w:tcPr>
            <w:tcW w:w="2978" w:type="dxa"/>
          </w:tcPr>
          <w:p w14:paraId="21C9CA17" w14:textId="77777777" w:rsidR="00DD039F" w:rsidRPr="004C138A" w:rsidRDefault="00DD039F" w:rsidP="00213370">
            <w:pPr>
              <w:spacing w:line="360" w:lineRule="auto"/>
              <w:jc w:val="center"/>
              <w:rPr>
                <w:rFonts w:eastAsia="Times New Roman"/>
                <w:lang w:eastAsia="en-GB"/>
              </w:rPr>
            </w:pPr>
            <w:r>
              <w:t>Animal Welfare Act [40]</w:t>
            </w:r>
            <w:r w:rsidRPr="004C138A">
              <w:t>.</w:t>
            </w:r>
          </w:p>
        </w:tc>
        <w:tc>
          <w:tcPr>
            <w:tcW w:w="5811" w:type="dxa"/>
          </w:tcPr>
          <w:p w14:paraId="555AA474"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Prohibits causing pain to vertebrates and invertebrates. Would discourage live prey feeding.</w:t>
            </w:r>
          </w:p>
        </w:tc>
      </w:tr>
      <w:tr w:rsidR="00DD039F" w:rsidRPr="004C138A" w14:paraId="5D41D027" w14:textId="77777777" w:rsidTr="00213370">
        <w:trPr>
          <w:trHeight w:val="505"/>
          <w:jc w:val="center"/>
        </w:trPr>
        <w:tc>
          <w:tcPr>
            <w:tcW w:w="2407" w:type="dxa"/>
            <w:vMerge w:val="restart"/>
          </w:tcPr>
          <w:p w14:paraId="3E2E7659"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Australia (state specific)</w:t>
            </w:r>
          </w:p>
          <w:p w14:paraId="177EF838"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Russia</w:t>
            </w:r>
          </w:p>
        </w:tc>
        <w:tc>
          <w:tcPr>
            <w:tcW w:w="2407" w:type="dxa"/>
          </w:tcPr>
          <w:p w14:paraId="7D05458C"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New South Wales</w:t>
            </w:r>
          </w:p>
          <w:p w14:paraId="4E49F775"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978" w:type="dxa"/>
          </w:tcPr>
          <w:p w14:paraId="06A7170E"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 xml:space="preserve">Prevention </w:t>
            </w:r>
            <w:r>
              <w:rPr>
                <w:rFonts w:ascii="Times New Roman" w:hAnsi="Times New Roman" w:cs="Times New Roman"/>
                <w:sz w:val="24"/>
                <w:szCs w:val="24"/>
              </w:rPr>
              <w:t>of Cruelty to Animals Act [49]</w:t>
            </w:r>
            <w:r w:rsidRPr="004C138A">
              <w:rPr>
                <w:rFonts w:ascii="Times New Roman" w:hAnsi="Times New Roman" w:cs="Times New Roman"/>
                <w:sz w:val="24"/>
                <w:szCs w:val="24"/>
              </w:rPr>
              <w:t>.</w:t>
            </w:r>
          </w:p>
        </w:tc>
        <w:tc>
          <w:tcPr>
            <w:tcW w:w="5811" w:type="dxa"/>
          </w:tcPr>
          <w:p w14:paraId="532C1581"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Prohibits causing pain to vertebrates and invertebrates. Would discourage live prey feeding.</w:t>
            </w:r>
          </w:p>
        </w:tc>
      </w:tr>
      <w:tr w:rsidR="00DD039F" w:rsidRPr="004C138A" w14:paraId="1A8F0016" w14:textId="77777777" w:rsidTr="00213370">
        <w:trPr>
          <w:trHeight w:val="503"/>
          <w:jc w:val="center"/>
        </w:trPr>
        <w:tc>
          <w:tcPr>
            <w:tcW w:w="2407" w:type="dxa"/>
            <w:vMerge/>
          </w:tcPr>
          <w:p w14:paraId="40DB3D49"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407" w:type="dxa"/>
          </w:tcPr>
          <w:p w14:paraId="35CB008C"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Queensland</w:t>
            </w:r>
          </w:p>
        </w:tc>
        <w:tc>
          <w:tcPr>
            <w:tcW w:w="2978" w:type="dxa"/>
          </w:tcPr>
          <w:p w14:paraId="47E0CB55"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Anima</w:t>
            </w:r>
            <w:r>
              <w:rPr>
                <w:rFonts w:ascii="Times New Roman" w:hAnsi="Times New Roman" w:cs="Times New Roman"/>
                <w:sz w:val="24"/>
                <w:szCs w:val="24"/>
              </w:rPr>
              <w:t>l Care and Protection Act [50]</w:t>
            </w:r>
            <w:r w:rsidRPr="004C138A">
              <w:rPr>
                <w:rFonts w:ascii="Times New Roman" w:hAnsi="Times New Roman" w:cs="Times New Roman"/>
                <w:sz w:val="24"/>
                <w:szCs w:val="24"/>
              </w:rPr>
              <w:t>.</w:t>
            </w:r>
          </w:p>
        </w:tc>
        <w:tc>
          <w:tcPr>
            <w:tcW w:w="5811" w:type="dxa"/>
          </w:tcPr>
          <w:p w14:paraId="15E558DE"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Creates a duty of care applying to vertebrates and some cephalopods. They could not be used as live prey.</w:t>
            </w:r>
          </w:p>
        </w:tc>
      </w:tr>
      <w:tr w:rsidR="00DD039F" w:rsidRPr="004C138A" w14:paraId="5B6A417B" w14:textId="77777777" w:rsidTr="00213370">
        <w:trPr>
          <w:trHeight w:val="503"/>
          <w:jc w:val="center"/>
        </w:trPr>
        <w:tc>
          <w:tcPr>
            <w:tcW w:w="2407" w:type="dxa"/>
            <w:vMerge/>
          </w:tcPr>
          <w:p w14:paraId="7B0311BF"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407" w:type="dxa"/>
          </w:tcPr>
          <w:p w14:paraId="3FCCD0B6"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Victoria</w:t>
            </w:r>
          </w:p>
        </w:tc>
        <w:tc>
          <w:tcPr>
            <w:tcW w:w="2978" w:type="dxa"/>
          </w:tcPr>
          <w:p w14:paraId="2F6FA791"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 xml:space="preserve">Prevention </w:t>
            </w:r>
            <w:r>
              <w:rPr>
                <w:rFonts w:ascii="Times New Roman" w:hAnsi="Times New Roman" w:cs="Times New Roman"/>
                <w:sz w:val="24"/>
                <w:szCs w:val="24"/>
              </w:rPr>
              <w:t>of Cruelty to Animals Act [49]</w:t>
            </w:r>
            <w:r w:rsidRPr="004C138A">
              <w:rPr>
                <w:rFonts w:ascii="Times New Roman" w:hAnsi="Times New Roman" w:cs="Times New Roman"/>
                <w:sz w:val="24"/>
                <w:szCs w:val="24"/>
              </w:rPr>
              <w:t>.</w:t>
            </w:r>
          </w:p>
        </w:tc>
        <w:tc>
          <w:tcPr>
            <w:tcW w:w="5811" w:type="dxa"/>
          </w:tcPr>
          <w:p w14:paraId="697C2A28"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Protects all vertebrates and adult cephalopods from cruelty. They could not be used as live prey.</w:t>
            </w:r>
          </w:p>
        </w:tc>
      </w:tr>
      <w:tr w:rsidR="00DD039F" w:rsidRPr="004C138A" w14:paraId="160A9032" w14:textId="77777777" w:rsidTr="00213370">
        <w:trPr>
          <w:trHeight w:val="503"/>
          <w:jc w:val="center"/>
        </w:trPr>
        <w:tc>
          <w:tcPr>
            <w:tcW w:w="2407" w:type="dxa"/>
            <w:vMerge/>
          </w:tcPr>
          <w:p w14:paraId="165EFCAE" w14:textId="77777777" w:rsidR="00DD039F" w:rsidRPr="004C138A" w:rsidRDefault="00DD039F" w:rsidP="00213370">
            <w:pPr>
              <w:pStyle w:val="Body"/>
              <w:spacing w:line="360" w:lineRule="auto"/>
              <w:jc w:val="center"/>
              <w:rPr>
                <w:rFonts w:ascii="Times New Roman" w:hAnsi="Times New Roman" w:cs="Times New Roman"/>
                <w:sz w:val="24"/>
                <w:szCs w:val="24"/>
              </w:rPr>
            </w:pPr>
          </w:p>
        </w:tc>
        <w:tc>
          <w:tcPr>
            <w:tcW w:w="2407" w:type="dxa"/>
          </w:tcPr>
          <w:p w14:paraId="55104F64"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Russian Penal Code</w:t>
            </w:r>
          </w:p>
        </w:tc>
        <w:tc>
          <w:tcPr>
            <w:tcW w:w="2978" w:type="dxa"/>
          </w:tcPr>
          <w:p w14:paraId="6DC2814C"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Article 245</w:t>
            </w:r>
            <w:r>
              <w:rPr>
                <w:rFonts w:ascii="Times New Roman" w:hAnsi="Times New Roman" w:cs="Times New Roman"/>
                <w:sz w:val="24"/>
                <w:szCs w:val="24"/>
              </w:rPr>
              <w:t xml:space="preserve"> [51]</w:t>
            </w:r>
          </w:p>
        </w:tc>
        <w:tc>
          <w:tcPr>
            <w:tcW w:w="5811" w:type="dxa"/>
          </w:tcPr>
          <w:p w14:paraId="59E735DF" w14:textId="77777777" w:rsidR="00DD039F" w:rsidRPr="004C138A" w:rsidRDefault="00DD039F" w:rsidP="00213370">
            <w:pPr>
              <w:pStyle w:val="Body"/>
              <w:spacing w:line="360" w:lineRule="auto"/>
              <w:jc w:val="center"/>
              <w:rPr>
                <w:rFonts w:ascii="Times New Roman" w:hAnsi="Times New Roman" w:cs="Times New Roman"/>
                <w:sz w:val="24"/>
                <w:szCs w:val="24"/>
              </w:rPr>
            </w:pPr>
            <w:r w:rsidRPr="004C138A">
              <w:rPr>
                <w:rFonts w:ascii="Times New Roman" w:hAnsi="Times New Roman" w:cs="Times New Roman"/>
                <w:sz w:val="24"/>
                <w:szCs w:val="24"/>
              </w:rPr>
              <w:t>Prohibits cruelty to animals involving death or injury</w:t>
            </w:r>
            <w:r>
              <w:rPr>
                <w:rFonts w:ascii="Times New Roman" w:hAnsi="Times New Roman" w:cs="Times New Roman"/>
                <w:sz w:val="24"/>
                <w:szCs w:val="24"/>
              </w:rPr>
              <w:t xml:space="preserve"> if the deed has been conducted with malicious intent</w:t>
            </w:r>
            <w:r w:rsidRPr="004C138A">
              <w:rPr>
                <w:rFonts w:ascii="Times New Roman" w:hAnsi="Times New Roman" w:cs="Times New Roman"/>
                <w:sz w:val="24"/>
                <w:szCs w:val="24"/>
              </w:rPr>
              <w:t xml:space="preserve">. Would </w:t>
            </w:r>
            <w:r>
              <w:rPr>
                <w:rFonts w:ascii="Times New Roman" w:hAnsi="Times New Roman" w:cs="Times New Roman"/>
                <w:sz w:val="24"/>
                <w:szCs w:val="24"/>
              </w:rPr>
              <w:t xml:space="preserve">potentially </w:t>
            </w:r>
            <w:r w:rsidRPr="004C138A">
              <w:rPr>
                <w:rFonts w:ascii="Times New Roman" w:hAnsi="Times New Roman" w:cs="Times New Roman"/>
                <w:sz w:val="24"/>
                <w:szCs w:val="24"/>
              </w:rPr>
              <w:t>discourage live prey feeding for those reasons.</w:t>
            </w:r>
          </w:p>
        </w:tc>
      </w:tr>
    </w:tbl>
    <w:p w14:paraId="2E4A7C06" w14:textId="77777777" w:rsidR="00DD039F" w:rsidRDefault="00DD039F" w:rsidP="00DD039F">
      <w:pPr>
        <w:pStyle w:val="Body"/>
        <w:spacing w:line="360" w:lineRule="auto"/>
        <w:rPr>
          <w:rFonts w:ascii="Times New Roman" w:hAnsi="Times New Roman" w:cs="Times New Roman"/>
          <w:sz w:val="24"/>
          <w:szCs w:val="24"/>
        </w:rPr>
        <w:sectPr w:rsidR="00DD039F" w:rsidSect="00302C1F">
          <w:pgSz w:w="16838" w:h="11906" w:orient="landscape"/>
          <w:pgMar w:top="1134" w:right="1134" w:bottom="1134" w:left="1134" w:header="709" w:footer="850" w:gutter="0"/>
          <w:lnNumType w:countBy="1" w:restart="continuous"/>
          <w:cols w:space="720"/>
          <w:docGrid w:linePitch="326"/>
        </w:sectPr>
      </w:pPr>
    </w:p>
    <w:p w14:paraId="7A84ABF2" w14:textId="77777777"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lastRenderedPageBreak/>
        <w:t xml:space="preserve">Opinion based questionnaires have been used to see if visitors of zoos find live prey feeding ethically acceptable </w:t>
      </w:r>
      <w:r>
        <w:rPr>
          <w:rFonts w:ascii="Times New Roman" w:hAnsi="Times New Roman" w:cs="Times New Roman"/>
          <w:sz w:val="24"/>
          <w:szCs w:val="24"/>
        </w:rPr>
        <w:t>[1, 2]</w:t>
      </w:r>
      <w:r w:rsidRPr="004C138A">
        <w:rPr>
          <w:rFonts w:ascii="Times New Roman" w:hAnsi="Times New Roman" w:cs="Times New Roman"/>
          <w:sz w:val="24"/>
          <w:szCs w:val="24"/>
        </w:rPr>
        <w:t xml:space="preserve"> The general outcome </w:t>
      </w:r>
      <w:r>
        <w:rPr>
          <w:rFonts w:ascii="Times New Roman" w:hAnsi="Times New Roman" w:cs="Times New Roman"/>
          <w:sz w:val="24"/>
          <w:szCs w:val="24"/>
        </w:rPr>
        <w:t xml:space="preserve">suggested broad acceptance, however, there are influencing factors. Females are generally less supportive of live prey feeding </w:t>
      </w:r>
      <w:r w:rsidRPr="004C138A">
        <w:rPr>
          <w:rFonts w:ascii="Times New Roman" w:hAnsi="Times New Roman" w:cs="Times New Roman"/>
          <w:sz w:val="24"/>
          <w:szCs w:val="24"/>
        </w:rPr>
        <w:t>and frequent visitors of zoos are more likely to disagree with on-show live feeding of animals</w:t>
      </w:r>
      <w:r>
        <w:rPr>
          <w:rFonts w:ascii="Times New Roman" w:hAnsi="Times New Roman" w:cs="Times New Roman"/>
          <w:sz w:val="24"/>
          <w:szCs w:val="24"/>
        </w:rPr>
        <w:t>. This is particularly significant when</w:t>
      </w:r>
      <w:r w:rsidRPr="004C138A">
        <w:rPr>
          <w:rFonts w:ascii="Times New Roman" w:hAnsi="Times New Roman" w:cs="Times New Roman"/>
          <w:sz w:val="24"/>
          <w:szCs w:val="24"/>
        </w:rPr>
        <w:t xml:space="preserve"> compared </w:t>
      </w:r>
      <w:r>
        <w:rPr>
          <w:rFonts w:ascii="Times New Roman" w:hAnsi="Times New Roman" w:cs="Times New Roman"/>
          <w:sz w:val="24"/>
          <w:szCs w:val="24"/>
        </w:rPr>
        <w:t>with</w:t>
      </w:r>
      <w:r w:rsidRPr="004C138A">
        <w:rPr>
          <w:rFonts w:ascii="Times New Roman" w:hAnsi="Times New Roman" w:cs="Times New Roman"/>
          <w:sz w:val="24"/>
          <w:szCs w:val="24"/>
        </w:rPr>
        <w:t xml:space="preserve"> those who </w:t>
      </w:r>
      <w:r>
        <w:rPr>
          <w:rFonts w:ascii="Times New Roman" w:hAnsi="Times New Roman" w:cs="Times New Roman"/>
          <w:sz w:val="24"/>
          <w:szCs w:val="24"/>
        </w:rPr>
        <w:t>possess</w:t>
      </w:r>
      <w:r w:rsidRPr="004C138A">
        <w:rPr>
          <w:rFonts w:ascii="Times New Roman" w:hAnsi="Times New Roman" w:cs="Times New Roman"/>
          <w:sz w:val="24"/>
          <w:szCs w:val="24"/>
        </w:rPr>
        <w:t xml:space="preserve"> higher education</w:t>
      </w:r>
      <w:r>
        <w:rPr>
          <w:rFonts w:ascii="Times New Roman" w:hAnsi="Times New Roman" w:cs="Times New Roman"/>
          <w:sz w:val="24"/>
          <w:szCs w:val="24"/>
        </w:rPr>
        <w:t xml:space="preserve"> [1]. No comparison exists within this study about frequent visitors who also possess a higher education.</w:t>
      </w:r>
      <w:r w:rsidRPr="004C138A">
        <w:rPr>
          <w:rFonts w:ascii="Times New Roman" w:hAnsi="Times New Roman" w:cs="Times New Roman"/>
          <w:sz w:val="24"/>
          <w:szCs w:val="24"/>
        </w:rPr>
        <w:t xml:space="preserve"> There was also a species divide, where ‘</w:t>
      </w:r>
      <w:r w:rsidRPr="00696089">
        <w:rPr>
          <w:rFonts w:ascii="Times New Roman" w:hAnsi="Times New Roman" w:cs="Times New Roman"/>
          <w:i/>
          <w:sz w:val="24"/>
          <w:szCs w:val="24"/>
        </w:rPr>
        <w:t>live rabbits being fed to tigers</w:t>
      </w:r>
      <w:r w:rsidRPr="004C138A">
        <w:rPr>
          <w:rFonts w:ascii="Times New Roman" w:hAnsi="Times New Roman" w:cs="Times New Roman"/>
          <w:sz w:val="24"/>
          <w:szCs w:val="24"/>
        </w:rPr>
        <w:t>’ was found unacceptable by a higher number of participants</w:t>
      </w:r>
      <w:r>
        <w:rPr>
          <w:rFonts w:ascii="Times New Roman" w:hAnsi="Times New Roman" w:cs="Times New Roman"/>
          <w:sz w:val="24"/>
          <w:szCs w:val="24"/>
        </w:rPr>
        <w:t xml:space="preserve"> compared to the average survey scores [1]</w:t>
      </w:r>
      <w:r w:rsidRPr="004C138A">
        <w:rPr>
          <w:rFonts w:ascii="Times New Roman" w:hAnsi="Times New Roman" w:cs="Times New Roman"/>
          <w:sz w:val="24"/>
          <w:szCs w:val="24"/>
        </w:rPr>
        <w:t xml:space="preserve">. This may be due to a higher emotional attachment to rabbits as they are frequently kept as pets, or the way in which tigers kill and eat them; which may look unpleasant. Considering the species divide it is plausible to assume </w:t>
      </w:r>
      <w:r>
        <w:rPr>
          <w:rFonts w:ascii="Times New Roman" w:hAnsi="Times New Roman" w:cs="Times New Roman"/>
          <w:sz w:val="24"/>
          <w:szCs w:val="24"/>
        </w:rPr>
        <w:t>that live feeding of aquatic animals to one another would be acceptable</w:t>
      </w:r>
      <w:r w:rsidRPr="004C138A">
        <w:rPr>
          <w:rFonts w:ascii="Times New Roman" w:hAnsi="Times New Roman" w:cs="Times New Roman"/>
          <w:sz w:val="24"/>
          <w:szCs w:val="24"/>
        </w:rPr>
        <w:t xml:space="preserve">, however </w:t>
      </w:r>
      <w:r>
        <w:rPr>
          <w:rFonts w:ascii="Times New Roman" w:hAnsi="Times New Roman" w:cs="Times New Roman"/>
          <w:sz w:val="24"/>
          <w:szCs w:val="24"/>
        </w:rPr>
        <w:t>no evidence either way presently exists, and this study aims to fill that gap</w:t>
      </w:r>
      <w:r w:rsidRPr="004C138A">
        <w:rPr>
          <w:rFonts w:ascii="Times New Roman" w:hAnsi="Times New Roman" w:cs="Times New Roman"/>
          <w:sz w:val="24"/>
          <w:szCs w:val="24"/>
        </w:rPr>
        <w:t>.</w:t>
      </w:r>
    </w:p>
    <w:p w14:paraId="4EC564D7" w14:textId="77777777" w:rsidR="00DD039F" w:rsidRDefault="00DD039F" w:rsidP="00DD039F">
      <w:pPr>
        <w:pStyle w:val="Body"/>
        <w:spacing w:line="360" w:lineRule="auto"/>
        <w:rPr>
          <w:rFonts w:ascii="Times New Roman" w:hAnsi="Times New Roman" w:cs="Times New Roman"/>
          <w:sz w:val="24"/>
          <w:szCs w:val="24"/>
        </w:rPr>
      </w:pPr>
    </w:p>
    <w:p w14:paraId="05BA64C0"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The aim of this study was to explore the perception of live prey feeding to aquatic animals and to see how this varied in accordance to the taxonomic level of the prey and predator (i.e. invertebrate vs vertebrate) and whether feeding was conducted on or off show (i.e. in front of the public or behind closed doors. The responses were also evaluated in relation to the nationality of the respondent and their connection to the captive aquatic industry (with regards to their employment in or visiting of zoos and aquaria). Other relevant demographics, such as gender, were also recorded. </w:t>
      </w:r>
    </w:p>
    <w:p w14:paraId="5AB7C8A7" w14:textId="77777777" w:rsidR="00DD039F" w:rsidRDefault="00DD039F" w:rsidP="00DD039F">
      <w:pPr>
        <w:pStyle w:val="Body"/>
        <w:spacing w:line="360" w:lineRule="auto"/>
        <w:rPr>
          <w:rFonts w:ascii="Times New Roman" w:hAnsi="Times New Roman" w:cs="Times New Roman"/>
          <w:i/>
          <w:iCs/>
          <w:sz w:val="24"/>
          <w:szCs w:val="24"/>
        </w:rPr>
      </w:pPr>
    </w:p>
    <w:p w14:paraId="5799A3A1" w14:textId="77777777" w:rsidR="00DD039F" w:rsidRPr="004C138A" w:rsidRDefault="00DD039F" w:rsidP="00DD039F">
      <w:pPr>
        <w:pStyle w:val="Body"/>
        <w:spacing w:line="360" w:lineRule="auto"/>
        <w:rPr>
          <w:rFonts w:ascii="Times New Roman" w:hAnsi="Times New Roman" w:cs="Times New Roman"/>
          <w:i/>
          <w:iCs/>
          <w:sz w:val="24"/>
          <w:szCs w:val="24"/>
        </w:rPr>
      </w:pPr>
    </w:p>
    <w:p w14:paraId="3C274615" w14:textId="77777777" w:rsidR="00DD039F" w:rsidRPr="002F2D9D" w:rsidRDefault="00DD039F" w:rsidP="00DD039F">
      <w:pPr>
        <w:pStyle w:val="Body"/>
        <w:spacing w:line="360" w:lineRule="auto"/>
        <w:rPr>
          <w:rFonts w:ascii="Times New Roman" w:hAnsi="Times New Roman"/>
          <w:sz w:val="28"/>
        </w:rPr>
      </w:pPr>
      <w:r w:rsidRPr="002F2D9D">
        <w:rPr>
          <w:rFonts w:ascii="Times New Roman" w:hAnsi="Times New Roman"/>
          <w:sz w:val="28"/>
        </w:rPr>
        <w:t>Methods</w:t>
      </w:r>
    </w:p>
    <w:p w14:paraId="49B8715D" w14:textId="77777777" w:rsidR="00DD039F" w:rsidRPr="004C138A" w:rsidRDefault="00DD039F" w:rsidP="00DD039F">
      <w:pPr>
        <w:pStyle w:val="Body"/>
        <w:spacing w:line="360" w:lineRule="auto"/>
        <w:rPr>
          <w:rFonts w:ascii="Times New Roman" w:hAnsi="Times New Roman" w:cs="Times New Roman"/>
          <w:sz w:val="24"/>
          <w:szCs w:val="24"/>
        </w:rPr>
      </w:pPr>
    </w:p>
    <w:p w14:paraId="43E1DF8A" w14:textId="32043E43"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 xml:space="preserve">Data was collected by means of a questionnaire (see </w:t>
      </w:r>
      <w:del w:id="9" w:author="Lucy Marshall" w:date="2019-06-30T09:21:00Z">
        <w:r w:rsidDel="00FA09D7">
          <w:rPr>
            <w:rFonts w:ascii="Times New Roman" w:hAnsi="Times New Roman" w:cs="Times New Roman"/>
            <w:sz w:val="24"/>
            <w:szCs w:val="24"/>
          </w:rPr>
          <w:delText>Supplementary materials</w:delText>
        </w:r>
      </w:del>
      <w:ins w:id="10" w:author="Lucy Marshall" w:date="2019-06-30T09:21:00Z">
        <w:r w:rsidR="00FA09D7">
          <w:rPr>
            <w:rFonts w:ascii="Times New Roman" w:hAnsi="Times New Roman" w:cs="Times New Roman"/>
            <w:sz w:val="24"/>
            <w:szCs w:val="24"/>
          </w:rPr>
          <w:t>S1 in supplementary materials</w:t>
        </w:r>
      </w:ins>
      <w:r w:rsidRPr="004C138A">
        <w:rPr>
          <w:rFonts w:ascii="Times New Roman" w:hAnsi="Times New Roman" w:cs="Times New Roman"/>
          <w:sz w:val="24"/>
          <w:szCs w:val="24"/>
        </w:rPr>
        <w:t>) from 248 participants in the summer of 2017. Participants were selected opportunistically either by following a link in an online forum (</w:t>
      </w:r>
      <w:r>
        <w:rPr>
          <w:rFonts w:ascii="Times New Roman" w:hAnsi="Times New Roman" w:cs="Times New Roman"/>
          <w:sz w:val="24"/>
          <w:szCs w:val="24"/>
        </w:rPr>
        <w:t xml:space="preserve">Facebook groups for zoo and aquarium professionals), </w:t>
      </w:r>
      <w:r w:rsidRPr="004C138A">
        <w:rPr>
          <w:rFonts w:ascii="Times New Roman" w:hAnsi="Times New Roman" w:cs="Times New Roman"/>
          <w:sz w:val="24"/>
          <w:szCs w:val="24"/>
        </w:rPr>
        <w:t>to obtain participants that worked with animals</w:t>
      </w:r>
      <w:r>
        <w:rPr>
          <w:rFonts w:ascii="Times New Roman" w:hAnsi="Times New Roman" w:cs="Times New Roman"/>
          <w:sz w:val="24"/>
          <w:szCs w:val="24"/>
        </w:rPr>
        <w:t>, o</w:t>
      </w:r>
      <w:r w:rsidRPr="004C138A">
        <w:rPr>
          <w:rFonts w:ascii="Times New Roman" w:hAnsi="Times New Roman" w:cs="Times New Roman"/>
          <w:sz w:val="24"/>
          <w:szCs w:val="24"/>
        </w:rPr>
        <w:t>r personally at Paignton Zoo</w:t>
      </w:r>
      <w:r>
        <w:rPr>
          <w:rFonts w:ascii="Times New Roman" w:hAnsi="Times New Roman" w:cs="Times New Roman"/>
          <w:sz w:val="24"/>
          <w:szCs w:val="24"/>
        </w:rPr>
        <w:t xml:space="preserve"> Environmental Park (Paignton, UK)</w:t>
      </w:r>
      <w:r w:rsidRPr="004C138A">
        <w:rPr>
          <w:rFonts w:ascii="Times New Roman" w:hAnsi="Times New Roman" w:cs="Times New Roman"/>
          <w:sz w:val="24"/>
          <w:szCs w:val="24"/>
        </w:rPr>
        <w:t xml:space="preserve"> and</w:t>
      </w:r>
      <w:r>
        <w:rPr>
          <w:rFonts w:ascii="Times New Roman" w:hAnsi="Times New Roman" w:cs="Times New Roman"/>
          <w:sz w:val="24"/>
          <w:szCs w:val="24"/>
        </w:rPr>
        <w:t xml:space="preserve"> Living Coasts Aquarium (</w:t>
      </w:r>
      <w:r w:rsidRPr="004C138A">
        <w:rPr>
          <w:rFonts w:ascii="Times New Roman" w:hAnsi="Times New Roman" w:cs="Times New Roman"/>
          <w:sz w:val="24"/>
          <w:szCs w:val="24"/>
        </w:rPr>
        <w:t>Torquay, UK)</w:t>
      </w:r>
      <w:r>
        <w:rPr>
          <w:rFonts w:ascii="Times New Roman" w:hAnsi="Times New Roman" w:cs="Times New Roman"/>
          <w:sz w:val="24"/>
          <w:szCs w:val="24"/>
        </w:rPr>
        <w:t>, for members of the public who had just visited either terrestrial animals in a zoo or aquatic animals in an aquarium</w:t>
      </w:r>
      <w:r w:rsidRPr="004C138A">
        <w:rPr>
          <w:rFonts w:ascii="Times New Roman" w:hAnsi="Times New Roman" w:cs="Times New Roman"/>
          <w:sz w:val="24"/>
          <w:szCs w:val="24"/>
        </w:rPr>
        <w:t xml:space="preserve">. Data was collected as participants were leaving the establishments to ensure they had gained appropriate experiences that would set them aside from </w:t>
      </w:r>
      <w:r>
        <w:rPr>
          <w:rFonts w:ascii="Times New Roman" w:hAnsi="Times New Roman" w:cs="Times New Roman"/>
          <w:sz w:val="24"/>
          <w:szCs w:val="24"/>
        </w:rPr>
        <w:t xml:space="preserve">general </w:t>
      </w:r>
      <w:r w:rsidRPr="004C138A">
        <w:rPr>
          <w:rFonts w:ascii="Times New Roman" w:hAnsi="Times New Roman" w:cs="Times New Roman"/>
          <w:sz w:val="24"/>
          <w:szCs w:val="24"/>
        </w:rPr>
        <w:t>members of the public</w:t>
      </w:r>
      <w:r>
        <w:rPr>
          <w:rFonts w:ascii="Times New Roman" w:hAnsi="Times New Roman" w:cs="Times New Roman"/>
          <w:sz w:val="24"/>
          <w:szCs w:val="24"/>
        </w:rPr>
        <w:t xml:space="preserve"> who had not had recent contact with either of these groups</w:t>
      </w:r>
      <w:r w:rsidRPr="004C138A">
        <w:rPr>
          <w:rFonts w:ascii="Times New Roman" w:hAnsi="Times New Roman" w:cs="Times New Roman"/>
          <w:sz w:val="24"/>
          <w:szCs w:val="24"/>
        </w:rPr>
        <w:t>.</w:t>
      </w:r>
    </w:p>
    <w:p w14:paraId="4B499A68" w14:textId="77777777" w:rsidR="00DD039F" w:rsidRPr="004C138A" w:rsidRDefault="00DD039F" w:rsidP="00DD039F">
      <w:pPr>
        <w:pStyle w:val="Body"/>
        <w:spacing w:line="360" w:lineRule="auto"/>
        <w:rPr>
          <w:rFonts w:ascii="Times New Roman" w:hAnsi="Times New Roman" w:cs="Times New Roman"/>
          <w:sz w:val="24"/>
          <w:szCs w:val="24"/>
        </w:rPr>
      </w:pPr>
    </w:p>
    <w:p w14:paraId="61B5697C" w14:textId="77777777"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 xml:space="preserve">The questionnaire was </w:t>
      </w:r>
      <w:r>
        <w:rPr>
          <w:rFonts w:ascii="Times New Roman" w:hAnsi="Times New Roman" w:cs="Times New Roman"/>
          <w:sz w:val="24"/>
          <w:szCs w:val="24"/>
        </w:rPr>
        <w:t>similar</w:t>
      </w:r>
      <w:r w:rsidRPr="004C138A">
        <w:rPr>
          <w:rFonts w:ascii="Times New Roman" w:hAnsi="Times New Roman" w:cs="Times New Roman"/>
          <w:sz w:val="24"/>
          <w:szCs w:val="24"/>
        </w:rPr>
        <w:t xml:space="preserve"> in all four cases, however when asking those who worked with animal</w:t>
      </w:r>
      <w:r>
        <w:rPr>
          <w:rFonts w:ascii="Times New Roman" w:hAnsi="Times New Roman" w:cs="Times New Roman"/>
          <w:sz w:val="24"/>
          <w:szCs w:val="24"/>
        </w:rPr>
        <w:t>s,</w:t>
      </w:r>
      <w:r w:rsidRPr="004C138A">
        <w:rPr>
          <w:rFonts w:ascii="Times New Roman" w:hAnsi="Times New Roman" w:cs="Times New Roman"/>
          <w:sz w:val="24"/>
          <w:szCs w:val="24"/>
        </w:rPr>
        <w:t xml:space="preserve"> the question; ‘which type/s of animal do you own?’ was changed to ‘which type/</w:t>
      </w:r>
      <w:r>
        <w:rPr>
          <w:rFonts w:ascii="Times New Roman" w:hAnsi="Times New Roman" w:cs="Times New Roman"/>
          <w:sz w:val="24"/>
          <w:szCs w:val="24"/>
        </w:rPr>
        <w:t>s of animals do you work with?’</w:t>
      </w:r>
      <w:r w:rsidRPr="004C138A">
        <w:rPr>
          <w:rFonts w:ascii="Times New Roman" w:hAnsi="Times New Roman" w:cs="Times New Roman"/>
          <w:sz w:val="24"/>
          <w:szCs w:val="24"/>
        </w:rPr>
        <w:t xml:space="preserve">. </w:t>
      </w:r>
      <w:r>
        <w:rPr>
          <w:rFonts w:ascii="Times New Roman" w:hAnsi="Times New Roman" w:cs="Times New Roman"/>
          <w:sz w:val="24"/>
          <w:szCs w:val="24"/>
        </w:rPr>
        <w:t xml:space="preserve">The demographics collected (see supplementary materials) allowed us </w:t>
      </w:r>
      <w:r>
        <w:rPr>
          <w:rFonts w:ascii="Times New Roman" w:hAnsi="Times New Roman" w:cs="Times New Roman"/>
          <w:sz w:val="24"/>
          <w:szCs w:val="24"/>
        </w:rPr>
        <w:lastRenderedPageBreak/>
        <w:t>to assign experience of various animals kept professionally into two groups; those who keep aquatic animals and those who do not. As some zoos possess aquaria a narrow focus on what the collection was called was avoided.</w:t>
      </w:r>
    </w:p>
    <w:p w14:paraId="079CB4DC" w14:textId="77777777" w:rsidR="00DD039F" w:rsidRDefault="00DD039F" w:rsidP="00DD039F">
      <w:pPr>
        <w:pStyle w:val="Body"/>
        <w:spacing w:line="360" w:lineRule="auto"/>
        <w:rPr>
          <w:rFonts w:ascii="Times New Roman" w:hAnsi="Times New Roman" w:cs="Times New Roman"/>
          <w:sz w:val="24"/>
          <w:szCs w:val="24"/>
        </w:rPr>
      </w:pPr>
    </w:p>
    <w:p w14:paraId="21D3043C"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It is noted by the researchers that this sample will not represent the population of the UK as there is bias involved; towards those that are able and keen to visit a zoo or aquarium (potentially having more knowledge about animal husbandry due to their interest) and towards those who use social media (which may create an age bias). This has been seen by the exclusion of participants aged 65 years or older due to too small a sample size (n=7). By using Facebook and sampling participants who have visited a zoo or aquarium there is also likely to be a bias created through access to resources, ignoring a percentage of the population who have access to neither of these things. This could potentially have been accounted for if a control group was put in place, by asking members of the public on a busy high street which is more likely to include a larger demographic. </w:t>
      </w:r>
    </w:p>
    <w:p w14:paraId="375640FF" w14:textId="77777777" w:rsidR="00DD039F" w:rsidRPr="004C138A" w:rsidRDefault="00DD039F" w:rsidP="00DD039F">
      <w:pPr>
        <w:pStyle w:val="Body"/>
        <w:spacing w:line="360" w:lineRule="auto"/>
        <w:rPr>
          <w:rFonts w:ascii="Times New Roman" w:hAnsi="Times New Roman" w:cs="Times New Roman"/>
          <w:sz w:val="24"/>
          <w:szCs w:val="24"/>
        </w:rPr>
      </w:pPr>
    </w:p>
    <w:p w14:paraId="03085041" w14:textId="77777777"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The questionnaire used a Likert scale</w:t>
      </w:r>
      <w:r>
        <w:rPr>
          <w:rFonts w:ascii="Times New Roman" w:hAnsi="Times New Roman" w:cs="Times New Roman"/>
          <w:sz w:val="24"/>
          <w:szCs w:val="24"/>
        </w:rPr>
        <w:t xml:space="preserve"> with 5 possible answers (e.g. definitely agree, agree, do not know, disagree, strongly disagree)</w:t>
      </w:r>
      <w:r w:rsidRPr="004C138A">
        <w:rPr>
          <w:rFonts w:ascii="Times New Roman" w:hAnsi="Times New Roman" w:cs="Times New Roman"/>
          <w:sz w:val="24"/>
          <w:szCs w:val="24"/>
        </w:rPr>
        <w:t>. Positive and negative answers were randomly alternated to keep the participants</w:t>
      </w:r>
      <w:r>
        <w:rPr>
          <w:rFonts w:ascii="Times New Roman" w:hAnsi="Times New Roman" w:cs="Times New Roman"/>
          <w:sz w:val="24"/>
          <w:szCs w:val="24"/>
        </w:rPr>
        <w:t xml:space="preserve">’ attention throughout the form </w:t>
      </w:r>
      <w:r w:rsidRPr="004C138A">
        <w:rPr>
          <w:rFonts w:ascii="Times New Roman" w:hAnsi="Times New Roman" w:cs="Times New Roman"/>
          <w:sz w:val="24"/>
          <w:szCs w:val="24"/>
        </w:rPr>
        <w:t xml:space="preserve">to avoid ‘reverse-scoring’ </w:t>
      </w:r>
      <w:r>
        <w:rPr>
          <w:rFonts w:ascii="Times New Roman" w:hAnsi="Times New Roman" w:cs="Times New Roman"/>
          <w:sz w:val="24"/>
          <w:szCs w:val="24"/>
        </w:rPr>
        <w:t>[54], as were the order of the agreements</w:t>
      </w:r>
      <w:r w:rsidRPr="004C138A">
        <w:rPr>
          <w:rFonts w:ascii="Times New Roman" w:hAnsi="Times New Roman" w:cs="Times New Roman"/>
          <w:sz w:val="24"/>
          <w:szCs w:val="24"/>
        </w:rPr>
        <w:t xml:space="preserve">. </w:t>
      </w:r>
      <w:r>
        <w:rPr>
          <w:rFonts w:ascii="Times New Roman" w:hAnsi="Times New Roman" w:cs="Times New Roman"/>
          <w:sz w:val="24"/>
          <w:szCs w:val="24"/>
        </w:rPr>
        <w:t xml:space="preserve">Using the scales, participants were asked to respond in relation to seven specific feeding scenarios: </w:t>
      </w:r>
    </w:p>
    <w:p w14:paraId="70FB8A61" w14:textId="77777777" w:rsidR="00DD039F" w:rsidRDefault="00DD039F" w:rsidP="00DD039F">
      <w:pPr>
        <w:pStyle w:val="Body"/>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The feeding of live fish to shark (in view or away from public view)</w:t>
      </w:r>
    </w:p>
    <w:p w14:paraId="7CF890FD" w14:textId="77777777" w:rsidR="00DD039F" w:rsidRDefault="00DD039F" w:rsidP="00DD039F">
      <w:pPr>
        <w:pStyle w:val="Body"/>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The feeding of live crabs to cuttlefish (in view or away from public view)</w:t>
      </w:r>
    </w:p>
    <w:p w14:paraId="66DF4473" w14:textId="77777777" w:rsidR="00DD039F" w:rsidRDefault="00DD039F" w:rsidP="00DD039F">
      <w:pPr>
        <w:pStyle w:val="Body"/>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The feeding of live fish to another fish (in view or away from public view)</w:t>
      </w:r>
    </w:p>
    <w:p w14:paraId="1E51EA70" w14:textId="77777777" w:rsidR="00DD039F" w:rsidRDefault="00DD039F" w:rsidP="00DD039F">
      <w:pPr>
        <w:pStyle w:val="Body"/>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The feeding of live fish to cuttlefish (in view or away from public view)</w:t>
      </w:r>
    </w:p>
    <w:p w14:paraId="479B8B6D" w14:textId="77777777" w:rsidR="00DD039F" w:rsidRDefault="00DD039F" w:rsidP="00DD039F">
      <w:pPr>
        <w:pStyle w:val="Body"/>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The feeding of live shrimp to fish (in view or away from public view)</w:t>
      </w:r>
    </w:p>
    <w:p w14:paraId="3540AC0A" w14:textId="77777777" w:rsidR="00DD039F" w:rsidRDefault="00DD039F" w:rsidP="00DD039F">
      <w:pPr>
        <w:pStyle w:val="Body"/>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The feeding of live octopus to shark (in view or away from public view)</w:t>
      </w:r>
    </w:p>
    <w:p w14:paraId="0D14D480" w14:textId="77777777" w:rsidR="00DD039F" w:rsidRDefault="00DD039F" w:rsidP="00DD039F">
      <w:pPr>
        <w:pStyle w:val="Body"/>
        <w:spacing w:line="360" w:lineRule="auto"/>
        <w:rPr>
          <w:rFonts w:ascii="Times New Roman" w:hAnsi="Times New Roman" w:cs="Times New Roman"/>
          <w:sz w:val="24"/>
          <w:szCs w:val="24"/>
        </w:rPr>
      </w:pPr>
    </w:p>
    <w:p w14:paraId="7328F64F"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These feeding scenarios allowed appropriate separation of different taxa and feeding styles that would allow clearer results when comparing any differences in scores. By the inclusion of asking participants for their views on said feeding when in public view, the division between beliefs of how ethical live prey feeding is and whether the public should see it can also be observed separately.  The choice of live animals chosen reflects the likely animals found in public aquariums and what they may be fed for nutrition and enrichment (Cooke pers.obs)</w:t>
      </w:r>
    </w:p>
    <w:p w14:paraId="057E1D4E" w14:textId="77777777" w:rsidR="00DD039F" w:rsidRPr="004C138A" w:rsidRDefault="00DD039F" w:rsidP="00DD039F">
      <w:pPr>
        <w:pStyle w:val="Body"/>
        <w:spacing w:line="360" w:lineRule="auto"/>
        <w:rPr>
          <w:rFonts w:ascii="Times New Roman" w:hAnsi="Times New Roman" w:cs="Times New Roman"/>
          <w:sz w:val="24"/>
          <w:szCs w:val="24"/>
        </w:rPr>
      </w:pPr>
    </w:p>
    <w:p w14:paraId="5236DC54"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An online form</w:t>
      </w:r>
      <w:r w:rsidRPr="004C138A">
        <w:rPr>
          <w:rFonts w:ascii="Times New Roman" w:hAnsi="Times New Roman" w:cs="Times New Roman"/>
          <w:sz w:val="24"/>
          <w:szCs w:val="24"/>
        </w:rPr>
        <w:t xml:space="preserve"> was used to ease the processing of data. Once data was in a spreadsheet format, answers were given scores to ease the transmission of data into SPSS</w:t>
      </w:r>
      <w:r>
        <w:rPr>
          <w:rFonts w:ascii="Times New Roman" w:hAnsi="Times New Roman" w:cs="Times New Roman"/>
          <w:sz w:val="24"/>
          <w:szCs w:val="24"/>
        </w:rPr>
        <w:t xml:space="preserve"> v20</w:t>
      </w:r>
      <w:r w:rsidRPr="004C138A">
        <w:rPr>
          <w:rFonts w:ascii="Times New Roman" w:hAnsi="Times New Roman" w:cs="Times New Roman"/>
          <w:sz w:val="24"/>
          <w:szCs w:val="24"/>
        </w:rPr>
        <w:t xml:space="preserve">; so, answers finding live prey feeding ethically acceptable were scored </w:t>
      </w:r>
      <w:r>
        <w:rPr>
          <w:rFonts w:ascii="Times New Roman" w:hAnsi="Times New Roman" w:cs="Times New Roman"/>
          <w:sz w:val="24"/>
          <w:szCs w:val="24"/>
        </w:rPr>
        <w:t>highe</w:t>
      </w:r>
      <w:r w:rsidRPr="004C138A">
        <w:rPr>
          <w:rFonts w:ascii="Times New Roman" w:hAnsi="Times New Roman" w:cs="Times New Roman"/>
          <w:sz w:val="24"/>
          <w:szCs w:val="24"/>
        </w:rPr>
        <w:t xml:space="preserve">r (i.e. </w:t>
      </w:r>
      <w:r>
        <w:rPr>
          <w:rFonts w:ascii="Times New Roman" w:hAnsi="Times New Roman" w:cs="Times New Roman"/>
          <w:sz w:val="24"/>
          <w:szCs w:val="24"/>
        </w:rPr>
        <w:t>5</w:t>
      </w:r>
      <w:r w:rsidRPr="004C138A">
        <w:rPr>
          <w:rFonts w:ascii="Times New Roman" w:hAnsi="Times New Roman" w:cs="Times New Roman"/>
          <w:sz w:val="24"/>
          <w:szCs w:val="24"/>
        </w:rPr>
        <w:t xml:space="preserve">) and answers finding it unacceptable </w:t>
      </w:r>
      <w:r w:rsidRPr="004C138A">
        <w:rPr>
          <w:rFonts w:ascii="Times New Roman" w:hAnsi="Times New Roman" w:cs="Times New Roman"/>
          <w:sz w:val="24"/>
          <w:szCs w:val="24"/>
        </w:rPr>
        <w:lastRenderedPageBreak/>
        <w:t xml:space="preserve">were scored </w:t>
      </w:r>
      <w:r>
        <w:rPr>
          <w:rFonts w:ascii="Times New Roman" w:hAnsi="Times New Roman" w:cs="Times New Roman"/>
          <w:sz w:val="24"/>
          <w:szCs w:val="24"/>
        </w:rPr>
        <w:t>low</w:t>
      </w:r>
      <w:r w:rsidRPr="004C138A">
        <w:rPr>
          <w:rFonts w:ascii="Times New Roman" w:hAnsi="Times New Roman" w:cs="Times New Roman"/>
          <w:sz w:val="24"/>
          <w:szCs w:val="24"/>
        </w:rPr>
        <w:t xml:space="preserve">er (i.e. </w:t>
      </w:r>
      <w:r>
        <w:rPr>
          <w:rFonts w:ascii="Times New Roman" w:hAnsi="Times New Roman" w:cs="Times New Roman"/>
          <w:sz w:val="24"/>
          <w:szCs w:val="24"/>
        </w:rPr>
        <w:t>1</w:t>
      </w:r>
      <w:r w:rsidRPr="004C138A">
        <w:rPr>
          <w:rFonts w:ascii="Times New Roman" w:hAnsi="Times New Roman" w:cs="Times New Roman"/>
          <w:sz w:val="24"/>
          <w:szCs w:val="24"/>
        </w:rPr>
        <w:t xml:space="preserve">). </w:t>
      </w:r>
      <w:r>
        <w:rPr>
          <w:rFonts w:ascii="Times New Roman" w:hAnsi="Times New Roman" w:cs="Times New Roman"/>
          <w:sz w:val="24"/>
          <w:szCs w:val="24"/>
        </w:rPr>
        <w:t>Demographics were removed if n</w:t>
      </w:r>
      <w:r w:rsidRPr="004C138A">
        <w:rPr>
          <w:rFonts w:ascii="Times New Roman" w:hAnsi="Times New Roman" w:cs="Times New Roman"/>
          <w:sz w:val="24"/>
          <w:szCs w:val="24"/>
        </w:rPr>
        <w:t>&lt;10 (</w:t>
      </w:r>
      <w:r>
        <w:rPr>
          <w:rFonts w:ascii="Times New Roman" w:hAnsi="Times New Roman" w:cs="Times New Roman"/>
          <w:sz w:val="24"/>
          <w:szCs w:val="24"/>
        </w:rPr>
        <w:t xml:space="preserve">e.g. removing </w:t>
      </w:r>
      <w:r w:rsidRPr="004C138A">
        <w:rPr>
          <w:rFonts w:ascii="Times New Roman" w:hAnsi="Times New Roman" w:cs="Times New Roman"/>
          <w:sz w:val="24"/>
          <w:szCs w:val="24"/>
        </w:rPr>
        <w:t>participants aged 65 years old or older and any professional not from the UK or US</w:t>
      </w:r>
      <w:r>
        <w:rPr>
          <w:rFonts w:ascii="Times New Roman" w:hAnsi="Times New Roman" w:cs="Times New Roman"/>
          <w:sz w:val="24"/>
          <w:szCs w:val="24"/>
        </w:rPr>
        <w:t>; consisting of 7 participants being removed</w:t>
      </w:r>
      <w:r w:rsidRPr="004C138A">
        <w:rPr>
          <w:rFonts w:ascii="Times New Roman" w:hAnsi="Times New Roman" w:cs="Times New Roman"/>
          <w:sz w:val="24"/>
          <w:szCs w:val="24"/>
        </w:rPr>
        <w:t>).</w:t>
      </w:r>
      <w:r>
        <w:rPr>
          <w:rFonts w:ascii="Times New Roman" w:hAnsi="Times New Roman" w:cs="Times New Roman"/>
          <w:sz w:val="24"/>
          <w:szCs w:val="24"/>
        </w:rPr>
        <w:t xml:space="preserve"> Data were analyzed using parametric tests as data met assumptions for normal distribution. Likert data has been analysed this way before [54] as survey data in this form can be seen as interval like in nature and practice. </w:t>
      </w:r>
    </w:p>
    <w:p w14:paraId="1DAF55B0" w14:textId="77777777" w:rsidR="00DD039F" w:rsidRDefault="00DD039F" w:rsidP="00DD039F">
      <w:pPr>
        <w:pStyle w:val="Body"/>
        <w:spacing w:line="360" w:lineRule="auto"/>
        <w:rPr>
          <w:rFonts w:ascii="Times New Roman" w:hAnsi="Times New Roman" w:cs="Times New Roman"/>
          <w:sz w:val="24"/>
          <w:szCs w:val="24"/>
        </w:rPr>
      </w:pPr>
    </w:p>
    <w:p w14:paraId="6A770C3D" w14:textId="77777777"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 xml:space="preserve">The questionnaire was vetted by experts at Bristol Zoological Society </w:t>
      </w:r>
      <w:r>
        <w:rPr>
          <w:rFonts w:ascii="Times New Roman" w:hAnsi="Times New Roman" w:cs="Times New Roman"/>
          <w:sz w:val="24"/>
          <w:szCs w:val="24"/>
        </w:rPr>
        <w:t xml:space="preserve">(UK) </w:t>
      </w:r>
      <w:r w:rsidRPr="004C138A">
        <w:rPr>
          <w:rFonts w:ascii="Times New Roman" w:hAnsi="Times New Roman" w:cs="Times New Roman"/>
          <w:sz w:val="24"/>
          <w:szCs w:val="24"/>
        </w:rPr>
        <w:t>and ethically reviewed by</w:t>
      </w:r>
      <w:r>
        <w:rPr>
          <w:rFonts w:ascii="Times New Roman" w:hAnsi="Times New Roman" w:cs="Times New Roman"/>
          <w:sz w:val="24"/>
          <w:szCs w:val="24"/>
        </w:rPr>
        <w:t xml:space="preserve"> the BIAZA Research C</w:t>
      </w:r>
      <w:r w:rsidRPr="004C138A">
        <w:rPr>
          <w:rFonts w:ascii="Times New Roman" w:hAnsi="Times New Roman" w:cs="Times New Roman"/>
          <w:sz w:val="24"/>
          <w:szCs w:val="24"/>
        </w:rPr>
        <w:t>ommittee</w:t>
      </w:r>
      <w:r>
        <w:rPr>
          <w:rFonts w:ascii="Times New Roman" w:hAnsi="Times New Roman" w:cs="Times New Roman"/>
          <w:sz w:val="24"/>
          <w:szCs w:val="24"/>
        </w:rPr>
        <w:t>. Ethical approval was received from the Anglia Ruskin University Biology Department Research Ethics Panel and the study adhered to their data protection standards.</w:t>
      </w:r>
    </w:p>
    <w:p w14:paraId="741D6F0D" w14:textId="77777777" w:rsidR="00DD039F" w:rsidRPr="004C138A" w:rsidRDefault="00DD039F" w:rsidP="00DD039F">
      <w:pPr>
        <w:pStyle w:val="Body"/>
        <w:spacing w:line="360" w:lineRule="auto"/>
        <w:rPr>
          <w:rFonts w:ascii="Times New Roman" w:hAnsi="Times New Roman" w:cs="Times New Roman"/>
          <w:sz w:val="24"/>
          <w:szCs w:val="24"/>
        </w:rPr>
      </w:pPr>
    </w:p>
    <w:p w14:paraId="283A3F55" w14:textId="77777777" w:rsidR="00DD039F" w:rsidRPr="002F2D9D" w:rsidRDefault="00DD039F" w:rsidP="00DD039F">
      <w:pPr>
        <w:pStyle w:val="Body"/>
        <w:spacing w:line="360" w:lineRule="auto"/>
        <w:rPr>
          <w:rFonts w:ascii="Times New Roman" w:hAnsi="Times New Roman"/>
          <w:sz w:val="28"/>
        </w:rPr>
      </w:pPr>
      <w:r w:rsidRPr="002F2D9D">
        <w:rPr>
          <w:rFonts w:ascii="Times New Roman" w:hAnsi="Times New Roman"/>
          <w:sz w:val="28"/>
        </w:rPr>
        <w:t>Results</w:t>
      </w:r>
    </w:p>
    <w:p w14:paraId="5D9C7239" w14:textId="77777777" w:rsidR="00DD039F" w:rsidRPr="0051745E" w:rsidRDefault="00DD039F" w:rsidP="00DD039F">
      <w:pPr>
        <w:pStyle w:val="Body"/>
        <w:spacing w:line="360" w:lineRule="auto"/>
        <w:rPr>
          <w:rFonts w:ascii="Times New Roman" w:hAnsi="Times New Roman" w:cs="Times New Roman"/>
          <w:iCs/>
          <w:sz w:val="28"/>
          <w:szCs w:val="24"/>
        </w:rPr>
      </w:pPr>
    </w:p>
    <w:p w14:paraId="55D6E672" w14:textId="146F9399" w:rsidR="00DD039F" w:rsidRPr="004C138A" w:rsidRDefault="00DD039F" w:rsidP="00DD039F">
      <w:pPr>
        <w:pStyle w:val="Body"/>
        <w:spacing w:line="360" w:lineRule="auto"/>
        <w:jc w:val="center"/>
        <w:rPr>
          <w:rFonts w:ascii="Times New Roman" w:hAnsi="Times New Roman" w:cs="Times New Roman"/>
          <w:sz w:val="24"/>
          <w:szCs w:val="24"/>
        </w:rPr>
      </w:pPr>
      <w:del w:id="11" w:author="Lucy Marshall" w:date="2019-06-30T09:07:00Z">
        <w:r w:rsidDel="00213370">
          <w:rPr>
            <w:rFonts w:ascii="Times New Roman" w:hAnsi="Times New Roman" w:cs="Times New Roman"/>
            <w:sz w:val="24"/>
            <w:szCs w:val="24"/>
          </w:rPr>
          <w:delText>Table 3</w:delText>
        </w:r>
      </w:del>
      <w:ins w:id="12" w:author="Lucy Marshall" w:date="2019-06-30T09:22:00Z">
        <w:r w:rsidR="00F412F1">
          <w:rPr>
            <w:rFonts w:ascii="Times New Roman" w:hAnsi="Times New Roman" w:cs="Times New Roman"/>
            <w:sz w:val="24"/>
            <w:szCs w:val="24"/>
          </w:rPr>
          <w:t>Fig 3</w:t>
        </w:r>
      </w:ins>
      <w:r>
        <w:rPr>
          <w:rFonts w:ascii="Times New Roman" w:hAnsi="Times New Roman" w:cs="Times New Roman"/>
          <w:sz w:val="24"/>
          <w:szCs w:val="24"/>
        </w:rPr>
        <w:t xml:space="preserve">: Data for demographics from the survey asking the ethical acceptability of feeding live aquatic animal to one another from the public and animal care professionals. </w:t>
      </w:r>
    </w:p>
    <w:p w14:paraId="30539947" w14:textId="77777777" w:rsidR="00DD039F" w:rsidRPr="000A4042" w:rsidRDefault="00DD039F" w:rsidP="00DD039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lang w:eastAsia="en-GB"/>
        </w:rPr>
      </w:pPr>
    </w:p>
    <w:tbl>
      <w:tblPr>
        <w:tblW w:w="349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93"/>
        <w:gridCol w:w="1134"/>
        <w:gridCol w:w="1372"/>
      </w:tblGrid>
      <w:tr w:rsidR="002F2D9D" w:rsidRPr="006500F1" w14:paraId="3B7D5BC5" w14:textId="77777777" w:rsidTr="00213370">
        <w:trPr>
          <w:cantSplit/>
          <w:jc w:val="center"/>
        </w:trPr>
        <w:tc>
          <w:tcPr>
            <w:tcW w:w="993" w:type="dxa"/>
            <w:vMerge w:val="restart"/>
            <w:tcBorders>
              <w:top w:val="single" w:sz="8" w:space="0" w:color="152935"/>
              <w:left w:val="nil"/>
              <w:bottom w:val="single" w:sz="8" w:space="0" w:color="AEAEAE"/>
              <w:right w:val="nil"/>
            </w:tcBorders>
            <w:shd w:val="clear" w:color="auto" w:fill="auto"/>
          </w:tcPr>
          <w:p w14:paraId="122C07EC"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Country</w:t>
            </w:r>
          </w:p>
        </w:tc>
        <w:tc>
          <w:tcPr>
            <w:tcW w:w="1134" w:type="dxa"/>
            <w:tcBorders>
              <w:top w:val="single" w:sz="8" w:space="0" w:color="152935"/>
              <w:left w:val="nil"/>
              <w:bottom w:val="single" w:sz="8" w:space="0" w:color="AEAEAE"/>
              <w:right w:val="single" w:sz="8" w:space="0" w:color="E0E0E0"/>
            </w:tcBorders>
            <w:shd w:val="clear" w:color="auto" w:fill="auto"/>
          </w:tcPr>
          <w:p w14:paraId="3E389504"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UK</w:t>
            </w:r>
          </w:p>
        </w:tc>
        <w:tc>
          <w:tcPr>
            <w:tcW w:w="1372" w:type="dxa"/>
            <w:tcBorders>
              <w:top w:val="single" w:sz="8" w:space="0" w:color="152935"/>
              <w:left w:val="single" w:sz="8" w:space="0" w:color="E0E0E0"/>
              <w:bottom w:val="single" w:sz="8" w:space="0" w:color="AEAEAE"/>
              <w:right w:val="nil"/>
            </w:tcBorders>
            <w:shd w:val="clear" w:color="auto" w:fill="auto"/>
          </w:tcPr>
          <w:p w14:paraId="1BB9A1B5"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208</w:t>
            </w:r>
          </w:p>
        </w:tc>
      </w:tr>
      <w:tr w:rsidR="002F2D9D" w:rsidRPr="006500F1" w14:paraId="468C1AB1" w14:textId="77777777" w:rsidTr="00213370">
        <w:trPr>
          <w:cantSplit/>
          <w:jc w:val="center"/>
        </w:trPr>
        <w:tc>
          <w:tcPr>
            <w:tcW w:w="993" w:type="dxa"/>
            <w:vMerge/>
            <w:tcBorders>
              <w:top w:val="single" w:sz="8" w:space="0" w:color="152935"/>
              <w:left w:val="nil"/>
              <w:bottom w:val="single" w:sz="8" w:space="0" w:color="AEAEAE"/>
              <w:right w:val="nil"/>
            </w:tcBorders>
            <w:shd w:val="clear" w:color="auto" w:fill="auto"/>
          </w:tcPr>
          <w:p w14:paraId="53366530"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68D4CD5C"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US</w:t>
            </w:r>
          </w:p>
        </w:tc>
        <w:tc>
          <w:tcPr>
            <w:tcW w:w="1372" w:type="dxa"/>
            <w:tcBorders>
              <w:top w:val="single" w:sz="8" w:space="0" w:color="AEAEAE"/>
              <w:left w:val="single" w:sz="8" w:space="0" w:color="E0E0E0"/>
              <w:bottom w:val="single" w:sz="8" w:space="0" w:color="AEAEAE"/>
              <w:right w:val="nil"/>
            </w:tcBorders>
            <w:shd w:val="clear" w:color="auto" w:fill="auto"/>
          </w:tcPr>
          <w:p w14:paraId="46D723FA"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36</w:t>
            </w:r>
          </w:p>
        </w:tc>
      </w:tr>
      <w:tr w:rsidR="002F2D9D" w:rsidRPr="006500F1" w14:paraId="44F13E65" w14:textId="77777777" w:rsidTr="00213370">
        <w:trPr>
          <w:cantSplit/>
          <w:jc w:val="center"/>
        </w:trPr>
        <w:tc>
          <w:tcPr>
            <w:tcW w:w="993" w:type="dxa"/>
            <w:vMerge w:val="restart"/>
            <w:tcBorders>
              <w:top w:val="single" w:sz="8" w:space="0" w:color="AEAEAE"/>
              <w:left w:val="nil"/>
              <w:bottom w:val="single" w:sz="8" w:space="0" w:color="AEAEAE"/>
              <w:right w:val="nil"/>
            </w:tcBorders>
            <w:shd w:val="clear" w:color="auto" w:fill="auto"/>
          </w:tcPr>
          <w:p w14:paraId="07E8CF39"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Source</w:t>
            </w:r>
          </w:p>
        </w:tc>
        <w:tc>
          <w:tcPr>
            <w:tcW w:w="1134" w:type="dxa"/>
            <w:tcBorders>
              <w:top w:val="single" w:sz="8" w:space="0" w:color="AEAEAE"/>
              <w:left w:val="nil"/>
              <w:bottom w:val="single" w:sz="8" w:space="0" w:color="AEAEAE"/>
              <w:right w:val="single" w:sz="8" w:space="0" w:color="E0E0E0"/>
            </w:tcBorders>
            <w:shd w:val="clear" w:color="auto" w:fill="auto"/>
          </w:tcPr>
          <w:p w14:paraId="096265CC"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UK aquarist</w:t>
            </w:r>
          </w:p>
        </w:tc>
        <w:tc>
          <w:tcPr>
            <w:tcW w:w="1372" w:type="dxa"/>
            <w:tcBorders>
              <w:top w:val="single" w:sz="8" w:space="0" w:color="AEAEAE"/>
              <w:left w:val="single" w:sz="8" w:space="0" w:color="E0E0E0"/>
              <w:bottom w:val="single" w:sz="8" w:space="0" w:color="AEAEAE"/>
              <w:right w:val="nil"/>
            </w:tcBorders>
            <w:shd w:val="clear" w:color="auto" w:fill="auto"/>
          </w:tcPr>
          <w:p w14:paraId="1EE7FD68"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71</w:t>
            </w:r>
          </w:p>
        </w:tc>
      </w:tr>
      <w:tr w:rsidR="002F2D9D" w:rsidRPr="006500F1" w14:paraId="3F820E3B"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75F38AB2"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1B1CBEFC"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US aquarist</w:t>
            </w:r>
          </w:p>
        </w:tc>
        <w:tc>
          <w:tcPr>
            <w:tcW w:w="1372" w:type="dxa"/>
            <w:tcBorders>
              <w:top w:val="single" w:sz="8" w:space="0" w:color="AEAEAE"/>
              <w:left w:val="single" w:sz="8" w:space="0" w:color="E0E0E0"/>
              <w:bottom w:val="single" w:sz="8" w:space="0" w:color="AEAEAE"/>
              <w:right w:val="nil"/>
            </w:tcBorders>
            <w:shd w:val="clear" w:color="auto" w:fill="auto"/>
          </w:tcPr>
          <w:p w14:paraId="38D787D0"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36</w:t>
            </w:r>
          </w:p>
        </w:tc>
      </w:tr>
      <w:tr w:rsidR="002F2D9D" w:rsidRPr="006500F1" w14:paraId="7644BE29"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7B68B4D6"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7AEE79EA"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UK non-aquarist</w:t>
            </w:r>
          </w:p>
        </w:tc>
        <w:tc>
          <w:tcPr>
            <w:tcW w:w="1372" w:type="dxa"/>
            <w:tcBorders>
              <w:top w:val="single" w:sz="8" w:space="0" w:color="AEAEAE"/>
              <w:left w:val="single" w:sz="8" w:space="0" w:color="E0E0E0"/>
              <w:bottom w:val="single" w:sz="8" w:space="0" w:color="AEAEAE"/>
              <w:right w:val="nil"/>
            </w:tcBorders>
            <w:shd w:val="clear" w:color="auto" w:fill="auto"/>
          </w:tcPr>
          <w:p w14:paraId="29C7EFBC"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53</w:t>
            </w:r>
          </w:p>
        </w:tc>
      </w:tr>
      <w:tr w:rsidR="002F2D9D" w:rsidRPr="006500F1" w14:paraId="6A24A036"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464013F2"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2349F7DE"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Zoo visitor</w:t>
            </w:r>
          </w:p>
        </w:tc>
        <w:tc>
          <w:tcPr>
            <w:tcW w:w="1372" w:type="dxa"/>
            <w:tcBorders>
              <w:top w:val="single" w:sz="8" w:space="0" w:color="AEAEAE"/>
              <w:left w:val="single" w:sz="8" w:space="0" w:color="E0E0E0"/>
              <w:bottom w:val="single" w:sz="8" w:space="0" w:color="AEAEAE"/>
              <w:right w:val="nil"/>
            </w:tcBorders>
            <w:shd w:val="clear" w:color="auto" w:fill="auto"/>
          </w:tcPr>
          <w:p w14:paraId="67B6C807"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49</w:t>
            </w:r>
          </w:p>
        </w:tc>
      </w:tr>
      <w:tr w:rsidR="002F2D9D" w:rsidRPr="006500F1" w14:paraId="543E3487"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1A23387F"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543B23CC"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Aquarium visitor</w:t>
            </w:r>
          </w:p>
        </w:tc>
        <w:tc>
          <w:tcPr>
            <w:tcW w:w="1372" w:type="dxa"/>
            <w:tcBorders>
              <w:top w:val="single" w:sz="8" w:space="0" w:color="AEAEAE"/>
              <w:left w:val="single" w:sz="8" w:space="0" w:color="E0E0E0"/>
              <w:bottom w:val="single" w:sz="8" w:space="0" w:color="AEAEAE"/>
              <w:right w:val="nil"/>
            </w:tcBorders>
            <w:shd w:val="clear" w:color="auto" w:fill="auto"/>
          </w:tcPr>
          <w:p w14:paraId="7BD923C5"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34</w:t>
            </w:r>
          </w:p>
        </w:tc>
      </w:tr>
      <w:tr w:rsidR="002F2D9D" w:rsidRPr="006500F1" w14:paraId="0EE6F425" w14:textId="77777777" w:rsidTr="00213370">
        <w:trPr>
          <w:cantSplit/>
          <w:jc w:val="center"/>
        </w:trPr>
        <w:tc>
          <w:tcPr>
            <w:tcW w:w="993" w:type="dxa"/>
            <w:vMerge w:val="restart"/>
            <w:tcBorders>
              <w:top w:val="single" w:sz="8" w:space="0" w:color="AEAEAE"/>
              <w:left w:val="nil"/>
              <w:bottom w:val="single" w:sz="8" w:space="0" w:color="AEAEAE"/>
              <w:right w:val="nil"/>
            </w:tcBorders>
            <w:shd w:val="clear" w:color="auto" w:fill="auto"/>
          </w:tcPr>
          <w:p w14:paraId="7171F189"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Age Range</w:t>
            </w:r>
          </w:p>
        </w:tc>
        <w:tc>
          <w:tcPr>
            <w:tcW w:w="1134" w:type="dxa"/>
            <w:tcBorders>
              <w:top w:val="single" w:sz="8" w:space="0" w:color="AEAEAE"/>
              <w:left w:val="nil"/>
              <w:bottom w:val="single" w:sz="8" w:space="0" w:color="AEAEAE"/>
              <w:right w:val="single" w:sz="8" w:space="0" w:color="E0E0E0"/>
            </w:tcBorders>
            <w:shd w:val="clear" w:color="auto" w:fill="auto"/>
          </w:tcPr>
          <w:p w14:paraId="3B4C1473"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18-24</w:t>
            </w:r>
          </w:p>
        </w:tc>
        <w:tc>
          <w:tcPr>
            <w:tcW w:w="1372" w:type="dxa"/>
            <w:tcBorders>
              <w:top w:val="single" w:sz="8" w:space="0" w:color="AEAEAE"/>
              <w:left w:val="single" w:sz="8" w:space="0" w:color="E0E0E0"/>
              <w:bottom w:val="single" w:sz="8" w:space="0" w:color="AEAEAE"/>
              <w:right w:val="nil"/>
            </w:tcBorders>
            <w:shd w:val="clear" w:color="auto" w:fill="auto"/>
          </w:tcPr>
          <w:p w14:paraId="70B94708"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95</w:t>
            </w:r>
          </w:p>
        </w:tc>
      </w:tr>
      <w:tr w:rsidR="002F2D9D" w:rsidRPr="006500F1" w14:paraId="41AFC3F6"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4D30FB32"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6B217924"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25-34</w:t>
            </w:r>
          </w:p>
        </w:tc>
        <w:tc>
          <w:tcPr>
            <w:tcW w:w="1372" w:type="dxa"/>
            <w:tcBorders>
              <w:top w:val="single" w:sz="8" w:space="0" w:color="AEAEAE"/>
              <w:left w:val="single" w:sz="8" w:space="0" w:color="E0E0E0"/>
              <w:bottom w:val="single" w:sz="8" w:space="0" w:color="AEAEAE"/>
              <w:right w:val="nil"/>
            </w:tcBorders>
            <w:shd w:val="clear" w:color="auto" w:fill="auto"/>
          </w:tcPr>
          <w:p w14:paraId="7E313AF5"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92</w:t>
            </w:r>
          </w:p>
        </w:tc>
      </w:tr>
      <w:tr w:rsidR="002F2D9D" w:rsidRPr="006500F1" w14:paraId="673D5257"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0EFD910F"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30B29403"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35-44</w:t>
            </w:r>
          </w:p>
        </w:tc>
        <w:tc>
          <w:tcPr>
            <w:tcW w:w="1372" w:type="dxa"/>
            <w:tcBorders>
              <w:top w:val="single" w:sz="8" w:space="0" w:color="AEAEAE"/>
              <w:left w:val="single" w:sz="8" w:space="0" w:color="E0E0E0"/>
              <w:bottom w:val="single" w:sz="8" w:space="0" w:color="AEAEAE"/>
              <w:right w:val="nil"/>
            </w:tcBorders>
            <w:shd w:val="clear" w:color="auto" w:fill="auto"/>
          </w:tcPr>
          <w:p w14:paraId="4DE50D55"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25</w:t>
            </w:r>
          </w:p>
        </w:tc>
      </w:tr>
      <w:tr w:rsidR="002F2D9D" w:rsidRPr="006500F1" w14:paraId="0F72DDD6"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368CB2FD"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4EBB7684"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45-54</w:t>
            </w:r>
          </w:p>
        </w:tc>
        <w:tc>
          <w:tcPr>
            <w:tcW w:w="1372" w:type="dxa"/>
            <w:tcBorders>
              <w:top w:val="single" w:sz="8" w:space="0" w:color="AEAEAE"/>
              <w:left w:val="single" w:sz="8" w:space="0" w:color="E0E0E0"/>
              <w:bottom w:val="single" w:sz="8" w:space="0" w:color="AEAEAE"/>
              <w:right w:val="nil"/>
            </w:tcBorders>
            <w:shd w:val="clear" w:color="auto" w:fill="auto"/>
          </w:tcPr>
          <w:p w14:paraId="08BE814B"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12</w:t>
            </w:r>
          </w:p>
        </w:tc>
      </w:tr>
      <w:tr w:rsidR="002F2D9D" w:rsidRPr="006500F1" w14:paraId="6A889224"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44B50813"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7003969E"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55-64</w:t>
            </w:r>
          </w:p>
        </w:tc>
        <w:tc>
          <w:tcPr>
            <w:tcW w:w="1372" w:type="dxa"/>
            <w:tcBorders>
              <w:top w:val="single" w:sz="8" w:space="0" w:color="AEAEAE"/>
              <w:left w:val="single" w:sz="8" w:space="0" w:color="E0E0E0"/>
              <w:bottom w:val="single" w:sz="8" w:space="0" w:color="AEAEAE"/>
              <w:right w:val="nil"/>
            </w:tcBorders>
            <w:shd w:val="clear" w:color="auto" w:fill="auto"/>
          </w:tcPr>
          <w:p w14:paraId="54B623CF"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12</w:t>
            </w:r>
          </w:p>
        </w:tc>
      </w:tr>
      <w:tr w:rsidR="002F2D9D" w:rsidRPr="006500F1" w14:paraId="6BC913AC" w14:textId="77777777" w:rsidTr="00213370">
        <w:trPr>
          <w:cantSplit/>
          <w:jc w:val="center"/>
        </w:trPr>
        <w:tc>
          <w:tcPr>
            <w:tcW w:w="993" w:type="dxa"/>
            <w:vMerge/>
            <w:tcBorders>
              <w:top w:val="single" w:sz="8" w:space="0" w:color="AEAEAE"/>
              <w:left w:val="nil"/>
              <w:bottom w:val="single" w:sz="8" w:space="0" w:color="AEAEAE"/>
              <w:right w:val="nil"/>
            </w:tcBorders>
            <w:shd w:val="clear" w:color="auto" w:fill="auto"/>
          </w:tcPr>
          <w:p w14:paraId="145B5608"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0F003A6A"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64+</w:t>
            </w:r>
          </w:p>
        </w:tc>
        <w:tc>
          <w:tcPr>
            <w:tcW w:w="1372" w:type="dxa"/>
            <w:tcBorders>
              <w:top w:val="single" w:sz="8" w:space="0" w:color="AEAEAE"/>
              <w:left w:val="single" w:sz="8" w:space="0" w:color="E0E0E0"/>
              <w:bottom w:val="single" w:sz="8" w:space="0" w:color="AEAEAE"/>
              <w:right w:val="nil"/>
            </w:tcBorders>
            <w:shd w:val="clear" w:color="auto" w:fill="auto"/>
          </w:tcPr>
          <w:p w14:paraId="16CDAF41"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7</w:t>
            </w:r>
          </w:p>
        </w:tc>
      </w:tr>
      <w:tr w:rsidR="002F2D9D" w:rsidRPr="006500F1" w14:paraId="75B1B728" w14:textId="77777777" w:rsidTr="00213370">
        <w:trPr>
          <w:cantSplit/>
          <w:jc w:val="center"/>
        </w:trPr>
        <w:tc>
          <w:tcPr>
            <w:tcW w:w="993" w:type="dxa"/>
            <w:vMerge w:val="restart"/>
            <w:tcBorders>
              <w:top w:val="single" w:sz="8" w:space="0" w:color="AEAEAE"/>
              <w:left w:val="nil"/>
              <w:bottom w:val="single" w:sz="8" w:space="0" w:color="152935"/>
              <w:right w:val="nil"/>
            </w:tcBorders>
            <w:shd w:val="clear" w:color="auto" w:fill="auto"/>
          </w:tcPr>
          <w:p w14:paraId="1C049D21"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sex</w:t>
            </w:r>
          </w:p>
        </w:tc>
        <w:tc>
          <w:tcPr>
            <w:tcW w:w="1134" w:type="dxa"/>
            <w:tcBorders>
              <w:top w:val="single" w:sz="8" w:space="0" w:color="AEAEAE"/>
              <w:left w:val="nil"/>
              <w:bottom w:val="single" w:sz="8" w:space="0" w:color="AEAEAE"/>
              <w:right w:val="single" w:sz="8" w:space="0" w:color="E0E0E0"/>
            </w:tcBorders>
            <w:shd w:val="clear" w:color="auto" w:fill="auto"/>
          </w:tcPr>
          <w:p w14:paraId="780CC756"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Not stated</w:t>
            </w:r>
          </w:p>
        </w:tc>
        <w:tc>
          <w:tcPr>
            <w:tcW w:w="1372" w:type="dxa"/>
            <w:tcBorders>
              <w:top w:val="single" w:sz="8" w:space="0" w:color="AEAEAE"/>
              <w:left w:val="single" w:sz="8" w:space="0" w:color="E0E0E0"/>
              <w:bottom w:val="single" w:sz="8" w:space="0" w:color="AEAEAE"/>
              <w:right w:val="nil"/>
            </w:tcBorders>
            <w:shd w:val="clear" w:color="auto" w:fill="auto"/>
          </w:tcPr>
          <w:p w14:paraId="1D4831F8"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2</w:t>
            </w:r>
          </w:p>
        </w:tc>
      </w:tr>
      <w:tr w:rsidR="002F2D9D" w:rsidRPr="006500F1" w14:paraId="335B77AB" w14:textId="77777777" w:rsidTr="00213370">
        <w:trPr>
          <w:cantSplit/>
          <w:jc w:val="center"/>
        </w:trPr>
        <w:tc>
          <w:tcPr>
            <w:tcW w:w="993" w:type="dxa"/>
            <w:vMerge/>
            <w:tcBorders>
              <w:top w:val="single" w:sz="8" w:space="0" w:color="AEAEAE"/>
              <w:left w:val="nil"/>
              <w:bottom w:val="single" w:sz="8" w:space="0" w:color="152935"/>
              <w:right w:val="nil"/>
            </w:tcBorders>
            <w:shd w:val="clear" w:color="auto" w:fill="auto"/>
          </w:tcPr>
          <w:p w14:paraId="3DCC5EFC"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AEAEAE"/>
              <w:right w:val="single" w:sz="8" w:space="0" w:color="E0E0E0"/>
            </w:tcBorders>
            <w:shd w:val="clear" w:color="auto" w:fill="auto"/>
          </w:tcPr>
          <w:p w14:paraId="6464C149"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Male</w:t>
            </w:r>
          </w:p>
        </w:tc>
        <w:tc>
          <w:tcPr>
            <w:tcW w:w="1372" w:type="dxa"/>
            <w:tcBorders>
              <w:top w:val="single" w:sz="8" w:space="0" w:color="AEAEAE"/>
              <w:left w:val="single" w:sz="8" w:space="0" w:color="E0E0E0"/>
              <w:bottom w:val="single" w:sz="8" w:space="0" w:color="AEAEAE"/>
              <w:right w:val="nil"/>
            </w:tcBorders>
            <w:shd w:val="clear" w:color="auto" w:fill="auto"/>
          </w:tcPr>
          <w:p w14:paraId="08580243"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93</w:t>
            </w:r>
          </w:p>
        </w:tc>
      </w:tr>
      <w:tr w:rsidR="002F2D9D" w:rsidRPr="006500F1" w14:paraId="48948897" w14:textId="77777777" w:rsidTr="00213370">
        <w:trPr>
          <w:cantSplit/>
          <w:jc w:val="center"/>
        </w:trPr>
        <w:tc>
          <w:tcPr>
            <w:tcW w:w="993" w:type="dxa"/>
            <w:vMerge/>
            <w:tcBorders>
              <w:top w:val="single" w:sz="8" w:space="0" w:color="AEAEAE"/>
              <w:left w:val="nil"/>
              <w:bottom w:val="single" w:sz="8" w:space="0" w:color="152935"/>
              <w:right w:val="nil"/>
            </w:tcBorders>
            <w:shd w:val="clear" w:color="auto" w:fill="auto"/>
          </w:tcPr>
          <w:p w14:paraId="570A9EDB"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sz w:val="18"/>
              </w:rPr>
            </w:pPr>
          </w:p>
        </w:tc>
        <w:tc>
          <w:tcPr>
            <w:tcW w:w="1134" w:type="dxa"/>
            <w:tcBorders>
              <w:top w:val="single" w:sz="8" w:space="0" w:color="AEAEAE"/>
              <w:left w:val="nil"/>
              <w:bottom w:val="single" w:sz="8" w:space="0" w:color="152935"/>
              <w:right w:val="single" w:sz="8" w:space="0" w:color="E0E0E0"/>
            </w:tcBorders>
            <w:shd w:val="clear" w:color="auto" w:fill="auto"/>
          </w:tcPr>
          <w:p w14:paraId="4D7D1931"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rPr>
                <w:rFonts w:ascii="Arial" w:hAnsi="Arial"/>
                <w:sz w:val="18"/>
              </w:rPr>
            </w:pPr>
            <w:r w:rsidRPr="002F2D9D">
              <w:rPr>
                <w:rFonts w:ascii="Arial" w:hAnsi="Arial"/>
                <w:sz w:val="18"/>
              </w:rPr>
              <w:t>Female</w:t>
            </w:r>
          </w:p>
        </w:tc>
        <w:tc>
          <w:tcPr>
            <w:tcW w:w="1372" w:type="dxa"/>
            <w:tcBorders>
              <w:top w:val="single" w:sz="8" w:space="0" w:color="AEAEAE"/>
              <w:left w:val="single" w:sz="8" w:space="0" w:color="E0E0E0"/>
              <w:bottom w:val="single" w:sz="8" w:space="0" w:color="152935"/>
              <w:right w:val="nil"/>
            </w:tcBorders>
            <w:shd w:val="clear" w:color="auto" w:fill="auto"/>
          </w:tcPr>
          <w:p w14:paraId="533C3A47" w14:textId="77777777" w:rsidR="00DD039F" w:rsidRPr="002F2D9D"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ind w:left="60" w:right="60"/>
              <w:jc w:val="right"/>
              <w:rPr>
                <w:rFonts w:ascii="Arial" w:hAnsi="Arial"/>
                <w:sz w:val="18"/>
              </w:rPr>
            </w:pPr>
            <w:r w:rsidRPr="002F2D9D">
              <w:rPr>
                <w:rFonts w:ascii="Arial" w:hAnsi="Arial"/>
                <w:sz w:val="18"/>
              </w:rPr>
              <w:t>148</w:t>
            </w:r>
          </w:p>
        </w:tc>
      </w:tr>
    </w:tbl>
    <w:p w14:paraId="0548D7AF" w14:textId="77777777" w:rsidR="00DD039F" w:rsidRPr="000A4042" w:rsidRDefault="00DD039F" w:rsidP="00DD039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00" w:lineRule="atLeast"/>
        <w:rPr>
          <w:lang w:eastAsia="en-GB"/>
        </w:rPr>
      </w:pPr>
    </w:p>
    <w:p w14:paraId="56870B59" w14:textId="77777777" w:rsidR="00DD039F" w:rsidRDefault="00DD039F" w:rsidP="00DD039F">
      <w:pPr>
        <w:spacing w:line="360" w:lineRule="auto"/>
      </w:pPr>
      <w:r>
        <w:t xml:space="preserve">There was a statistically significant difference in the survey scores based on the source of the survey responders (e.g. UK aquarium professional etc) MANOVA, </w:t>
      </w:r>
      <w:r w:rsidRPr="003D4DB3">
        <w:rPr>
          <w:i/>
        </w:rPr>
        <w:t>F</w:t>
      </w:r>
      <w:r>
        <w:t xml:space="preserve"> 1.646, p = 0.05; </w:t>
      </w:r>
      <w:r w:rsidRPr="00662CCF">
        <w:t>Wilk's Λ = 0.</w:t>
      </w:r>
      <w:r>
        <w:t xml:space="preserve">661. No statistical difference was found between sex or age. </w:t>
      </w:r>
    </w:p>
    <w:p w14:paraId="15CB26B5" w14:textId="77777777" w:rsidR="00DD039F" w:rsidRDefault="00DD039F" w:rsidP="00DD039F">
      <w:pPr>
        <w:spacing w:line="360" w:lineRule="auto"/>
      </w:pPr>
    </w:p>
    <w:p w14:paraId="2D98AB46" w14:textId="44691A56" w:rsidR="00DD039F" w:rsidRDefault="00DD039F" w:rsidP="00DD039F">
      <w:pPr>
        <w:spacing w:line="360" w:lineRule="auto"/>
        <w:jc w:val="center"/>
      </w:pPr>
      <w:del w:id="13" w:author="Lucy Marshall" w:date="2019-06-30T09:07:00Z">
        <w:r w:rsidDel="00213370">
          <w:delText>Table 4</w:delText>
        </w:r>
      </w:del>
      <w:ins w:id="14" w:author="Lucy Marshall" w:date="2019-06-30T09:22:00Z">
        <w:r w:rsidR="00F412F1">
          <w:t>Fig 4</w:t>
        </w:r>
      </w:ins>
      <w:r>
        <w:t>: Test of between subject effects for comparisons within the survey responses from with Source (e.g. UK aquarium professional etc). Degrees of freedom equal to 4 for all comparisons. Statistical significance was calculate using Bonferonni corrected ANOVAs and Turkey post hoc tests.</w:t>
      </w:r>
    </w:p>
    <w:p w14:paraId="54EF54C6" w14:textId="77777777" w:rsidR="00DD039F" w:rsidRDefault="00DD039F" w:rsidP="00DD039F">
      <w:pPr>
        <w:spacing w:line="360" w:lineRule="auto"/>
      </w:pPr>
    </w:p>
    <w:tbl>
      <w:tblPr>
        <w:tblStyle w:val="TableGridLight"/>
        <w:tblW w:w="0" w:type="auto"/>
        <w:jc w:val="center"/>
        <w:tblLook w:val="04A0" w:firstRow="1" w:lastRow="0" w:firstColumn="1" w:lastColumn="0" w:noHBand="0" w:noVBand="1"/>
      </w:tblPr>
      <w:tblGrid>
        <w:gridCol w:w="2263"/>
        <w:gridCol w:w="1926"/>
        <w:gridCol w:w="1926"/>
      </w:tblGrid>
      <w:tr w:rsidR="00DD039F" w14:paraId="20B751D5" w14:textId="77777777" w:rsidTr="00213370">
        <w:trPr>
          <w:jc w:val="center"/>
        </w:trPr>
        <w:tc>
          <w:tcPr>
            <w:tcW w:w="2263" w:type="dxa"/>
          </w:tcPr>
          <w:p w14:paraId="7C94208B"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Dependant variable</w:t>
            </w:r>
          </w:p>
        </w:tc>
        <w:tc>
          <w:tcPr>
            <w:tcW w:w="1926" w:type="dxa"/>
          </w:tcPr>
          <w:p w14:paraId="59B174EC"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F</w:t>
            </w:r>
          </w:p>
        </w:tc>
        <w:tc>
          <w:tcPr>
            <w:tcW w:w="1926" w:type="dxa"/>
          </w:tcPr>
          <w:p w14:paraId="07DF6877"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Sig.</w:t>
            </w:r>
          </w:p>
        </w:tc>
      </w:tr>
      <w:tr w:rsidR="00DD039F" w14:paraId="6402A400" w14:textId="77777777" w:rsidTr="00213370">
        <w:trPr>
          <w:jc w:val="center"/>
        </w:trPr>
        <w:tc>
          <w:tcPr>
            <w:tcW w:w="2263" w:type="dxa"/>
          </w:tcPr>
          <w:p w14:paraId="33CB1F7D"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Crab to cuttlefish on show</w:t>
            </w:r>
          </w:p>
        </w:tc>
        <w:tc>
          <w:tcPr>
            <w:tcW w:w="1926" w:type="dxa"/>
          </w:tcPr>
          <w:p w14:paraId="1283C05A"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2.580</w:t>
            </w:r>
          </w:p>
        </w:tc>
        <w:tc>
          <w:tcPr>
            <w:tcW w:w="1926" w:type="dxa"/>
          </w:tcPr>
          <w:p w14:paraId="6376EA2D"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0.039</w:t>
            </w:r>
          </w:p>
        </w:tc>
      </w:tr>
      <w:tr w:rsidR="00DD039F" w14:paraId="14CBB53A" w14:textId="77777777" w:rsidTr="00213370">
        <w:trPr>
          <w:jc w:val="center"/>
        </w:trPr>
        <w:tc>
          <w:tcPr>
            <w:tcW w:w="2263" w:type="dxa"/>
          </w:tcPr>
          <w:p w14:paraId="545A842B"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Fish to shark on show</w:t>
            </w:r>
          </w:p>
        </w:tc>
        <w:tc>
          <w:tcPr>
            <w:tcW w:w="1926" w:type="dxa"/>
          </w:tcPr>
          <w:p w14:paraId="2F8D3C3D"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2.977</w:t>
            </w:r>
          </w:p>
        </w:tc>
        <w:tc>
          <w:tcPr>
            <w:tcW w:w="1926" w:type="dxa"/>
          </w:tcPr>
          <w:p w14:paraId="584CC919"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0.020</w:t>
            </w:r>
          </w:p>
        </w:tc>
      </w:tr>
      <w:tr w:rsidR="00DD039F" w14:paraId="67FFD420" w14:textId="77777777" w:rsidTr="00213370">
        <w:trPr>
          <w:jc w:val="center"/>
        </w:trPr>
        <w:tc>
          <w:tcPr>
            <w:tcW w:w="2263" w:type="dxa"/>
          </w:tcPr>
          <w:p w14:paraId="65F4302F"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Fish to fish on show</w:t>
            </w:r>
          </w:p>
        </w:tc>
        <w:tc>
          <w:tcPr>
            <w:tcW w:w="1926" w:type="dxa"/>
          </w:tcPr>
          <w:p w14:paraId="63E96B2A"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2.662</w:t>
            </w:r>
          </w:p>
        </w:tc>
        <w:tc>
          <w:tcPr>
            <w:tcW w:w="1926" w:type="dxa"/>
          </w:tcPr>
          <w:p w14:paraId="0CC12046"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0.089</w:t>
            </w:r>
          </w:p>
        </w:tc>
      </w:tr>
      <w:tr w:rsidR="00DD039F" w14:paraId="633F60F8" w14:textId="77777777" w:rsidTr="00213370">
        <w:trPr>
          <w:jc w:val="center"/>
        </w:trPr>
        <w:tc>
          <w:tcPr>
            <w:tcW w:w="2263" w:type="dxa"/>
          </w:tcPr>
          <w:p w14:paraId="5C79C064"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Shrimp to fish on show</w:t>
            </w:r>
          </w:p>
        </w:tc>
        <w:tc>
          <w:tcPr>
            <w:tcW w:w="1926" w:type="dxa"/>
          </w:tcPr>
          <w:p w14:paraId="45D6A454"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0.365</w:t>
            </w:r>
          </w:p>
        </w:tc>
        <w:tc>
          <w:tcPr>
            <w:tcW w:w="1926" w:type="dxa"/>
          </w:tcPr>
          <w:p w14:paraId="566B08D9"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0.833</w:t>
            </w:r>
          </w:p>
        </w:tc>
      </w:tr>
      <w:tr w:rsidR="00DD039F" w14:paraId="7E737FA2" w14:textId="77777777" w:rsidTr="00213370">
        <w:trPr>
          <w:jc w:val="center"/>
        </w:trPr>
        <w:tc>
          <w:tcPr>
            <w:tcW w:w="2263" w:type="dxa"/>
          </w:tcPr>
          <w:p w14:paraId="1177F8C4"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Fish to cuttlefish on show</w:t>
            </w:r>
          </w:p>
        </w:tc>
        <w:tc>
          <w:tcPr>
            <w:tcW w:w="1926" w:type="dxa"/>
          </w:tcPr>
          <w:p w14:paraId="428F358B"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2.149</w:t>
            </w:r>
          </w:p>
        </w:tc>
        <w:tc>
          <w:tcPr>
            <w:tcW w:w="1926" w:type="dxa"/>
          </w:tcPr>
          <w:p w14:paraId="0B05F422"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0.076</w:t>
            </w:r>
          </w:p>
        </w:tc>
      </w:tr>
      <w:tr w:rsidR="00DD039F" w14:paraId="77E8D386" w14:textId="77777777" w:rsidTr="00213370">
        <w:trPr>
          <w:jc w:val="center"/>
        </w:trPr>
        <w:tc>
          <w:tcPr>
            <w:tcW w:w="2263" w:type="dxa"/>
          </w:tcPr>
          <w:p w14:paraId="2FF46E67"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Octopus to shark on show</w:t>
            </w:r>
          </w:p>
        </w:tc>
        <w:tc>
          <w:tcPr>
            <w:tcW w:w="1926" w:type="dxa"/>
          </w:tcPr>
          <w:p w14:paraId="4F3C2555"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0.358</w:t>
            </w:r>
          </w:p>
        </w:tc>
        <w:tc>
          <w:tcPr>
            <w:tcW w:w="1926" w:type="dxa"/>
          </w:tcPr>
          <w:p w14:paraId="51710565"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0.839</w:t>
            </w:r>
          </w:p>
        </w:tc>
      </w:tr>
      <w:tr w:rsidR="00DD039F" w14:paraId="53E5F407" w14:textId="77777777" w:rsidTr="00213370">
        <w:trPr>
          <w:jc w:val="center"/>
        </w:trPr>
        <w:tc>
          <w:tcPr>
            <w:tcW w:w="2263" w:type="dxa"/>
          </w:tcPr>
          <w:p w14:paraId="3A07A1BC"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Fish to shark off show</w:t>
            </w:r>
          </w:p>
        </w:tc>
        <w:tc>
          <w:tcPr>
            <w:tcW w:w="1926" w:type="dxa"/>
          </w:tcPr>
          <w:p w14:paraId="51D46C0F"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3.371</w:t>
            </w:r>
          </w:p>
        </w:tc>
        <w:tc>
          <w:tcPr>
            <w:tcW w:w="1926" w:type="dxa"/>
          </w:tcPr>
          <w:p w14:paraId="5D424F38"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0.011</w:t>
            </w:r>
          </w:p>
        </w:tc>
      </w:tr>
      <w:tr w:rsidR="00DD039F" w14:paraId="44581717" w14:textId="77777777" w:rsidTr="00213370">
        <w:trPr>
          <w:jc w:val="center"/>
        </w:trPr>
        <w:tc>
          <w:tcPr>
            <w:tcW w:w="2263" w:type="dxa"/>
          </w:tcPr>
          <w:p w14:paraId="37CFA4D5"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Crabs to cuttle fish off show</w:t>
            </w:r>
          </w:p>
        </w:tc>
        <w:tc>
          <w:tcPr>
            <w:tcW w:w="1926" w:type="dxa"/>
          </w:tcPr>
          <w:p w14:paraId="33F3559F"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2.157</w:t>
            </w:r>
          </w:p>
        </w:tc>
        <w:tc>
          <w:tcPr>
            <w:tcW w:w="1926" w:type="dxa"/>
          </w:tcPr>
          <w:p w14:paraId="1928913A"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0.075</w:t>
            </w:r>
          </w:p>
        </w:tc>
      </w:tr>
      <w:tr w:rsidR="00DD039F" w14:paraId="5D484E4D" w14:textId="77777777" w:rsidTr="00213370">
        <w:trPr>
          <w:jc w:val="center"/>
        </w:trPr>
        <w:tc>
          <w:tcPr>
            <w:tcW w:w="2263" w:type="dxa"/>
          </w:tcPr>
          <w:p w14:paraId="027AAFF7"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Fish to fish of show</w:t>
            </w:r>
          </w:p>
        </w:tc>
        <w:tc>
          <w:tcPr>
            <w:tcW w:w="1926" w:type="dxa"/>
          </w:tcPr>
          <w:p w14:paraId="37BD4BB5"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3.017</w:t>
            </w:r>
          </w:p>
        </w:tc>
        <w:tc>
          <w:tcPr>
            <w:tcW w:w="1926" w:type="dxa"/>
          </w:tcPr>
          <w:p w14:paraId="740E2257"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0.19</w:t>
            </w:r>
          </w:p>
        </w:tc>
      </w:tr>
      <w:tr w:rsidR="00DD039F" w14:paraId="43A4A0CB" w14:textId="77777777" w:rsidTr="00213370">
        <w:trPr>
          <w:jc w:val="center"/>
        </w:trPr>
        <w:tc>
          <w:tcPr>
            <w:tcW w:w="2263" w:type="dxa"/>
          </w:tcPr>
          <w:p w14:paraId="39F0D2FD"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Shrimp to fish off show</w:t>
            </w:r>
          </w:p>
        </w:tc>
        <w:tc>
          <w:tcPr>
            <w:tcW w:w="1926" w:type="dxa"/>
          </w:tcPr>
          <w:p w14:paraId="66DB06C7"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1.228</w:t>
            </w:r>
          </w:p>
        </w:tc>
        <w:tc>
          <w:tcPr>
            <w:tcW w:w="1926" w:type="dxa"/>
          </w:tcPr>
          <w:p w14:paraId="7B9FFC72"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0.3</w:t>
            </w:r>
          </w:p>
        </w:tc>
      </w:tr>
      <w:tr w:rsidR="00DD039F" w14:paraId="209991B5" w14:textId="77777777" w:rsidTr="00213370">
        <w:trPr>
          <w:jc w:val="center"/>
        </w:trPr>
        <w:tc>
          <w:tcPr>
            <w:tcW w:w="2263" w:type="dxa"/>
          </w:tcPr>
          <w:p w14:paraId="1DB95D7F"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Fish to cuttlefish off show</w:t>
            </w:r>
          </w:p>
        </w:tc>
        <w:tc>
          <w:tcPr>
            <w:tcW w:w="1926" w:type="dxa"/>
          </w:tcPr>
          <w:p w14:paraId="6B448B21"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3.791</w:t>
            </w:r>
          </w:p>
        </w:tc>
        <w:tc>
          <w:tcPr>
            <w:tcW w:w="1926" w:type="dxa"/>
          </w:tcPr>
          <w:p w14:paraId="3F9A6175"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0.005</w:t>
            </w:r>
          </w:p>
        </w:tc>
      </w:tr>
      <w:tr w:rsidR="00DD039F" w14:paraId="2D82B063" w14:textId="77777777" w:rsidTr="00213370">
        <w:trPr>
          <w:jc w:val="center"/>
        </w:trPr>
        <w:tc>
          <w:tcPr>
            <w:tcW w:w="2263" w:type="dxa"/>
          </w:tcPr>
          <w:p w14:paraId="3E779C2E"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Octopus to shark off show</w:t>
            </w:r>
          </w:p>
        </w:tc>
        <w:tc>
          <w:tcPr>
            <w:tcW w:w="1926" w:type="dxa"/>
          </w:tcPr>
          <w:p w14:paraId="0DAF58DF"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2.555</w:t>
            </w:r>
          </w:p>
        </w:tc>
        <w:tc>
          <w:tcPr>
            <w:tcW w:w="1926" w:type="dxa"/>
          </w:tcPr>
          <w:p w14:paraId="1AF1136B" w14:textId="77777777" w:rsidR="00DD039F" w:rsidRDefault="00DD039F" w:rsidP="00213370">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center"/>
            </w:pPr>
            <w:r>
              <w:t>0.040</w:t>
            </w:r>
          </w:p>
        </w:tc>
      </w:tr>
    </w:tbl>
    <w:p w14:paraId="09B58881" w14:textId="77777777" w:rsidR="00DD039F" w:rsidRDefault="00DD039F" w:rsidP="00DD039F">
      <w:pPr>
        <w:spacing w:line="360" w:lineRule="auto"/>
      </w:pPr>
    </w:p>
    <w:p w14:paraId="14427BBB" w14:textId="1F778B1A" w:rsidR="00DD039F" w:rsidRPr="004C138A" w:rsidRDefault="00DD039F" w:rsidP="00DD039F">
      <w:pPr>
        <w:spacing w:line="360" w:lineRule="auto"/>
      </w:pPr>
      <w:del w:id="15" w:author="Lucy Marshall" w:date="2019-06-30T09:08:00Z">
        <w:r w:rsidDel="00213370">
          <w:delText>Table 4</w:delText>
        </w:r>
      </w:del>
      <w:ins w:id="16" w:author="Lucy Marshall" w:date="2019-06-30T09:22:00Z">
        <w:r w:rsidR="00F412F1">
          <w:t>Fig 4</w:t>
        </w:r>
      </w:ins>
      <w:r>
        <w:t xml:space="preserve"> shows frequent statistical levels of significance between the variables that are compared further below in Fig</w:t>
      </w:r>
      <w:del w:id="17" w:author="Lucy Marshall" w:date="2019-06-30T09:32:00Z">
        <w:r w:rsidDel="00E9762B">
          <w:delText>ure</w:delText>
        </w:r>
      </w:del>
      <w:r>
        <w:t xml:space="preserve"> </w:t>
      </w:r>
      <w:ins w:id="18" w:author="Lucy Marshall" w:date="2019-06-30T09:31:00Z">
        <w:r w:rsidR="00E9762B">
          <w:t>5</w:t>
        </w:r>
      </w:ins>
      <w:del w:id="19" w:author="Lucy Marshall" w:date="2019-06-30T09:31:00Z">
        <w:r w:rsidDel="00E9762B">
          <w:delText>1</w:delText>
        </w:r>
      </w:del>
      <w:r>
        <w:t>, grouping the variables by the participants demographics.</w:t>
      </w:r>
    </w:p>
    <w:p w14:paraId="5591779E" w14:textId="77777777" w:rsidR="00DD039F" w:rsidRDefault="00DD039F" w:rsidP="00DD039F">
      <w:pPr>
        <w:autoSpaceDE w:val="0"/>
        <w:autoSpaceDN w:val="0"/>
        <w:adjustRightInd w:val="0"/>
        <w:spacing w:line="360" w:lineRule="auto"/>
        <w:rPr>
          <w:b/>
          <w:i/>
        </w:rPr>
      </w:pPr>
    </w:p>
    <w:p w14:paraId="48A6DB90" w14:textId="4EE427BB" w:rsidR="00DD039F" w:rsidRDefault="00DD039F" w:rsidP="00DD039F">
      <w:pPr>
        <w:autoSpaceDE w:val="0"/>
        <w:autoSpaceDN w:val="0"/>
        <w:adjustRightInd w:val="0"/>
        <w:spacing w:line="360" w:lineRule="auto"/>
        <w:jc w:val="center"/>
      </w:pPr>
      <w:del w:id="20" w:author="Lucy Marshall" w:date="2019-06-30T09:11:00Z">
        <w:r w:rsidDel="00FA09D7">
          <w:delText>Figure 1</w:delText>
        </w:r>
      </w:del>
      <w:ins w:id="21" w:author="Lucy Marshall" w:date="2019-06-30T09:22:00Z">
        <w:r w:rsidR="00F412F1">
          <w:t>Fig 5</w:t>
        </w:r>
      </w:ins>
      <w:r>
        <w:t xml:space="preserve">: Mean survey scores by source (e.g. UK aquarist etc) for all 12 questions asked regarding the acceptability of feeding various live aquatic animals to one another ‘on show’, i.e. potentially in </w:t>
      </w:r>
      <w:r>
        <w:lastRenderedPageBreak/>
        <w:t xml:space="preserve">view of the public. Likert scale (y-axis) ranged from 1 (least acceptable) to 5 (most acceptable), after recoding. The red line indicates the middle available score (i.e. ‘unsure’). Therefore, scores above the red line indicate that the practice is considered acceptable. </w:t>
      </w:r>
      <w:r>
        <w:rPr>
          <w:rFonts w:ascii="Calibri" w:hAnsi="Calibri"/>
          <w:color w:val="212121"/>
          <w:sz w:val="22"/>
          <w:szCs w:val="22"/>
          <w:shd w:val="clear" w:color="auto" w:fill="FFFFFF"/>
        </w:rPr>
        <w:t>* = p=&lt;0.05 ** = p=&lt;0.001</w:t>
      </w:r>
    </w:p>
    <w:p w14:paraId="4442041F" w14:textId="77777777" w:rsidR="00DD039F" w:rsidRDefault="00DD039F" w:rsidP="00DD039F">
      <w:pPr>
        <w:autoSpaceDE w:val="0"/>
        <w:autoSpaceDN w:val="0"/>
        <w:adjustRightInd w:val="0"/>
        <w:spacing w:line="360" w:lineRule="auto"/>
        <w:jc w:val="center"/>
      </w:pPr>
      <w:r>
        <w:rPr>
          <w:noProof/>
        </w:rPr>
        <w:drawing>
          <wp:inline distT="0" distB="0" distL="0" distR="0" wp14:anchorId="4BA14715" wp14:editId="0530BBF0">
            <wp:extent cx="6030167" cy="7335274"/>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ror bars on show.png"/>
                    <pic:cNvPicPr/>
                  </pic:nvPicPr>
                  <pic:blipFill>
                    <a:blip r:embed="rId8">
                      <a:extLst>
                        <a:ext uri="{28A0092B-C50C-407E-A947-70E740481C1C}">
                          <a14:useLocalDpi xmlns:a14="http://schemas.microsoft.com/office/drawing/2010/main" val="0"/>
                        </a:ext>
                      </a:extLst>
                    </a:blip>
                    <a:stretch>
                      <a:fillRect/>
                    </a:stretch>
                  </pic:blipFill>
                  <pic:spPr>
                    <a:xfrm>
                      <a:off x="0" y="0"/>
                      <a:ext cx="6030167" cy="7335274"/>
                    </a:xfrm>
                    <a:prstGeom prst="rect">
                      <a:avLst/>
                    </a:prstGeom>
                  </pic:spPr>
                </pic:pic>
              </a:graphicData>
            </a:graphic>
          </wp:inline>
        </w:drawing>
      </w:r>
    </w:p>
    <w:p w14:paraId="33A4E6D0" w14:textId="77777777" w:rsidR="00DD039F" w:rsidRDefault="00DD039F" w:rsidP="00DD039F">
      <w:pPr>
        <w:autoSpaceDE w:val="0"/>
        <w:autoSpaceDN w:val="0"/>
        <w:adjustRightInd w:val="0"/>
        <w:spacing w:line="360" w:lineRule="auto"/>
        <w:jc w:val="center"/>
      </w:pPr>
    </w:p>
    <w:p w14:paraId="58379353" w14:textId="4425F8CF" w:rsidR="00DD039F" w:rsidRDefault="00DD039F" w:rsidP="00DD039F">
      <w:pPr>
        <w:autoSpaceDE w:val="0"/>
        <w:autoSpaceDN w:val="0"/>
        <w:adjustRightInd w:val="0"/>
        <w:spacing w:line="360" w:lineRule="auto"/>
        <w:jc w:val="center"/>
      </w:pPr>
      <w:del w:id="22" w:author="Lucy Marshall" w:date="2019-06-30T09:11:00Z">
        <w:r w:rsidDel="00FA09D7">
          <w:delText>Figure 2</w:delText>
        </w:r>
      </w:del>
      <w:ins w:id="23" w:author="Lucy Marshall" w:date="2019-06-30T09:23:00Z">
        <w:r w:rsidR="00F412F1">
          <w:t>Fig 6</w:t>
        </w:r>
      </w:ins>
      <w:r>
        <w:t xml:space="preserve">: Mean survey scores by source (e.g. UK aquarist etc) for all 12 questions asked regarding the acceptability of feeding various live aquatic animals to one another ‘off show’, i.e. not in view of </w:t>
      </w:r>
      <w:r>
        <w:lastRenderedPageBreak/>
        <w:t xml:space="preserve">the public. Liker scale (y-axis) ranged from 1 (least acceptable) to 5 (most acceptable), after recoding. The red line indicates the middle available score (i.e. ‘unsure’). Therefore, scores above the red line indicate that the practice is considered acceptable. </w:t>
      </w:r>
      <w:r>
        <w:rPr>
          <w:rFonts w:ascii="Calibri" w:hAnsi="Calibri"/>
          <w:color w:val="212121"/>
          <w:sz w:val="22"/>
          <w:szCs w:val="22"/>
          <w:shd w:val="clear" w:color="auto" w:fill="FFFFFF"/>
        </w:rPr>
        <w:t>* = p=&lt;0.05 ** = p=&lt;0.001</w:t>
      </w:r>
    </w:p>
    <w:p w14:paraId="671BC838" w14:textId="77777777" w:rsidR="00DD039F" w:rsidRPr="003D4DB3" w:rsidRDefault="00DD039F" w:rsidP="00DD039F">
      <w:pPr>
        <w:autoSpaceDE w:val="0"/>
        <w:autoSpaceDN w:val="0"/>
        <w:adjustRightInd w:val="0"/>
        <w:spacing w:line="360" w:lineRule="auto"/>
        <w:jc w:val="center"/>
      </w:pPr>
      <w:r>
        <w:rPr>
          <w:noProof/>
        </w:rPr>
        <w:drawing>
          <wp:inline distT="0" distB="0" distL="0" distR="0" wp14:anchorId="39A6885B" wp14:editId="44C9DE4E">
            <wp:extent cx="6096851" cy="743053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rror bars off show.png"/>
                    <pic:cNvPicPr/>
                  </pic:nvPicPr>
                  <pic:blipFill>
                    <a:blip r:embed="rId9">
                      <a:extLst>
                        <a:ext uri="{28A0092B-C50C-407E-A947-70E740481C1C}">
                          <a14:useLocalDpi xmlns:a14="http://schemas.microsoft.com/office/drawing/2010/main" val="0"/>
                        </a:ext>
                      </a:extLst>
                    </a:blip>
                    <a:stretch>
                      <a:fillRect/>
                    </a:stretch>
                  </pic:blipFill>
                  <pic:spPr>
                    <a:xfrm>
                      <a:off x="0" y="0"/>
                      <a:ext cx="6096851" cy="7430537"/>
                    </a:xfrm>
                    <a:prstGeom prst="rect">
                      <a:avLst/>
                    </a:prstGeom>
                  </pic:spPr>
                </pic:pic>
              </a:graphicData>
            </a:graphic>
          </wp:inline>
        </w:drawing>
      </w:r>
    </w:p>
    <w:p w14:paraId="2FDCE9DB" w14:textId="77777777" w:rsidR="00DD039F" w:rsidRDefault="00DD039F" w:rsidP="00DD039F">
      <w:pPr>
        <w:autoSpaceDE w:val="0"/>
        <w:autoSpaceDN w:val="0"/>
        <w:adjustRightInd w:val="0"/>
        <w:spacing w:line="360" w:lineRule="auto"/>
        <w:rPr>
          <w:b/>
          <w:i/>
        </w:rPr>
      </w:pPr>
    </w:p>
    <w:p w14:paraId="49044469" w14:textId="77777777" w:rsidR="00DD039F" w:rsidRDefault="00DD039F" w:rsidP="00DD039F">
      <w:pPr>
        <w:autoSpaceDE w:val="0"/>
        <w:autoSpaceDN w:val="0"/>
        <w:adjustRightInd w:val="0"/>
        <w:spacing w:line="360" w:lineRule="auto"/>
        <w:jc w:val="center"/>
        <w:rPr>
          <w:b/>
          <w:i/>
        </w:rPr>
      </w:pPr>
    </w:p>
    <w:p w14:paraId="43C13F6B" w14:textId="4CA9F1C9" w:rsidR="00DD039F" w:rsidRDefault="00DD039F" w:rsidP="00DD039F">
      <w:pPr>
        <w:autoSpaceDE w:val="0"/>
        <w:autoSpaceDN w:val="0"/>
        <w:adjustRightInd w:val="0"/>
        <w:spacing w:line="360" w:lineRule="auto"/>
      </w:pPr>
      <w:r>
        <w:lastRenderedPageBreak/>
        <w:t xml:space="preserve">Multiple post hoc comparisons (Bonferroni corrected) revealed where significances lay within the survey data arranged by source (i.e. UK aquarist etc.). For example, within the ‘fish to shark on show’ question significant differences lay between: UK aquarist and US aquarist (p = 0.032); UK aquarist and Zoo visitor (p &lt;0.001) and UK aquarist and Aquarium visitor (p &lt;0.001). A brief summary table has been made to indicate the significant comparisons found in </w:t>
      </w:r>
      <w:del w:id="24" w:author="Lucy Marshall" w:date="2019-06-30T09:08:00Z">
        <w:r w:rsidDel="00213370">
          <w:delText>table 5</w:delText>
        </w:r>
      </w:del>
      <w:ins w:id="25" w:author="Lucy Marshall" w:date="2019-06-30T09:08:00Z">
        <w:r w:rsidR="00213370">
          <w:t>S</w:t>
        </w:r>
      </w:ins>
      <w:ins w:id="26" w:author="Lucy Marshall" w:date="2019-06-30T09:33:00Z">
        <w:r w:rsidR="00E9762B">
          <w:t>2</w:t>
        </w:r>
      </w:ins>
      <w:ins w:id="27" w:author="Lucy Marshall" w:date="2019-06-30T09:08:00Z">
        <w:r w:rsidR="00213370">
          <w:t xml:space="preserve"> table</w:t>
        </w:r>
      </w:ins>
      <w:ins w:id="28" w:author="Lucy Marshall" w:date="2019-06-30T09:33:00Z">
        <w:r w:rsidR="00E9762B">
          <w:t xml:space="preserve"> (in the supplementary materials)</w:t>
        </w:r>
      </w:ins>
      <w:ins w:id="29" w:author="Lucy Marshall" w:date="2019-06-30T09:34:00Z">
        <w:r w:rsidR="005D36F8">
          <w:t xml:space="preserve"> seen below in fig 7.</w:t>
        </w:r>
      </w:ins>
      <w:del w:id="30" w:author="Lucy Marshall" w:date="2019-06-30T09:34:00Z">
        <w:r w:rsidDel="00E9762B">
          <w:delText xml:space="preserve">. </w:delText>
        </w:r>
      </w:del>
    </w:p>
    <w:p w14:paraId="67AACC74" w14:textId="77777777" w:rsidR="00DD039F" w:rsidRDefault="00DD039F" w:rsidP="00DD039F">
      <w:pPr>
        <w:autoSpaceDE w:val="0"/>
        <w:autoSpaceDN w:val="0"/>
        <w:adjustRightInd w:val="0"/>
        <w:spacing w:line="360" w:lineRule="auto"/>
      </w:pPr>
    </w:p>
    <w:p w14:paraId="1E725D27" w14:textId="4274F6B8" w:rsidR="00DD039F" w:rsidRDefault="00DD039F" w:rsidP="00DD039F">
      <w:pPr>
        <w:autoSpaceDE w:val="0"/>
        <w:autoSpaceDN w:val="0"/>
        <w:adjustRightInd w:val="0"/>
        <w:spacing w:line="360" w:lineRule="auto"/>
      </w:pPr>
      <w:del w:id="31" w:author="Lucy Marshall" w:date="2019-06-30T09:08:00Z">
        <w:r w:rsidDel="00213370">
          <w:delText>Table 5</w:delText>
        </w:r>
      </w:del>
      <w:ins w:id="32" w:author="Lucy Marshall" w:date="2019-06-30T09:23:00Z">
        <w:r w:rsidR="00F412F1">
          <w:t xml:space="preserve">Fig </w:t>
        </w:r>
      </w:ins>
      <w:ins w:id="33" w:author="Lucy Marshall" w:date="2019-06-30T09:28:00Z">
        <w:r w:rsidR="00900835">
          <w:t>7</w:t>
        </w:r>
      </w:ins>
      <w:r>
        <w:t>: Summary of the Significant Pairwise data:</w:t>
      </w:r>
    </w:p>
    <w:tbl>
      <w:tblPr>
        <w:tblStyle w:val="TableGrid"/>
        <w:tblW w:w="0" w:type="auto"/>
        <w:tblLook w:val="04A0" w:firstRow="1" w:lastRow="0" w:firstColumn="1" w:lastColumn="0" w:noHBand="0" w:noVBand="1"/>
      </w:tblPr>
      <w:tblGrid>
        <w:gridCol w:w="1271"/>
        <w:gridCol w:w="2552"/>
        <w:gridCol w:w="4252"/>
        <w:gridCol w:w="1553"/>
      </w:tblGrid>
      <w:tr w:rsidR="00DD039F" w14:paraId="1100A4DE" w14:textId="77777777" w:rsidTr="00213370">
        <w:tc>
          <w:tcPr>
            <w:tcW w:w="1271" w:type="dxa"/>
          </w:tcPr>
          <w:p w14:paraId="246C60EF" w14:textId="77777777" w:rsidR="00DD039F" w:rsidRDefault="00DD039F" w:rsidP="00213370">
            <w:pPr>
              <w:autoSpaceDE w:val="0"/>
              <w:autoSpaceDN w:val="0"/>
              <w:adjustRightInd w:val="0"/>
              <w:spacing w:line="360" w:lineRule="auto"/>
            </w:pPr>
            <w:r>
              <w:t>On or Off Show</w:t>
            </w:r>
          </w:p>
        </w:tc>
        <w:tc>
          <w:tcPr>
            <w:tcW w:w="2552" w:type="dxa"/>
          </w:tcPr>
          <w:p w14:paraId="6CCF7A67" w14:textId="77777777" w:rsidR="00DD039F" w:rsidRDefault="00DD039F" w:rsidP="00213370">
            <w:pPr>
              <w:autoSpaceDE w:val="0"/>
              <w:autoSpaceDN w:val="0"/>
              <w:adjustRightInd w:val="0"/>
              <w:spacing w:line="360" w:lineRule="auto"/>
            </w:pPr>
            <w:r>
              <w:t>Scenario</w:t>
            </w:r>
          </w:p>
        </w:tc>
        <w:tc>
          <w:tcPr>
            <w:tcW w:w="4252" w:type="dxa"/>
          </w:tcPr>
          <w:p w14:paraId="6E97A97E" w14:textId="77777777" w:rsidR="00DD039F" w:rsidRDefault="00DD039F" w:rsidP="00213370">
            <w:pPr>
              <w:autoSpaceDE w:val="0"/>
              <w:autoSpaceDN w:val="0"/>
              <w:adjustRightInd w:val="0"/>
              <w:spacing w:line="360" w:lineRule="auto"/>
            </w:pPr>
            <w:r>
              <w:t>Pair</w:t>
            </w:r>
          </w:p>
        </w:tc>
        <w:tc>
          <w:tcPr>
            <w:tcW w:w="1553" w:type="dxa"/>
          </w:tcPr>
          <w:p w14:paraId="4B4E2C27" w14:textId="77777777" w:rsidR="00DD039F" w:rsidRDefault="00DD039F" w:rsidP="00213370">
            <w:pPr>
              <w:autoSpaceDE w:val="0"/>
              <w:autoSpaceDN w:val="0"/>
              <w:adjustRightInd w:val="0"/>
              <w:spacing w:line="360" w:lineRule="auto"/>
            </w:pPr>
            <w:r>
              <w:t>p-value</w:t>
            </w:r>
          </w:p>
        </w:tc>
      </w:tr>
      <w:tr w:rsidR="00DD039F" w14:paraId="616C6203" w14:textId="77777777" w:rsidTr="00213370">
        <w:tc>
          <w:tcPr>
            <w:tcW w:w="1271" w:type="dxa"/>
          </w:tcPr>
          <w:p w14:paraId="60C1A42D" w14:textId="77777777" w:rsidR="00DD039F" w:rsidRDefault="00DD039F" w:rsidP="00213370">
            <w:pPr>
              <w:autoSpaceDE w:val="0"/>
              <w:autoSpaceDN w:val="0"/>
              <w:adjustRightInd w:val="0"/>
              <w:spacing w:line="360" w:lineRule="auto"/>
            </w:pPr>
            <w:r>
              <w:t>On</w:t>
            </w:r>
          </w:p>
        </w:tc>
        <w:tc>
          <w:tcPr>
            <w:tcW w:w="2552" w:type="dxa"/>
          </w:tcPr>
          <w:p w14:paraId="7FC42FC8" w14:textId="77777777" w:rsidR="00DD039F" w:rsidRDefault="00DD039F" w:rsidP="00213370">
            <w:pPr>
              <w:autoSpaceDE w:val="0"/>
              <w:autoSpaceDN w:val="0"/>
              <w:adjustRightInd w:val="0"/>
              <w:spacing w:line="360" w:lineRule="auto"/>
            </w:pPr>
            <w:r>
              <w:t>Fish fed to shark</w:t>
            </w:r>
          </w:p>
        </w:tc>
        <w:tc>
          <w:tcPr>
            <w:tcW w:w="4252" w:type="dxa"/>
          </w:tcPr>
          <w:p w14:paraId="2469F8E7" w14:textId="77777777" w:rsidR="00DD039F" w:rsidRDefault="00DD039F" w:rsidP="00213370">
            <w:pPr>
              <w:autoSpaceDE w:val="0"/>
              <w:autoSpaceDN w:val="0"/>
              <w:adjustRightInd w:val="0"/>
              <w:spacing w:line="360" w:lineRule="auto"/>
            </w:pPr>
            <w:r>
              <w:t>UK Aquarist and Zoo visitor</w:t>
            </w:r>
          </w:p>
        </w:tc>
        <w:tc>
          <w:tcPr>
            <w:tcW w:w="1553" w:type="dxa"/>
          </w:tcPr>
          <w:p w14:paraId="107E8977" w14:textId="77777777" w:rsidR="00DD039F" w:rsidRDefault="00DD039F" w:rsidP="00213370">
            <w:pPr>
              <w:autoSpaceDE w:val="0"/>
              <w:autoSpaceDN w:val="0"/>
              <w:adjustRightInd w:val="0"/>
              <w:spacing w:line="360" w:lineRule="auto"/>
            </w:pPr>
            <w:r>
              <w:t>&lt;0.01</w:t>
            </w:r>
          </w:p>
        </w:tc>
      </w:tr>
      <w:tr w:rsidR="00DD039F" w14:paraId="01F7A538" w14:textId="77777777" w:rsidTr="00213370">
        <w:tc>
          <w:tcPr>
            <w:tcW w:w="1271" w:type="dxa"/>
          </w:tcPr>
          <w:p w14:paraId="15F8E762" w14:textId="77777777" w:rsidR="00DD039F" w:rsidRDefault="00DD039F" w:rsidP="00213370">
            <w:pPr>
              <w:autoSpaceDE w:val="0"/>
              <w:autoSpaceDN w:val="0"/>
              <w:adjustRightInd w:val="0"/>
              <w:spacing w:line="360" w:lineRule="auto"/>
            </w:pPr>
            <w:r>
              <w:t>On</w:t>
            </w:r>
          </w:p>
        </w:tc>
        <w:tc>
          <w:tcPr>
            <w:tcW w:w="2552" w:type="dxa"/>
          </w:tcPr>
          <w:p w14:paraId="08D1495C" w14:textId="77777777" w:rsidR="00DD039F" w:rsidRDefault="00DD039F" w:rsidP="00213370">
            <w:pPr>
              <w:autoSpaceDE w:val="0"/>
              <w:autoSpaceDN w:val="0"/>
              <w:adjustRightInd w:val="0"/>
              <w:spacing w:line="360" w:lineRule="auto"/>
            </w:pPr>
            <w:r>
              <w:t>Fish fed to shark</w:t>
            </w:r>
          </w:p>
        </w:tc>
        <w:tc>
          <w:tcPr>
            <w:tcW w:w="4252" w:type="dxa"/>
          </w:tcPr>
          <w:p w14:paraId="5FF80F15" w14:textId="77777777" w:rsidR="00DD039F" w:rsidRDefault="00DD039F" w:rsidP="00213370">
            <w:pPr>
              <w:autoSpaceDE w:val="0"/>
              <w:autoSpaceDN w:val="0"/>
              <w:adjustRightInd w:val="0"/>
              <w:spacing w:line="360" w:lineRule="auto"/>
            </w:pPr>
            <w:r>
              <w:t>UK Aquarist and Aquarium visitor</w:t>
            </w:r>
          </w:p>
        </w:tc>
        <w:tc>
          <w:tcPr>
            <w:tcW w:w="1553" w:type="dxa"/>
          </w:tcPr>
          <w:p w14:paraId="4A678F77" w14:textId="77777777" w:rsidR="00DD039F" w:rsidRDefault="00DD039F" w:rsidP="00213370">
            <w:pPr>
              <w:autoSpaceDE w:val="0"/>
              <w:autoSpaceDN w:val="0"/>
              <w:adjustRightInd w:val="0"/>
              <w:spacing w:line="360" w:lineRule="auto"/>
            </w:pPr>
            <w:r>
              <w:t>&lt;0.01</w:t>
            </w:r>
          </w:p>
        </w:tc>
      </w:tr>
      <w:tr w:rsidR="00DD039F" w14:paraId="64162E2C" w14:textId="77777777" w:rsidTr="00213370">
        <w:tc>
          <w:tcPr>
            <w:tcW w:w="1271" w:type="dxa"/>
          </w:tcPr>
          <w:p w14:paraId="148A18C8" w14:textId="77777777" w:rsidR="00DD039F" w:rsidRDefault="00DD039F" w:rsidP="00213370">
            <w:pPr>
              <w:autoSpaceDE w:val="0"/>
              <w:autoSpaceDN w:val="0"/>
              <w:adjustRightInd w:val="0"/>
              <w:spacing w:line="360" w:lineRule="auto"/>
            </w:pPr>
            <w:r>
              <w:t>On</w:t>
            </w:r>
          </w:p>
        </w:tc>
        <w:tc>
          <w:tcPr>
            <w:tcW w:w="2552" w:type="dxa"/>
          </w:tcPr>
          <w:p w14:paraId="10E5766C" w14:textId="77777777" w:rsidR="00DD039F" w:rsidRDefault="00DD039F" w:rsidP="00213370">
            <w:pPr>
              <w:autoSpaceDE w:val="0"/>
              <w:autoSpaceDN w:val="0"/>
              <w:adjustRightInd w:val="0"/>
              <w:spacing w:line="360" w:lineRule="auto"/>
            </w:pPr>
            <w:r>
              <w:t>Fish fed to shark</w:t>
            </w:r>
          </w:p>
        </w:tc>
        <w:tc>
          <w:tcPr>
            <w:tcW w:w="4252" w:type="dxa"/>
          </w:tcPr>
          <w:p w14:paraId="4DFCB578" w14:textId="77777777" w:rsidR="00DD039F" w:rsidRDefault="00DD039F" w:rsidP="00213370">
            <w:pPr>
              <w:autoSpaceDE w:val="0"/>
              <w:autoSpaceDN w:val="0"/>
              <w:adjustRightInd w:val="0"/>
              <w:spacing w:line="360" w:lineRule="auto"/>
            </w:pPr>
            <w:r>
              <w:t>UK Aquarist and US Aquarist</w:t>
            </w:r>
          </w:p>
        </w:tc>
        <w:tc>
          <w:tcPr>
            <w:tcW w:w="1553" w:type="dxa"/>
          </w:tcPr>
          <w:p w14:paraId="72CAAB2F" w14:textId="77777777" w:rsidR="00DD039F" w:rsidRDefault="00DD039F" w:rsidP="00213370">
            <w:pPr>
              <w:autoSpaceDE w:val="0"/>
              <w:autoSpaceDN w:val="0"/>
              <w:adjustRightInd w:val="0"/>
              <w:spacing w:line="360" w:lineRule="auto"/>
            </w:pPr>
            <w:r>
              <w:t>0.032</w:t>
            </w:r>
          </w:p>
        </w:tc>
      </w:tr>
      <w:tr w:rsidR="00DD039F" w14:paraId="4B95AB3D" w14:textId="77777777" w:rsidTr="00213370">
        <w:tc>
          <w:tcPr>
            <w:tcW w:w="1271" w:type="dxa"/>
          </w:tcPr>
          <w:p w14:paraId="41F630D1" w14:textId="77777777" w:rsidR="00DD039F" w:rsidRDefault="00DD039F" w:rsidP="00213370">
            <w:pPr>
              <w:autoSpaceDE w:val="0"/>
              <w:autoSpaceDN w:val="0"/>
              <w:adjustRightInd w:val="0"/>
              <w:spacing w:line="360" w:lineRule="auto"/>
            </w:pPr>
            <w:r>
              <w:t>On</w:t>
            </w:r>
          </w:p>
        </w:tc>
        <w:tc>
          <w:tcPr>
            <w:tcW w:w="2552" w:type="dxa"/>
          </w:tcPr>
          <w:p w14:paraId="1CBB8BCF" w14:textId="77777777" w:rsidR="00DD039F" w:rsidRDefault="00DD039F" w:rsidP="00213370">
            <w:pPr>
              <w:autoSpaceDE w:val="0"/>
              <w:autoSpaceDN w:val="0"/>
              <w:adjustRightInd w:val="0"/>
              <w:spacing w:line="360" w:lineRule="auto"/>
            </w:pPr>
            <w:r>
              <w:t>Fish fed to shark</w:t>
            </w:r>
          </w:p>
        </w:tc>
        <w:tc>
          <w:tcPr>
            <w:tcW w:w="4252" w:type="dxa"/>
          </w:tcPr>
          <w:p w14:paraId="61EF3B6B" w14:textId="77777777" w:rsidR="00DD039F" w:rsidRDefault="00DD039F" w:rsidP="00213370">
            <w:pPr>
              <w:autoSpaceDE w:val="0"/>
              <w:autoSpaceDN w:val="0"/>
              <w:adjustRightInd w:val="0"/>
              <w:spacing w:line="360" w:lineRule="auto"/>
            </w:pPr>
            <w:r>
              <w:t>UK Non-aquarist and Zoo visitor</w:t>
            </w:r>
          </w:p>
        </w:tc>
        <w:tc>
          <w:tcPr>
            <w:tcW w:w="1553" w:type="dxa"/>
          </w:tcPr>
          <w:p w14:paraId="31C7730E" w14:textId="77777777" w:rsidR="00DD039F" w:rsidRDefault="00DD039F" w:rsidP="00213370">
            <w:pPr>
              <w:autoSpaceDE w:val="0"/>
              <w:autoSpaceDN w:val="0"/>
              <w:adjustRightInd w:val="0"/>
              <w:spacing w:line="360" w:lineRule="auto"/>
            </w:pPr>
            <w:r>
              <w:t>0.02</w:t>
            </w:r>
          </w:p>
        </w:tc>
      </w:tr>
      <w:tr w:rsidR="00DD039F" w14:paraId="694DE7C0" w14:textId="77777777" w:rsidTr="00213370">
        <w:tc>
          <w:tcPr>
            <w:tcW w:w="1271" w:type="dxa"/>
          </w:tcPr>
          <w:p w14:paraId="47D7241E" w14:textId="77777777" w:rsidR="00DD039F" w:rsidRDefault="00DD039F" w:rsidP="00213370">
            <w:pPr>
              <w:autoSpaceDE w:val="0"/>
              <w:autoSpaceDN w:val="0"/>
              <w:adjustRightInd w:val="0"/>
              <w:spacing w:line="360" w:lineRule="auto"/>
            </w:pPr>
            <w:r>
              <w:t>On</w:t>
            </w:r>
          </w:p>
        </w:tc>
        <w:tc>
          <w:tcPr>
            <w:tcW w:w="2552" w:type="dxa"/>
          </w:tcPr>
          <w:p w14:paraId="23916E63" w14:textId="77777777" w:rsidR="00DD039F" w:rsidRDefault="00DD039F" w:rsidP="00213370">
            <w:pPr>
              <w:autoSpaceDE w:val="0"/>
              <w:autoSpaceDN w:val="0"/>
              <w:adjustRightInd w:val="0"/>
              <w:spacing w:line="360" w:lineRule="auto"/>
            </w:pPr>
            <w:r>
              <w:t>Fish fed to shark</w:t>
            </w:r>
          </w:p>
        </w:tc>
        <w:tc>
          <w:tcPr>
            <w:tcW w:w="4252" w:type="dxa"/>
          </w:tcPr>
          <w:p w14:paraId="1D449D7D" w14:textId="77777777" w:rsidR="00DD039F" w:rsidRDefault="00DD039F" w:rsidP="00213370">
            <w:pPr>
              <w:autoSpaceDE w:val="0"/>
              <w:autoSpaceDN w:val="0"/>
              <w:adjustRightInd w:val="0"/>
              <w:spacing w:line="360" w:lineRule="auto"/>
            </w:pPr>
            <w:r>
              <w:t>UK Non-aquarist and Aquarium visitor</w:t>
            </w:r>
          </w:p>
        </w:tc>
        <w:tc>
          <w:tcPr>
            <w:tcW w:w="1553" w:type="dxa"/>
          </w:tcPr>
          <w:p w14:paraId="6C5A8FDC" w14:textId="77777777" w:rsidR="00DD039F" w:rsidRDefault="00DD039F" w:rsidP="00213370">
            <w:pPr>
              <w:autoSpaceDE w:val="0"/>
              <w:autoSpaceDN w:val="0"/>
              <w:adjustRightInd w:val="0"/>
              <w:spacing w:line="360" w:lineRule="auto"/>
            </w:pPr>
            <w:r>
              <w:t>0.023</w:t>
            </w:r>
          </w:p>
        </w:tc>
      </w:tr>
      <w:tr w:rsidR="00DD039F" w14:paraId="32BEE15C" w14:textId="77777777" w:rsidTr="00213370">
        <w:tc>
          <w:tcPr>
            <w:tcW w:w="1271" w:type="dxa"/>
          </w:tcPr>
          <w:p w14:paraId="6CC0A244" w14:textId="77777777" w:rsidR="00DD039F" w:rsidRDefault="00DD039F" w:rsidP="00213370">
            <w:pPr>
              <w:autoSpaceDE w:val="0"/>
              <w:autoSpaceDN w:val="0"/>
              <w:adjustRightInd w:val="0"/>
              <w:spacing w:line="360" w:lineRule="auto"/>
            </w:pPr>
            <w:r>
              <w:t>On</w:t>
            </w:r>
          </w:p>
        </w:tc>
        <w:tc>
          <w:tcPr>
            <w:tcW w:w="2552" w:type="dxa"/>
          </w:tcPr>
          <w:p w14:paraId="351DEBA9" w14:textId="77777777" w:rsidR="00DD039F" w:rsidRDefault="00DD039F" w:rsidP="00213370">
            <w:pPr>
              <w:autoSpaceDE w:val="0"/>
              <w:autoSpaceDN w:val="0"/>
              <w:adjustRightInd w:val="0"/>
              <w:spacing w:line="360" w:lineRule="auto"/>
            </w:pPr>
            <w:r>
              <w:t>Crab fed to cuttlefish</w:t>
            </w:r>
          </w:p>
        </w:tc>
        <w:tc>
          <w:tcPr>
            <w:tcW w:w="4252" w:type="dxa"/>
          </w:tcPr>
          <w:p w14:paraId="57E68E08" w14:textId="77777777" w:rsidR="00DD039F" w:rsidRDefault="00DD039F" w:rsidP="00213370">
            <w:pPr>
              <w:autoSpaceDE w:val="0"/>
              <w:autoSpaceDN w:val="0"/>
              <w:adjustRightInd w:val="0"/>
              <w:spacing w:line="360" w:lineRule="auto"/>
            </w:pPr>
            <w:r>
              <w:t>UK Aquarists and US Aquarists</w:t>
            </w:r>
          </w:p>
        </w:tc>
        <w:tc>
          <w:tcPr>
            <w:tcW w:w="1553" w:type="dxa"/>
          </w:tcPr>
          <w:p w14:paraId="42E3A85D" w14:textId="77777777" w:rsidR="00DD039F" w:rsidRDefault="00DD039F" w:rsidP="00213370">
            <w:pPr>
              <w:autoSpaceDE w:val="0"/>
              <w:autoSpaceDN w:val="0"/>
              <w:adjustRightInd w:val="0"/>
              <w:spacing w:line="360" w:lineRule="auto"/>
            </w:pPr>
            <w:r>
              <w:t>0.02</w:t>
            </w:r>
          </w:p>
        </w:tc>
      </w:tr>
      <w:tr w:rsidR="00DD039F" w14:paraId="7898687B" w14:textId="77777777" w:rsidTr="00213370">
        <w:tc>
          <w:tcPr>
            <w:tcW w:w="1271" w:type="dxa"/>
          </w:tcPr>
          <w:p w14:paraId="5FD85DA3" w14:textId="77777777" w:rsidR="00DD039F" w:rsidRDefault="00DD039F" w:rsidP="00213370">
            <w:pPr>
              <w:autoSpaceDE w:val="0"/>
              <w:autoSpaceDN w:val="0"/>
              <w:adjustRightInd w:val="0"/>
              <w:spacing w:line="360" w:lineRule="auto"/>
            </w:pPr>
            <w:r>
              <w:t>On</w:t>
            </w:r>
          </w:p>
        </w:tc>
        <w:tc>
          <w:tcPr>
            <w:tcW w:w="2552" w:type="dxa"/>
          </w:tcPr>
          <w:p w14:paraId="0A8D208B" w14:textId="77777777" w:rsidR="00DD039F" w:rsidRDefault="00DD039F" w:rsidP="00213370">
            <w:pPr>
              <w:autoSpaceDE w:val="0"/>
              <w:autoSpaceDN w:val="0"/>
              <w:adjustRightInd w:val="0"/>
              <w:spacing w:line="360" w:lineRule="auto"/>
            </w:pPr>
            <w:r>
              <w:t>Crab fed to cuttlefish</w:t>
            </w:r>
          </w:p>
        </w:tc>
        <w:tc>
          <w:tcPr>
            <w:tcW w:w="4252" w:type="dxa"/>
          </w:tcPr>
          <w:p w14:paraId="63261E4E" w14:textId="77777777" w:rsidR="00DD039F" w:rsidRDefault="00DD039F" w:rsidP="00213370">
            <w:pPr>
              <w:autoSpaceDE w:val="0"/>
              <w:autoSpaceDN w:val="0"/>
              <w:adjustRightInd w:val="0"/>
              <w:spacing w:line="360" w:lineRule="auto"/>
            </w:pPr>
            <w:r>
              <w:t>UK Aquarists and Zoo visitor</w:t>
            </w:r>
          </w:p>
        </w:tc>
        <w:tc>
          <w:tcPr>
            <w:tcW w:w="1553" w:type="dxa"/>
          </w:tcPr>
          <w:p w14:paraId="48657DD0" w14:textId="77777777" w:rsidR="00DD039F" w:rsidRDefault="00DD039F" w:rsidP="00213370">
            <w:pPr>
              <w:autoSpaceDE w:val="0"/>
              <w:autoSpaceDN w:val="0"/>
              <w:adjustRightInd w:val="0"/>
              <w:spacing w:line="360" w:lineRule="auto"/>
            </w:pPr>
            <w:r>
              <w:t>0.09</w:t>
            </w:r>
          </w:p>
        </w:tc>
      </w:tr>
      <w:tr w:rsidR="00DD039F" w14:paraId="504D78F4" w14:textId="77777777" w:rsidTr="00213370">
        <w:tc>
          <w:tcPr>
            <w:tcW w:w="1271" w:type="dxa"/>
          </w:tcPr>
          <w:p w14:paraId="09ED214F" w14:textId="77777777" w:rsidR="00DD039F" w:rsidRDefault="00DD039F" w:rsidP="00213370">
            <w:pPr>
              <w:autoSpaceDE w:val="0"/>
              <w:autoSpaceDN w:val="0"/>
              <w:adjustRightInd w:val="0"/>
              <w:spacing w:line="360" w:lineRule="auto"/>
            </w:pPr>
            <w:r>
              <w:t>On</w:t>
            </w:r>
          </w:p>
        </w:tc>
        <w:tc>
          <w:tcPr>
            <w:tcW w:w="2552" w:type="dxa"/>
          </w:tcPr>
          <w:p w14:paraId="69239975" w14:textId="77777777" w:rsidR="00DD039F" w:rsidRDefault="00DD039F" w:rsidP="00213370">
            <w:pPr>
              <w:autoSpaceDE w:val="0"/>
              <w:autoSpaceDN w:val="0"/>
              <w:adjustRightInd w:val="0"/>
              <w:spacing w:line="360" w:lineRule="auto"/>
            </w:pPr>
            <w:r>
              <w:t>Crab fed to cuttlefish</w:t>
            </w:r>
          </w:p>
        </w:tc>
        <w:tc>
          <w:tcPr>
            <w:tcW w:w="4252" w:type="dxa"/>
          </w:tcPr>
          <w:p w14:paraId="15C2FB78" w14:textId="77777777" w:rsidR="00DD039F" w:rsidRDefault="00DD039F" w:rsidP="00213370">
            <w:pPr>
              <w:autoSpaceDE w:val="0"/>
              <w:autoSpaceDN w:val="0"/>
              <w:adjustRightInd w:val="0"/>
              <w:spacing w:line="360" w:lineRule="auto"/>
            </w:pPr>
            <w:r>
              <w:t>UK Aquarists and Aquarium visitor</w:t>
            </w:r>
          </w:p>
        </w:tc>
        <w:tc>
          <w:tcPr>
            <w:tcW w:w="1553" w:type="dxa"/>
          </w:tcPr>
          <w:p w14:paraId="7435D586" w14:textId="77777777" w:rsidR="00DD039F" w:rsidRDefault="00DD039F" w:rsidP="00213370">
            <w:pPr>
              <w:autoSpaceDE w:val="0"/>
              <w:autoSpaceDN w:val="0"/>
              <w:adjustRightInd w:val="0"/>
              <w:spacing w:line="360" w:lineRule="auto"/>
            </w:pPr>
            <w:r>
              <w:t>0.031</w:t>
            </w:r>
          </w:p>
        </w:tc>
      </w:tr>
      <w:tr w:rsidR="00DD039F" w14:paraId="31A0C665" w14:textId="77777777" w:rsidTr="00213370">
        <w:tc>
          <w:tcPr>
            <w:tcW w:w="1271" w:type="dxa"/>
          </w:tcPr>
          <w:p w14:paraId="47260B79" w14:textId="77777777" w:rsidR="00DD039F" w:rsidRDefault="00DD039F" w:rsidP="00213370">
            <w:pPr>
              <w:autoSpaceDE w:val="0"/>
              <w:autoSpaceDN w:val="0"/>
              <w:adjustRightInd w:val="0"/>
              <w:spacing w:line="360" w:lineRule="auto"/>
            </w:pPr>
            <w:r>
              <w:t>On</w:t>
            </w:r>
          </w:p>
        </w:tc>
        <w:tc>
          <w:tcPr>
            <w:tcW w:w="2552" w:type="dxa"/>
          </w:tcPr>
          <w:p w14:paraId="1992EAD7" w14:textId="77777777" w:rsidR="00DD039F" w:rsidRDefault="00DD039F" w:rsidP="00213370">
            <w:pPr>
              <w:autoSpaceDE w:val="0"/>
              <w:autoSpaceDN w:val="0"/>
              <w:adjustRightInd w:val="0"/>
              <w:spacing w:line="360" w:lineRule="auto"/>
            </w:pPr>
            <w:r>
              <w:t>Crab fed to cuttlefish</w:t>
            </w:r>
          </w:p>
        </w:tc>
        <w:tc>
          <w:tcPr>
            <w:tcW w:w="4252" w:type="dxa"/>
          </w:tcPr>
          <w:p w14:paraId="3447F154" w14:textId="77777777" w:rsidR="00DD039F" w:rsidRDefault="00DD039F" w:rsidP="00213370">
            <w:pPr>
              <w:autoSpaceDE w:val="0"/>
              <w:autoSpaceDN w:val="0"/>
              <w:adjustRightInd w:val="0"/>
              <w:spacing w:line="360" w:lineRule="auto"/>
            </w:pPr>
            <w:r>
              <w:t>US Aquarists and UK Non-aquarists</w:t>
            </w:r>
          </w:p>
        </w:tc>
        <w:tc>
          <w:tcPr>
            <w:tcW w:w="1553" w:type="dxa"/>
          </w:tcPr>
          <w:p w14:paraId="4701F856" w14:textId="77777777" w:rsidR="00DD039F" w:rsidRDefault="00DD039F" w:rsidP="00213370">
            <w:pPr>
              <w:autoSpaceDE w:val="0"/>
              <w:autoSpaceDN w:val="0"/>
              <w:adjustRightInd w:val="0"/>
              <w:spacing w:line="360" w:lineRule="auto"/>
            </w:pPr>
            <w:r>
              <w:t>&lt;0.01</w:t>
            </w:r>
          </w:p>
        </w:tc>
      </w:tr>
      <w:tr w:rsidR="00DD039F" w14:paraId="14FDE40E" w14:textId="77777777" w:rsidTr="00213370">
        <w:tc>
          <w:tcPr>
            <w:tcW w:w="1271" w:type="dxa"/>
          </w:tcPr>
          <w:p w14:paraId="7FE7F1A5" w14:textId="77777777" w:rsidR="00DD039F" w:rsidRDefault="00DD039F" w:rsidP="00213370">
            <w:pPr>
              <w:autoSpaceDE w:val="0"/>
              <w:autoSpaceDN w:val="0"/>
              <w:adjustRightInd w:val="0"/>
              <w:spacing w:line="360" w:lineRule="auto"/>
            </w:pPr>
            <w:r>
              <w:t>On</w:t>
            </w:r>
          </w:p>
        </w:tc>
        <w:tc>
          <w:tcPr>
            <w:tcW w:w="2552" w:type="dxa"/>
          </w:tcPr>
          <w:p w14:paraId="002E48CC" w14:textId="77777777" w:rsidR="00DD039F" w:rsidRDefault="00DD039F" w:rsidP="00213370">
            <w:pPr>
              <w:autoSpaceDE w:val="0"/>
              <w:autoSpaceDN w:val="0"/>
              <w:adjustRightInd w:val="0"/>
              <w:spacing w:line="360" w:lineRule="auto"/>
            </w:pPr>
            <w:r>
              <w:t>Fish fed to fish</w:t>
            </w:r>
          </w:p>
        </w:tc>
        <w:tc>
          <w:tcPr>
            <w:tcW w:w="4252" w:type="dxa"/>
          </w:tcPr>
          <w:p w14:paraId="0AAB6559" w14:textId="77777777" w:rsidR="00DD039F" w:rsidRDefault="00DD039F" w:rsidP="00213370">
            <w:pPr>
              <w:autoSpaceDE w:val="0"/>
              <w:autoSpaceDN w:val="0"/>
              <w:adjustRightInd w:val="0"/>
              <w:spacing w:line="360" w:lineRule="auto"/>
            </w:pPr>
            <w:r>
              <w:t>UK Aquarists and US Aquarists</w:t>
            </w:r>
          </w:p>
        </w:tc>
        <w:tc>
          <w:tcPr>
            <w:tcW w:w="1553" w:type="dxa"/>
          </w:tcPr>
          <w:p w14:paraId="6C5BB364" w14:textId="77777777" w:rsidR="00DD039F" w:rsidRDefault="00DD039F" w:rsidP="00213370">
            <w:pPr>
              <w:autoSpaceDE w:val="0"/>
              <w:autoSpaceDN w:val="0"/>
              <w:adjustRightInd w:val="0"/>
              <w:spacing w:line="360" w:lineRule="auto"/>
            </w:pPr>
            <w:r>
              <w:t>&lt;0.01</w:t>
            </w:r>
          </w:p>
        </w:tc>
      </w:tr>
      <w:tr w:rsidR="00DD039F" w14:paraId="156BE73B" w14:textId="77777777" w:rsidTr="00213370">
        <w:tc>
          <w:tcPr>
            <w:tcW w:w="1271" w:type="dxa"/>
          </w:tcPr>
          <w:p w14:paraId="6B22A475" w14:textId="77777777" w:rsidR="00DD039F" w:rsidRDefault="00DD039F" w:rsidP="00213370">
            <w:pPr>
              <w:autoSpaceDE w:val="0"/>
              <w:autoSpaceDN w:val="0"/>
              <w:adjustRightInd w:val="0"/>
              <w:spacing w:line="360" w:lineRule="auto"/>
            </w:pPr>
            <w:r>
              <w:t>On</w:t>
            </w:r>
          </w:p>
        </w:tc>
        <w:tc>
          <w:tcPr>
            <w:tcW w:w="2552" w:type="dxa"/>
          </w:tcPr>
          <w:p w14:paraId="2B0BFF43" w14:textId="77777777" w:rsidR="00DD039F" w:rsidRDefault="00DD039F" w:rsidP="00213370">
            <w:pPr>
              <w:autoSpaceDE w:val="0"/>
              <w:autoSpaceDN w:val="0"/>
              <w:adjustRightInd w:val="0"/>
              <w:spacing w:line="360" w:lineRule="auto"/>
            </w:pPr>
            <w:r>
              <w:t>Fish fed to fish</w:t>
            </w:r>
          </w:p>
        </w:tc>
        <w:tc>
          <w:tcPr>
            <w:tcW w:w="4252" w:type="dxa"/>
          </w:tcPr>
          <w:p w14:paraId="064C7068" w14:textId="77777777" w:rsidR="00DD039F" w:rsidRDefault="00DD039F" w:rsidP="00213370">
            <w:pPr>
              <w:autoSpaceDE w:val="0"/>
              <w:autoSpaceDN w:val="0"/>
              <w:adjustRightInd w:val="0"/>
              <w:spacing w:line="360" w:lineRule="auto"/>
            </w:pPr>
            <w:r>
              <w:t>UK Aquarists and Zoo visitors</w:t>
            </w:r>
          </w:p>
        </w:tc>
        <w:tc>
          <w:tcPr>
            <w:tcW w:w="1553" w:type="dxa"/>
          </w:tcPr>
          <w:p w14:paraId="3D80E8B3" w14:textId="77777777" w:rsidR="00DD039F" w:rsidRDefault="00DD039F" w:rsidP="00213370">
            <w:pPr>
              <w:autoSpaceDE w:val="0"/>
              <w:autoSpaceDN w:val="0"/>
              <w:adjustRightInd w:val="0"/>
              <w:spacing w:line="360" w:lineRule="auto"/>
            </w:pPr>
            <w:r>
              <w:t>0.016</w:t>
            </w:r>
          </w:p>
        </w:tc>
      </w:tr>
      <w:tr w:rsidR="00DD039F" w14:paraId="4E56DD5F" w14:textId="77777777" w:rsidTr="00213370">
        <w:tc>
          <w:tcPr>
            <w:tcW w:w="1271" w:type="dxa"/>
          </w:tcPr>
          <w:p w14:paraId="679291DB" w14:textId="77777777" w:rsidR="00DD039F" w:rsidRDefault="00DD039F" w:rsidP="00213370">
            <w:pPr>
              <w:autoSpaceDE w:val="0"/>
              <w:autoSpaceDN w:val="0"/>
              <w:adjustRightInd w:val="0"/>
              <w:spacing w:line="360" w:lineRule="auto"/>
            </w:pPr>
            <w:r>
              <w:t>On</w:t>
            </w:r>
          </w:p>
        </w:tc>
        <w:tc>
          <w:tcPr>
            <w:tcW w:w="2552" w:type="dxa"/>
          </w:tcPr>
          <w:p w14:paraId="7CF26D13" w14:textId="77777777" w:rsidR="00DD039F" w:rsidRDefault="00DD039F" w:rsidP="00213370">
            <w:pPr>
              <w:autoSpaceDE w:val="0"/>
              <w:autoSpaceDN w:val="0"/>
              <w:adjustRightInd w:val="0"/>
              <w:spacing w:line="360" w:lineRule="auto"/>
            </w:pPr>
            <w:r>
              <w:t>Fish fed to fish</w:t>
            </w:r>
          </w:p>
        </w:tc>
        <w:tc>
          <w:tcPr>
            <w:tcW w:w="4252" w:type="dxa"/>
          </w:tcPr>
          <w:p w14:paraId="7B4F6F08" w14:textId="77777777" w:rsidR="00DD039F" w:rsidRDefault="00DD039F" w:rsidP="00213370">
            <w:pPr>
              <w:autoSpaceDE w:val="0"/>
              <w:autoSpaceDN w:val="0"/>
              <w:adjustRightInd w:val="0"/>
              <w:spacing w:line="360" w:lineRule="auto"/>
            </w:pPr>
            <w:r>
              <w:t>UK Aquarists and Aquarium visitors</w:t>
            </w:r>
          </w:p>
        </w:tc>
        <w:tc>
          <w:tcPr>
            <w:tcW w:w="1553" w:type="dxa"/>
          </w:tcPr>
          <w:p w14:paraId="31636CEF" w14:textId="77777777" w:rsidR="00DD039F" w:rsidRDefault="00DD039F" w:rsidP="00213370">
            <w:pPr>
              <w:autoSpaceDE w:val="0"/>
              <w:autoSpaceDN w:val="0"/>
              <w:adjustRightInd w:val="0"/>
              <w:spacing w:line="360" w:lineRule="auto"/>
            </w:pPr>
            <w:r>
              <w:t>0.005</w:t>
            </w:r>
          </w:p>
        </w:tc>
      </w:tr>
      <w:tr w:rsidR="00DD039F" w14:paraId="037E6559" w14:textId="77777777" w:rsidTr="00213370">
        <w:tc>
          <w:tcPr>
            <w:tcW w:w="1271" w:type="dxa"/>
          </w:tcPr>
          <w:p w14:paraId="75776977" w14:textId="77777777" w:rsidR="00DD039F" w:rsidRDefault="00DD039F" w:rsidP="00213370">
            <w:pPr>
              <w:autoSpaceDE w:val="0"/>
              <w:autoSpaceDN w:val="0"/>
              <w:adjustRightInd w:val="0"/>
              <w:spacing w:line="360" w:lineRule="auto"/>
            </w:pPr>
            <w:r>
              <w:t>On</w:t>
            </w:r>
          </w:p>
        </w:tc>
        <w:tc>
          <w:tcPr>
            <w:tcW w:w="2552" w:type="dxa"/>
          </w:tcPr>
          <w:p w14:paraId="0115DFEA" w14:textId="77777777" w:rsidR="00DD039F" w:rsidRDefault="00DD039F" w:rsidP="00213370">
            <w:pPr>
              <w:autoSpaceDE w:val="0"/>
              <w:autoSpaceDN w:val="0"/>
              <w:adjustRightInd w:val="0"/>
              <w:spacing w:line="360" w:lineRule="auto"/>
            </w:pPr>
            <w:r>
              <w:t>Fish fed to fish</w:t>
            </w:r>
          </w:p>
        </w:tc>
        <w:tc>
          <w:tcPr>
            <w:tcW w:w="4252" w:type="dxa"/>
          </w:tcPr>
          <w:p w14:paraId="3F3BB3DA" w14:textId="77777777" w:rsidR="00DD039F" w:rsidRDefault="00DD039F" w:rsidP="00213370">
            <w:pPr>
              <w:autoSpaceDE w:val="0"/>
              <w:autoSpaceDN w:val="0"/>
              <w:adjustRightInd w:val="0"/>
              <w:spacing w:line="360" w:lineRule="auto"/>
            </w:pPr>
            <w:r>
              <w:t>US Aquarists and UK Non-aquarists</w:t>
            </w:r>
          </w:p>
        </w:tc>
        <w:tc>
          <w:tcPr>
            <w:tcW w:w="1553" w:type="dxa"/>
          </w:tcPr>
          <w:p w14:paraId="706F939A" w14:textId="77777777" w:rsidR="00DD039F" w:rsidRDefault="00DD039F" w:rsidP="00213370">
            <w:pPr>
              <w:autoSpaceDE w:val="0"/>
              <w:autoSpaceDN w:val="0"/>
              <w:adjustRightInd w:val="0"/>
              <w:spacing w:line="360" w:lineRule="auto"/>
            </w:pPr>
            <w:r>
              <w:t>0.001</w:t>
            </w:r>
          </w:p>
        </w:tc>
      </w:tr>
      <w:tr w:rsidR="00DD039F" w14:paraId="0979D16A" w14:textId="77777777" w:rsidTr="00213370">
        <w:tc>
          <w:tcPr>
            <w:tcW w:w="1271" w:type="dxa"/>
          </w:tcPr>
          <w:p w14:paraId="2302B81D" w14:textId="77777777" w:rsidR="00DD039F" w:rsidRDefault="00DD039F" w:rsidP="00213370">
            <w:pPr>
              <w:autoSpaceDE w:val="0"/>
              <w:autoSpaceDN w:val="0"/>
              <w:adjustRightInd w:val="0"/>
              <w:spacing w:line="360" w:lineRule="auto"/>
            </w:pPr>
            <w:r>
              <w:t>On</w:t>
            </w:r>
          </w:p>
        </w:tc>
        <w:tc>
          <w:tcPr>
            <w:tcW w:w="2552" w:type="dxa"/>
          </w:tcPr>
          <w:p w14:paraId="3A5DED87" w14:textId="77777777" w:rsidR="00DD039F" w:rsidRDefault="00DD039F" w:rsidP="00213370">
            <w:pPr>
              <w:autoSpaceDE w:val="0"/>
              <w:autoSpaceDN w:val="0"/>
              <w:adjustRightInd w:val="0"/>
              <w:spacing w:line="360" w:lineRule="auto"/>
            </w:pPr>
            <w:r>
              <w:t>Shrimp fed to fish</w:t>
            </w:r>
          </w:p>
        </w:tc>
        <w:tc>
          <w:tcPr>
            <w:tcW w:w="4252" w:type="dxa"/>
          </w:tcPr>
          <w:p w14:paraId="406E2856" w14:textId="77777777" w:rsidR="00DD039F" w:rsidRDefault="00DD039F" w:rsidP="00213370">
            <w:pPr>
              <w:autoSpaceDE w:val="0"/>
              <w:autoSpaceDN w:val="0"/>
              <w:adjustRightInd w:val="0"/>
              <w:spacing w:line="360" w:lineRule="auto"/>
            </w:pPr>
            <w:r>
              <w:t>UK Aquarists and US Aquarists</w:t>
            </w:r>
          </w:p>
        </w:tc>
        <w:tc>
          <w:tcPr>
            <w:tcW w:w="1553" w:type="dxa"/>
          </w:tcPr>
          <w:p w14:paraId="5D0E5258" w14:textId="77777777" w:rsidR="00DD039F" w:rsidRDefault="00DD039F" w:rsidP="00213370">
            <w:pPr>
              <w:autoSpaceDE w:val="0"/>
              <w:autoSpaceDN w:val="0"/>
              <w:adjustRightInd w:val="0"/>
              <w:spacing w:line="360" w:lineRule="auto"/>
            </w:pPr>
            <w:r>
              <w:t>0.013</w:t>
            </w:r>
          </w:p>
        </w:tc>
      </w:tr>
      <w:tr w:rsidR="00DD039F" w14:paraId="139ABE24" w14:textId="77777777" w:rsidTr="00213370">
        <w:tc>
          <w:tcPr>
            <w:tcW w:w="1271" w:type="dxa"/>
          </w:tcPr>
          <w:p w14:paraId="21638203" w14:textId="77777777" w:rsidR="00DD039F" w:rsidRDefault="00DD039F" w:rsidP="00213370">
            <w:pPr>
              <w:autoSpaceDE w:val="0"/>
              <w:autoSpaceDN w:val="0"/>
              <w:adjustRightInd w:val="0"/>
              <w:spacing w:line="360" w:lineRule="auto"/>
            </w:pPr>
            <w:r>
              <w:t>On</w:t>
            </w:r>
          </w:p>
        </w:tc>
        <w:tc>
          <w:tcPr>
            <w:tcW w:w="2552" w:type="dxa"/>
          </w:tcPr>
          <w:p w14:paraId="017F70E7" w14:textId="77777777" w:rsidR="00DD039F" w:rsidRDefault="00DD039F" w:rsidP="00213370">
            <w:pPr>
              <w:autoSpaceDE w:val="0"/>
              <w:autoSpaceDN w:val="0"/>
              <w:adjustRightInd w:val="0"/>
              <w:spacing w:line="360" w:lineRule="auto"/>
            </w:pPr>
            <w:r>
              <w:t>Shrimp fed to fish</w:t>
            </w:r>
          </w:p>
        </w:tc>
        <w:tc>
          <w:tcPr>
            <w:tcW w:w="4252" w:type="dxa"/>
          </w:tcPr>
          <w:p w14:paraId="111B1028" w14:textId="77777777" w:rsidR="00DD039F" w:rsidRDefault="00DD039F" w:rsidP="00213370">
            <w:pPr>
              <w:autoSpaceDE w:val="0"/>
              <w:autoSpaceDN w:val="0"/>
              <w:adjustRightInd w:val="0"/>
              <w:spacing w:line="360" w:lineRule="auto"/>
            </w:pPr>
            <w:r>
              <w:t>US Aquarists and UK Non-aquarists</w:t>
            </w:r>
          </w:p>
        </w:tc>
        <w:tc>
          <w:tcPr>
            <w:tcW w:w="1553" w:type="dxa"/>
          </w:tcPr>
          <w:p w14:paraId="564797E3" w14:textId="77777777" w:rsidR="00DD039F" w:rsidRDefault="00DD039F" w:rsidP="00213370">
            <w:pPr>
              <w:autoSpaceDE w:val="0"/>
              <w:autoSpaceDN w:val="0"/>
              <w:adjustRightInd w:val="0"/>
              <w:spacing w:line="360" w:lineRule="auto"/>
            </w:pPr>
            <w:r>
              <w:t>&lt;0.01</w:t>
            </w:r>
          </w:p>
        </w:tc>
      </w:tr>
      <w:tr w:rsidR="00DD039F" w14:paraId="1F263A00" w14:textId="77777777" w:rsidTr="00213370">
        <w:tc>
          <w:tcPr>
            <w:tcW w:w="1271" w:type="dxa"/>
          </w:tcPr>
          <w:p w14:paraId="327D1EA1" w14:textId="77777777" w:rsidR="00DD039F" w:rsidRDefault="00DD039F" w:rsidP="00213370">
            <w:pPr>
              <w:autoSpaceDE w:val="0"/>
              <w:autoSpaceDN w:val="0"/>
              <w:adjustRightInd w:val="0"/>
              <w:spacing w:line="360" w:lineRule="auto"/>
            </w:pPr>
            <w:r>
              <w:t>On</w:t>
            </w:r>
          </w:p>
        </w:tc>
        <w:tc>
          <w:tcPr>
            <w:tcW w:w="2552" w:type="dxa"/>
          </w:tcPr>
          <w:p w14:paraId="050CDF22" w14:textId="77777777" w:rsidR="00DD039F" w:rsidRDefault="00DD039F" w:rsidP="00213370">
            <w:pPr>
              <w:autoSpaceDE w:val="0"/>
              <w:autoSpaceDN w:val="0"/>
              <w:adjustRightInd w:val="0"/>
              <w:spacing w:line="360" w:lineRule="auto"/>
            </w:pPr>
            <w:r>
              <w:t>Fish fed to cuttlefish</w:t>
            </w:r>
          </w:p>
        </w:tc>
        <w:tc>
          <w:tcPr>
            <w:tcW w:w="4252" w:type="dxa"/>
          </w:tcPr>
          <w:p w14:paraId="59D8CA41" w14:textId="77777777" w:rsidR="00DD039F" w:rsidRDefault="00DD039F" w:rsidP="00213370">
            <w:pPr>
              <w:autoSpaceDE w:val="0"/>
              <w:autoSpaceDN w:val="0"/>
              <w:adjustRightInd w:val="0"/>
              <w:spacing w:line="360" w:lineRule="auto"/>
            </w:pPr>
            <w:r>
              <w:t>UK Aquarists and US Aquarists</w:t>
            </w:r>
          </w:p>
        </w:tc>
        <w:tc>
          <w:tcPr>
            <w:tcW w:w="1553" w:type="dxa"/>
          </w:tcPr>
          <w:p w14:paraId="6CD41493" w14:textId="77777777" w:rsidR="00DD039F" w:rsidRDefault="00DD039F" w:rsidP="00213370">
            <w:pPr>
              <w:autoSpaceDE w:val="0"/>
              <w:autoSpaceDN w:val="0"/>
              <w:adjustRightInd w:val="0"/>
              <w:spacing w:line="360" w:lineRule="auto"/>
            </w:pPr>
            <w:r>
              <w:t>&lt;0.01</w:t>
            </w:r>
          </w:p>
        </w:tc>
      </w:tr>
      <w:tr w:rsidR="00DD039F" w14:paraId="1BD05C7D" w14:textId="77777777" w:rsidTr="00213370">
        <w:tc>
          <w:tcPr>
            <w:tcW w:w="1271" w:type="dxa"/>
          </w:tcPr>
          <w:p w14:paraId="188BC960" w14:textId="77777777" w:rsidR="00DD039F" w:rsidRDefault="00DD039F" w:rsidP="00213370">
            <w:pPr>
              <w:autoSpaceDE w:val="0"/>
              <w:autoSpaceDN w:val="0"/>
              <w:adjustRightInd w:val="0"/>
              <w:spacing w:line="360" w:lineRule="auto"/>
            </w:pPr>
            <w:r>
              <w:t>On</w:t>
            </w:r>
          </w:p>
        </w:tc>
        <w:tc>
          <w:tcPr>
            <w:tcW w:w="2552" w:type="dxa"/>
          </w:tcPr>
          <w:p w14:paraId="45B92444" w14:textId="77777777" w:rsidR="00DD039F" w:rsidRDefault="00DD039F" w:rsidP="00213370">
            <w:pPr>
              <w:autoSpaceDE w:val="0"/>
              <w:autoSpaceDN w:val="0"/>
              <w:adjustRightInd w:val="0"/>
              <w:spacing w:line="360" w:lineRule="auto"/>
            </w:pPr>
            <w:r>
              <w:t>Fish fed to cuttlefish</w:t>
            </w:r>
          </w:p>
        </w:tc>
        <w:tc>
          <w:tcPr>
            <w:tcW w:w="4252" w:type="dxa"/>
          </w:tcPr>
          <w:p w14:paraId="6AB12DFA" w14:textId="77777777" w:rsidR="00DD039F" w:rsidRDefault="00DD039F" w:rsidP="00213370">
            <w:pPr>
              <w:autoSpaceDE w:val="0"/>
              <w:autoSpaceDN w:val="0"/>
              <w:adjustRightInd w:val="0"/>
              <w:spacing w:line="360" w:lineRule="auto"/>
            </w:pPr>
            <w:r>
              <w:t>UK Aquarists and Zoo visitors</w:t>
            </w:r>
          </w:p>
        </w:tc>
        <w:tc>
          <w:tcPr>
            <w:tcW w:w="1553" w:type="dxa"/>
          </w:tcPr>
          <w:p w14:paraId="2A3DB187" w14:textId="77777777" w:rsidR="00DD039F" w:rsidRDefault="00DD039F" w:rsidP="00213370">
            <w:pPr>
              <w:autoSpaceDE w:val="0"/>
              <w:autoSpaceDN w:val="0"/>
              <w:adjustRightInd w:val="0"/>
              <w:spacing w:line="360" w:lineRule="auto"/>
            </w:pPr>
            <w:r>
              <w:t>&lt;0.01</w:t>
            </w:r>
          </w:p>
        </w:tc>
      </w:tr>
      <w:tr w:rsidR="00DD039F" w14:paraId="3201B9F8" w14:textId="77777777" w:rsidTr="00213370">
        <w:tc>
          <w:tcPr>
            <w:tcW w:w="1271" w:type="dxa"/>
          </w:tcPr>
          <w:p w14:paraId="2378F616" w14:textId="77777777" w:rsidR="00DD039F" w:rsidRDefault="00DD039F" w:rsidP="00213370">
            <w:pPr>
              <w:autoSpaceDE w:val="0"/>
              <w:autoSpaceDN w:val="0"/>
              <w:adjustRightInd w:val="0"/>
              <w:spacing w:line="360" w:lineRule="auto"/>
            </w:pPr>
            <w:r>
              <w:t>On</w:t>
            </w:r>
          </w:p>
        </w:tc>
        <w:tc>
          <w:tcPr>
            <w:tcW w:w="2552" w:type="dxa"/>
          </w:tcPr>
          <w:p w14:paraId="72857930" w14:textId="77777777" w:rsidR="00DD039F" w:rsidRDefault="00DD039F" w:rsidP="00213370">
            <w:pPr>
              <w:autoSpaceDE w:val="0"/>
              <w:autoSpaceDN w:val="0"/>
              <w:adjustRightInd w:val="0"/>
              <w:spacing w:line="360" w:lineRule="auto"/>
            </w:pPr>
            <w:r>
              <w:t>Fish fed to cuttlefish</w:t>
            </w:r>
          </w:p>
        </w:tc>
        <w:tc>
          <w:tcPr>
            <w:tcW w:w="4252" w:type="dxa"/>
          </w:tcPr>
          <w:p w14:paraId="0587266B" w14:textId="77777777" w:rsidR="00DD039F" w:rsidRDefault="00DD039F" w:rsidP="00213370">
            <w:pPr>
              <w:autoSpaceDE w:val="0"/>
              <w:autoSpaceDN w:val="0"/>
              <w:adjustRightInd w:val="0"/>
              <w:spacing w:line="360" w:lineRule="auto"/>
            </w:pPr>
            <w:r>
              <w:t>UK Aquarists and Aquarium visitors</w:t>
            </w:r>
          </w:p>
        </w:tc>
        <w:tc>
          <w:tcPr>
            <w:tcW w:w="1553" w:type="dxa"/>
          </w:tcPr>
          <w:p w14:paraId="2CD993A4" w14:textId="77777777" w:rsidR="00DD039F" w:rsidRDefault="00DD039F" w:rsidP="00213370">
            <w:pPr>
              <w:autoSpaceDE w:val="0"/>
              <w:autoSpaceDN w:val="0"/>
              <w:adjustRightInd w:val="0"/>
              <w:spacing w:line="360" w:lineRule="auto"/>
            </w:pPr>
            <w:r>
              <w:t>0.003</w:t>
            </w:r>
          </w:p>
        </w:tc>
      </w:tr>
      <w:tr w:rsidR="00DD039F" w14:paraId="37C6CDF6" w14:textId="77777777" w:rsidTr="00213370">
        <w:tc>
          <w:tcPr>
            <w:tcW w:w="1271" w:type="dxa"/>
          </w:tcPr>
          <w:p w14:paraId="07482C33" w14:textId="77777777" w:rsidR="00DD039F" w:rsidRDefault="00DD039F" w:rsidP="00213370">
            <w:pPr>
              <w:autoSpaceDE w:val="0"/>
              <w:autoSpaceDN w:val="0"/>
              <w:adjustRightInd w:val="0"/>
              <w:spacing w:line="360" w:lineRule="auto"/>
            </w:pPr>
            <w:r>
              <w:t>On</w:t>
            </w:r>
          </w:p>
        </w:tc>
        <w:tc>
          <w:tcPr>
            <w:tcW w:w="2552" w:type="dxa"/>
          </w:tcPr>
          <w:p w14:paraId="76D4507A" w14:textId="77777777" w:rsidR="00DD039F" w:rsidRDefault="00DD039F" w:rsidP="00213370">
            <w:pPr>
              <w:autoSpaceDE w:val="0"/>
              <w:autoSpaceDN w:val="0"/>
              <w:adjustRightInd w:val="0"/>
              <w:spacing w:line="360" w:lineRule="auto"/>
            </w:pPr>
            <w:r>
              <w:t>Fish fed to cuttlefish</w:t>
            </w:r>
          </w:p>
        </w:tc>
        <w:tc>
          <w:tcPr>
            <w:tcW w:w="4252" w:type="dxa"/>
          </w:tcPr>
          <w:p w14:paraId="4A20621D" w14:textId="77777777" w:rsidR="00DD039F" w:rsidRDefault="00DD039F" w:rsidP="00213370">
            <w:pPr>
              <w:autoSpaceDE w:val="0"/>
              <w:autoSpaceDN w:val="0"/>
              <w:adjustRightInd w:val="0"/>
              <w:spacing w:line="360" w:lineRule="auto"/>
            </w:pPr>
            <w:r>
              <w:t>US Aquarists and UK Non-aquarists</w:t>
            </w:r>
          </w:p>
        </w:tc>
        <w:tc>
          <w:tcPr>
            <w:tcW w:w="1553" w:type="dxa"/>
          </w:tcPr>
          <w:p w14:paraId="5760CDDF" w14:textId="77777777" w:rsidR="00DD039F" w:rsidRDefault="00DD039F" w:rsidP="00213370">
            <w:pPr>
              <w:autoSpaceDE w:val="0"/>
              <w:autoSpaceDN w:val="0"/>
              <w:adjustRightInd w:val="0"/>
              <w:spacing w:line="360" w:lineRule="auto"/>
            </w:pPr>
            <w:r>
              <w:t>0.002</w:t>
            </w:r>
          </w:p>
        </w:tc>
      </w:tr>
      <w:tr w:rsidR="00DD039F" w14:paraId="25D400B6" w14:textId="77777777" w:rsidTr="00213370">
        <w:tc>
          <w:tcPr>
            <w:tcW w:w="1271" w:type="dxa"/>
          </w:tcPr>
          <w:p w14:paraId="60D82A0F" w14:textId="77777777" w:rsidR="00DD039F" w:rsidRDefault="00DD039F" w:rsidP="00213370">
            <w:pPr>
              <w:autoSpaceDE w:val="0"/>
              <w:autoSpaceDN w:val="0"/>
              <w:adjustRightInd w:val="0"/>
              <w:spacing w:line="360" w:lineRule="auto"/>
            </w:pPr>
            <w:r>
              <w:t>On</w:t>
            </w:r>
          </w:p>
        </w:tc>
        <w:tc>
          <w:tcPr>
            <w:tcW w:w="2552" w:type="dxa"/>
          </w:tcPr>
          <w:p w14:paraId="5FD27D87" w14:textId="77777777" w:rsidR="00DD039F" w:rsidRDefault="00DD039F" w:rsidP="00213370">
            <w:pPr>
              <w:autoSpaceDE w:val="0"/>
              <w:autoSpaceDN w:val="0"/>
              <w:adjustRightInd w:val="0"/>
              <w:spacing w:line="360" w:lineRule="auto"/>
            </w:pPr>
            <w:r>
              <w:t>Fish fed to cuttlefish</w:t>
            </w:r>
          </w:p>
        </w:tc>
        <w:tc>
          <w:tcPr>
            <w:tcW w:w="4252" w:type="dxa"/>
          </w:tcPr>
          <w:p w14:paraId="29269C74" w14:textId="77777777" w:rsidR="00DD039F" w:rsidRDefault="00DD039F" w:rsidP="00213370">
            <w:pPr>
              <w:autoSpaceDE w:val="0"/>
              <w:autoSpaceDN w:val="0"/>
              <w:adjustRightInd w:val="0"/>
              <w:spacing w:line="360" w:lineRule="auto"/>
            </w:pPr>
            <w:r>
              <w:t>UK Non-aquarists and Zoo visitors</w:t>
            </w:r>
          </w:p>
        </w:tc>
        <w:tc>
          <w:tcPr>
            <w:tcW w:w="1553" w:type="dxa"/>
          </w:tcPr>
          <w:p w14:paraId="494CE402" w14:textId="77777777" w:rsidR="00DD039F" w:rsidRDefault="00DD039F" w:rsidP="00213370">
            <w:pPr>
              <w:autoSpaceDE w:val="0"/>
              <w:autoSpaceDN w:val="0"/>
              <w:adjustRightInd w:val="0"/>
              <w:spacing w:line="360" w:lineRule="auto"/>
            </w:pPr>
            <w:r>
              <w:t>0.004</w:t>
            </w:r>
          </w:p>
        </w:tc>
      </w:tr>
      <w:tr w:rsidR="00DD039F" w14:paraId="5EECD792" w14:textId="77777777" w:rsidTr="00213370">
        <w:tc>
          <w:tcPr>
            <w:tcW w:w="1271" w:type="dxa"/>
          </w:tcPr>
          <w:p w14:paraId="512C13BE" w14:textId="77777777" w:rsidR="00DD039F" w:rsidRDefault="00DD039F" w:rsidP="00213370">
            <w:pPr>
              <w:autoSpaceDE w:val="0"/>
              <w:autoSpaceDN w:val="0"/>
              <w:adjustRightInd w:val="0"/>
              <w:spacing w:line="360" w:lineRule="auto"/>
            </w:pPr>
            <w:r>
              <w:t>Off</w:t>
            </w:r>
          </w:p>
        </w:tc>
        <w:tc>
          <w:tcPr>
            <w:tcW w:w="2552" w:type="dxa"/>
          </w:tcPr>
          <w:p w14:paraId="22FE40C2" w14:textId="77777777" w:rsidR="00DD039F" w:rsidRDefault="00DD039F" w:rsidP="00213370">
            <w:pPr>
              <w:autoSpaceDE w:val="0"/>
              <w:autoSpaceDN w:val="0"/>
              <w:adjustRightInd w:val="0"/>
              <w:spacing w:line="360" w:lineRule="auto"/>
            </w:pPr>
            <w:r>
              <w:t>Fish fed to shark</w:t>
            </w:r>
          </w:p>
        </w:tc>
        <w:tc>
          <w:tcPr>
            <w:tcW w:w="4252" w:type="dxa"/>
          </w:tcPr>
          <w:p w14:paraId="0F071910" w14:textId="77777777" w:rsidR="00DD039F" w:rsidRDefault="00DD039F" w:rsidP="00213370">
            <w:pPr>
              <w:autoSpaceDE w:val="0"/>
              <w:autoSpaceDN w:val="0"/>
              <w:adjustRightInd w:val="0"/>
              <w:spacing w:line="360" w:lineRule="auto"/>
            </w:pPr>
            <w:r>
              <w:t>UK Aquarists and US Aquarists</w:t>
            </w:r>
          </w:p>
        </w:tc>
        <w:tc>
          <w:tcPr>
            <w:tcW w:w="1553" w:type="dxa"/>
          </w:tcPr>
          <w:p w14:paraId="1E593256" w14:textId="77777777" w:rsidR="00DD039F" w:rsidRDefault="00DD039F" w:rsidP="00213370">
            <w:pPr>
              <w:autoSpaceDE w:val="0"/>
              <w:autoSpaceDN w:val="0"/>
              <w:adjustRightInd w:val="0"/>
              <w:spacing w:line="360" w:lineRule="auto"/>
            </w:pPr>
            <w:r>
              <w:t>0.001</w:t>
            </w:r>
          </w:p>
        </w:tc>
      </w:tr>
      <w:tr w:rsidR="00DD039F" w14:paraId="12FA15B0" w14:textId="77777777" w:rsidTr="00213370">
        <w:tc>
          <w:tcPr>
            <w:tcW w:w="1271" w:type="dxa"/>
          </w:tcPr>
          <w:p w14:paraId="3F16DD12" w14:textId="77777777" w:rsidR="00DD039F" w:rsidRDefault="00DD039F" w:rsidP="00213370">
            <w:pPr>
              <w:autoSpaceDE w:val="0"/>
              <w:autoSpaceDN w:val="0"/>
              <w:adjustRightInd w:val="0"/>
              <w:spacing w:line="360" w:lineRule="auto"/>
            </w:pPr>
            <w:r>
              <w:t>Off</w:t>
            </w:r>
          </w:p>
        </w:tc>
        <w:tc>
          <w:tcPr>
            <w:tcW w:w="2552" w:type="dxa"/>
          </w:tcPr>
          <w:p w14:paraId="6B2BDDFE" w14:textId="77777777" w:rsidR="00DD039F" w:rsidRDefault="00DD039F" w:rsidP="00213370">
            <w:pPr>
              <w:autoSpaceDE w:val="0"/>
              <w:autoSpaceDN w:val="0"/>
              <w:adjustRightInd w:val="0"/>
              <w:spacing w:line="360" w:lineRule="auto"/>
            </w:pPr>
            <w:r>
              <w:t>Fish fed to shark</w:t>
            </w:r>
          </w:p>
        </w:tc>
        <w:tc>
          <w:tcPr>
            <w:tcW w:w="4252" w:type="dxa"/>
          </w:tcPr>
          <w:p w14:paraId="0CF04D0B" w14:textId="77777777" w:rsidR="00DD039F" w:rsidRDefault="00DD039F" w:rsidP="00213370">
            <w:pPr>
              <w:autoSpaceDE w:val="0"/>
              <w:autoSpaceDN w:val="0"/>
              <w:adjustRightInd w:val="0"/>
              <w:spacing w:line="360" w:lineRule="auto"/>
            </w:pPr>
            <w:r>
              <w:t>UK Aquarists and Zoo visitors</w:t>
            </w:r>
          </w:p>
        </w:tc>
        <w:tc>
          <w:tcPr>
            <w:tcW w:w="1553" w:type="dxa"/>
          </w:tcPr>
          <w:p w14:paraId="79C84488" w14:textId="77777777" w:rsidR="00DD039F" w:rsidRDefault="00DD039F" w:rsidP="00213370">
            <w:pPr>
              <w:autoSpaceDE w:val="0"/>
              <w:autoSpaceDN w:val="0"/>
              <w:adjustRightInd w:val="0"/>
              <w:spacing w:line="360" w:lineRule="auto"/>
            </w:pPr>
            <w:r>
              <w:t>&lt;0.01</w:t>
            </w:r>
          </w:p>
        </w:tc>
      </w:tr>
      <w:tr w:rsidR="00DD039F" w14:paraId="2B31A935" w14:textId="77777777" w:rsidTr="00213370">
        <w:tc>
          <w:tcPr>
            <w:tcW w:w="1271" w:type="dxa"/>
          </w:tcPr>
          <w:p w14:paraId="1F1EB337" w14:textId="77777777" w:rsidR="00DD039F" w:rsidRDefault="00DD039F" w:rsidP="00213370">
            <w:pPr>
              <w:autoSpaceDE w:val="0"/>
              <w:autoSpaceDN w:val="0"/>
              <w:adjustRightInd w:val="0"/>
              <w:spacing w:line="360" w:lineRule="auto"/>
            </w:pPr>
            <w:r>
              <w:t>Off</w:t>
            </w:r>
          </w:p>
        </w:tc>
        <w:tc>
          <w:tcPr>
            <w:tcW w:w="2552" w:type="dxa"/>
          </w:tcPr>
          <w:p w14:paraId="77CE1A3F" w14:textId="77777777" w:rsidR="00DD039F" w:rsidRDefault="00DD039F" w:rsidP="00213370">
            <w:pPr>
              <w:autoSpaceDE w:val="0"/>
              <w:autoSpaceDN w:val="0"/>
              <w:adjustRightInd w:val="0"/>
              <w:spacing w:line="360" w:lineRule="auto"/>
            </w:pPr>
            <w:r>
              <w:t>Fish fed to shark</w:t>
            </w:r>
          </w:p>
        </w:tc>
        <w:tc>
          <w:tcPr>
            <w:tcW w:w="4252" w:type="dxa"/>
          </w:tcPr>
          <w:p w14:paraId="38D1D7DA" w14:textId="77777777" w:rsidR="00DD039F" w:rsidRDefault="00DD039F" w:rsidP="00213370">
            <w:pPr>
              <w:autoSpaceDE w:val="0"/>
              <w:autoSpaceDN w:val="0"/>
              <w:adjustRightInd w:val="0"/>
              <w:spacing w:line="360" w:lineRule="auto"/>
            </w:pPr>
            <w:r>
              <w:t>UK Aquarists and Aquarium visitors</w:t>
            </w:r>
          </w:p>
        </w:tc>
        <w:tc>
          <w:tcPr>
            <w:tcW w:w="1553" w:type="dxa"/>
          </w:tcPr>
          <w:p w14:paraId="65528E80" w14:textId="77777777" w:rsidR="00DD039F" w:rsidRDefault="00DD039F" w:rsidP="00213370">
            <w:pPr>
              <w:autoSpaceDE w:val="0"/>
              <w:autoSpaceDN w:val="0"/>
              <w:adjustRightInd w:val="0"/>
              <w:spacing w:line="360" w:lineRule="auto"/>
            </w:pPr>
            <w:r>
              <w:t>&lt;0.01</w:t>
            </w:r>
          </w:p>
        </w:tc>
      </w:tr>
      <w:tr w:rsidR="00DD039F" w14:paraId="02A154FC" w14:textId="77777777" w:rsidTr="00213370">
        <w:tc>
          <w:tcPr>
            <w:tcW w:w="1271" w:type="dxa"/>
          </w:tcPr>
          <w:p w14:paraId="2B350E87" w14:textId="77777777" w:rsidR="00DD039F" w:rsidRDefault="00DD039F" w:rsidP="00213370">
            <w:pPr>
              <w:autoSpaceDE w:val="0"/>
              <w:autoSpaceDN w:val="0"/>
              <w:adjustRightInd w:val="0"/>
              <w:spacing w:line="360" w:lineRule="auto"/>
            </w:pPr>
            <w:r>
              <w:t>Off</w:t>
            </w:r>
          </w:p>
        </w:tc>
        <w:tc>
          <w:tcPr>
            <w:tcW w:w="2552" w:type="dxa"/>
          </w:tcPr>
          <w:p w14:paraId="2D7B1454" w14:textId="77777777" w:rsidR="00DD039F" w:rsidRDefault="00DD039F" w:rsidP="00213370">
            <w:pPr>
              <w:autoSpaceDE w:val="0"/>
              <w:autoSpaceDN w:val="0"/>
              <w:adjustRightInd w:val="0"/>
              <w:spacing w:line="360" w:lineRule="auto"/>
            </w:pPr>
            <w:r>
              <w:t>Crab fed to cuttlefish</w:t>
            </w:r>
          </w:p>
        </w:tc>
        <w:tc>
          <w:tcPr>
            <w:tcW w:w="4252" w:type="dxa"/>
          </w:tcPr>
          <w:p w14:paraId="65C7B8B3" w14:textId="77777777" w:rsidR="00DD039F" w:rsidRDefault="00DD039F" w:rsidP="00213370">
            <w:pPr>
              <w:autoSpaceDE w:val="0"/>
              <w:autoSpaceDN w:val="0"/>
              <w:adjustRightInd w:val="0"/>
              <w:spacing w:line="360" w:lineRule="auto"/>
            </w:pPr>
            <w:r>
              <w:t>UK Aquarists and US Aquarists</w:t>
            </w:r>
          </w:p>
        </w:tc>
        <w:tc>
          <w:tcPr>
            <w:tcW w:w="1553" w:type="dxa"/>
          </w:tcPr>
          <w:p w14:paraId="3A05913B" w14:textId="77777777" w:rsidR="00DD039F" w:rsidRDefault="00DD039F" w:rsidP="00213370">
            <w:pPr>
              <w:autoSpaceDE w:val="0"/>
              <w:autoSpaceDN w:val="0"/>
              <w:adjustRightInd w:val="0"/>
              <w:spacing w:line="360" w:lineRule="auto"/>
            </w:pPr>
            <w:r>
              <w:t>&lt;0.01</w:t>
            </w:r>
          </w:p>
        </w:tc>
      </w:tr>
      <w:tr w:rsidR="00DD039F" w14:paraId="4D934740" w14:textId="77777777" w:rsidTr="00213370">
        <w:tc>
          <w:tcPr>
            <w:tcW w:w="1271" w:type="dxa"/>
          </w:tcPr>
          <w:p w14:paraId="02460524" w14:textId="77777777" w:rsidR="00DD039F" w:rsidRDefault="00DD039F" w:rsidP="00213370">
            <w:pPr>
              <w:autoSpaceDE w:val="0"/>
              <w:autoSpaceDN w:val="0"/>
              <w:adjustRightInd w:val="0"/>
              <w:spacing w:line="360" w:lineRule="auto"/>
            </w:pPr>
            <w:r>
              <w:t>Off</w:t>
            </w:r>
          </w:p>
        </w:tc>
        <w:tc>
          <w:tcPr>
            <w:tcW w:w="2552" w:type="dxa"/>
          </w:tcPr>
          <w:p w14:paraId="533FF565" w14:textId="77777777" w:rsidR="00DD039F" w:rsidRDefault="00DD039F" w:rsidP="00213370">
            <w:pPr>
              <w:autoSpaceDE w:val="0"/>
              <w:autoSpaceDN w:val="0"/>
              <w:adjustRightInd w:val="0"/>
              <w:spacing w:line="360" w:lineRule="auto"/>
            </w:pPr>
            <w:r>
              <w:t>Crab fed to cuttlefish</w:t>
            </w:r>
          </w:p>
        </w:tc>
        <w:tc>
          <w:tcPr>
            <w:tcW w:w="4252" w:type="dxa"/>
          </w:tcPr>
          <w:p w14:paraId="57B600D2" w14:textId="77777777" w:rsidR="00DD039F" w:rsidRDefault="00DD039F" w:rsidP="00213370">
            <w:pPr>
              <w:autoSpaceDE w:val="0"/>
              <w:autoSpaceDN w:val="0"/>
              <w:adjustRightInd w:val="0"/>
              <w:spacing w:line="360" w:lineRule="auto"/>
            </w:pPr>
            <w:r>
              <w:t>UK Aquarists and Zoo visitors</w:t>
            </w:r>
          </w:p>
        </w:tc>
        <w:tc>
          <w:tcPr>
            <w:tcW w:w="1553" w:type="dxa"/>
          </w:tcPr>
          <w:p w14:paraId="7C4A6861" w14:textId="77777777" w:rsidR="00DD039F" w:rsidRDefault="00DD039F" w:rsidP="00213370">
            <w:pPr>
              <w:autoSpaceDE w:val="0"/>
              <w:autoSpaceDN w:val="0"/>
              <w:adjustRightInd w:val="0"/>
              <w:spacing w:line="360" w:lineRule="auto"/>
            </w:pPr>
            <w:r>
              <w:t>0.007</w:t>
            </w:r>
          </w:p>
        </w:tc>
      </w:tr>
      <w:tr w:rsidR="00DD039F" w14:paraId="7AA8A2B5" w14:textId="77777777" w:rsidTr="00213370">
        <w:tc>
          <w:tcPr>
            <w:tcW w:w="1271" w:type="dxa"/>
          </w:tcPr>
          <w:p w14:paraId="26213F63" w14:textId="77777777" w:rsidR="00DD039F" w:rsidRDefault="00DD039F" w:rsidP="00213370">
            <w:pPr>
              <w:autoSpaceDE w:val="0"/>
              <w:autoSpaceDN w:val="0"/>
              <w:adjustRightInd w:val="0"/>
              <w:spacing w:line="360" w:lineRule="auto"/>
            </w:pPr>
            <w:r>
              <w:lastRenderedPageBreak/>
              <w:t>Off</w:t>
            </w:r>
          </w:p>
        </w:tc>
        <w:tc>
          <w:tcPr>
            <w:tcW w:w="2552" w:type="dxa"/>
          </w:tcPr>
          <w:p w14:paraId="64898A56" w14:textId="77777777" w:rsidR="00DD039F" w:rsidRDefault="00DD039F" w:rsidP="00213370">
            <w:pPr>
              <w:autoSpaceDE w:val="0"/>
              <w:autoSpaceDN w:val="0"/>
              <w:adjustRightInd w:val="0"/>
              <w:spacing w:line="360" w:lineRule="auto"/>
            </w:pPr>
            <w:r>
              <w:t>Crab fed to cuttlefish</w:t>
            </w:r>
          </w:p>
        </w:tc>
        <w:tc>
          <w:tcPr>
            <w:tcW w:w="4252" w:type="dxa"/>
          </w:tcPr>
          <w:p w14:paraId="0B8CE920" w14:textId="77777777" w:rsidR="00DD039F" w:rsidRDefault="00DD039F" w:rsidP="00213370">
            <w:pPr>
              <w:autoSpaceDE w:val="0"/>
              <w:autoSpaceDN w:val="0"/>
              <w:adjustRightInd w:val="0"/>
              <w:spacing w:line="360" w:lineRule="auto"/>
            </w:pPr>
            <w:r>
              <w:t>UK Aquarists and Aquarium visitors</w:t>
            </w:r>
          </w:p>
        </w:tc>
        <w:tc>
          <w:tcPr>
            <w:tcW w:w="1553" w:type="dxa"/>
          </w:tcPr>
          <w:p w14:paraId="37D828F9" w14:textId="77777777" w:rsidR="00DD039F" w:rsidRDefault="00DD039F" w:rsidP="00213370">
            <w:pPr>
              <w:autoSpaceDE w:val="0"/>
              <w:autoSpaceDN w:val="0"/>
              <w:adjustRightInd w:val="0"/>
              <w:spacing w:line="360" w:lineRule="auto"/>
            </w:pPr>
            <w:r>
              <w:t>0.009</w:t>
            </w:r>
          </w:p>
        </w:tc>
      </w:tr>
      <w:tr w:rsidR="00DD039F" w14:paraId="7DA3193A" w14:textId="77777777" w:rsidTr="00213370">
        <w:tc>
          <w:tcPr>
            <w:tcW w:w="1271" w:type="dxa"/>
          </w:tcPr>
          <w:p w14:paraId="3276FA2F" w14:textId="77777777" w:rsidR="00DD039F" w:rsidRDefault="00DD039F" w:rsidP="00213370">
            <w:pPr>
              <w:autoSpaceDE w:val="0"/>
              <w:autoSpaceDN w:val="0"/>
              <w:adjustRightInd w:val="0"/>
              <w:spacing w:line="360" w:lineRule="auto"/>
            </w:pPr>
            <w:r>
              <w:t>Off</w:t>
            </w:r>
          </w:p>
        </w:tc>
        <w:tc>
          <w:tcPr>
            <w:tcW w:w="2552" w:type="dxa"/>
          </w:tcPr>
          <w:p w14:paraId="19689D71" w14:textId="77777777" w:rsidR="00DD039F" w:rsidRDefault="00DD039F" w:rsidP="00213370">
            <w:pPr>
              <w:autoSpaceDE w:val="0"/>
              <w:autoSpaceDN w:val="0"/>
              <w:adjustRightInd w:val="0"/>
              <w:spacing w:line="360" w:lineRule="auto"/>
            </w:pPr>
            <w:r>
              <w:t>Crab fed to cuttlefish</w:t>
            </w:r>
          </w:p>
        </w:tc>
        <w:tc>
          <w:tcPr>
            <w:tcW w:w="4252" w:type="dxa"/>
          </w:tcPr>
          <w:p w14:paraId="5D6CACA6" w14:textId="77777777" w:rsidR="00DD039F" w:rsidRDefault="00DD039F" w:rsidP="00213370">
            <w:pPr>
              <w:autoSpaceDE w:val="0"/>
              <w:autoSpaceDN w:val="0"/>
              <w:adjustRightInd w:val="0"/>
              <w:spacing w:line="360" w:lineRule="auto"/>
            </w:pPr>
            <w:r>
              <w:t>US Aquarists and UK Non-aquarists</w:t>
            </w:r>
          </w:p>
        </w:tc>
        <w:tc>
          <w:tcPr>
            <w:tcW w:w="1553" w:type="dxa"/>
          </w:tcPr>
          <w:p w14:paraId="2D2849C7" w14:textId="77777777" w:rsidR="00DD039F" w:rsidRDefault="00DD039F" w:rsidP="00213370">
            <w:pPr>
              <w:autoSpaceDE w:val="0"/>
              <w:autoSpaceDN w:val="0"/>
              <w:adjustRightInd w:val="0"/>
              <w:spacing w:line="360" w:lineRule="auto"/>
            </w:pPr>
            <w:r>
              <w:t>&lt;0.01</w:t>
            </w:r>
          </w:p>
        </w:tc>
      </w:tr>
      <w:tr w:rsidR="00DD039F" w14:paraId="46C6C46C" w14:textId="77777777" w:rsidTr="00213370">
        <w:tc>
          <w:tcPr>
            <w:tcW w:w="1271" w:type="dxa"/>
          </w:tcPr>
          <w:p w14:paraId="750BC047" w14:textId="77777777" w:rsidR="00DD039F" w:rsidRDefault="00DD039F" w:rsidP="00213370">
            <w:pPr>
              <w:autoSpaceDE w:val="0"/>
              <w:autoSpaceDN w:val="0"/>
              <w:adjustRightInd w:val="0"/>
              <w:spacing w:line="360" w:lineRule="auto"/>
            </w:pPr>
            <w:r>
              <w:t>Off</w:t>
            </w:r>
          </w:p>
        </w:tc>
        <w:tc>
          <w:tcPr>
            <w:tcW w:w="2552" w:type="dxa"/>
          </w:tcPr>
          <w:p w14:paraId="5EDC4785" w14:textId="77777777" w:rsidR="00DD039F" w:rsidRDefault="00DD039F" w:rsidP="00213370">
            <w:pPr>
              <w:autoSpaceDE w:val="0"/>
              <w:autoSpaceDN w:val="0"/>
              <w:adjustRightInd w:val="0"/>
              <w:spacing w:line="360" w:lineRule="auto"/>
            </w:pPr>
            <w:r>
              <w:t>Crab fed to cuttlefish</w:t>
            </w:r>
          </w:p>
        </w:tc>
        <w:tc>
          <w:tcPr>
            <w:tcW w:w="4252" w:type="dxa"/>
          </w:tcPr>
          <w:p w14:paraId="43B0B087" w14:textId="77777777" w:rsidR="00DD039F" w:rsidRDefault="00DD039F" w:rsidP="00213370">
            <w:pPr>
              <w:autoSpaceDE w:val="0"/>
              <w:autoSpaceDN w:val="0"/>
              <w:adjustRightInd w:val="0"/>
              <w:spacing w:line="360" w:lineRule="auto"/>
            </w:pPr>
            <w:r>
              <w:t>UK Non-aquarists and Zoo visitors</w:t>
            </w:r>
          </w:p>
        </w:tc>
        <w:tc>
          <w:tcPr>
            <w:tcW w:w="1553" w:type="dxa"/>
          </w:tcPr>
          <w:p w14:paraId="6C710481" w14:textId="77777777" w:rsidR="00DD039F" w:rsidRDefault="00DD039F" w:rsidP="00213370">
            <w:pPr>
              <w:autoSpaceDE w:val="0"/>
              <w:autoSpaceDN w:val="0"/>
              <w:adjustRightInd w:val="0"/>
              <w:spacing w:line="360" w:lineRule="auto"/>
            </w:pPr>
            <w:r>
              <w:t>0.005</w:t>
            </w:r>
          </w:p>
        </w:tc>
      </w:tr>
      <w:tr w:rsidR="00DD039F" w14:paraId="577738E9" w14:textId="77777777" w:rsidTr="00213370">
        <w:tc>
          <w:tcPr>
            <w:tcW w:w="1271" w:type="dxa"/>
          </w:tcPr>
          <w:p w14:paraId="526A2AF1" w14:textId="77777777" w:rsidR="00DD039F" w:rsidRDefault="00DD039F" w:rsidP="00213370">
            <w:pPr>
              <w:autoSpaceDE w:val="0"/>
              <w:autoSpaceDN w:val="0"/>
              <w:adjustRightInd w:val="0"/>
              <w:spacing w:line="360" w:lineRule="auto"/>
            </w:pPr>
            <w:r>
              <w:t>Off</w:t>
            </w:r>
          </w:p>
        </w:tc>
        <w:tc>
          <w:tcPr>
            <w:tcW w:w="2552" w:type="dxa"/>
          </w:tcPr>
          <w:p w14:paraId="4DFE32DF" w14:textId="77777777" w:rsidR="00DD039F" w:rsidRDefault="00DD039F" w:rsidP="00213370">
            <w:pPr>
              <w:autoSpaceDE w:val="0"/>
              <w:autoSpaceDN w:val="0"/>
              <w:adjustRightInd w:val="0"/>
              <w:spacing w:line="360" w:lineRule="auto"/>
            </w:pPr>
            <w:r>
              <w:t>Crab fed to cuttlefish</w:t>
            </w:r>
          </w:p>
        </w:tc>
        <w:tc>
          <w:tcPr>
            <w:tcW w:w="4252" w:type="dxa"/>
          </w:tcPr>
          <w:p w14:paraId="2BF26E41" w14:textId="77777777" w:rsidR="00DD039F" w:rsidRDefault="00DD039F" w:rsidP="00213370">
            <w:pPr>
              <w:autoSpaceDE w:val="0"/>
              <w:autoSpaceDN w:val="0"/>
              <w:adjustRightInd w:val="0"/>
              <w:spacing w:line="360" w:lineRule="auto"/>
            </w:pPr>
            <w:r>
              <w:t>UK Non-aquarist and Aquarium visitor</w:t>
            </w:r>
          </w:p>
        </w:tc>
        <w:tc>
          <w:tcPr>
            <w:tcW w:w="1553" w:type="dxa"/>
          </w:tcPr>
          <w:p w14:paraId="0E7C73E8" w14:textId="77777777" w:rsidR="00DD039F" w:rsidRDefault="00DD039F" w:rsidP="00213370">
            <w:pPr>
              <w:autoSpaceDE w:val="0"/>
              <w:autoSpaceDN w:val="0"/>
              <w:adjustRightInd w:val="0"/>
              <w:spacing w:line="360" w:lineRule="auto"/>
            </w:pPr>
            <w:r>
              <w:t>0.006</w:t>
            </w:r>
          </w:p>
        </w:tc>
      </w:tr>
      <w:tr w:rsidR="00DD039F" w14:paraId="438B23E7" w14:textId="77777777" w:rsidTr="00213370">
        <w:tc>
          <w:tcPr>
            <w:tcW w:w="1271" w:type="dxa"/>
          </w:tcPr>
          <w:p w14:paraId="13CF343D" w14:textId="77777777" w:rsidR="00DD039F" w:rsidRDefault="00DD039F" w:rsidP="00213370">
            <w:pPr>
              <w:autoSpaceDE w:val="0"/>
              <w:autoSpaceDN w:val="0"/>
              <w:adjustRightInd w:val="0"/>
              <w:spacing w:line="360" w:lineRule="auto"/>
            </w:pPr>
            <w:r>
              <w:t>Off</w:t>
            </w:r>
          </w:p>
        </w:tc>
        <w:tc>
          <w:tcPr>
            <w:tcW w:w="2552" w:type="dxa"/>
          </w:tcPr>
          <w:p w14:paraId="0F13C9BA" w14:textId="77777777" w:rsidR="00DD039F" w:rsidRDefault="00DD039F" w:rsidP="00213370">
            <w:pPr>
              <w:autoSpaceDE w:val="0"/>
              <w:autoSpaceDN w:val="0"/>
              <w:adjustRightInd w:val="0"/>
              <w:spacing w:line="360" w:lineRule="auto"/>
            </w:pPr>
            <w:r>
              <w:t>Fish fed to fish</w:t>
            </w:r>
          </w:p>
        </w:tc>
        <w:tc>
          <w:tcPr>
            <w:tcW w:w="4252" w:type="dxa"/>
          </w:tcPr>
          <w:p w14:paraId="052E9594" w14:textId="77777777" w:rsidR="00DD039F" w:rsidRDefault="00DD039F" w:rsidP="00213370">
            <w:pPr>
              <w:autoSpaceDE w:val="0"/>
              <w:autoSpaceDN w:val="0"/>
              <w:adjustRightInd w:val="0"/>
              <w:spacing w:line="360" w:lineRule="auto"/>
            </w:pPr>
            <w:r>
              <w:t>UK Aquarists and US Aquarists</w:t>
            </w:r>
          </w:p>
        </w:tc>
        <w:tc>
          <w:tcPr>
            <w:tcW w:w="1553" w:type="dxa"/>
          </w:tcPr>
          <w:p w14:paraId="672CFA4C" w14:textId="77777777" w:rsidR="00DD039F" w:rsidRDefault="00DD039F" w:rsidP="00213370">
            <w:pPr>
              <w:autoSpaceDE w:val="0"/>
              <w:autoSpaceDN w:val="0"/>
              <w:adjustRightInd w:val="0"/>
              <w:spacing w:line="360" w:lineRule="auto"/>
            </w:pPr>
            <w:r>
              <w:t>&lt;0.01</w:t>
            </w:r>
          </w:p>
        </w:tc>
      </w:tr>
      <w:tr w:rsidR="00DD039F" w14:paraId="6CA90FED" w14:textId="77777777" w:rsidTr="00213370">
        <w:tc>
          <w:tcPr>
            <w:tcW w:w="1271" w:type="dxa"/>
          </w:tcPr>
          <w:p w14:paraId="4BED3D25" w14:textId="77777777" w:rsidR="00DD039F" w:rsidRDefault="00DD039F" w:rsidP="00213370">
            <w:pPr>
              <w:autoSpaceDE w:val="0"/>
              <w:autoSpaceDN w:val="0"/>
              <w:adjustRightInd w:val="0"/>
              <w:spacing w:line="360" w:lineRule="auto"/>
            </w:pPr>
            <w:r>
              <w:t>Off</w:t>
            </w:r>
          </w:p>
        </w:tc>
        <w:tc>
          <w:tcPr>
            <w:tcW w:w="2552" w:type="dxa"/>
          </w:tcPr>
          <w:p w14:paraId="674F8151" w14:textId="77777777" w:rsidR="00DD039F" w:rsidRDefault="00DD039F" w:rsidP="00213370">
            <w:pPr>
              <w:autoSpaceDE w:val="0"/>
              <w:autoSpaceDN w:val="0"/>
              <w:adjustRightInd w:val="0"/>
              <w:spacing w:line="360" w:lineRule="auto"/>
            </w:pPr>
            <w:r>
              <w:t>Fish fed to fish</w:t>
            </w:r>
          </w:p>
        </w:tc>
        <w:tc>
          <w:tcPr>
            <w:tcW w:w="4252" w:type="dxa"/>
          </w:tcPr>
          <w:p w14:paraId="7020E833" w14:textId="77777777" w:rsidR="00DD039F" w:rsidRDefault="00DD039F" w:rsidP="00213370">
            <w:pPr>
              <w:autoSpaceDE w:val="0"/>
              <w:autoSpaceDN w:val="0"/>
              <w:adjustRightInd w:val="0"/>
              <w:spacing w:line="360" w:lineRule="auto"/>
            </w:pPr>
            <w:r>
              <w:t>UK Aquarists and Aquarium visitors</w:t>
            </w:r>
          </w:p>
        </w:tc>
        <w:tc>
          <w:tcPr>
            <w:tcW w:w="1553" w:type="dxa"/>
          </w:tcPr>
          <w:p w14:paraId="3978DC52" w14:textId="77777777" w:rsidR="00DD039F" w:rsidRDefault="00DD039F" w:rsidP="00213370">
            <w:pPr>
              <w:autoSpaceDE w:val="0"/>
              <w:autoSpaceDN w:val="0"/>
              <w:adjustRightInd w:val="0"/>
              <w:spacing w:line="360" w:lineRule="auto"/>
            </w:pPr>
            <w:r>
              <w:t>0.003</w:t>
            </w:r>
          </w:p>
        </w:tc>
      </w:tr>
      <w:tr w:rsidR="00DD039F" w14:paraId="45FF14D4" w14:textId="77777777" w:rsidTr="00213370">
        <w:tc>
          <w:tcPr>
            <w:tcW w:w="1271" w:type="dxa"/>
          </w:tcPr>
          <w:p w14:paraId="2CD4E4A5" w14:textId="77777777" w:rsidR="00DD039F" w:rsidRDefault="00DD039F" w:rsidP="00213370">
            <w:pPr>
              <w:autoSpaceDE w:val="0"/>
              <w:autoSpaceDN w:val="0"/>
              <w:adjustRightInd w:val="0"/>
              <w:spacing w:line="360" w:lineRule="auto"/>
            </w:pPr>
            <w:r>
              <w:t>Off</w:t>
            </w:r>
          </w:p>
        </w:tc>
        <w:tc>
          <w:tcPr>
            <w:tcW w:w="2552" w:type="dxa"/>
          </w:tcPr>
          <w:p w14:paraId="7E5456FE" w14:textId="77777777" w:rsidR="00DD039F" w:rsidRDefault="00DD039F" w:rsidP="00213370">
            <w:pPr>
              <w:autoSpaceDE w:val="0"/>
              <w:autoSpaceDN w:val="0"/>
              <w:adjustRightInd w:val="0"/>
              <w:spacing w:line="360" w:lineRule="auto"/>
            </w:pPr>
            <w:r>
              <w:t>Fish fed to fish</w:t>
            </w:r>
          </w:p>
        </w:tc>
        <w:tc>
          <w:tcPr>
            <w:tcW w:w="4252" w:type="dxa"/>
          </w:tcPr>
          <w:p w14:paraId="049A524D" w14:textId="77777777" w:rsidR="00DD039F" w:rsidRDefault="00DD039F" w:rsidP="00213370">
            <w:pPr>
              <w:autoSpaceDE w:val="0"/>
              <w:autoSpaceDN w:val="0"/>
              <w:adjustRightInd w:val="0"/>
              <w:spacing w:line="360" w:lineRule="auto"/>
            </w:pPr>
            <w:r>
              <w:t>US Aquarists and UK Non-aquarists</w:t>
            </w:r>
          </w:p>
        </w:tc>
        <w:tc>
          <w:tcPr>
            <w:tcW w:w="1553" w:type="dxa"/>
          </w:tcPr>
          <w:p w14:paraId="2F54098C" w14:textId="77777777" w:rsidR="00DD039F" w:rsidRDefault="00DD039F" w:rsidP="00213370">
            <w:pPr>
              <w:autoSpaceDE w:val="0"/>
              <w:autoSpaceDN w:val="0"/>
              <w:adjustRightInd w:val="0"/>
              <w:spacing w:line="360" w:lineRule="auto"/>
            </w:pPr>
            <w:r>
              <w:t>&lt;0.01</w:t>
            </w:r>
          </w:p>
        </w:tc>
      </w:tr>
      <w:tr w:rsidR="00DD039F" w14:paraId="0A1936CE" w14:textId="77777777" w:rsidTr="00213370">
        <w:tc>
          <w:tcPr>
            <w:tcW w:w="1271" w:type="dxa"/>
          </w:tcPr>
          <w:p w14:paraId="65CEE21A" w14:textId="77777777" w:rsidR="00DD039F" w:rsidRDefault="00DD039F" w:rsidP="00213370">
            <w:pPr>
              <w:autoSpaceDE w:val="0"/>
              <w:autoSpaceDN w:val="0"/>
              <w:adjustRightInd w:val="0"/>
              <w:spacing w:line="360" w:lineRule="auto"/>
            </w:pPr>
            <w:r>
              <w:t>Off</w:t>
            </w:r>
          </w:p>
        </w:tc>
        <w:tc>
          <w:tcPr>
            <w:tcW w:w="2552" w:type="dxa"/>
          </w:tcPr>
          <w:p w14:paraId="4CC4FE86" w14:textId="77777777" w:rsidR="00DD039F" w:rsidRDefault="00DD039F" w:rsidP="00213370">
            <w:pPr>
              <w:autoSpaceDE w:val="0"/>
              <w:autoSpaceDN w:val="0"/>
              <w:adjustRightInd w:val="0"/>
              <w:spacing w:line="360" w:lineRule="auto"/>
            </w:pPr>
            <w:r>
              <w:t>Fish fed to fish</w:t>
            </w:r>
          </w:p>
        </w:tc>
        <w:tc>
          <w:tcPr>
            <w:tcW w:w="4252" w:type="dxa"/>
          </w:tcPr>
          <w:p w14:paraId="3C6536EB" w14:textId="77777777" w:rsidR="00DD039F" w:rsidRDefault="00DD039F" w:rsidP="00213370">
            <w:pPr>
              <w:autoSpaceDE w:val="0"/>
              <w:autoSpaceDN w:val="0"/>
              <w:adjustRightInd w:val="0"/>
              <w:spacing w:line="360" w:lineRule="auto"/>
            </w:pPr>
            <w:r>
              <w:t>US Aquarists an Zoo visitors</w:t>
            </w:r>
          </w:p>
        </w:tc>
        <w:tc>
          <w:tcPr>
            <w:tcW w:w="1553" w:type="dxa"/>
          </w:tcPr>
          <w:p w14:paraId="11F89FDA" w14:textId="77777777" w:rsidR="00DD039F" w:rsidRDefault="00DD039F" w:rsidP="00213370">
            <w:pPr>
              <w:autoSpaceDE w:val="0"/>
              <w:autoSpaceDN w:val="0"/>
              <w:adjustRightInd w:val="0"/>
              <w:spacing w:line="360" w:lineRule="auto"/>
            </w:pPr>
            <w:r>
              <w:t>0.018</w:t>
            </w:r>
          </w:p>
        </w:tc>
      </w:tr>
      <w:tr w:rsidR="00DD039F" w14:paraId="7AE824DA" w14:textId="77777777" w:rsidTr="00213370">
        <w:tc>
          <w:tcPr>
            <w:tcW w:w="1271" w:type="dxa"/>
          </w:tcPr>
          <w:p w14:paraId="045830B1" w14:textId="77777777" w:rsidR="00DD039F" w:rsidRDefault="00DD039F" w:rsidP="00213370">
            <w:pPr>
              <w:autoSpaceDE w:val="0"/>
              <w:autoSpaceDN w:val="0"/>
              <w:adjustRightInd w:val="0"/>
              <w:spacing w:line="360" w:lineRule="auto"/>
            </w:pPr>
            <w:r>
              <w:t>Off</w:t>
            </w:r>
          </w:p>
        </w:tc>
        <w:tc>
          <w:tcPr>
            <w:tcW w:w="2552" w:type="dxa"/>
          </w:tcPr>
          <w:p w14:paraId="46509E16" w14:textId="77777777" w:rsidR="00DD039F" w:rsidRDefault="00DD039F" w:rsidP="00213370">
            <w:pPr>
              <w:autoSpaceDE w:val="0"/>
              <w:autoSpaceDN w:val="0"/>
              <w:adjustRightInd w:val="0"/>
              <w:spacing w:line="360" w:lineRule="auto"/>
            </w:pPr>
            <w:r>
              <w:t>Fish fed to fish</w:t>
            </w:r>
          </w:p>
        </w:tc>
        <w:tc>
          <w:tcPr>
            <w:tcW w:w="4252" w:type="dxa"/>
          </w:tcPr>
          <w:p w14:paraId="1DCD9D24" w14:textId="77777777" w:rsidR="00DD039F" w:rsidRDefault="00DD039F" w:rsidP="00213370">
            <w:pPr>
              <w:autoSpaceDE w:val="0"/>
              <w:autoSpaceDN w:val="0"/>
              <w:adjustRightInd w:val="0"/>
              <w:spacing w:line="360" w:lineRule="auto"/>
            </w:pPr>
            <w:r>
              <w:t>UK Non-aquarist and Aquarium visitor</w:t>
            </w:r>
          </w:p>
        </w:tc>
        <w:tc>
          <w:tcPr>
            <w:tcW w:w="1553" w:type="dxa"/>
          </w:tcPr>
          <w:p w14:paraId="74123E2C" w14:textId="77777777" w:rsidR="00DD039F" w:rsidRDefault="00DD039F" w:rsidP="00213370">
            <w:pPr>
              <w:autoSpaceDE w:val="0"/>
              <w:autoSpaceDN w:val="0"/>
              <w:adjustRightInd w:val="0"/>
              <w:spacing w:line="360" w:lineRule="auto"/>
            </w:pPr>
            <w:r>
              <w:t>0.016</w:t>
            </w:r>
          </w:p>
        </w:tc>
      </w:tr>
      <w:tr w:rsidR="00DD039F" w14:paraId="7FE4C5C7" w14:textId="77777777" w:rsidTr="00213370">
        <w:tc>
          <w:tcPr>
            <w:tcW w:w="1271" w:type="dxa"/>
          </w:tcPr>
          <w:p w14:paraId="36DABD9A" w14:textId="77777777" w:rsidR="00DD039F" w:rsidRDefault="00DD039F" w:rsidP="00213370">
            <w:pPr>
              <w:autoSpaceDE w:val="0"/>
              <w:autoSpaceDN w:val="0"/>
              <w:adjustRightInd w:val="0"/>
              <w:spacing w:line="360" w:lineRule="auto"/>
            </w:pPr>
            <w:r>
              <w:t>Off</w:t>
            </w:r>
          </w:p>
        </w:tc>
        <w:tc>
          <w:tcPr>
            <w:tcW w:w="2552" w:type="dxa"/>
          </w:tcPr>
          <w:p w14:paraId="00A880E9" w14:textId="77777777" w:rsidR="00DD039F" w:rsidRDefault="00DD039F" w:rsidP="00213370">
            <w:pPr>
              <w:autoSpaceDE w:val="0"/>
              <w:autoSpaceDN w:val="0"/>
              <w:adjustRightInd w:val="0"/>
              <w:spacing w:line="360" w:lineRule="auto"/>
            </w:pPr>
            <w:r>
              <w:t>Shrimp fed to fish</w:t>
            </w:r>
          </w:p>
        </w:tc>
        <w:tc>
          <w:tcPr>
            <w:tcW w:w="4252" w:type="dxa"/>
          </w:tcPr>
          <w:p w14:paraId="5B661474" w14:textId="77777777" w:rsidR="00DD039F" w:rsidRDefault="00DD039F" w:rsidP="00213370">
            <w:pPr>
              <w:autoSpaceDE w:val="0"/>
              <w:autoSpaceDN w:val="0"/>
              <w:adjustRightInd w:val="0"/>
              <w:spacing w:line="360" w:lineRule="auto"/>
            </w:pPr>
            <w:r>
              <w:t>UK Aquarists and US Aquarists</w:t>
            </w:r>
          </w:p>
        </w:tc>
        <w:tc>
          <w:tcPr>
            <w:tcW w:w="1553" w:type="dxa"/>
          </w:tcPr>
          <w:p w14:paraId="762B8D9D" w14:textId="77777777" w:rsidR="00DD039F" w:rsidRDefault="00DD039F" w:rsidP="00213370">
            <w:pPr>
              <w:autoSpaceDE w:val="0"/>
              <w:autoSpaceDN w:val="0"/>
              <w:adjustRightInd w:val="0"/>
              <w:spacing w:line="360" w:lineRule="auto"/>
            </w:pPr>
            <w:r>
              <w:t>0.02</w:t>
            </w:r>
          </w:p>
        </w:tc>
      </w:tr>
      <w:tr w:rsidR="00DD039F" w14:paraId="5F413820" w14:textId="77777777" w:rsidTr="00213370">
        <w:tc>
          <w:tcPr>
            <w:tcW w:w="1271" w:type="dxa"/>
          </w:tcPr>
          <w:p w14:paraId="06846C57" w14:textId="77777777" w:rsidR="00DD039F" w:rsidRDefault="00DD039F" w:rsidP="00213370">
            <w:pPr>
              <w:autoSpaceDE w:val="0"/>
              <w:autoSpaceDN w:val="0"/>
              <w:adjustRightInd w:val="0"/>
              <w:spacing w:line="360" w:lineRule="auto"/>
            </w:pPr>
            <w:r>
              <w:t>Off</w:t>
            </w:r>
          </w:p>
        </w:tc>
        <w:tc>
          <w:tcPr>
            <w:tcW w:w="2552" w:type="dxa"/>
          </w:tcPr>
          <w:p w14:paraId="213D01A0" w14:textId="77777777" w:rsidR="00DD039F" w:rsidRDefault="00DD039F" w:rsidP="00213370">
            <w:pPr>
              <w:autoSpaceDE w:val="0"/>
              <w:autoSpaceDN w:val="0"/>
              <w:adjustRightInd w:val="0"/>
              <w:spacing w:line="360" w:lineRule="auto"/>
            </w:pPr>
            <w:r>
              <w:t>Shrimp fed to fish</w:t>
            </w:r>
          </w:p>
        </w:tc>
        <w:tc>
          <w:tcPr>
            <w:tcW w:w="4252" w:type="dxa"/>
          </w:tcPr>
          <w:p w14:paraId="3C741D8F" w14:textId="77777777" w:rsidR="00DD039F" w:rsidRDefault="00DD039F" w:rsidP="00213370">
            <w:pPr>
              <w:autoSpaceDE w:val="0"/>
              <w:autoSpaceDN w:val="0"/>
              <w:adjustRightInd w:val="0"/>
              <w:spacing w:line="360" w:lineRule="auto"/>
            </w:pPr>
            <w:r>
              <w:t>US Aquarists and UK Non-aquarists</w:t>
            </w:r>
          </w:p>
        </w:tc>
        <w:tc>
          <w:tcPr>
            <w:tcW w:w="1553" w:type="dxa"/>
          </w:tcPr>
          <w:p w14:paraId="4D9EC6E6" w14:textId="77777777" w:rsidR="00DD039F" w:rsidRDefault="00DD039F" w:rsidP="00213370">
            <w:pPr>
              <w:autoSpaceDE w:val="0"/>
              <w:autoSpaceDN w:val="0"/>
              <w:adjustRightInd w:val="0"/>
              <w:spacing w:line="360" w:lineRule="auto"/>
            </w:pPr>
            <w:r>
              <w:t>0.001</w:t>
            </w:r>
          </w:p>
        </w:tc>
      </w:tr>
      <w:tr w:rsidR="00DD039F" w14:paraId="44387795" w14:textId="77777777" w:rsidTr="00213370">
        <w:tc>
          <w:tcPr>
            <w:tcW w:w="1271" w:type="dxa"/>
          </w:tcPr>
          <w:p w14:paraId="641303E8" w14:textId="77777777" w:rsidR="00DD039F" w:rsidRDefault="00DD039F" w:rsidP="00213370">
            <w:pPr>
              <w:autoSpaceDE w:val="0"/>
              <w:autoSpaceDN w:val="0"/>
              <w:adjustRightInd w:val="0"/>
              <w:spacing w:line="360" w:lineRule="auto"/>
            </w:pPr>
            <w:r>
              <w:t>Off</w:t>
            </w:r>
          </w:p>
        </w:tc>
        <w:tc>
          <w:tcPr>
            <w:tcW w:w="2552" w:type="dxa"/>
          </w:tcPr>
          <w:p w14:paraId="4889C4C8" w14:textId="77777777" w:rsidR="00DD039F" w:rsidRDefault="00DD039F" w:rsidP="00213370">
            <w:pPr>
              <w:autoSpaceDE w:val="0"/>
              <w:autoSpaceDN w:val="0"/>
              <w:adjustRightInd w:val="0"/>
              <w:spacing w:line="360" w:lineRule="auto"/>
            </w:pPr>
            <w:r>
              <w:t>Shrimp fed to fish</w:t>
            </w:r>
          </w:p>
        </w:tc>
        <w:tc>
          <w:tcPr>
            <w:tcW w:w="4252" w:type="dxa"/>
          </w:tcPr>
          <w:p w14:paraId="684EFCE7" w14:textId="77777777" w:rsidR="00DD039F" w:rsidRDefault="00DD039F" w:rsidP="00213370">
            <w:pPr>
              <w:autoSpaceDE w:val="0"/>
              <w:autoSpaceDN w:val="0"/>
              <w:adjustRightInd w:val="0"/>
              <w:spacing w:line="360" w:lineRule="auto"/>
            </w:pPr>
            <w:r>
              <w:t>US Aquarists and Zoo visitors</w:t>
            </w:r>
          </w:p>
        </w:tc>
        <w:tc>
          <w:tcPr>
            <w:tcW w:w="1553" w:type="dxa"/>
          </w:tcPr>
          <w:p w14:paraId="3949185D" w14:textId="77777777" w:rsidR="00DD039F" w:rsidRDefault="00DD039F" w:rsidP="00213370">
            <w:pPr>
              <w:autoSpaceDE w:val="0"/>
              <w:autoSpaceDN w:val="0"/>
              <w:adjustRightInd w:val="0"/>
              <w:spacing w:line="360" w:lineRule="auto"/>
            </w:pPr>
            <w:r>
              <w:t>0.001</w:t>
            </w:r>
          </w:p>
        </w:tc>
      </w:tr>
      <w:tr w:rsidR="00DD039F" w14:paraId="5A1670BE" w14:textId="77777777" w:rsidTr="00213370">
        <w:tc>
          <w:tcPr>
            <w:tcW w:w="1271" w:type="dxa"/>
          </w:tcPr>
          <w:p w14:paraId="45507A20" w14:textId="77777777" w:rsidR="00DD039F" w:rsidRDefault="00DD039F" w:rsidP="00213370">
            <w:pPr>
              <w:autoSpaceDE w:val="0"/>
              <w:autoSpaceDN w:val="0"/>
              <w:adjustRightInd w:val="0"/>
              <w:spacing w:line="360" w:lineRule="auto"/>
            </w:pPr>
            <w:r>
              <w:t>Off</w:t>
            </w:r>
          </w:p>
        </w:tc>
        <w:tc>
          <w:tcPr>
            <w:tcW w:w="2552" w:type="dxa"/>
          </w:tcPr>
          <w:p w14:paraId="3B6A0627" w14:textId="77777777" w:rsidR="00DD039F" w:rsidRDefault="00DD039F" w:rsidP="00213370">
            <w:pPr>
              <w:autoSpaceDE w:val="0"/>
              <w:autoSpaceDN w:val="0"/>
              <w:adjustRightInd w:val="0"/>
              <w:spacing w:line="360" w:lineRule="auto"/>
            </w:pPr>
            <w:r>
              <w:t>Fish fed to cuttlefish</w:t>
            </w:r>
          </w:p>
        </w:tc>
        <w:tc>
          <w:tcPr>
            <w:tcW w:w="4252" w:type="dxa"/>
          </w:tcPr>
          <w:p w14:paraId="6D7AC88D" w14:textId="77777777" w:rsidR="00DD039F" w:rsidRDefault="00DD039F" w:rsidP="00213370">
            <w:pPr>
              <w:autoSpaceDE w:val="0"/>
              <w:autoSpaceDN w:val="0"/>
              <w:adjustRightInd w:val="0"/>
              <w:spacing w:line="360" w:lineRule="auto"/>
            </w:pPr>
            <w:r>
              <w:t>UK Aquarists and US Aquarists</w:t>
            </w:r>
          </w:p>
        </w:tc>
        <w:tc>
          <w:tcPr>
            <w:tcW w:w="1553" w:type="dxa"/>
          </w:tcPr>
          <w:p w14:paraId="1A6CC6E1" w14:textId="77777777" w:rsidR="00DD039F" w:rsidRDefault="00DD039F" w:rsidP="00213370">
            <w:pPr>
              <w:autoSpaceDE w:val="0"/>
              <w:autoSpaceDN w:val="0"/>
              <w:adjustRightInd w:val="0"/>
              <w:spacing w:line="360" w:lineRule="auto"/>
            </w:pPr>
            <w:r>
              <w:t>&lt;0.01</w:t>
            </w:r>
          </w:p>
        </w:tc>
      </w:tr>
      <w:tr w:rsidR="00DD039F" w14:paraId="1566C14A" w14:textId="77777777" w:rsidTr="00213370">
        <w:tc>
          <w:tcPr>
            <w:tcW w:w="1271" w:type="dxa"/>
          </w:tcPr>
          <w:p w14:paraId="29EFFC0C" w14:textId="77777777" w:rsidR="00DD039F" w:rsidRDefault="00DD039F" w:rsidP="00213370">
            <w:pPr>
              <w:autoSpaceDE w:val="0"/>
              <w:autoSpaceDN w:val="0"/>
              <w:adjustRightInd w:val="0"/>
              <w:spacing w:line="360" w:lineRule="auto"/>
            </w:pPr>
            <w:r>
              <w:t>Off</w:t>
            </w:r>
          </w:p>
        </w:tc>
        <w:tc>
          <w:tcPr>
            <w:tcW w:w="2552" w:type="dxa"/>
          </w:tcPr>
          <w:p w14:paraId="76A515B9" w14:textId="77777777" w:rsidR="00DD039F" w:rsidRDefault="00DD039F" w:rsidP="00213370">
            <w:pPr>
              <w:autoSpaceDE w:val="0"/>
              <w:autoSpaceDN w:val="0"/>
              <w:adjustRightInd w:val="0"/>
              <w:spacing w:line="360" w:lineRule="auto"/>
            </w:pPr>
            <w:r>
              <w:t>Fish fed to cuttlefish</w:t>
            </w:r>
          </w:p>
        </w:tc>
        <w:tc>
          <w:tcPr>
            <w:tcW w:w="4252" w:type="dxa"/>
          </w:tcPr>
          <w:p w14:paraId="363F5158" w14:textId="77777777" w:rsidR="00DD039F" w:rsidRDefault="00DD039F" w:rsidP="00213370">
            <w:pPr>
              <w:autoSpaceDE w:val="0"/>
              <w:autoSpaceDN w:val="0"/>
              <w:adjustRightInd w:val="0"/>
              <w:spacing w:line="360" w:lineRule="auto"/>
            </w:pPr>
            <w:r>
              <w:t>UK Aquarists and Zoo visitors</w:t>
            </w:r>
          </w:p>
        </w:tc>
        <w:tc>
          <w:tcPr>
            <w:tcW w:w="1553" w:type="dxa"/>
          </w:tcPr>
          <w:p w14:paraId="36206F9E" w14:textId="77777777" w:rsidR="00DD039F" w:rsidRDefault="00DD039F" w:rsidP="00213370">
            <w:pPr>
              <w:autoSpaceDE w:val="0"/>
              <w:autoSpaceDN w:val="0"/>
              <w:adjustRightInd w:val="0"/>
              <w:spacing w:line="360" w:lineRule="auto"/>
            </w:pPr>
            <w:r>
              <w:t>&lt;0.01</w:t>
            </w:r>
          </w:p>
        </w:tc>
      </w:tr>
      <w:tr w:rsidR="00DD039F" w14:paraId="5B49C3A2" w14:textId="77777777" w:rsidTr="00213370">
        <w:tc>
          <w:tcPr>
            <w:tcW w:w="1271" w:type="dxa"/>
          </w:tcPr>
          <w:p w14:paraId="2211F2E6" w14:textId="77777777" w:rsidR="00DD039F" w:rsidRDefault="00DD039F" w:rsidP="00213370">
            <w:pPr>
              <w:autoSpaceDE w:val="0"/>
              <w:autoSpaceDN w:val="0"/>
              <w:adjustRightInd w:val="0"/>
              <w:spacing w:line="360" w:lineRule="auto"/>
            </w:pPr>
            <w:r>
              <w:t>Off</w:t>
            </w:r>
          </w:p>
        </w:tc>
        <w:tc>
          <w:tcPr>
            <w:tcW w:w="2552" w:type="dxa"/>
          </w:tcPr>
          <w:p w14:paraId="25A0322E" w14:textId="77777777" w:rsidR="00DD039F" w:rsidRDefault="00DD039F" w:rsidP="00213370">
            <w:pPr>
              <w:autoSpaceDE w:val="0"/>
              <w:autoSpaceDN w:val="0"/>
              <w:adjustRightInd w:val="0"/>
              <w:spacing w:line="360" w:lineRule="auto"/>
            </w:pPr>
            <w:r>
              <w:t>Fish fed to cuttlefish</w:t>
            </w:r>
          </w:p>
        </w:tc>
        <w:tc>
          <w:tcPr>
            <w:tcW w:w="4252" w:type="dxa"/>
          </w:tcPr>
          <w:p w14:paraId="0DB1D346" w14:textId="77777777" w:rsidR="00DD039F" w:rsidRDefault="00DD039F" w:rsidP="00213370">
            <w:pPr>
              <w:autoSpaceDE w:val="0"/>
              <w:autoSpaceDN w:val="0"/>
              <w:adjustRightInd w:val="0"/>
              <w:spacing w:line="360" w:lineRule="auto"/>
            </w:pPr>
            <w:r>
              <w:t>UK Aquarists and Aquarium visitors</w:t>
            </w:r>
          </w:p>
        </w:tc>
        <w:tc>
          <w:tcPr>
            <w:tcW w:w="1553" w:type="dxa"/>
          </w:tcPr>
          <w:p w14:paraId="7A02DF9F" w14:textId="77777777" w:rsidR="00DD039F" w:rsidRDefault="00DD039F" w:rsidP="00213370">
            <w:pPr>
              <w:autoSpaceDE w:val="0"/>
              <w:autoSpaceDN w:val="0"/>
              <w:adjustRightInd w:val="0"/>
              <w:spacing w:line="360" w:lineRule="auto"/>
            </w:pPr>
            <w:r>
              <w:t>&lt;0.01</w:t>
            </w:r>
          </w:p>
        </w:tc>
      </w:tr>
      <w:tr w:rsidR="00DD039F" w14:paraId="7D08C52D" w14:textId="77777777" w:rsidTr="00213370">
        <w:tc>
          <w:tcPr>
            <w:tcW w:w="1271" w:type="dxa"/>
          </w:tcPr>
          <w:p w14:paraId="37E2F4D8" w14:textId="77777777" w:rsidR="00DD039F" w:rsidRDefault="00DD039F" w:rsidP="00213370">
            <w:pPr>
              <w:autoSpaceDE w:val="0"/>
              <w:autoSpaceDN w:val="0"/>
              <w:adjustRightInd w:val="0"/>
              <w:spacing w:line="360" w:lineRule="auto"/>
            </w:pPr>
            <w:r>
              <w:t>Off</w:t>
            </w:r>
          </w:p>
        </w:tc>
        <w:tc>
          <w:tcPr>
            <w:tcW w:w="2552" w:type="dxa"/>
          </w:tcPr>
          <w:p w14:paraId="18D7D7E4" w14:textId="77777777" w:rsidR="00DD039F" w:rsidRDefault="00DD039F" w:rsidP="00213370">
            <w:pPr>
              <w:autoSpaceDE w:val="0"/>
              <w:autoSpaceDN w:val="0"/>
              <w:adjustRightInd w:val="0"/>
              <w:spacing w:line="360" w:lineRule="auto"/>
            </w:pPr>
            <w:r>
              <w:t>Fish fed to cuttlefish</w:t>
            </w:r>
          </w:p>
        </w:tc>
        <w:tc>
          <w:tcPr>
            <w:tcW w:w="4252" w:type="dxa"/>
          </w:tcPr>
          <w:p w14:paraId="2B81FC01" w14:textId="77777777" w:rsidR="00DD039F" w:rsidRDefault="00DD039F" w:rsidP="00213370">
            <w:pPr>
              <w:autoSpaceDE w:val="0"/>
              <w:autoSpaceDN w:val="0"/>
              <w:adjustRightInd w:val="0"/>
              <w:spacing w:line="360" w:lineRule="auto"/>
            </w:pPr>
            <w:r>
              <w:t>US Aquarists and UK Non-aquarists</w:t>
            </w:r>
          </w:p>
        </w:tc>
        <w:tc>
          <w:tcPr>
            <w:tcW w:w="1553" w:type="dxa"/>
          </w:tcPr>
          <w:p w14:paraId="34AD725A" w14:textId="77777777" w:rsidR="00DD039F" w:rsidRDefault="00DD039F" w:rsidP="00213370">
            <w:pPr>
              <w:autoSpaceDE w:val="0"/>
              <w:autoSpaceDN w:val="0"/>
              <w:adjustRightInd w:val="0"/>
              <w:spacing w:line="360" w:lineRule="auto"/>
            </w:pPr>
            <w:r>
              <w:t>0.035</w:t>
            </w:r>
          </w:p>
        </w:tc>
      </w:tr>
      <w:tr w:rsidR="00DD039F" w14:paraId="3ABD126A" w14:textId="77777777" w:rsidTr="00213370">
        <w:tc>
          <w:tcPr>
            <w:tcW w:w="1271" w:type="dxa"/>
          </w:tcPr>
          <w:p w14:paraId="5481516C" w14:textId="77777777" w:rsidR="00DD039F" w:rsidRDefault="00DD039F" w:rsidP="00213370">
            <w:pPr>
              <w:autoSpaceDE w:val="0"/>
              <w:autoSpaceDN w:val="0"/>
              <w:adjustRightInd w:val="0"/>
              <w:spacing w:line="360" w:lineRule="auto"/>
            </w:pPr>
            <w:r>
              <w:t>Off</w:t>
            </w:r>
          </w:p>
        </w:tc>
        <w:tc>
          <w:tcPr>
            <w:tcW w:w="2552" w:type="dxa"/>
          </w:tcPr>
          <w:p w14:paraId="001D82AA" w14:textId="77777777" w:rsidR="00DD039F" w:rsidRDefault="00DD039F" w:rsidP="00213370">
            <w:pPr>
              <w:autoSpaceDE w:val="0"/>
              <w:autoSpaceDN w:val="0"/>
              <w:adjustRightInd w:val="0"/>
              <w:spacing w:line="360" w:lineRule="auto"/>
            </w:pPr>
            <w:r>
              <w:t>Fish fed to cuttlefish</w:t>
            </w:r>
          </w:p>
        </w:tc>
        <w:tc>
          <w:tcPr>
            <w:tcW w:w="4252" w:type="dxa"/>
          </w:tcPr>
          <w:p w14:paraId="072A72DA" w14:textId="77777777" w:rsidR="00DD039F" w:rsidRDefault="00DD039F" w:rsidP="00213370">
            <w:pPr>
              <w:autoSpaceDE w:val="0"/>
              <w:autoSpaceDN w:val="0"/>
              <w:adjustRightInd w:val="0"/>
              <w:spacing w:line="360" w:lineRule="auto"/>
            </w:pPr>
            <w:r>
              <w:t>UK Non-aquarists and Zoo visitors</w:t>
            </w:r>
          </w:p>
        </w:tc>
        <w:tc>
          <w:tcPr>
            <w:tcW w:w="1553" w:type="dxa"/>
          </w:tcPr>
          <w:p w14:paraId="0284C66E" w14:textId="77777777" w:rsidR="00DD039F" w:rsidRDefault="00DD039F" w:rsidP="00213370">
            <w:pPr>
              <w:autoSpaceDE w:val="0"/>
              <w:autoSpaceDN w:val="0"/>
              <w:adjustRightInd w:val="0"/>
              <w:spacing w:line="360" w:lineRule="auto"/>
            </w:pPr>
            <w:r>
              <w:t>0.039</w:t>
            </w:r>
          </w:p>
        </w:tc>
      </w:tr>
      <w:tr w:rsidR="00DD039F" w14:paraId="1EC972A8" w14:textId="77777777" w:rsidTr="00213370">
        <w:tc>
          <w:tcPr>
            <w:tcW w:w="1271" w:type="dxa"/>
          </w:tcPr>
          <w:p w14:paraId="02783A65" w14:textId="77777777" w:rsidR="00DD039F" w:rsidRDefault="00DD039F" w:rsidP="00213370">
            <w:pPr>
              <w:autoSpaceDE w:val="0"/>
              <w:autoSpaceDN w:val="0"/>
              <w:adjustRightInd w:val="0"/>
              <w:spacing w:line="360" w:lineRule="auto"/>
            </w:pPr>
            <w:r>
              <w:t>Off</w:t>
            </w:r>
          </w:p>
        </w:tc>
        <w:tc>
          <w:tcPr>
            <w:tcW w:w="2552" w:type="dxa"/>
          </w:tcPr>
          <w:p w14:paraId="5964D5A9" w14:textId="77777777" w:rsidR="00DD039F" w:rsidRDefault="00DD039F" w:rsidP="00213370">
            <w:pPr>
              <w:autoSpaceDE w:val="0"/>
              <w:autoSpaceDN w:val="0"/>
              <w:adjustRightInd w:val="0"/>
              <w:spacing w:line="360" w:lineRule="auto"/>
            </w:pPr>
            <w:r>
              <w:t>Fish fed to cuttlefish</w:t>
            </w:r>
          </w:p>
        </w:tc>
        <w:tc>
          <w:tcPr>
            <w:tcW w:w="4252" w:type="dxa"/>
          </w:tcPr>
          <w:p w14:paraId="0C658B3E" w14:textId="77777777" w:rsidR="00DD039F" w:rsidRDefault="00DD039F" w:rsidP="00213370">
            <w:pPr>
              <w:autoSpaceDE w:val="0"/>
              <w:autoSpaceDN w:val="0"/>
              <w:adjustRightInd w:val="0"/>
              <w:spacing w:line="360" w:lineRule="auto"/>
            </w:pPr>
            <w:r>
              <w:t>UK Non-aquarists and Aquarium visitors</w:t>
            </w:r>
          </w:p>
        </w:tc>
        <w:tc>
          <w:tcPr>
            <w:tcW w:w="1553" w:type="dxa"/>
          </w:tcPr>
          <w:p w14:paraId="2E9B81A5" w14:textId="77777777" w:rsidR="00DD039F" w:rsidRDefault="00DD039F" w:rsidP="00213370">
            <w:pPr>
              <w:autoSpaceDE w:val="0"/>
              <w:autoSpaceDN w:val="0"/>
              <w:adjustRightInd w:val="0"/>
              <w:spacing w:line="360" w:lineRule="auto"/>
            </w:pPr>
            <w:r>
              <w:t>0.017</w:t>
            </w:r>
          </w:p>
        </w:tc>
      </w:tr>
      <w:tr w:rsidR="00DD039F" w14:paraId="4E98C6D2" w14:textId="77777777" w:rsidTr="00213370">
        <w:tc>
          <w:tcPr>
            <w:tcW w:w="1271" w:type="dxa"/>
          </w:tcPr>
          <w:p w14:paraId="31405719" w14:textId="77777777" w:rsidR="00DD039F" w:rsidRDefault="00DD039F" w:rsidP="00213370">
            <w:pPr>
              <w:autoSpaceDE w:val="0"/>
              <w:autoSpaceDN w:val="0"/>
              <w:adjustRightInd w:val="0"/>
              <w:spacing w:line="360" w:lineRule="auto"/>
            </w:pPr>
            <w:r>
              <w:t>Off</w:t>
            </w:r>
          </w:p>
        </w:tc>
        <w:tc>
          <w:tcPr>
            <w:tcW w:w="2552" w:type="dxa"/>
          </w:tcPr>
          <w:p w14:paraId="0C5A192D" w14:textId="77777777" w:rsidR="00DD039F" w:rsidRDefault="00DD039F" w:rsidP="00213370">
            <w:pPr>
              <w:autoSpaceDE w:val="0"/>
              <w:autoSpaceDN w:val="0"/>
              <w:adjustRightInd w:val="0"/>
              <w:spacing w:line="360" w:lineRule="auto"/>
            </w:pPr>
            <w:r>
              <w:t>Octopus fed to shark</w:t>
            </w:r>
          </w:p>
        </w:tc>
        <w:tc>
          <w:tcPr>
            <w:tcW w:w="4252" w:type="dxa"/>
          </w:tcPr>
          <w:p w14:paraId="77848493" w14:textId="77777777" w:rsidR="00DD039F" w:rsidRDefault="00DD039F" w:rsidP="00213370">
            <w:pPr>
              <w:autoSpaceDE w:val="0"/>
              <w:autoSpaceDN w:val="0"/>
              <w:adjustRightInd w:val="0"/>
              <w:spacing w:line="360" w:lineRule="auto"/>
            </w:pPr>
            <w:r>
              <w:t>UK Aquarists and Zoo visitors</w:t>
            </w:r>
          </w:p>
        </w:tc>
        <w:tc>
          <w:tcPr>
            <w:tcW w:w="1553" w:type="dxa"/>
          </w:tcPr>
          <w:p w14:paraId="31DEE235" w14:textId="77777777" w:rsidR="00DD039F" w:rsidRDefault="00DD039F" w:rsidP="00213370">
            <w:pPr>
              <w:autoSpaceDE w:val="0"/>
              <w:autoSpaceDN w:val="0"/>
              <w:adjustRightInd w:val="0"/>
              <w:spacing w:line="360" w:lineRule="auto"/>
            </w:pPr>
            <w:r>
              <w:t>&lt;0.01</w:t>
            </w:r>
          </w:p>
        </w:tc>
      </w:tr>
      <w:tr w:rsidR="00DD039F" w14:paraId="76141605" w14:textId="77777777" w:rsidTr="00213370">
        <w:tc>
          <w:tcPr>
            <w:tcW w:w="1271" w:type="dxa"/>
          </w:tcPr>
          <w:p w14:paraId="56104FA3" w14:textId="77777777" w:rsidR="00DD039F" w:rsidRDefault="00DD039F" w:rsidP="00213370">
            <w:pPr>
              <w:autoSpaceDE w:val="0"/>
              <w:autoSpaceDN w:val="0"/>
              <w:adjustRightInd w:val="0"/>
              <w:spacing w:line="360" w:lineRule="auto"/>
            </w:pPr>
            <w:r>
              <w:t>Off</w:t>
            </w:r>
          </w:p>
        </w:tc>
        <w:tc>
          <w:tcPr>
            <w:tcW w:w="2552" w:type="dxa"/>
          </w:tcPr>
          <w:p w14:paraId="4ACC08E4" w14:textId="77777777" w:rsidR="00DD039F" w:rsidRDefault="00DD039F" w:rsidP="00213370">
            <w:pPr>
              <w:autoSpaceDE w:val="0"/>
              <w:autoSpaceDN w:val="0"/>
              <w:adjustRightInd w:val="0"/>
              <w:spacing w:line="360" w:lineRule="auto"/>
            </w:pPr>
            <w:r>
              <w:t>Octopus fed to shark</w:t>
            </w:r>
          </w:p>
        </w:tc>
        <w:tc>
          <w:tcPr>
            <w:tcW w:w="4252" w:type="dxa"/>
          </w:tcPr>
          <w:p w14:paraId="107DE328" w14:textId="77777777" w:rsidR="00DD039F" w:rsidRDefault="00DD039F" w:rsidP="00213370">
            <w:pPr>
              <w:autoSpaceDE w:val="0"/>
              <w:autoSpaceDN w:val="0"/>
              <w:adjustRightInd w:val="0"/>
              <w:spacing w:line="360" w:lineRule="auto"/>
            </w:pPr>
            <w:r>
              <w:t>UK Aquarists and Aquarium visitors</w:t>
            </w:r>
          </w:p>
        </w:tc>
        <w:tc>
          <w:tcPr>
            <w:tcW w:w="1553" w:type="dxa"/>
          </w:tcPr>
          <w:p w14:paraId="48801E38" w14:textId="77777777" w:rsidR="00DD039F" w:rsidRDefault="00DD039F" w:rsidP="00213370">
            <w:pPr>
              <w:autoSpaceDE w:val="0"/>
              <w:autoSpaceDN w:val="0"/>
              <w:adjustRightInd w:val="0"/>
              <w:spacing w:line="360" w:lineRule="auto"/>
            </w:pPr>
            <w:r>
              <w:t>0.001</w:t>
            </w:r>
          </w:p>
        </w:tc>
      </w:tr>
      <w:tr w:rsidR="00DD039F" w14:paraId="7D994D4A" w14:textId="77777777" w:rsidTr="00213370">
        <w:tc>
          <w:tcPr>
            <w:tcW w:w="1271" w:type="dxa"/>
          </w:tcPr>
          <w:p w14:paraId="7B9DA92F" w14:textId="77777777" w:rsidR="00DD039F" w:rsidRDefault="00DD039F" w:rsidP="00213370">
            <w:pPr>
              <w:autoSpaceDE w:val="0"/>
              <w:autoSpaceDN w:val="0"/>
              <w:adjustRightInd w:val="0"/>
              <w:spacing w:line="360" w:lineRule="auto"/>
            </w:pPr>
            <w:r>
              <w:t>Off</w:t>
            </w:r>
          </w:p>
        </w:tc>
        <w:tc>
          <w:tcPr>
            <w:tcW w:w="2552" w:type="dxa"/>
          </w:tcPr>
          <w:p w14:paraId="6A707B83" w14:textId="77777777" w:rsidR="00DD039F" w:rsidRDefault="00DD039F" w:rsidP="00213370">
            <w:pPr>
              <w:autoSpaceDE w:val="0"/>
              <w:autoSpaceDN w:val="0"/>
              <w:adjustRightInd w:val="0"/>
              <w:spacing w:line="360" w:lineRule="auto"/>
            </w:pPr>
            <w:r>
              <w:t>Octopus fed to shark</w:t>
            </w:r>
          </w:p>
        </w:tc>
        <w:tc>
          <w:tcPr>
            <w:tcW w:w="4252" w:type="dxa"/>
          </w:tcPr>
          <w:p w14:paraId="783F5223" w14:textId="77777777" w:rsidR="00DD039F" w:rsidRDefault="00DD039F" w:rsidP="00213370">
            <w:pPr>
              <w:autoSpaceDE w:val="0"/>
              <w:autoSpaceDN w:val="0"/>
              <w:adjustRightInd w:val="0"/>
              <w:spacing w:line="360" w:lineRule="auto"/>
            </w:pPr>
            <w:r>
              <w:t>UK Non-Aquarists and Zoo visitors</w:t>
            </w:r>
          </w:p>
        </w:tc>
        <w:tc>
          <w:tcPr>
            <w:tcW w:w="1553" w:type="dxa"/>
          </w:tcPr>
          <w:p w14:paraId="303F0B17" w14:textId="77777777" w:rsidR="00DD039F" w:rsidRDefault="00DD039F" w:rsidP="00213370">
            <w:pPr>
              <w:autoSpaceDE w:val="0"/>
              <w:autoSpaceDN w:val="0"/>
              <w:adjustRightInd w:val="0"/>
              <w:spacing w:line="360" w:lineRule="auto"/>
            </w:pPr>
            <w:r>
              <w:t>0.005</w:t>
            </w:r>
          </w:p>
        </w:tc>
      </w:tr>
    </w:tbl>
    <w:p w14:paraId="7D370B36" w14:textId="77777777" w:rsidR="00DD039F" w:rsidRDefault="00DD039F" w:rsidP="00DD039F">
      <w:pPr>
        <w:autoSpaceDE w:val="0"/>
        <w:autoSpaceDN w:val="0"/>
        <w:adjustRightInd w:val="0"/>
        <w:spacing w:line="360" w:lineRule="auto"/>
      </w:pPr>
    </w:p>
    <w:p w14:paraId="43B61638" w14:textId="1DBB42D7" w:rsidR="00DD039F" w:rsidRDefault="00DD039F" w:rsidP="00DD039F">
      <w:pPr>
        <w:autoSpaceDE w:val="0"/>
        <w:autoSpaceDN w:val="0"/>
        <w:adjustRightInd w:val="0"/>
        <w:spacing w:line="360" w:lineRule="auto"/>
      </w:pPr>
      <w:r>
        <w:t xml:space="preserve">It is noted that 20 out of the 22 significant results were using data from UK aquarists or UK non-aquarists as a comparison. See </w:t>
      </w:r>
      <w:del w:id="34" w:author="Lucy Marshall" w:date="2019-06-30T09:08:00Z">
        <w:r w:rsidDel="00213370">
          <w:delText xml:space="preserve">table </w:delText>
        </w:r>
      </w:del>
      <w:ins w:id="35" w:author="Lucy Marshall" w:date="2019-06-30T09:35:00Z">
        <w:r w:rsidR="00A84AF6">
          <w:t>S2 table</w:t>
        </w:r>
      </w:ins>
      <w:del w:id="36" w:author="Lucy Marshall" w:date="2019-06-30T09:08:00Z">
        <w:r w:rsidDel="00213370">
          <w:delText>6</w:delText>
        </w:r>
      </w:del>
      <w:r>
        <w:t xml:space="preserve"> in the supplementary material for a full list of significant and non-significant pairwise companions.  </w:t>
      </w:r>
    </w:p>
    <w:p w14:paraId="3B7F4912" w14:textId="77777777" w:rsidR="00DD039F" w:rsidRDefault="00DD039F" w:rsidP="00DD039F">
      <w:pPr>
        <w:autoSpaceDE w:val="0"/>
        <w:autoSpaceDN w:val="0"/>
        <w:adjustRightInd w:val="0"/>
        <w:spacing w:line="360" w:lineRule="auto"/>
      </w:pPr>
    </w:p>
    <w:p w14:paraId="1D231281" w14:textId="77777777" w:rsidR="00DD039F" w:rsidRDefault="00DD039F" w:rsidP="00DD039F">
      <w:pPr>
        <w:autoSpaceDE w:val="0"/>
        <w:autoSpaceDN w:val="0"/>
        <w:adjustRightInd w:val="0"/>
        <w:spacing w:line="360" w:lineRule="auto"/>
      </w:pPr>
    </w:p>
    <w:p w14:paraId="6589A5F8" w14:textId="41F70ACB" w:rsidR="00DD039F" w:rsidRDefault="00DD039F" w:rsidP="00DD039F">
      <w:pPr>
        <w:autoSpaceDE w:val="0"/>
        <w:autoSpaceDN w:val="0"/>
        <w:adjustRightInd w:val="0"/>
        <w:spacing w:line="360" w:lineRule="auto"/>
      </w:pPr>
      <w:del w:id="37" w:author="Lucy Marshall" w:date="2019-06-30T09:08:00Z">
        <w:r w:rsidDel="00213370">
          <w:delText>Table 6</w:delText>
        </w:r>
      </w:del>
      <w:ins w:id="38" w:author="Lucy Marshall" w:date="2019-06-30T09:24:00Z">
        <w:r w:rsidR="00900835">
          <w:t xml:space="preserve">Fig </w:t>
        </w:r>
      </w:ins>
      <w:ins w:id="39" w:author="Lucy Marshall" w:date="2019-06-30T09:28:00Z">
        <w:r w:rsidR="00900835">
          <w:t>8</w:t>
        </w:r>
      </w:ins>
      <w:r>
        <w:t>:  Pairwise comparisons of on and off show results. The data failed parametric assumptions and Wilcoxon matched pairs were used to test significance.</w:t>
      </w:r>
    </w:p>
    <w:p w14:paraId="6CB10364" w14:textId="77777777" w:rsidR="00DD039F" w:rsidRDefault="00DD039F" w:rsidP="00DD039F">
      <w:pPr>
        <w:autoSpaceDE w:val="0"/>
        <w:autoSpaceDN w:val="0"/>
        <w:adjustRightInd w:val="0"/>
        <w:spacing w:line="360" w:lineRule="auto"/>
      </w:pPr>
    </w:p>
    <w:tbl>
      <w:tblPr>
        <w:tblW w:w="10060" w:type="dxa"/>
        <w:jc w:val="center"/>
        <w:tblLayout w:type="fixed"/>
        <w:tblCellMar>
          <w:left w:w="0" w:type="dxa"/>
          <w:right w:w="0" w:type="dxa"/>
        </w:tblCellMar>
        <w:tblLook w:val="0000" w:firstRow="0" w:lastRow="0" w:firstColumn="0" w:lastColumn="0" w:noHBand="0" w:noVBand="0"/>
      </w:tblPr>
      <w:tblGrid>
        <w:gridCol w:w="2977"/>
        <w:gridCol w:w="512"/>
        <w:gridCol w:w="901"/>
        <w:gridCol w:w="1559"/>
        <w:gridCol w:w="850"/>
        <w:gridCol w:w="1418"/>
        <w:gridCol w:w="992"/>
        <w:gridCol w:w="851"/>
      </w:tblGrid>
      <w:tr w:rsidR="00DD039F" w:rsidRPr="004A00EF" w14:paraId="158DD8C4" w14:textId="77777777" w:rsidTr="00213370">
        <w:trPr>
          <w:cantSplit/>
          <w:jc w:val="center"/>
        </w:trPr>
        <w:tc>
          <w:tcPr>
            <w:tcW w:w="3489" w:type="dxa"/>
            <w:gridSpan w:val="2"/>
            <w:tcBorders>
              <w:top w:val="single" w:sz="4" w:space="0" w:color="auto"/>
            </w:tcBorders>
            <w:shd w:val="clear" w:color="auto" w:fill="FFFFFF"/>
            <w:vAlign w:val="bottom"/>
          </w:tcPr>
          <w:p w14:paraId="5DDC0D89" w14:textId="77777777" w:rsidR="00DD039F" w:rsidRPr="004A00EF" w:rsidRDefault="00DD039F" w:rsidP="00213370">
            <w:pPr>
              <w:autoSpaceDE w:val="0"/>
              <w:autoSpaceDN w:val="0"/>
              <w:adjustRightInd w:val="0"/>
              <w:spacing w:line="320" w:lineRule="atLeast"/>
              <w:ind w:left="60" w:right="60"/>
              <w:rPr>
                <w:rFonts w:ascii="Calibri" w:hAnsi="Calibri" w:cstheme="minorHAnsi"/>
                <w:b/>
                <w:sz w:val="20"/>
                <w:szCs w:val="20"/>
              </w:rPr>
            </w:pPr>
            <w:r>
              <w:rPr>
                <w:rFonts w:ascii="Calibri" w:hAnsi="Calibri" w:cstheme="minorHAnsi"/>
                <w:b/>
                <w:sz w:val="20"/>
                <w:szCs w:val="20"/>
              </w:rPr>
              <w:t xml:space="preserve">                        Scenarios</w:t>
            </w:r>
          </w:p>
        </w:tc>
        <w:tc>
          <w:tcPr>
            <w:tcW w:w="2460" w:type="dxa"/>
            <w:gridSpan w:val="2"/>
            <w:tcBorders>
              <w:top w:val="single" w:sz="4" w:space="0" w:color="auto"/>
            </w:tcBorders>
            <w:shd w:val="clear" w:color="auto" w:fill="FFFFFF"/>
            <w:vAlign w:val="bottom"/>
          </w:tcPr>
          <w:p w14:paraId="5E00247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b/>
                <w:sz w:val="20"/>
                <w:szCs w:val="20"/>
              </w:rPr>
            </w:pPr>
            <w:r>
              <w:rPr>
                <w:rFonts w:ascii="Calibri" w:hAnsi="Calibri" w:cstheme="minorHAnsi"/>
                <w:b/>
                <w:sz w:val="20"/>
                <w:szCs w:val="20"/>
              </w:rPr>
              <w:t>On show</w:t>
            </w:r>
          </w:p>
        </w:tc>
        <w:tc>
          <w:tcPr>
            <w:tcW w:w="2268" w:type="dxa"/>
            <w:gridSpan w:val="2"/>
            <w:tcBorders>
              <w:top w:val="single" w:sz="4" w:space="0" w:color="auto"/>
            </w:tcBorders>
            <w:shd w:val="clear" w:color="auto" w:fill="FFFFFF"/>
          </w:tcPr>
          <w:p w14:paraId="46851346"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r>
              <w:rPr>
                <w:rFonts w:ascii="Calibri" w:hAnsi="Calibri" w:cstheme="minorHAnsi"/>
                <w:b/>
                <w:sz w:val="20"/>
                <w:szCs w:val="20"/>
              </w:rPr>
              <w:t>Off show</w:t>
            </w:r>
          </w:p>
        </w:tc>
        <w:tc>
          <w:tcPr>
            <w:tcW w:w="992" w:type="dxa"/>
            <w:tcBorders>
              <w:top w:val="single" w:sz="4" w:space="0" w:color="auto"/>
            </w:tcBorders>
            <w:shd w:val="clear" w:color="auto" w:fill="FFFFFF"/>
          </w:tcPr>
          <w:p w14:paraId="7A4136EC" w14:textId="77777777" w:rsidR="00DD039F" w:rsidRDefault="00DD039F" w:rsidP="00213370">
            <w:pPr>
              <w:autoSpaceDE w:val="0"/>
              <w:autoSpaceDN w:val="0"/>
              <w:adjustRightInd w:val="0"/>
              <w:spacing w:line="320" w:lineRule="atLeast"/>
              <w:ind w:left="60" w:right="60"/>
              <w:jc w:val="right"/>
              <w:rPr>
                <w:rFonts w:ascii="Calibri" w:hAnsi="Calibri" w:cstheme="minorHAnsi"/>
                <w:b/>
                <w:sz w:val="20"/>
                <w:szCs w:val="20"/>
              </w:rPr>
            </w:pPr>
            <w:r>
              <w:rPr>
                <w:rFonts w:ascii="Calibri" w:hAnsi="Calibri" w:cstheme="minorHAnsi"/>
                <w:b/>
                <w:sz w:val="20"/>
                <w:szCs w:val="20"/>
              </w:rPr>
              <w:t>Wilcoxon</w:t>
            </w:r>
          </w:p>
        </w:tc>
        <w:tc>
          <w:tcPr>
            <w:tcW w:w="851" w:type="dxa"/>
            <w:tcBorders>
              <w:top w:val="single" w:sz="4" w:space="0" w:color="auto"/>
            </w:tcBorders>
            <w:shd w:val="clear" w:color="auto" w:fill="FFFFFF"/>
          </w:tcPr>
          <w:p w14:paraId="32E4FB6A" w14:textId="77777777" w:rsidR="00DD039F" w:rsidRDefault="00DD039F" w:rsidP="00213370">
            <w:pPr>
              <w:autoSpaceDE w:val="0"/>
              <w:autoSpaceDN w:val="0"/>
              <w:adjustRightInd w:val="0"/>
              <w:spacing w:line="320" w:lineRule="atLeast"/>
              <w:ind w:left="60" w:right="60"/>
              <w:rPr>
                <w:rFonts w:ascii="Calibri" w:hAnsi="Calibri" w:cstheme="minorHAnsi"/>
                <w:b/>
                <w:sz w:val="20"/>
                <w:szCs w:val="20"/>
              </w:rPr>
            </w:pPr>
            <w:r>
              <w:rPr>
                <w:rFonts w:ascii="Calibri" w:hAnsi="Calibri" w:cstheme="minorHAnsi"/>
                <w:b/>
                <w:sz w:val="20"/>
                <w:szCs w:val="20"/>
              </w:rPr>
              <w:t>Test</w:t>
            </w:r>
          </w:p>
        </w:tc>
      </w:tr>
      <w:tr w:rsidR="002F2D9D" w:rsidRPr="004A00EF" w14:paraId="26E0C163" w14:textId="77777777" w:rsidTr="00213370">
        <w:trPr>
          <w:cantSplit/>
          <w:jc w:val="center"/>
        </w:trPr>
        <w:tc>
          <w:tcPr>
            <w:tcW w:w="2977" w:type="dxa"/>
            <w:tcBorders>
              <w:bottom w:val="single" w:sz="4" w:space="0" w:color="auto"/>
            </w:tcBorders>
            <w:shd w:val="clear" w:color="auto" w:fill="FFFFFF"/>
            <w:vAlign w:val="bottom"/>
          </w:tcPr>
          <w:p w14:paraId="7DC1A713" w14:textId="77777777" w:rsidR="00DD039F" w:rsidRPr="004A00EF" w:rsidRDefault="00DD039F" w:rsidP="00213370">
            <w:pPr>
              <w:autoSpaceDE w:val="0"/>
              <w:autoSpaceDN w:val="0"/>
              <w:adjustRightInd w:val="0"/>
              <w:jc w:val="center"/>
              <w:rPr>
                <w:rFonts w:ascii="Calibri" w:hAnsi="Calibri" w:cstheme="minorHAnsi"/>
                <w:b/>
                <w:sz w:val="20"/>
                <w:szCs w:val="20"/>
              </w:rPr>
            </w:pPr>
            <w:r>
              <w:rPr>
                <w:rFonts w:ascii="Calibri" w:hAnsi="Calibri" w:cstheme="minorHAnsi"/>
                <w:b/>
                <w:sz w:val="20"/>
                <w:szCs w:val="20"/>
              </w:rPr>
              <w:t xml:space="preserve">UK </w:t>
            </w:r>
            <w:r w:rsidRPr="004A00EF">
              <w:rPr>
                <w:rFonts w:ascii="Calibri" w:hAnsi="Calibri" w:cstheme="minorHAnsi"/>
                <w:b/>
                <w:sz w:val="20"/>
                <w:szCs w:val="20"/>
              </w:rPr>
              <w:t>Aquarists</w:t>
            </w:r>
          </w:p>
        </w:tc>
        <w:tc>
          <w:tcPr>
            <w:tcW w:w="512" w:type="dxa"/>
            <w:tcBorders>
              <w:bottom w:val="single" w:sz="4" w:space="0" w:color="auto"/>
            </w:tcBorders>
            <w:shd w:val="clear" w:color="auto" w:fill="FFFFFF"/>
            <w:vAlign w:val="bottom"/>
          </w:tcPr>
          <w:p w14:paraId="093375D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b/>
                <w:sz w:val="20"/>
                <w:szCs w:val="20"/>
              </w:rPr>
            </w:pPr>
            <w:r>
              <w:rPr>
                <w:rFonts w:ascii="Calibri" w:hAnsi="Calibri" w:cstheme="minorHAnsi"/>
                <w:b/>
                <w:sz w:val="20"/>
                <w:szCs w:val="20"/>
              </w:rPr>
              <w:t>N</w:t>
            </w:r>
          </w:p>
        </w:tc>
        <w:tc>
          <w:tcPr>
            <w:tcW w:w="901" w:type="dxa"/>
            <w:tcBorders>
              <w:bottom w:val="single" w:sz="4" w:space="0" w:color="auto"/>
            </w:tcBorders>
            <w:shd w:val="clear" w:color="auto" w:fill="FFFFFF"/>
            <w:vAlign w:val="bottom"/>
          </w:tcPr>
          <w:p w14:paraId="163DAA2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b/>
                <w:sz w:val="20"/>
                <w:szCs w:val="20"/>
              </w:rPr>
            </w:pPr>
            <w:r>
              <w:rPr>
                <w:rFonts w:ascii="Calibri" w:hAnsi="Calibri" w:cstheme="minorHAnsi"/>
                <w:b/>
                <w:sz w:val="20"/>
                <w:szCs w:val="20"/>
              </w:rPr>
              <w:t>Median</w:t>
            </w:r>
          </w:p>
        </w:tc>
        <w:tc>
          <w:tcPr>
            <w:tcW w:w="1559" w:type="dxa"/>
            <w:tcBorders>
              <w:bottom w:val="single" w:sz="4" w:space="0" w:color="auto"/>
            </w:tcBorders>
            <w:shd w:val="clear" w:color="auto" w:fill="FFFFFF"/>
            <w:vAlign w:val="bottom"/>
          </w:tcPr>
          <w:p w14:paraId="56B47DB7"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4A00EF">
              <w:rPr>
                <w:rFonts w:ascii="Calibri" w:hAnsi="Calibri" w:cstheme="minorHAnsi"/>
                <w:b/>
                <w:sz w:val="20"/>
                <w:szCs w:val="20"/>
              </w:rPr>
              <w:t>Std. Deviation</w:t>
            </w:r>
          </w:p>
        </w:tc>
        <w:tc>
          <w:tcPr>
            <w:tcW w:w="850" w:type="dxa"/>
            <w:tcBorders>
              <w:bottom w:val="single" w:sz="4" w:space="0" w:color="auto"/>
            </w:tcBorders>
            <w:shd w:val="clear" w:color="auto" w:fill="FFFFFF"/>
            <w:vAlign w:val="bottom"/>
          </w:tcPr>
          <w:p w14:paraId="6547CB7E"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b/>
                <w:sz w:val="20"/>
                <w:szCs w:val="20"/>
              </w:rPr>
            </w:pPr>
            <w:r>
              <w:rPr>
                <w:rFonts w:ascii="Calibri" w:hAnsi="Calibri" w:cstheme="minorHAnsi"/>
                <w:b/>
                <w:sz w:val="20"/>
                <w:szCs w:val="20"/>
              </w:rPr>
              <w:t>Median</w:t>
            </w:r>
          </w:p>
        </w:tc>
        <w:tc>
          <w:tcPr>
            <w:tcW w:w="1418" w:type="dxa"/>
            <w:tcBorders>
              <w:bottom w:val="single" w:sz="4" w:space="0" w:color="auto"/>
            </w:tcBorders>
            <w:shd w:val="clear" w:color="auto" w:fill="FFFFFF"/>
            <w:vAlign w:val="bottom"/>
          </w:tcPr>
          <w:p w14:paraId="0E567DD6"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4A00EF">
              <w:rPr>
                <w:rFonts w:ascii="Calibri" w:hAnsi="Calibri" w:cstheme="minorHAnsi"/>
                <w:b/>
                <w:sz w:val="20"/>
                <w:szCs w:val="20"/>
              </w:rPr>
              <w:t>Std. Deviation</w:t>
            </w:r>
          </w:p>
        </w:tc>
        <w:tc>
          <w:tcPr>
            <w:tcW w:w="992" w:type="dxa"/>
            <w:tcBorders>
              <w:bottom w:val="single" w:sz="4" w:space="0" w:color="auto"/>
            </w:tcBorders>
            <w:shd w:val="clear" w:color="auto" w:fill="FFFFFF"/>
          </w:tcPr>
          <w:p w14:paraId="27264526"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b/>
                <w:sz w:val="20"/>
                <w:szCs w:val="20"/>
              </w:rPr>
            </w:pPr>
            <w:r>
              <w:rPr>
                <w:rFonts w:ascii="Calibri" w:hAnsi="Calibri" w:cstheme="minorHAnsi"/>
                <w:b/>
                <w:sz w:val="20"/>
                <w:szCs w:val="20"/>
              </w:rPr>
              <w:t>Z</w:t>
            </w:r>
          </w:p>
        </w:tc>
        <w:tc>
          <w:tcPr>
            <w:tcW w:w="851" w:type="dxa"/>
            <w:tcBorders>
              <w:bottom w:val="single" w:sz="4" w:space="0" w:color="auto"/>
            </w:tcBorders>
            <w:shd w:val="clear" w:color="auto" w:fill="FFFFFF"/>
          </w:tcPr>
          <w:p w14:paraId="02378472"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r>
              <w:rPr>
                <w:rFonts w:ascii="Calibri" w:hAnsi="Calibri" w:cstheme="minorHAnsi"/>
                <w:b/>
                <w:sz w:val="20"/>
                <w:szCs w:val="20"/>
              </w:rPr>
              <w:t>p</w:t>
            </w:r>
          </w:p>
        </w:tc>
      </w:tr>
      <w:tr w:rsidR="00DD039F" w:rsidRPr="004A00EF" w14:paraId="05008235" w14:textId="77777777" w:rsidTr="00213370">
        <w:trPr>
          <w:cantSplit/>
          <w:jc w:val="center"/>
        </w:trPr>
        <w:tc>
          <w:tcPr>
            <w:tcW w:w="2977" w:type="dxa"/>
            <w:tcBorders>
              <w:top w:val="single" w:sz="4" w:space="0" w:color="auto"/>
            </w:tcBorders>
            <w:shd w:val="clear" w:color="auto" w:fill="auto"/>
          </w:tcPr>
          <w:p w14:paraId="1767C0B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Octopus to shark</w:t>
            </w:r>
          </w:p>
        </w:tc>
        <w:tc>
          <w:tcPr>
            <w:tcW w:w="512" w:type="dxa"/>
            <w:tcBorders>
              <w:top w:val="single" w:sz="4" w:space="0" w:color="auto"/>
            </w:tcBorders>
            <w:shd w:val="clear" w:color="auto" w:fill="auto"/>
          </w:tcPr>
          <w:p w14:paraId="025A1856"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74</w:t>
            </w:r>
          </w:p>
        </w:tc>
        <w:tc>
          <w:tcPr>
            <w:tcW w:w="901" w:type="dxa"/>
            <w:tcBorders>
              <w:top w:val="single" w:sz="4" w:space="0" w:color="auto"/>
            </w:tcBorders>
            <w:shd w:val="clear" w:color="auto" w:fill="auto"/>
          </w:tcPr>
          <w:p w14:paraId="5564508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4.0</w:t>
            </w:r>
          </w:p>
        </w:tc>
        <w:tc>
          <w:tcPr>
            <w:tcW w:w="1559" w:type="dxa"/>
            <w:tcBorders>
              <w:top w:val="single" w:sz="4" w:space="0" w:color="auto"/>
            </w:tcBorders>
            <w:shd w:val="clear" w:color="auto" w:fill="auto"/>
          </w:tcPr>
          <w:p w14:paraId="0471B76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1.4</w:t>
            </w:r>
          </w:p>
        </w:tc>
        <w:tc>
          <w:tcPr>
            <w:tcW w:w="850" w:type="dxa"/>
            <w:tcBorders>
              <w:top w:val="single" w:sz="4" w:space="0" w:color="auto"/>
            </w:tcBorders>
          </w:tcPr>
          <w:p w14:paraId="199637B9"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4.0</w:t>
            </w:r>
          </w:p>
        </w:tc>
        <w:tc>
          <w:tcPr>
            <w:tcW w:w="1418" w:type="dxa"/>
            <w:tcBorders>
              <w:top w:val="single" w:sz="4" w:space="0" w:color="auto"/>
            </w:tcBorders>
          </w:tcPr>
          <w:p w14:paraId="32E4825C"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992" w:type="dxa"/>
            <w:tcBorders>
              <w:top w:val="single" w:sz="4" w:space="0" w:color="auto"/>
            </w:tcBorders>
          </w:tcPr>
          <w:p w14:paraId="0369C836"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-3.407</w:t>
            </w:r>
          </w:p>
        </w:tc>
        <w:tc>
          <w:tcPr>
            <w:tcW w:w="851" w:type="dxa"/>
            <w:tcBorders>
              <w:top w:val="single" w:sz="4" w:space="0" w:color="auto"/>
            </w:tcBorders>
          </w:tcPr>
          <w:p w14:paraId="0C32695B" w14:textId="77777777" w:rsidR="00DD039F" w:rsidRPr="00E30B3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E30B39">
              <w:rPr>
                <w:rFonts w:ascii="Calibri" w:hAnsi="Calibri" w:cstheme="minorHAnsi"/>
                <w:b/>
                <w:sz w:val="20"/>
                <w:szCs w:val="20"/>
              </w:rPr>
              <w:t>&lt;0.001</w:t>
            </w:r>
          </w:p>
        </w:tc>
      </w:tr>
      <w:tr w:rsidR="00DD039F" w:rsidRPr="004A00EF" w14:paraId="4CEA9531" w14:textId="77777777" w:rsidTr="00213370">
        <w:trPr>
          <w:cantSplit/>
          <w:jc w:val="center"/>
        </w:trPr>
        <w:tc>
          <w:tcPr>
            <w:tcW w:w="2977" w:type="dxa"/>
            <w:shd w:val="clear" w:color="auto" w:fill="auto"/>
          </w:tcPr>
          <w:p w14:paraId="7F8FDCEE"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Crabs to cuttlefish</w:t>
            </w:r>
          </w:p>
        </w:tc>
        <w:tc>
          <w:tcPr>
            <w:tcW w:w="512" w:type="dxa"/>
            <w:shd w:val="clear" w:color="auto" w:fill="auto"/>
          </w:tcPr>
          <w:p w14:paraId="4D1B80B5"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74</w:t>
            </w:r>
          </w:p>
        </w:tc>
        <w:tc>
          <w:tcPr>
            <w:tcW w:w="901" w:type="dxa"/>
            <w:shd w:val="clear" w:color="auto" w:fill="auto"/>
          </w:tcPr>
          <w:p w14:paraId="33258F79"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42FDE82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850" w:type="dxa"/>
          </w:tcPr>
          <w:p w14:paraId="21BF054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383AD6C7"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992" w:type="dxa"/>
          </w:tcPr>
          <w:p w14:paraId="444E638A"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0.296</w:t>
            </w:r>
          </w:p>
        </w:tc>
        <w:tc>
          <w:tcPr>
            <w:tcW w:w="851" w:type="dxa"/>
          </w:tcPr>
          <w:p w14:paraId="0E4D7768"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1.00</w:t>
            </w:r>
          </w:p>
        </w:tc>
      </w:tr>
      <w:tr w:rsidR="00DD039F" w:rsidRPr="004A00EF" w14:paraId="35889C6C" w14:textId="77777777" w:rsidTr="00213370">
        <w:trPr>
          <w:cantSplit/>
          <w:jc w:val="center"/>
        </w:trPr>
        <w:tc>
          <w:tcPr>
            <w:tcW w:w="2977" w:type="dxa"/>
            <w:shd w:val="clear" w:color="auto" w:fill="auto"/>
          </w:tcPr>
          <w:p w14:paraId="5E6A4C6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Fish to a cuttlefish</w:t>
            </w:r>
          </w:p>
        </w:tc>
        <w:tc>
          <w:tcPr>
            <w:tcW w:w="512" w:type="dxa"/>
            <w:shd w:val="clear" w:color="auto" w:fill="auto"/>
          </w:tcPr>
          <w:p w14:paraId="2F0299FC"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74</w:t>
            </w:r>
          </w:p>
        </w:tc>
        <w:tc>
          <w:tcPr>
            <w:tcW w:w="901" w:type="dxa"/>
            <w:shd w:val="clear" w:color="auto" w:fill="auto"/>
          </w:tcPr>
          <w:p w14:paraId="11DA2EB8"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7A3EF7F8"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850" w:type="dxa"/>
          </w:tcPr>
          <w:p w14:paraId="5CBBEEF6"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30CB3599"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992" w:type="dxa"/>
          </w:tcPr>
          <w:p w14:paraId="7ED40D70"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-0.46</w:t>
            </w:r>
          </w:p>
        </w:tc>
        <w:tc>
          <w:tcPr>
            <w:tcW w:w="851" w:type="dxa"/>
          </w:tcPr>
          <w:p w14:paraId="2814803E"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1.00</w:t>
            </w:r>
          </w:p>
        </w:tc>
      </w:tr>
      <w:tr w:rsidR="00DD039F" w:rsidRPr="004A00EF" w14:paraId="639DFFFF" w14:textId="77777777" w:rsidTr="00213370">
        <w:trPr>
          <w:cantSplit/>
          <w:jc w:val="center"/>
        </w:trPr>
        <w:tc>
          <w:tcPr>
            <w:tcW w:w="2977" w:type="dxa"/>
            <w:shd w:val="clear" w:color="auto" w:fill="auto"/>
          </w:tcPr>
          <w:p w14:paraId="54E5A32A"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Fish to sharks</w:t>
            </w:r>
          </w:p>
        </w:tc>
        <w:tc>
          <w:tcPr>
            <w:tcW w:w="512" w:type="dxa"/>
            <w:shd w:val="clear" w:color="auto" w:fill="auto"/>
          </w:tcPr>
          <w:p w14:paraId="08B16A7D"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74</w:t>
            </w:r>
          </w:p>
        </w:tc>
        <w:tc>
          <w:tcPr>
            <w:tcW w:w="901" w:type="dxa"/>
            <w:shd w:val="clear" w:color="auto" w:fill="auto"/>
          </w:tcPr>
          <w:p w14:paraId="194EE3ED"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028ABC8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1.4</w:t>
            </w:r>
          </w:p>
        </w:tc>
        <w:tc>
          <w:tcPr>
            <w:tcW w:w="850" w:type="dxa"/>
          </w:tcPr>
          <w:p w14:paraId="1F6EB706"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757014F4"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992" w:type="dxa"/>
          </w:tcPr>
          <w:p w14:paraId="67E0D930"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-0.93</w:t>
            </w:r>
          </w:p>
        </w:tc>
        <w:tc>
          <w:tcPr>
            <w:tcW w:w="851" w:type="dxa"/>
          </w:tcPr>
          <w:p w14:paraId="37F8ECB7"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1.00</w:t>
            </w:r>
          </w:p>
        </w:tc>
      </w:tr>
      <w:tr w:rsidR="00DD039F" w:rsidRPr="004A00EF" w14:paraId="651143EC" w14:textId="77777777" w:rsidTr="00213370">
        <w:trPr>
          <w:cantSplit/>
          <w:jc w:val="center"/>
        </w:trPr>
        <w:tc>
          <w:tcPr>
            <w:tcW w:w="2977" w:type="dxa"/>
            <w:shd w:val="clear" w:color="auto" w:fill="auto"/>
          </w:tcPr>
          <w:p w14:paraId="3F72B978"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lastRenderedPageBreak/>
              <w:t>Fish to fish</w:t>
            </w:r>
          </w:p>
        </w:tc>
        <w:tc>
          <w:tcPr>
            <w:tcW w:w="512" w:type="dxa"/>
            <w:shd w:val="clear" w:color="auto" w:fill="auto"/>
          </w:tcPr>
          <w:p w14:paraId="2F4216A6"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74</w:t>
            </w:r>
          </w:p>
        </w:tc>
        <w:tc>
          <w:tcPr>
            <w:tcW w:w="901" w:type="dxa"/>
            <w:shd w:val="clear" w:color="auto" w:fill="auto"/>
          </w:tcPr>
          <w:p w14:paraId="156BA0E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5D091D3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850" w:type="dxa"/>
          </w:tcPr>
          <w:p w14:paraId="41B238D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6D3A9D76"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992" w:type="dxa"/>
          </w:tcPr>
          <w:p w14:paraId="7CB7BB83"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0.463</w:t>
            </w:r>
          </w:p>
        </w:tc>
        <w:tc>
          <w:tcPr>
            <w:tcW w:w="851" w:type="dxa"/>
          </w:tcPr>
          <w:p w14:paraId="2FA19657"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1.00</w:t>
            </w:r>
          </w:p>
        </w:tc>
      </w:tr>
      <w:tr w:rsidR="00DD039F" w:rsidRPr="004A00EF" w14:paraId="5734BD65" w14:textId="77777777" w:rsidTr="00213370">
        <w:trPr>
          <w:cantSplit/>
          <w:jc w:val="center"/>
        </w:trPr>
        <w:tc>
          <w:tcPr>
            <w:tcW w:w="2977" w:type="dxa"/>
            <w:shd w:val="clear" w:color="auto" w:fill="auto"/>
          </w:tcPr>
          <w:p w14:paraId="6267970A"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Shrimp to fish</w:t>
            </w:r>
          </w:p>
        </w:tc>
        <w:tc>
          <w:tcPr>
            <w:tcW w:w="512" w:type="dxa"/>
            <w:shd w:val="clear" w:color="auto" w:fill="auto"/>
          </w:tcPr>
          <w:p w14:paraId="3B1A4076"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74</w:t>
            </w:r>
          </w:p>
        </w:tc>
        <w:tc>
          <w:tcPr>
            <w:tcW w:w="901" w:type="dxa"/>
            <w:shd w:val="clear" w:color="auto" w:fill="auto"/>
          </w:tcPr>
          <w:p w14:paraId="7927C2E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559" w:type="dxa"/>
            <w:shd w:val="clear" w:color="auto" w:fill="auto"/>
          </w:tcPr>
          <w:p w14:paraId="056E4363"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850" w:type="dxa"/>
          </w:tcPr>
          <w:p w14:paraId="721BEA7A"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418" w:type="dxa"/>
          </w:tcPr>
          <w:p w14:paraId="33FF4F65"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992" w:type="dxa"/>
          </w:tcPr>
          <w:p w14:paraId="64959FF2"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-2.426</w:t>
            </w:r>
          </w:p>
        </w:tc>
        <w:tc>
          <w:tcPr>
            <w:tcW w:w="851" w:type="dxa"/>
          </w:tcPr>
          <w:p w14:paraId="5B25E0FA" w14:textId="77777777" w:rsidR="00DD039F" w:rsidRPr="00E30B3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E30B39">
              <w:rPr>
                <w:rFonts w:ascii="Calibri" w:hAnsi="Calibri" w:cstheme="minorHAnsi"/>
                <w:b/>
                <w:sz w:val="20"/>
                <w:szCs w:val="20"/>
              </w:rPr>
              <w:t>0.001</w:t>
            </w:r>
          </w:p>
        </w:tc>
      </w:tr>
      <w:tr w:rsidR="00DD039F" w:rsidRPr="004A00EF" w14:paraId="19568F89" w14:textId="77777777" w:rsidTr="00213370">
        <w:trPr>
          <w:cantSplit/>
          <w:jc w:val="center"/>
        </w:trPr>
        <w:tc>
          <w:tcPr>
            <w:tcW w:w="2977" w:type="dxa"/>
            <w:tcBorders>
              <w:top w:val="single" w:sz="4" w:space="0" w:color="auto"/>
              <w:bottom w:val="single" w:sz="4" w:space="0" w:color="auto"/>
            </w:tcBorders>
            <w:shd w:val="clear" w:color="auto" w:fill="auto"/>
          </w:tcPr>
          <w:p w14:paraId="1D52BF15" w14:textId="77777777" w:rsidR="00DD039F" w:rsidRPr="00191DE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191DE9">
              <w:rPr>
                <w:rFonts w:ascii="Calibri" w:hAnsi="Calibri" w:cstheme="minorHAnsi"/>
                <w:b/>
                <w:sz w:val="20"/>
                <w:szCs w:val="20"/>
              </w:rPr>
              <w:t>US Aquarists</w:t>
            </w:r>
          </w:p>
        </w:tc>
        <w:tc>
          <w:tcPr>
            <w:tcW w:w="512" w:type="dxa"/>
            <w:tcBorders>
              <w:top w:val="single" w:sz="4" w:space="0" w:color="auto"/>
              <w:bottom w:val="single" w:sz="4" w:space="0" w:color="auto"/>
            </w:tcBorders>
            <w:shd w:val="clear" w:color="auto" w:fill="auto"/>
          </w:tcPr>
          <w:p w14:paraId="0A7957F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901" w:type="dxa"/>
            <w:tcBorders>
              <w:top w:val="single" w:sz="4" w:space="0" w:color="auto"/>
              <w:bottom w:val="single" w:sz="4" w:space="0" w:color="auto"/>
            </w:tcBorders>
            <w:shd w:val="clear" w:color="auto" w:fill="auto"/>
          </w:tcPr>
          <w:p w14:paraId="6C30F95E"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1559" w:type="dxa"/>
            <w:tcBorders>
              <w:top w:val="single" w:sz="4" w:space="0" w:color="auto"/>
              <w:bottom w:val="single" w:sz="4" w:space="0" w:color="auto"/>
            </w:tcBorders>
            <w:shd w:val="clear" w:color="auto" w:fill="auto"/>
          </w:tcPr>
          <w:p w14:paraId="2DDB8C67"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850" w:type="dxa"/>
            <w:tcBorders>
              <w:top w:val="single" w:sz="4" w:space="0" w:color="auto"/>
              <w:bottom w:val="single" w:sz="4" w:space="0" w:color="auto"/>
            </w:tcBorders>
          </w:tcPr>
          <w:p w14:paraId="5AA60BA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1418" w:type="dxa"/>
            <w:tcBorders>
              <w:top w:val="single" w:sz="4" w:space="0" w:color="auto"/>
              <w:bottom w:val="single" w:sz="4" w:space="0" w:color="auto"/>
            </w:tcBorders>
          </w:tcPr>
          <w:p w14:paraId="2F1912E1"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992" w:type="dxa"/>
            <w:tcBorders>
              <w:top w:val="single" w:sz="4" w:space="0" w:color="auto"/>
              <w:bottom w:val="single" w:sz="4" w:space="0" w:color="auto"/>
            </w:tcBorders>
          </w:tcPr>
          <w:p w14:paraId="6FF61116"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851" w:type="dxa"/>
            <w:tcBorders>
              <w:top w:val="single" w:sz="4" w:space="0" w:color="auto"/>
              <w:bottom w:val="single" w:sz="4" w:space="0" w:color="auto"/>
            </w:tcBorders>
          </w:tcPr>
          <w:p w14:paraId="4DFA608B"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p>
        </w:tc>
      </w:tr>
      <w:tr w:rsidR="00DD039F" w:rsidRPr="004A00EF" w14:paraId="2857DA87" w14:textId="77777777" w:rsidTr="00213370">
        <w:trPr>
          <w:cantSplit/>
          <w:jc w:val="center"/>
        </w:trPr>
        <w:tc>
          <w:tcPr>
            <w:tcW w:w="2977" w:type="dxa"/>
            <w:tcBorders>
              <w:top w:val="single" w:sz="4" w:space="0" w:color="auto"/>
            </w:tcBorders>
            <w:shd w:val="clear" w:color="auto" w:fill="auto"/>
          </w:tcPr>
          <w:p w14:paraId="28CD48D9" w14:textId="77777777" w:rsidR="00DD039F" w:rsidRPr="00191DE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4A00EF">
              <w:rPr>
                <w:rFonts w:ascii="Calibri" w:hAnsi="Calibri" w:cstheme="minorHAnsi"/>
                <w:sz w:val="20"/>
                <w:szCs w:val="20"/>
              </w:rPr>
              <w:t>Octopus to shark</w:t>
            </w:r>
          </w:p>
        </w:tc>
        <w:tc>
          <w:tcPr>
            <w:tcW w:w="512" w:type="dxa"/>
            <w:tcBorders>
              <w:top w:val="single" w:sz="4" w:space="0" w:color="auto"/>
            </w:tcBorders>
            <w:shd w:val="clear" w:color="auto" w:fill="auto"/>
          </w:tcPr>
          <w:p w14:paraId="66706AA5"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36</w:t>
            </w:r>
          </w:p>
        </w:tc>
        <w:tc>
          <w:tcPr>
            <w:tcW w:w="901" w:type="dxa"/>
            <w:tcBorders>
              <w:top w:val="single" w:sz="4" w:space="0" w:color="auto"/>
            </w:tcBorders>
            <w:shd w:val="clear" w:color="auto" w:fill="auto"/>
          </w:tcPr>
          <w:p w14:paraId="01B83687"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4.0</w:t>
            </w:r>
          </w:p>
        </w:tc>
        <w:tc>
          <w:tcPr>
            <w:tcW w:w="1559" w:type="dxa"/>
            <w:tcBorders>
              <w:top w:val="single" w:sz="4" w:space="0" w:color="auto"/>
            </w:tcBorders>
            <w:shd w:val="clear" w:color="auto" w:fill="auto"/>
          </w:tcPr>
          <w:p w14:paraId="131092D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1.1</w:t>
            </w:r>
          </w:p>
        </w:tc>
        <w:tc>
          <w:tcPr>
            <w:tcW w:w="850" w:type="dxa"/>
            <w:tcBorders>
              <w:top w:val="single" w:sz="4" w:space="0" w:color="auto"/>
            </w:tcBorders>
          </w:tcPr>
          <w:p w14:paraId="7DDD1120"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4.0</w:t>
            </w:r>
          </w:p>
        </w:tc>
        <w:tc>
          <w:tcPr>
            <w:tcW w:w="1418" w:type="dxa"/>
            <w:tcBorders>
              <w:top w:val="single" w:sz="4" w:space="0" w:color="auto"/>
            </w:tcBorders>
          </w:tcPr>
          <w:p w14:paraId="24E6E81F"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992" w:type="dxa"/>
            <w:tcBorders>
              <w:top w:val="single" w:sz="4" w:space="0" w:color="auto"/>
            </w:tcBorders>
          </w:tcPr>
          <w:p w14:paraId="4963AB87"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1.278</w:t>
            </w:r>
          </w:p>
        </w:tc>
        <w:tc>
          <w:tcPr>
            <w:tcW w:w="851" w:type="dxa"/>
            <w:tcBorders>
              <w:top w:val="single" w:sz="4" w:space="0" w:color="auto"/>
            </w:tcBorders>
          </w:tcPr>
          <w:p w14:paraId="0FB831B6"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0.164</w:t>
            </w:r>
          </w:p>
        </w:tc>
      </w:tr>
      <w:tr w:rsidR="00DD039F" w:rsidRPr="004A00EF" w14:paraId="1A6FDABA" w14:textId="77777777" w:rsidTr="00213370">
        <w:trPr>
          <w:cantSplit/>
          <w:jc w:val="center"/>
        </w:trPr>
        <w:tc>
          <w:tcPr>
            <w:tcW w:w="2977" w:type="dxa"/>
            <w:shd w:val="clear" w:color="auto" w:fill="auto"/>
          </w:tcPr>
          <w:p w14:paraId="4D67247D"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4A00EF">
              <w:rPr>
                <w:rFonts w:ascii="Calibri" w:hAnsi="Calibri" w:cstheme="minorHAnsi"/>
                <w:sz w:val="20"/>
                <w:szCs w:val="20"/>
              </w:rPr>
              <w:t>Crabs to cuttlefish</w:t>
            </w:r>
          </w:p>
        </w:tc>
        <w:tc>
          <w:tcPr>
            <w:tcW w:w="512" w:type="dxa"/>
            <w:shd w:val="clear" w:color="auto" w:fill="auto"/>
          </w:tcPr>
          <w:p w14:paraId="08EFB923"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36</w:t>
            </w:r>
          </w:p>
        </w:tc>
        <w:tc>
          <w:tcPr>
            <w:tcW w:w="901" w:type="dxa"/>
            <w:shd w:val="clear" w:color="auto" w:fill="auto"/>
          </w:tcPr>
          <w:p w14:paraId="6F9E328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559" w:type="dxa"/>
            <w:shd w:val="clear" w:color="auto" w:fill="auto"/>
          </w:tcPr>
          <w:p w14:paraId="230460F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0.8</w:t>
            </w:r>
          </w:p>
        </w:tc>
        <w:tc>
          <w:tcPr>
            <w:tcW w:w="850" w:type="dxa"/>
          </w:tcPr>
          <w:p w14:paraId="7A07F4E9"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418" w:type="dxa"/>
          </w:tcPr>
          <w:p w14:paraId="1E4B760C"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w:t>
            </w:r>
          </w:p>
        </w:tc>
        <w:tc>
          <w:tcPr>
            <w:tcW w:w="992" w:type="dxa"/>
          </w:tcPr>
          <w:p w14:paraId="4FFC774F"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0.958</w:t>
            </w:r>
          </w:p>
        </w:tc>
        <w:tc>
          <w:tcPr>
            <w:tcW w:w="851" w:type="dxa"/>
          </w:tcPr>
          <w:p w14:paraId="237A0072"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1.00</w:t>
            </w:r>
          </w:p>
        </w:tc>
      </w:tr>
      <w:tr w:rsidR="00DD039F" w:rsidRPr="004A00EF" w14:paraId="6DEB6AF6" w14:textId="77777777" w:rsidTr="00213370">
        <w:trPr>
          <w:cantSplit/>
          <w:jc w:val="center"/>
        </w:trPr>
        <w:tc>
          <w:tcPr>
            <w:tcW w:w="2977" w:type="dxa"/>
            <w:shd w:val="clear" w:color="auto" w:fill="auto"/>
          </w:tcPr>
          <w:p w14:paraId="5026C5B8"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4A00EF">
              <w:rPr>
                <w:rFonts w:ascii="Calibri" w:hAnsi="Calibri" w:cstheme="minorHAnsi"/>
                <w:sz w:val="20"/>
                <w:szCs w:val="20"/>
              </w:rPr>
              <w:t>Fish to a cuttlefish</w:t>
            </w:r>
          </w:p>
        </w:tc>
        <w:tc>
          <w:tcPr>
            <w:tcW w:w="512" w:type="dxa"/>
            <w:shd w:val="clear" w:color="auto" w:fill="auto"/>
          </w:tcPr>
          <w:p w14:paraId="7A7C0DDD"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36</w:t>
            </w:r>
          </w:p>
        </w:tc>
        <w:tc>
          <w:tcPr>
            <w:tcW w:w="901" w:type="dxa"/>
            <w:shd w:val="clear" w:color="auto" w:fill="auto"/>
          </w:tcPr>
          <w:p w14:paraId="042CD85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477346C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0.8</w:t>
            </w:r>
          </w:p>
        </w:tc>
        <w:tc>
          <w:tcPr>
            <w:tcW w:w="850" w:type="dxa"/>
          </w:tcPr>
          <w:p w14:paraId="2C70538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6C425F0D"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w:t>
            </w:r>
          </w:p>
        </w:tc>
        <w:tc>
          <w:tcPr>
            <w:tcW w:w="992" w:type="dxa"/>
          </w:tcPr>
          <w:p w14:paraId="49456836"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-0.756</w:t>
            </w:r>
          </w:p>
        </w:tc>
        <w:tc>
          <w:tcPr>
            <w:tcW w:w="851" w:type="dxa"/>
          </w:tcPr>
          <w:p w14:paraId="06BBCE71"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0.405</w:t>
            </w:r>
          </w:p>
        </w:tc>
      </w:tr>
      <w:tr w:rsidR="00DD039F" w:rsidRPr="004A00EF" w14:paraId="392FBD94" w14:textId="77777777" w:rsidTr="00213370">
        <w:trPr>
          <w:cantSplit/>
          <w:jc w:val="center"/>
        </w:trPr>
        <w:tc>
          <w:tcPr>
            <w:tcW w:w="2977" w:type="dxa"/>
            <w:shd w:val="clear" w:color="auto" w:fill="auto"/>
          </w:tcPr>
          <w:p w14:paraId="7B735C1F"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4A00EF">
              <w:rPr>
                <w:rFonts w:ascii="Calibri" w:hAnsi="Calibri" w:cstheme="minorHAnsi"/>
                <w:sz w:val="20"/>
                <w:szCs w:val="20"/>
              </w:rPr>
              <w:t>Fish to sharks</w:t>
            </w:r>
          </w:p>
        </w:tc>
        <w:tc>
          <w:tcPr>
            <w:tcW w:w="512" w:type="dxa"/>
            <w:shd w:val="clear" w:color="auto" w:fill="auto"/>
          </w:tcPr>
          <w:p w14:paraId="13A1FBBD"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36</w:t>
            </w:r>
          </w:p>
        </w:tc>
        <w:tc>
          <w:tcPr>
            <w:tcW w:w="901" w:type="dxa"/>
            <w:shd w:val="clear" w:color="auto" w:fill="auto"/>
          </w:tcPr>
          <w:p w14:paraId="4843397B"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560109E2"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1.3</w:t>
            </w:r>
          </w:p>
        </w:tc>
        <w:tc>
          <w:tcPr>
            <w:tcW w:w="850" w:type="dxa"/>
          </w:tcPr>
          <w:p w14:paraId="00E51A04"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7023C90B"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1.1</w:t>
            </w:r>
          </w:p>
        </w:tc>
        <w:tc>
          <w:tcPr>
            <w:tcW w:w="992" w:type="dxa"/>
          </w:tcPr>
          <w:p w14:paraId="27E490AD"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-0.333</w:t>
            </w:r>
          </w:p>
        </w:tc>
        <w:tc>
          <w:tcPr>
            <w:tcW w:w="851" w:type="dxa"/>
          </w:tcPr>
          <w:p w14:paraId="068F0E99"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0.940</w:t>
            </w:r>
          </w:p>
        </w:tc>
      </w:tr>
      <w:tr w:rsidR="00DD039F" w:rsidRPr="004A00EF" w14:paraId="2BF4CB1A" w14:textId="77777777" w:rsidTr="00213370">
        <w:trPr>
          <w:cantSplit/>
          <w:jc w:val="center"/>
        </w:trPr>
        <w:tc>
          <w:tcPr>
            <w:tcW w:w="2977" w:type="dxa"/>
            <w:shd w:val="clear" w:color="auto" w:fill="auto"/>
          </w:tcPr>
          <w:p w14:paraId="7788A0DE"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4A00EF">
              <w:rPr>
                <w:rFonts w:ascii="Calibri" w:hAnsi="Calibri" w:cstheme="minorHAnsi"/>
                <w:sz w:val="20"/>
                <w:szCs w:val="20"/>
              </w:rPr>
              <w:t>Fish to fish</w:t>
            </w:r>
          </w:p>
        </w:tc>
        <w:tc>
          <w:tcPr>
            <w:tcW w:w="512" w:type="dxa"/>
            <w:shd w:val="clear" w:color="auto" w:fill="auto"/>
          </w:tcPr>
          <w:p w14:paraId="4F905723"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36</w:t>
            </w:r>
          </w:p>
        </w:tc>
        <w:tc>
          <w:tcPr>
            <w:tcW w:w="901" w:type="dxa"/>
            <w:shd w:val="clear" w:color="auto" w:fill="auto"/>
          </w:tcPr>
          <w:p w14:paraId="6F6BC888"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559" w:type="dxa"/>
            <w:shd w:val="clear" w:color="auto" w:fill="auto"/>
          </w:tcPr>
          <w:p w14:paraId="14F8FC0D"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0.8</w:t>
            </w:r>
          </w:p>
        </w:tc>
        <w:tc>
          <w:tcPr>
            <w:tcW w:w="850" w:type="dxa"/>
          </w:tcPr>
          <w:p w14:paraId="2EEA2EE7"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691625E3"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0.8</w:t>
            </w:r>
          </w:p>
        </w:tc>
        <w:tc>
          <w:tcPr>
            <w:tcW w:w="992" w:type="dxa"/>
          </w:tcPr>
          <w:p w14:paraId="11B86ABB"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0.125</w:t>
            </w:r>
          </w:p>
        </w:tc>
        <w:tc>
          <w:tcPr>
            <w:tcW w:w="851" w:type="dxa"/>
          </w:tcPr>
          <w:p w14:paraId="6AE345AC"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0.892</w:t>
            </w:r>
          </w:p>
        </w:tc>
      </w:tr>
      <w:tr w:rsidR="00DD039F" w:rsidRPr="004A00EF" w14:paraId="50B72BBF" w14:textId="77777777" w:rsidTr="00213370">
        <w:trPr>
          <w:cantSplit/>
          <w:jc w:val="center"/>
        </w:trPr>
        <w:tc>
          <w:tcPr>
            <w:tcW w:w="2977" w:type="dxa"/>
            <w:shd w:val="clear" w:color="auto" w:fill="auto"/>
          </w:tcPr>
          <w:p w14:paraId="69206269"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4A00EF">
              <w:rPr>
                <w:rFonts w:ascii="Calibri" w:hAnsi="Calibri" w:cstheme="minorHAnsi"/>
                <w:sz w:val="20"/>
                <w:szCs w:val="20"/>
              </w:rPr>
              <w:t>Shrimp to fish</w:t>
            </w:r>
          </w:p>
        </w:tc>
        <w:tc>
          <w:tcPr>
            <w:tcW w:w="512" w:type="dxa"/>
            <w:shd w:val="clear" w:color="auto" w:fill="auto"/>
          </w:tcPr>
          <w:p w14:paraId="1A6C384E"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36</w:t>
            </w:r>
          </w:p>
        </w:tc>
        <w:tc>
          <w:tcPr>
            <w:tcW w:w="901" w:type="dxa"/>
            <w:shd w:val="clear" w:color="auto" w:fill="auto"/>
          </w:tcPr>
          <w:p w14:paraId="44B8B9DD"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559" w:type="dxa"/>
            <w:shd w:val="clear" w:color="auto" w:fill="auto"/>
          </w:tcPr>
          <w:p w14:paraId="7DBF2F98"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0.7</w:t>
            </w:r>
          </w:p>
        </w:tc>
        <w:tc>
          <w:tcPr>
            <w:tcW w:w="850" w:type="dxa"/>
          </w:tcPr>
          <w:p w14:paraId="2A91D208"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418" w:type="dxa"/>
          </w:tcPr>
          <w:p w14:paraId="37334177"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1E7FE1">
              <w:rPr>
                <w:rFonts w:ascii="Calibri" w:hAnsi="Calibri" w:cstheme="minorHAnsi"/>
                <w:sz w:val="20"/>
                <w:szCs w:val="20"/>
              </w:rPr>
              <w:t>1.0</w:t>
            </w:r>
          </w:p>
        </w:tc>
        <w:tc>
          <w:tcPr>
            <w:tcW w:w="992" w:type="dxa"/>
          </w:tcPr>
          <w:p w14:paraId="446353CA"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-6.833</w:t>
            </w:r>
          </w:p>
        </w:tc>
        <w:tc>
          <w:tcPr>
            <w:tcW w:w="851" w:type="dxa"/>
          </w:tcPr>
          <w:p w14:paraId="319232E4" w14:textId="77777777" w:rsidR="00DD039F" w:rsidRPr="00E30B3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E30B39">
              <w:rPr>
                <w:rFonts w:ascii="Calibri" w:hAnsi="Calibri" w:cstheme="minorHAnsi"/>
                <w:b/>
                <w:sz w:val="20"/>
                <w:szCs w:val="20"/>
              </w:rPr>
              <w:t>&lt;0.001</w:t>
            </w:r>
          </w:p>
        </w:tc>
      </w:tr>
      <w:tr w:rsidR="00DD039F" w:rsidRPr="004A00EF" w14:paraId="71FE6EA7" w14:textId="77777777" w:rsidTr="00213370">
        <w:trPr>
          <w:cantSplit/>
          <w:jc w:val="center"/>
        </w:trPr>
        <w:tc>
          <w:tcPr>
            <w:tcW w:w="2977" w:type="dxa"/>
            <w:tcBorders>
              <w:top w:val="single" w:sz="4" w:space="0" w:color="auto"/>
              <w:bottom w:val="single" w:sz="4" w:space="0" w:color="auto"/>
            </w:tcBorders>
            <w:shd w:val="clear" w:color="auto" w:fill="auto"/>
          </w:tcPr>
          <w:p w14:paraId="1E160CD7" w14:textId="77777777" w:rsidR="00DD039F" w:rsidRPr="00191DE9" w:rsidRDefault="00DD039F" w:rsidP="00213370">
            <w:pPr>
              <w:autoSpaceDE w:val="0"/>
              <w:autoSpaceDN w:val="0"/>
              <w:adjustRightInd w:val="0"/>
              <w:spacing w:line="320" w:lineRule="atLeast"/>
              <w:ind w:left="60" w:right="60"/>
              <w:jc w:val="center"/>
              <w:rPr>
                <w:rFonts w:ascii="Calibri" w:hAnsi="Calibri" w:cstheme="minorHAnsi"/>
                <w:b/>
                <w:sz w:val="20"/>
                <w:szCs w:val="20"/>
              </w:rPr>
            </w:pPr>
            <w:r>
              <w:rPr>
                <w:rFonts w:ascii="Calibri" w:hAnsi="Calibri" w:cstheme="minorHAnsi"/>
                <w:b/>
                <w:sz w:val="20"/>
                <w:szCs w:val="20"/>
              </w:rPr>
              <w:t>Non-aquarist UK professionals</w:t>
            </w:r>
          </w:p>
        </w:tc>
        <w:tc>
          <w:tcPr>
            <w:tcW w:w="512" w:type="dxa"/>
            <w:tcBorders>
              <w:top w:val="single" w:sz="4" w:space="0" w:color="auto"/>
              <w:bottom w:val="single" w:sz="4" w:space="0" w:color="auto"/>
            </w:tcBorders>
            <w:shd w:val="clear" w:color="auto" w:fill="auto"/>
          </w:tcPr>
          <w:p w14:paraId="4EF74E66"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901" w:type="dxa"/>
            <w:tcBorders>
              <w:top w:val="single" w:sz="4" w:space="0" w:color="auto"/>
              <w:bottom w:val="single" w:sz="4" w:space="0" w:color="auto"/>
            </w:tcBorders>
            <w:shd w:val="clear" w:color="auto" w:fill="auto"/>
          </w:tcPr>
          <w:p w14:paraId="00878509"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1559" w:type="dxa"/>
            <w:tcBorders>
              <w:top w:val="single" w:sz="4" w:space="0" w:color="auto"/>
              <w:bottom w:val="single" w:sz="4" w:space="0" w:color="auto"/>
            </w:tcBorders>
            <w:shd w:val="clear" w:color="auto" w:fill="auto"/>
          </w:tcPr>
          <w:p w14:paraId="6A0765E9"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850" w:type="dxa"/>
            <w:tcBorders>
              <w:top w:val="single" w:sz="4" w:space="0" w:color="auto"/>
              <w:bottom w:val="single" w:sz="4" w:space="0" w:color="auto"/>
            </w:tcBorders>
          </w:tcPr>
          <w:p w14:paraId="38DD8BF7"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1418" w:type="dxa"/>
            <w:tcBorders>
              <w:top w:val="single" w:sz="4" w:space="0" w:color="auto"/>
              <w:bottom w:val="single" w:sz="4" w:space="0" w:color="auto"/>
            </w:tcBorders>
          </w:tcPr>
          <w:p w14:paraId="264F4C63" w14:textId="77777777" w:rsidR="00DD039F" w:rsidRPr="001E7FE1" w:rsidRDefault="00DD039F" w:rsidP="00213370">
            <w:pPr>
              <w:autoSpaceDE w:val="0"/>
              <w:autoSpaceDN w:val="0"/>
              <w:adjustRightInd w:val="0"/>
              <w:spacing w:line="320" w:lineRule="atLeast"/>
              <w:ind w:left="60" w:right="60"/>
              <w:jc w:val="center"/>
              <w:rPr>
                <w:rFonts w:ascii="Calibri" w:hAnsi="Calibri" w:cstheme="minorHAnsi"/>
                <w:sz w:val="20"/>
                <w:szCs w:val="20"/>
              </w:rPr>
            </w:pPr>
          </w:p>
        </w:tc>
        <w:tc>
          <w:tcPr>
            <w:tcW w:w="992" w:type="dxa"/>
            <w:tcBorders>
              <w:top w:val="single" w:sz="4" w:space="0" w:color="auto"/>
              <w:bottom w:val="single" w:sz="4" w:space="0" w:color="auto"/>
            </w:tcBorders>
          </w:tcPr>
          <w:p w14:paraId="4B323AA5"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p>
        </w:tc>
        <w:tc>
          <w:tcPr>
            <w:tcW w:w="851" w:type="dxa"/>
            <w:tcBorders>
              <w:top w:val="single" w:sz="4" w:space="0" w:color="auto"/>
              <w:bottom w:val="single" w:sz="4" w:space="0" w:color="auto"/>
            </w:tcBorders>
          </w:tcPr>
          <w:p w14:paraId="6100AD1F" w14:textId="77777777" w:rsidR="00DD039F" w:rsidRDefault="00DD039F" w:rsidP="00213370">
            <w:pPr>
              <w:autoSpaceDE w:val="0"/>
              <w:autoSpaceDN w:val="0"/>
              <w:adjustRightInd w:val="0"/>
              <w:spacing w:line="320" w:lineRule="atLeast"/>
              <w:ind w:left="60" w:right="60"/>
              <w:jc w:val="center"/>
              <w:rPr>
                <w:rFonts w:ascii="Calibri" w:hAnsi="Calibri" w:cstheme="minorHAnsi"/>
                <w:b/>
                <w:sz w:val="20"/>
                <w:szCs w:val="20"/>
              </w:rPr>
            </w:pPr>
          </w:p>
        </w:tc>
      </w:tr>
      <w:tr w:rsidR="00DD039F" w:rsidRPr="004A00EF" w14:paraId="7D5CB8C2" w14:textId="77777777" w:rsidTr="00213370">
        <w:trPr>
          <w:cantSplit/>
          <w:trHeight w:val="341"/>
          <w:jc w:val="center"/>
        </w:trPr>
        <w:tc>
          <w:tcPr>
            <w:tcW w:w="2977" w:type="dxa"/>
            <w:tcBorders>
              <w:top w:val="single" w:sz="4" w:space="0" w:color="auto"/>
            </w:tcBorders>
            <w:shd w:val="clear" w:color="auto" w:fill="auto"/>
          </w:tcPr>
          <w:p w14:paraId="48E7E83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Octopus to shark</w:t>
            </w:r>
          </w:p>
        </w:tc>
        <w:tc>
          <w:tcPr>
            <w:tcW w:w="512" w:type="dxa"/>
            <w:tcBorders>
              <w:top w:val="single" w:sz="4" w:space="0" w:color="auto"/>
            </w:tcBorders>
            <w:shd w:val="clear" w:color="auto" w:fill="auto"/>
          </w:tcPr>
          <w:p w14:paraId="03C36C75"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54</w:t>
            </w:r>
          </w:p>
        </w:tc>
        <w:tc>
          <w:tcPr>
            <w:tcW w:w="901" w:type="dxa"/>
            <w:tcBorders>
              <w:top w:val="single" w:sz="4" w:space="0" w:color="auto"/>
            </w:tcBorders>
            <w:shd w:val="clear" w:color="auto" w:fill="auto"/>
          </w:tcPr>
          <w:p w14:paraId="7B24710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4.0</w:t>
            </w:r>
          </w:p>
        </w:tc>
        <w:tc>
          <w:tcPr>
            <w:tcW w:w="1559" w:type="dxa"/>
            <w:tcBorders>
              <w:top w:val="single" w:sz="4" w:space="0" w:color="auto"/>
            </w:tcBorders>
            <w:shd w:val="clear" w:color="auto" w:fill="auto"/>
          </w:tcPr>
          <w:p w14:paraId="401055E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1.4</w:t>
            </w:r>
          </w:p>
        </w:tc>
        <w:tc>
          <w:tcPr>
            <w:tcW w:w="850" w:type="dxa"/>
            <w:tcBorders>
              <w:top w:val="single" w:sz="4" w:space="0" w:color="auto"/>
            </w:tcBorders>
          </w:tcPr>
          <w:p w14:paraId="4DBB983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4.0</w:t>
            </w:r>
          </w:p>
        </w:tc>
        <w:tc>
          <w:tcPr>
            <w:tcW w:w="1418" w:type="dxa"/>
            <w:tcBorders>
              <w:top w:val="single" w:sz="4" w:space="0" w:color="auto"/>
            </w:tcBorders>
          </w:tcPr>
          <w:p w14:paraId="30CA6884"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1.4</w:t>
            </w:r>
          </w:p>
        </w:tc>
        <w:tc>
          <w:tcPr>
            <w:tcW w:w="992" w:type="dxa"/>
            <w:tcBorders>
              <w:top w:val="single" w:sz="4" w:space="0" w:color="auto"/>
            </w:tcBorders>
          </w:tcPr>
          <w:p w14:paraId="60186C30"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-3.407</w:t>
            </w:r>
          </w:p>
        </w:tc>
        <w:tc>
          <w:tcPr>
            <w:tcW w:w="851" w:type="dxa"/>
            <w:tcBorders>
              <w:top w:val="single" w:sz="4" w:space="0" w:color="auto"/>
            </w:tcBorders>
          </w:tcPr>
          <w:p w14:paraId="23FB5E48" w14:textId="77777777" w:rsidR="00DD039F" w:rsidRPr="00E30B3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E30B39">
              <w:rPr>
                <w:rFonts w:ascii="Calibri" w:hAnsi="Calibri" w:cstheme="minorHAnsi"/>
                <w:b/>
                <w:sz w:val="20"/>
                <w:szCs w:val="20"/>
              </w:rPr>
              <w:t>0.017</w:t>
            </w:r>
          </w:p>
        </w:tc>
      </w:tr>
      <w:tr w:rsidR="00DD039F" w:rsidRPr="004A00EF" w14:paraId="584EB720" w14:textId="77777777" w:rsidTr="00213370">
        <w:trPr>
          <w:cantSplit/>
          <w:jc w:val="center"/>
        </w:trPr>
        <w:tc>
          <w:tcPr>
            <w:tcW w:w="2977" w:type="dxa"/>
            <w:shd w:val="clear" w:color="auto" w:fill="auto"/>
          </w:tcPr>
          <w:p w14:paraId="6928EB0D"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Fish to a cuttlefish</w:t>
            </w:r>
          </w:p>
        </w:tc>
        <w:tc>
          <w:tcPr>
            <w:tcW w:w="512" w:type="dxa"/>
            <w:shd w:val="clear" w:color="auto" w:fill="auto"/>
          </w:tcPr>
          <w:p w14:paraId="61CE463C"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54</w:t>
            </w:r>
          </w:p>
        </w:tc>
        <w:tc>
          <w:tcPr>
            <w:tcW w:w="901" w:type="dxa"/>
            <w:shd w:val="clear" w:color="auto" w:fill="auto"/>
          </w:tcPr>
          <w:p w14:paraId="416956F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0139520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850" w:type="dxa"/>
          </w:tcPr>
          <w:p w14:paraId="0F0C1D9A"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5ED84E9F"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992" w:type="dxa"/>
          </w:tcPr>
          <w:p w14:paraId="2B4D1F83"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-0.46</w:t>
            </w:r>
          </w:p>
        </w:tc>
        <w:tc>
          <w:tcPr>
            <w:tcW w:w="851" w:type="dxa"/>
          </w:tcPr>
          <w:p w14:paraId="48BEBC68"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0.951</w:t>
            </w:r>
          </w:p>
        </w:tc>
      </w:tr>
      <w:tr w:rsidR="00DD039F" w:rsidRPr="004A00EF" w14:paraId="52876CC9" w14:textId="77777777" w:rsidTr="00213370">
        <w:trPr>
          <w:cantSplit/>
          <w:jc w:val="center"/>
        </w:trPr>
        <w:tc>
          <w:tcPr>
            <w:tcW w:w="2977" w:type="dxa"/>
            <w:shd w:val="clear" w:color="auto" w:fill="auto"/>
          </w:tcPr>
          <w:p w14:paraId="5ED41C3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Crabs to cuttlefish</w:t>
            </w:r>
          </w:p>
        </w:tc>
        <w:tc>
          <w:tcPr>
            <w:tcW w:w="512" w:type="dxa"/>
            <w:shd w:val="clear" w:color="auto" w:fill="auto"/>
          </w:tcPr>
          <w:p w14:paraId="0A4A6E47"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54</w:t>
            </w:r>
          </w:p>
        </w:tc>
        <w:tc>
          <w:tcPr>
            <w:tcW w:w="901" w:type="dxa"/>
            <w:shd w:val="clear" w:color="auto" w:fill="auto"/>
          </w:tcPr>
          <w:p w14:paraId="6475518A"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2.5</w:t>
            </w:r>
          </w:p>
        </w:tc>
        <w:tc>
          <w:tcPr>
            <w:tcW w:w="1559" w:type="dxa"/>
            <w:shd w:val="clear" w:color="auto" w:fill="auto"/>
          </w:tcPr>
          <w:p w14:paraId="03C5FA5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850" w:type="dxa"/>
          </w:tcPr>
          <w:p w14:paraId="5D22BCD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18B28182"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992" w:type="dxa"/>
          </w:tcPr>
          <w:p w14:paraId="131F1B11"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0.296</w:t>
            </w:r>
          </w:p>
        </w:tc>
        <w:tc>
          <w:tcPr>
            <w:tcW w:w="851" w:type="dxa"/>
          </w:tcPr>
          <w:p w14:paraId="2B5E0F8D"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0.693</w:t>
            </w:r>
          </w:p>
        </w:tc>
      </w:tr>
      <w:tr w:rsidR="00DD039F" w:rsidRPr="004A00EF" w14:paraId="65F1AD24" w14:textId="77777777" w:rsidTr="00213370">
        <w:trPr>
          <w:cantSplit/>
          <w:jc w:val="center"/>
        </w:trPr>
        <w:tc>
          <w:tcPr>
            <w:tcW w:w="2977" w:type="dxa"/>
            <w:shd w:val="clear" w:color="auto" w:fill="auto"/>
          </w:tcPr>
          <w:p w14:paraId="30654FA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Fish to fish</w:t>
            </w:r>
          </w:p>
        </w:tc>
        <w:tc>
          <w:tcPr>
            <w:tcW w:w="512" w:type="dxa"/>
            <w:shd w:val="clear" w:color="auto" w:fill="auto"/>
          </w:tcPr>
          <w:p w14:paraId="39AEBF4C"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54</w:t>
            </w:r>
          </w:p>
        </w:tc>
        <w:tc>
          <w:tcPr>
            <w:tcW w:w="901" w:type="dxa"/>
            <w:shd w:val="clear" w:color="auto" w:fill="auto"/>
          </w:tcPr>
          <w:p w14:paraId="7FED8E76"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577F4C7C"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850" w:type="dxa"/>
          </w:tcPr>
          <w:p w14:paraId="49A6288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066EC4ED"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992" w:type="dxa"/>
          </w:tcPr>
          <w:p w14:paraId="62857CCE"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0.463</w:t>
            </w:r>
          </w:p>
        </w:tc>
        <w:tc>
          <w:tcPr>
            <w:tcW w:w="851" w:type="dxa"/>
          </w:tcPr>
          <w:p w14:paraId="3611DA55"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0.604</w:t>
            </w:r>
          </w:p>
        </w:tc>
      </w:tr>
      <w:tr w:rsidR="00DD039F" w:rsidRPr="004A00EF" w14:paraId="1A4CA792" w14:textId="77777777" w:rsidTr="00213370">
        <w:trPr>
          <w:cantSplit/>
          <w:jc w:val="center"/>
        </w:trPr>
        <w:tc>
          <w:tcPr>
            <w:tcW w:w="2977" w:type="dxa"/>
            <w:shd w:val="clear" w:color="auto" w:fill="auto"/>
          </w:tcPr>
          <w:p w14:paraId="038C3C1D"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Fish to sharks</w:t>
            </w:r>
          </w:p>
        </w:tc>
        <w:tc>
          <w:tcPr>
            <w:tcW w:w="512" w:type="dxa"/>
            <w:shd w:val="clear" w:color="auto" w:fill="auto"/>
          </w:tcPr>
          <w:p w14:paraId="35EAC59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54</w:t>
            </w:r>
          </w:p>
        </w:tc>
        <w:tc>
          <w:tcPr>
            <w:tcW w:w="901" w:type="dxa"/>
            <w:shd w:val="clear" w:color="auto" w:fill="auto"/>
          </w:tcPr>
          <w:p w14:paraId="0AAA9C9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auto"/>
          </w:tcPr>
          <w:p w14:paraId="4E459D20"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1.4</w:t>
            </w:r>
          </w:p>
        </w:tc>
        <w:tc>
          <w:tcPr>
            <w:tcW w:w="850" w:type="dxa"/>
          </w:tcPr>
          <w:p w14:paraId="5FA9B9C7"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Pr>
          <w:p w14:paraId="0D48E961"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992" w:type="dxa"/>
          </w:tcPr>
          <w:p w14:paraId="412DD8CC"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-0.93</w:t>
            </w:r>
          </w:p>
        </w:tc>
        <w:tc>
          <w:tcPr>
            <w:tcW w:w="851" w:type="dxa"/>
          </w:tcPr>
          <w:p w14:paraId="16E2EA8B"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0.902</w:t>
            </w:r>
          </w:p>
        </w:tc>
      </w:tr>
      <w:tr w:rsidR="00DD039F" w:rsidRPr="004A00EF" w14:paraId="6D674DF3" w14:textId="77777777" w:rsidTr="00213370">
        <w:trPr>
          <w:cantSplit/>
          <w:jc w:val="center"/>
        </w:trPr>
        <w:tc>
          <w:tcPr>
            <w:tcW w:w="2977" w:type="dxa"/>
            <w:shd w:val="clear" w:color="auto" w:fill="auto"/>
          </w:tcPr>
          <w:p w14:paraId="09C5540C"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Shrimp to fish</w:t>
            </w:r>
          </w:p>
        </w:tc>
        <w:tc>
          <w:tcPr>
            <w:tcW w:w="512" w:type="dxa"/>
            <w:shd w:val="clear" w:color="auto" w:fill="auto"/>
          </w:tcPr>
          <w:p w14:paraId="72361930"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54</w:t>
            </w:r>
          </w:p>
        </w:tc>
        <w:tc>
          <w:tcPr>
            <w:tcW w:w="901" w:type="dxa"/>
            <w:shd w:val="clear" w:color="auto" w:fill="auto"/>
          </w:tcPr>
          <w:p w14:paraId="2071358F"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559" w:type="dxa"/>
            <w:shd w:val="clear" w:color="auto" w:fill="auto"/>
          </w:tcPr>
          <w:p w14:paraId="322070D0"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850" w:type="dxa"/>
          </w:tcPr>
          <w:p w14:paraId="2194A87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418" w:type="dxa"/>
          </w:tcPr>
          <w:p w14:paraId="5F0EB876"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992" w:type="dxa"/>
          </w:tcPr>
          <w:p w14:paraId="52C776A9"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-2.065</w:t>
            </w:r>
          </w:p>
        </w:tc>
        <w:tc>
          <w:tcPr>
            <w:tcW w:w="851" w:type="dxa"/>
          </w:tcPr>
          <w:p w14:paraId="49200B88" w14:textId="77777777" w:rsidR="00DD039F" w:rsidRPr="00E30B3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E30B39">
              <w:rPr>
                <w:rFonts w:ascii="Calibri" w:hAnsi="Calibri" w:cstheme="minorHAnsi"/>
                <w:b/>
                <w:sz w:val="20"/>
                <w:szCs w:val="20"/>
              </w:rPr>
              <w:t>0.006</w:t>
            </w:r>
          </w:p>
        </w:tc>
      </w:tr>
      <w:tr w:rsidR="002F2D9D" w:rsidRPr="004A00EF" w14:paraId="201C968C" w14:textId="77777777" w:rsidTr="00213370">
        <w:trPr>
          <w:cantSplit/>
          <w:jc w:val="center"/>
        </w:trPr>
        <w:tc>
          <w:tcPr>
            <w:tcW w:w="2977" w:type="dxa"/>
            <w:tcBorders>
              <w:top w:val="single" w:sz="4" w:space="0" w:color="auto"/>
              <w:bottom w:val="single" w:sz="4" w:space="0" w:color="auto"/>
            </w:tcBorders>
            <w:shd w:val="clear" w:color="auto" w:fill="FFFFFF"/>
            <w:vAlign w:val="bottom"/>
          </w:tcPr>
          <w:p w14:paraId="2F26528C" w14:textId="77777777" w:rsidR="00DD039F" w:rsidRPr="004A00EF" w:rsidRDefault="00DD039F" w:rsidP="00213370">
            <w:pPr>
              <w:jc w:val="center"/>
              <w:rPr>
                <w:rFonts w:ascii="Calibri" w:hAnsi="Calibri" w:cstheme="minorHAnsi"/>
                <w:b/>
                <w:sz w:val="20"/>
                <w:szCs w:val="20"/>
              </w:rPr>
            </w:pPr>
            <w:r w:rsidRPr="004A00EF">
              <w:rPr>
                <w:rFonts w:ascii="Calibri" w:hAnsi="Calibri" w:cstheme="minorHAnsi"/>
                <w:b/>
                <w:sz w:val="20"/>
                <w:szCs w:val="20"/>
              </w:rPr>
              <w:t>Just visited a zoo</w:t>
            </w:r>
          </w:p>
        </w:tc>
        <w:tc>
          <w:tcPr>
            <w:tcW w:w="512" w:type="dxa"/>
            <w:tcBorders>
              <w:top w:val="single" w:sz="4" w:space="0" w:color="auto"/>
              <w:bottom w:val="single" w:sz="4" w:space="0" w:color="auto"/>
            </w:tcBorders>
            <w:shd w:val="clear" w:color="auto" w:fill="FFFFFF"/>
            <w:vAlign w:val="bottom"/>
          </w:tcPr>
          <w:p w14:paraId="6C3994A8" w14:textId="77777777" w:rsidR="00DD039F" w:rsidRPr="004A00EF" w:rsidRDefault="00DD039F" w:rsidP="00213370">
            <w:pPr>
              <w:autoSpaceDE w:val="0"/>
              <w:autoSpaceDN w:val="0"/>
              <w:adjustRightInd w:val="0"/>
              <w:ind w:left="60" w:right="60"/>
              <w:jc w:val="center"/>
              <w:rPr>
                <w:rFonts w:ascii="Calibri" w:hAnsi="Calibri" w:cstheme="minorHAnsi"/>
                <w:b/>
                <w:sz w:val="20"/>
                <w:szCs w:val="20"/>
              </w:rPr>
            </w:pPr>
          </w:p>
        </w:tc>
        <w:tc>
          <w:tcPr>
            <w:tcW w:w="901" w:type="dxa"/>
            <w:tcBorders>
              <w:top w:val="single" w:sz="4" w:space="0" w:color="auto"/>
              <w:bottom w:val="single" w:sz="4" w:space="0" w:color="auto"/>
            </w:tcBorders>
            <w:shd w:val="clear" w:color="auto" w:fill="FFFFFF"/>
            <w:vAlign w:val="bottom"/>
          </w:tcPr>
          <w:p w14:paraId="7808DC07" w14:textId="77777777" w:rsidR="00DD039F" w:rsidRPr="004A00EF" w:rsidRDefault="00DD039F" w:rsidP="00213370">
            <w:pPr>
              <w:autoSpaceDE w:val="0"/>
              <w:autoSpaceDN w:val="0"/>
              <w:adjustRightInd w:val="0"/>
              <w:ind w:left="60" w:right="60"/>
              <w:jc w:val="center"/>
              <w:rPr>
                <w:rFonts w:ascii="Calibri" w:hAnsi="Calibri" w:cstheme="minorHAnsi"/>
                <w:b/>
                <w:sz w:val="20"/>
                <w:szCs w:val="20"/>
              </w:rPr>
            </w:pPr>
          </w:p>
        </w:tc>
        <w:tc>
          <w:tcPr>
            <w:tcW w:w="1559" w:type="dxa"/>
            <w:tcBorders>
              <w:top w:val="single" w:sz="4" w:space="0" w:color="auto"/>
              <w:bottom w:val="single" w:sz="4" w:space="0" w:color="auto"/>
            </w:tcBorders>
            <w:shd w:val="clear" w:color="auto" w:fill="FFFFFF"/>
            <w:vAlign w:val="bottom"/>
          </w:tcPr>
          <w:p w14:paraId="06EDE112" w14:textId="77777777" w:rsidR="00DD039F" w:rsidRPr="004A00EF" w:rsidRDefault="00DD039F" w:rsidP="00213370">
            <w:pPr>
              <w:autoSpaceDE w:val="0"/>
              <w:autoSpaceDN w:val="0"/>
              <w:adjustRightInd w:val="0"/>
              <w:ind w:left="60" w:right="60"/>
              <w:jc w:val="center"/>
              <w:rPr>
                <w:rFonts w:ascii="Calibri" w:hAnsi="Calibri" w:cstheme="minorHAnsi"/>
                <w:b/>
                <w:sz w:val="20"/>
                <w:szCs w:val="20"/>
              </w:rPr>
            </w:pPr>
          </w:p>
        </w:tc>
        <w:tc>
          <w:tcPr>
            <w:tcW w:w="850" w:type="dxa"/>
            <w:tcBorders>
              <w:top w:val="single" w:sz="4" w:space="0" w:color="auto"/>
              <w:bottom w:val="single" w:sz="4" w:space="0" w:color="auto"/>
            </w:tcBorders>
            <w:shd w:val="clear" w:color="auto" w:fill="FFFFFF"/>
          </w:tcPr>
          <w:p w14:paraId="6EE031FF" w14:textId="77777777" w:rsidR="00DD039F" w:rsidRPr="004A00EF" w:rsidRDefault="00DD039F" w:rsidP="00213370">
            <w:pPr>
              <w:autoSpaceDE w:val="0"/>
              <w:autoSpaceDN w:val="0"/>
              <w:adjustRightInd w:val="0"/>
              <w:ind w:left="60" w:right="60"/>
              <w:jc w:val="center"/>
              <w:rPr>
                <w:rFonts w:ascii="Calibri" w:hAnsi="Calibri" w:cstheme="minorHAnsi"/>
                <w:b/>
                <w:sz w:val="20"/>
                <w:szCs w:val="20"/>
              </w:rPr>
            </w:pPr>
          </w:p>
        </w:tc>
        <w:tc>
          <w:tcPr>
            <w:tcW w:w="1418" w:type="dxa"/>
            <w:tcBorders>
              <w:top w:val="single" w:sz="4" w:space="0" w:color="auto"/>
              <w:bottom w:val="single" w:sz="4" w:space="0" w:color="auto"/>
            </w:tcBorders>
            <w:shd w:val="clear" w:color="auto" w:fill="FFFFFF"/>
          </w:tcPr>
          <w:p w14:paraId="29EB0843" w14:textId="77777777" w:rsidR="00DD039F" w:rsidRDefault="00DD039F" w:rsidP="00213370">
            <w:pPr>
              <w:autoSpaceDE w:val="0"/>
              <w:autoSpaceDN w:val="0"/>
              <w:adjustRightInd w:val="0"/>
              <w:ind w:left="60" w:right="60"/>
              <w:jc w:val="center"/>
              <w:rPr>
                <w:rFonts w:ascii="Calibri" w:hAnsi="Calibri" w:cstheme="minorHAnsi"/>
                <w:b/>
                <w:sz w:val="20"/>
                <w:szCs w:val="20"/>
              </w:rPr>
            </w:pPr>
          </w:p>
        </w:tc>
        <w:tc>
          <w:tcPr>
            <w:tcW w:w="992" w:type="dxa"/>
            <w:tcBorders>
              <w:top w:val="single" w:sz="4" w:space="0" w:color="auto"/>
              <w:bottom w:val="single" w:sz="4" w:space="0" w:color="auto"/>
            </w:tcBorders>
            <w:shd w:val="clear" w:color="auto" w:fill="FFFFFF"/>
          </w:tcPr>
          <w:p w14:paraId="38A8B94C" w14:textId="77777777" w:rsidR="00DD039F" w:rsidRDefault="00DD039F" w:rsidP="00213370">
            <w:pPr>
              <w:autoSpaceDE w:val="0"/>
              <w:autoSpaceDN w:val="0"/>
              <w:adjustRightInd w:val="0"/>
              <w:ind w:left="60" w:right="60"/>
              <w:jc w:val="center"/>
              <w:rPr>
                <w:rFonts w:ascii="Calibri" w:hAnsi="Calibri" w:cstheme="minorHAnsi"/>
                <w:b/>
                <w:sz w:val="20"/>
                <w:szCs w:val="20"/>
              </w:rPr>
            </w:pPr>
          </w:p>
        </w:tc>
        <w:tc>
          <w:tcPr>
            <w:tcW w:w="851" w:type="dxa"/>
            <w:tcBorders>
              <w:top w:val="single" w:sz="4" w:space="0" w:color="auto"/>
              <w:bottom w:val="single" w:sz="4" w:space="0" w:color="auto"/>
            </w:tcBorders>
            <w:shd w:val="clear" w:color="auto" w:fill="FFFFFF"/>
          </w:tcPr>
          <w:p w14:paraId="3BD972F9" w14:textId="77777777" w:rsidR="00DD039F" w:rsidRDefault="00DD039F" w:rsidP="00213370">
            <w:pPr>
              <w:autoSpaceDE w:val="0"/>
              <w:autoSpaceDN w:val="0"/>
              <w:adjustRightInd w:val="0"/>
              <w:ind w:left="60" w:right="60"/>
              <w:jc w:val="center"/>
              <w:rPr>
                <w:rFonts w:ascii="Calibri" w:hAnsi="Calibri" w:cstheme="minorHAnsi"/>
                <w:sz w:val="20"/>
                <w:szCs w:val="20"/>
              </w:rPr>
            </w:pPr>
          </w:p>
        </w:tc>
      </w:tr>
      <w:tr w:rsidR="002F2D9D" w:rsidRPr="004A00EF" w14:paraId="1612FB9F" w14:textId="77777777" w:rsidTr="00213370">
        <w:trPr>
          <w:cantSplit/>
          <w:jc w:val="center"/>
        </w:trPr>
        <w:tc>
          <w:tcPr>
            <w:tcW w:w="2977" w:type="dxa"/>
            <w:tcBorders>
              <w:top w:val="single" w:sz="4" w:space="0" w:color="auto"/>
            </w:tcBorders>
            <w:shd w:val="clear" w:color="auto" w:fill="auto"/>
          </w:tcPr>
          <w:p w14:paraId="03C83568"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Crabs to cuttlefish</w:t>
            </w:r>
          </w:p>
        </w:tc>
        <w:tc>
          <w:tcPr>
            <w:tcW w:w="512" w:type="dxa"/>
            <w:tcBorders>
              <w:top w:val="single" w:sz="4" w:space="0" w:color="auto"/>
            </w:tcBorders>
            <w:shd w:val="clear" w:color="auto" w:fill="FFFFFF"/>
          </w:tcPr>
          <w:p w14:paraId="32B5814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50</w:t>
            </w:r>
          </w:p>
        </w:tc>
        <w:tc>
          <w:tcPr>
            <w:tcW w:w="901" w:type="dxa"/>
            <w:tcBorders>
              <w:top w:val="single" w:sz="4" w:space="0" w:color="auto"/>
            </w:tcBorders>
            <w:shd w:val="clear" w:color="auto" w:fill="FFFFFF"/>
          </w:tcPr>
          <w:p w14:paraId="782CE72A"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559" w:type="dxa"/>
            <w:tcBorders>
              <w:top w:val="single" w:sz="4" w:space="0" w:color="auto"/>
            </w:tcBorders>
            <w:shd w:val="clear" w:color="auto" w:fill="FFFFFF"/>
          </w:tcPr>
          <w:p w14:paraId="6DAD31D0"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0.8</w:t>
            </w:r>
          </w:p>
        </w:tc>
        <w:tc>
          <w:tcPr>
            <w:tcW w:w="850" w:type="dxa"/>
            <w:tcBorders>
              <w:top w:val="single" w:sz="4" w:space="0" w:color="auto"/>
            </w:tcBorders>
            <w:shd w:val="clear" w:color="auto" w:fill="FFFFFF"/>
          </w:tcPr>
          <w:p w14:paraId="285CE6A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tcBorders>
              <w:top w:val="single" w:sz="4" w:space="0" w:color="auto"/>
            </w:tcBorders>
            <w:shd w:val="clear" w:color="auto" w:fill="FFFFFF"/>
          </w:tcPr>
          <w:p w14:paraId="0F08A840"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w:t>
            </w:r>
          </w:p>
        </w:tc>
        <w:tc>
          <w:tcPr>
            <w:tcW w:w="992" w:type="dxa"/>
            <w:tcBorders>
              <w:top w:val="single" w:sz="4" w:space="0" w:color="auto"/>
            </w:tcBorders>
            <w:shd w:val="clear" w:color="auto" w:fill="FFFFFF"/>
          </w:tcPr>
          <w:p w14:paraId="5A2B5918"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0.418</w:t>
            </w:r>
          </w:p>
        </w:tc>
        <w:tc>
          <w:tcPr>
            <w:tcW w:w="851" w:type="dxa"/>
            <w:tcBorders>
              <w:top w:val="single" w:sz="4" w:space="0" w:color="auto"/>
            </w:tcBorders>
            <w:shd w:val="clear" w:color="auto" w:fill="FFFFFF"/>
          </w:tcPr>
          <w:p w14:paraId="4C05D040"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0.595</w:t>
            </w:r>
          </w:p>
        </w:tc>
      </w:tr>
      <w:tr w:rsidR="002F2D9D" w:rsidRPr="004A00EF" w14:paraId="009B3635" w14:textId="77777777" w:rsidTr="00213370">
        <w:trPr>
          <w:cantSplit/>
          <w:jc w:val="center"/>
        </w:trPr>
        <w:tc>
          <w:tcPr>
            <w:tcW w:w="2977" w:type="dxa"/>
            <w:shd w:val="clear" w:color="auto" w:fill="auto"/>
          </w:tcPr>
          <w:p w14:paraId="714BCA77"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Fish to a cuttlefish</w:t>
            </w:r>
          </w:p>
        </w:tc>
        <w:tc>
          <w:tcPr>
            <w:tcW w:w="512" w:type="dxa"/>
            <w:shd w:val="clear" w:color="auto" w:fill="FFFFFF"/>
          </w:tcPr>
          <w:p w14:paraId="03A330E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50</w:t>
            </w:r>
          </w:p>
        </w:tc>
        <w:tc>
          <w:tcPr>
            <w:tcW w:w="901" w:type="dxa"/>
            <w:shd w:val="clear" w:color="auto" w:fill="FFFFFF"/>
          </w:tcPr>
          <w:p w14:paraId="26985A40"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559" w:type="dxa"/>
            <w:shd w:val="clear" w:color="auto" w:fill="FFFFFF"/>
          </w:tcPr>
          <w:p w14:paraId="3DCB098A"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0.8</w:t>
            </w:r>
          </w:p>
        </w:tc>
        <w:tc>
          <w:tcPr>
            <w:tcW w:w="850" w:type="dxa"/>
            <w:shd w:val="clear" w:color="auto" w:fill="FFFFFF"/>
          </w:tcPr>
          <w:p w14:paraId="3139C721"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shd w:val="clear" w:color="auto" w:fill="FFFFFF"/>
          </w:tcPr>
          <w:p w14:paraId="10990838"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992" w:type="dxa"/>
            <w:shd w:val="clear" w:color="auto" w:fill="FFFFFF"/>
          </w:tcPr>
          <w:p w14:paraId="59DD0DE8"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-0.347</w:t>
            </w:r>
          </w:p>
        </w:tc>
        <w:tc>
          <w:tcPr>
            <w:tcW w:w="851" w:type="dxa"/>
            <w:shd w:val="clear" w:color="auto" w:fill="FFFFFF"/>
          </w:tcPr>
          <w:p w14:paraId="106B54A7"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0.659</w:t>
            </w:r>
          </w:p>
        </w:tc>
      </w:tr>
      <w:tr w:rsidR="002F2D9D" w:rsidRPr="004A00EF" w14:paraId="618CD1FB" w14:textId="77777777" w:rsidTr="00213370">
        <w:trPr>
          <w:cantSplit/>
          <w:jc w:val="center"/>
        </w:trPr>
        <w:tc>
          <w:tcPr>
            <w:tcW w:w="2977" w:type="dxa"/>
            <w:shd w:val="clear" w:color="auto" w:fill="auto"/>
          </w:tcPr>
          <w:p w14:paraId="5D7B30D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Fish to sharks</w:t>
            </w:r>
          </w:p>
        </w:tc>
        <w:tc>
          <w:tcPr>
            <w:tcW w:w="512" w:type="dxa"/>
            <w:shd w:val="clear" w:color="auto" w:fill="FFFFFF"/>
          </w:tcPr>
          <w:p w14:paraId="5A0CD08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50</w:t>
            </w:r>
          </w:p>
        </w:tc>
        <w:tc>
          <w:tcPr>
            <w:tcW w:w="901" w:type="dxa"/>
            <w:shd w:val="clear" w:color="auto" w:fill="FFFFFF"/>
          </w:tcPr>
          <w:p w14:paraId="38A8304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w:t>
            </w:r>
          </w:p>
        </w:tc>
        <w:tc>
          <w:tcPr>
            <w:tcW w:w="1559" w:type="dxa"/>
            <w:shd w:val="clear" w:color="auto" w:fill="FFFFFF"/>
          </w:tcPr>
          <w:p w14:paraId="27518D0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1.1</w:t>
            </w:r>
          </w:p>
        </w:tc>
        <w:tc>
          <w:tcPr>
            <w:tcW w:w="850" w:type="dxa"/>
            <w:shd w:val="clear" w:color="auto" w:fill="FFFFFF"/>
          </w:tcPr>
          <w:p w14:paraId="7E9B3E7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418" w:type="dxa"/>
            <w:shd w:val="clear" w:color="auto" w:fill="FFFFFF"/>
          </w:tcPr>
          <w:p w14:paraId="24B78883"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1.1</w:t>
            </w:r>
          </w:p>
        </w:tc>
        <w:tc>
          <w:tcPr>
            <w:tcW w:w="992" w:type="dxa"/>
            <w:shd w:val="clear" w:color="auto" w:fill="FFFFFF"/>
          </w:tcPr>
          <w:p w14:paraId="2FFCCF0D"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-1.929</w:t>
            </w:r>
          </w:p>
        </w:tc>
        <w:tc>
          <w:tcPr>
            <w:tcW w:w="851" w:type="dxa"/>
            <w:shd w:val="clear" w:color="auto" w:fill="FFFFFF"/>
          </w:tcPr>
          <w:p w14:paraId="109FE7D0" w14:textId="77777777" w:rsidR="00DD039F" w:rsidRPr="00E30B3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E30B39">
              <w:rPr>
                <w:rFonts w:ascii="Calibri" w:hAnsi="Calibri" w:cstheme="minorHAnsi"/>
                <w:b/>
                <w:sz w:val="20"/>
                <w:szCs w:val="20"/>
              </w:rPr>
              <w:t>0.014</w:t>
            </w:r>
          </w:p>
        </w:tc>
      </w:tr>
      <w:tr w:rsidR="002F2D9D" w:rsidRPr="004A00EF" w14:paraId="743E9903" w14:textId="77777777" w:rsidTr="00213370">
        <w:trPr>
          <w:cantSplit/>
          <w:jc w:val="center"/>
        </w:trPr>
        <w:tc>
          <w:tcPr>
            <w:tcW w:w="2977" w:type="dxa"/>
            <w:shd w:val="clear" w:color="auto" w:fill="auto"/>
          </w:tcPr>
          <w:p w14:paraId="72606598"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Octopus to shark</w:t>
            </w:r>
          </w:p>
        </w:tc>
        <w:tc>
          <w:tcPr>
            <w:tcW w:w="512" w:type="dxa"/>
            <w:shd w:val="clear" w:color="auto" w:fill="FFFFFF"/>
          </w:tcPr>
          <w:p w14:paraId="7726692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50</w:t>
            </w:r>
          </w:p>
        </w:tc>
        <w:tc>
          <w:tcPr>
            <w:tcW w:w="901" w:type="dxa"/>
            <w:shd w:val="clear" w:color="auto" w:fill="FFFFFF"/>
          </w:tcPr>
          <w:p w14:paraId="179C335E"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FFFFFF"/>
          </w:tcPr>
          <w:p w14:paraId="5E6B53E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850" w:type="dxa"/>
            <w:shd w:val="clear" w:color="auto" w:fill="FFFFFF"/>
          </w:tcPr>
          <w:p w14:paraId="567F561B"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shd w:val="clear" w:color="auto" w:fill="FFFFFF"/>
          </w:tcPr>
          <w:p w14:paraId="6E172DAF"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1.4</w:t>
            </w:r>
          </w:p>
        </w:tc>
        <w:tc>
          <w:tcPr>
            <w:tcW w:w="992" w:type="dxa"/>
            <w:shd w:val="clear" w:color="auto" w:fill="FFFFFF"/>
          </w:tcPr>
          <w:p w14:paraId="0A4097A7"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-0.796</w:t>
            </w:r>
          </w:p>
        </w:tc>
        <w:tc>
          <w:tcPr>
            <w:tcW w:w="851" w:type="dxa"/>
            <w:shd w:val="clear" w:color="auto" w:fill="FFFFFF"/>
          </w:tcPr>
          <w:p w14:paraId="6B06858E"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0312</w:t>
            </w:r>
          </w:p>
        </w:tc>
      </w:tr>
      <w:tr w:rsidR="002F2D9D" w:rsidRPr="004A00EF" w14:paraId="26A98978" w14:textId="77777777" w:rsidTr="00213370">
        <w:trPr>
          <w:cantSplit/>
          <w:jc w:val="center"/>
        </w:trPr>
        <w:tc>
          <w:tcPr>
            <w:tcW w:w="2977" w:type="dxa"/>
            <w:shd w:val="clear" w:color="auto" w:fill="auto"/>
          </w:tcPr>
          <w:p w14:paraId="2080EED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Fish to fish</w:t>
            </w:r>
          </w:p>
        </w:tc>
        <w:tc>
          <w:tcPr>
            <w:tcW w:w="512" w:type="dxa"/>
            <w:shd w:val="clear" w:color="auto" w:fill="FFFFFF"/>
          </w:tcPr>
          <w:p w14:paraId="0D56A2F8"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50</w:t>
            </w:r>
          </w:p>
        </w:tc>
        <w:tc>
          <w:tcPr>
            <w:tcW w:w="901" w:type="dxa"/>
            <w:shd w:val="clear" w:color="auto" w:fill="FFFFFF"/>
          </w:tcPr>
          <w:p w14:paraId="4FB6ABCE"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FFFFFF"/>
          </w:tcPr>
          <w:p w14:paraId="2DE9E204"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w:t>
            </w:r>
          </w:p>
        </w:tc>
        <w:tc>
          <w:tcPr>
            <w:tcW w:w="850" w:type="dxa"/>
            <w:shd w:val="clear" w:color="auto" w:fill="FFFFFF"/>
          </w:tcPr>
          <w:p w14:paraId="009087AD"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shd w:val="clear" w:color="auto" w:fill="FFFFFF"/>
          </w:tcPr>
          <w:p w14:paraId="43B1B19E"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1.3</w:t>
            </w:r>
          </w:p>
        </w:tc>
        <w:tc>
          <w:tcPr>
            <w:tcW w:w="992" w:type="dxa"/>
            <w:shd w:val="clear" w:color="auto" w:fill="FFFFFF"/>
          </w:tcPr>
          <w:p w14:paraId="12F7D5F7"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-1.041</w:t>
            </w:r>
          </w:p>
        </w:tc>
        <w:tc>
          <w:tcPr>
            <w:tcW w:w="851" w:type="dxa"/>
            <w:shd w:val="clear" w:color="auto" w:fill="FFFFFF"/>
          </w:tcPr>
          <w:p w14:paraId="48D82252"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0.186</w:t>
            </w:r>
          </w:p>
        </w:tc>
      </w:tr>
      <w:tr w:rsidR="002F2D9D" w:rsidRPr="004A00EF" w14:paraId="4ACB7767" w14:textId="77777777" w:rsidTr="00213370">
        <w:trPr>
          <w:cantSplit/>
          <w:jc w:val="center"/>
        </w:trPr>
        <w:tc>
          <w:tcPr>
            <w:tcW w:w="2977" w:type="dxa"/>
            <w:shd w:val="clear" w:color="auto" w:fill="auto"/>
          </w:tcPr>
          <w:p w14:paraId="510B86BA"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sidRPr="004A00EF">
              <w:rPr>
                <w:rFonts w:ascii="Calibri" w:hAnsi="Calibri" w:cstheme="minorHAnsi"/>
                <w:sz w:val="20"/>
                <w:szCs w:val="20"/>
              </w:rPr>
              <w:t>Shrimp to fish</w:t>
            </w:r>
          </w:p>
        </w:tc>
        <w:tc>
          <w:tcPr>
            <w:tcW w:w="512" w:type="dxa"/>
            <w:shd w:val="clear" w:color="auto" w:fill="FFFFFF"/>
          </w:tcPr>
          <w:p w14:paraId="423C680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50</w:t>
            </w:r>
          </w:p>
        </w:tc>
        <w:tc>
          <w:tcPr>
            <w:tcW w:w="901" w:type="dxa"/>
            <w:shd w:val="clear" w:color="auto" w:fill="FFFFFF"/>
          </w:tcPr>
          <w:p w14:paraId="226EF7C9"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2.0</w:t>
            </w:r>
          </w:p>
        </w:tc>
        <w:tc>
          <w:tcPr>
            <w:tcW w:w="1559" w:type="dxa"/>
            <w:shd w:val="clear" w:color="auto" w:fill="FFFFFF"/>
          </w:tcPr>
          <w:p w14:paraId="16249272"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0.9</w:t>
            </w:r>
          </w:p>
        </w:tc>
        <w:tc>
          <w:tcPr>
            <w:tcW w:w="850" w:type="dxa"/>
            <w:shd w:val="clear" w:color="auto" w:fill="FFFFFF"/>
          </w:tcPr>
          <w:p w14:paraId="1412CA47" w14:textId="77777777" w:rsidR="00DD039F" w:rsidRPr="004A00E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3.0</w:t>
            </w:r>
          </w:p>
        </w:tc>
        <w:tc>
          <w:tcPr>
            <w:tcW w:w="1418" w:type="dxa"/>
            <w:shd w:val="clear" w:color="auto" w:fill="FFFFFF"/>
          </w:tcPr>
          <w:p w14:paraId="2FE6B560"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1.2</w:t>
            </w:r>
          </w:p>
        </w:tc>
        <w:tc>
          <w:tcPr>
            <w:tcW w:w="992" w:type="dxa"/>
            <w:shd w:val="clear" w:color="auto" w:fill="FFFFFF"/>
          </w:tcPr>
          <w:p w14:paraId="40C8E477" w14:textId="77777777" w:rsidR="00DD039F" w:rsidRDefault="00DD039F" w:rsidP="00213370">
            <w:pPr>
              <w:autoSpaceDE w:val="0"/>
              <w:autoSpaceDN w:val="0"/>
              <w:adjustRightInd w:val="0"/>
              <w:spacing w:line="320" w:lineRule="atLeast"/>
              <w:ind w:left="60" w:right="60"/>
              <w:jc w:val="center"/>
              <w:rPr>
                <w:rFonts w:ascii="Calibri" w:hAnsi="Calibri" w:cstheme="minorHAnsi"/>
                <w:sz w:val="20"/>
                <w:szCs w:val="20"/>
              </w:rPr>
            </w:pPr>
            <w:r>
              <w:rPr>
                <w:rFonts w:ascii="Calibri" w:hAnsi="Calibri" w:cstheme="minorHAnsi"/>
                <w:sz w:val="20"/>
                <w:szCs w:val="20"/>
              </w:rPr>
              <w:t>-2.388</w:t>
            </w:r>
          </w:p>
        </w:tc>
        <w:tc>
          <w:tcPr>
            <w:tcW w:w="851" w:type="dxa"/>
            <w:shd w:val="clear" w:color="auto" w:fill="FFFFFF"/>
          </w:tcPr>
          <w:p w14:paraId="75F172BB" w14:textId="77777777" w:rsidR="00DD039F" w:rsidRPr="00E30B39" w:rsidRDefault="00DD039F" w:rsidP="00213370">
            <w:pPr>
              <w:autoSpaceDE w:val="0"/>
              <w:autoSpaceDN w:val="0"/>
              <w:adjustRightInd w:val="0"/>
              <w:spacing w:line="320" w:lineRule="atLeast"/>
              <w:ind w:left="60" w:right="60"/>
              <w:jc w:val="center"/>
              <w:rPr>
                <w:rFonts w:ascii="Calibri" w:hAnsi="Calibri" w:cstheme="minorHAnsi"/>
                <w:b/>
                <w:sz w:val="20"/>
                <w:szCs w:val="20"/>
              </w:rPr>
            </w:pPr>
            <w:r w:rsidRPr="00E30B39">
              <w:rPr>
                <w:rFonts w:ascii="Calibri" w:hAnsi="Calibri" w:cstheme="minorHAnsi"/>
                <w:b/>
                <w:sz w:val="20"/>
                <w:szCs w:val="20"/>
              </w:rPr>
              <w:t>0.002</w:t>
            </w:r>
          </w:p>
        </w:tc>
      </w:tr>
      <w:tr w:rsidR="002F2D9D" w:rsidRPr="004A00EF" w14:paraId="44882878" w14:textId="77777777" w:rsidTr="00213370">
        <w:trPr>
          <w:cantSplit/>
          <w:jc w:val="center"/>
        </w:trPr>
        <w:tc>
          <w:tcPr>
            <w:tcW w:w="2977" w:type="dxa"/>
            <w:tcBorders>
              <w:top w:val="single" w:sz="4" w:space="0" w:color="auto"/>
              <w:bottom w:val="single" w:sz="4" w:space="0" w:color="auto"/>
            </w:tcBorders>
            <w:shd w:val="clear" w:color="auto" w:fill="FFFFFF"/>
            <w:vAlign w:val="bottom"/>
          </w:tcPr>
          <w:p w14:paraId="7AB093D7" w14:textId="77777777" w:rsidR="00DD039F" w:rsidRPr="004A00EF" w:rsidRDefault="00DD039F" w:rsidP="00213370">
            <w:pPr>
              <w:jc w:val="center"/>
              <w:rPr>
                <w:rFonts w:ascii="Calibri" w:hAnsi="Calibri" w:cstheme="minorHAnsi"/>
                <w:b/>
                <w:sz w:val="20"/>
                <w:szCs w:val="20"/>
              </w:rPr>
            </w:pPr>
            <w:r w:rsidRPr="004A00EF">
              <w:rPr>
                <w:rFonts w:ascii="Calibri" w:hAnsi="Calibri" w:cstheme="minorHAnsi"/>
                <w:b/>
                <w:sz w:val="20"/>
                <w:szCs w:val="20"/>
              </w:rPr>
              <w:t xml:space="preserve">Just visited an aquarium </w:t>
            </w:r>
          </w:p>
        </w:tc>
        <w:tc>
          <w:tcPr>
            <w:tcW w:w="512" w:type="dxa"/>
            <w:tcBorders>
              <w:top w:val="single" w:sz="4" w:space="0" w:color="auto"/>
              <w:bottom w:val="single" w:sz="4" w:space="0" w:color="auto"/>
            </w:tcBorders>
            <w:shd w:val="clear" w:color="auto" w:fill="FFFFFF"/>
            <w:vAlign w:val="bottom"/>
          </w:tcPr>
          <w:p w14:paraId="63248EBF" w14:textId="77777777" w:rsidR="00DD039F" w:rsidRPr="004A00EF" w:rsidRDefault="00DD039F" w:rsidP="00213370">
            <w:pPr>
              <w:autoSpaceDE w:val="0"/>
              <w:autoSpaceDN w:val="0"/>
              <w:adjustRightInd w:val="0"/>
              <w:ind w:left="60" w:right="60"/>
              <w:jc w:val="center"/>
              <w:rPr>
                <w:rFonts w:ascii="Calibri" w:hAnsi="Calibri" w:cstheme="minorHAnsi"/>
                <w:b/>
                <w:sz w:val="20"/>
                <w:szCs w:val="20"/>
              </w:rPr>
            </w:pPr>
          </w:p>
        </w:tc>
        <w:tc>
          <w:tcPr>
            <w:tcW w:w="901" w:type="dxa"/>
            <w:tcBorders>
              <w:top w:val="single" w:sz="4" w:space="0" w:color="auto"/>
              <w:bottom w:val="single" w:sz="4" w:space="0" w:color="auto"/>
            </w:tcBorders>
            <w:shd w:val="clear" w:color="auto" w:fill="FFFFFF"/>
            <w:vAlign w:val="bottom"/>
          </w:tcPr>
          <w:p w14:paraId="0C85281B" w14:textId="77777777" w:rsidR="00DD039F" w:rsidRPr="004A00EF" w:rsidRDefault="00DD039F" w:rsidP="00213370">
            <w:pPr>
              <w:autoSpaceDE w:val="0"/>
              <w:autoSpaceDN w:val="0"/>
              <w:adjustRightInd w:val="0"/>
              <w:ind w:left="60" w:right="60"/>
              <w:jc w:val="center"/>
              <w:rPr>
                <w:rFonts w:ascii="Calibri" w:hAnsi="Calibri" w:cstheme="minorHAnsi"/>
                <w:b/>
                <w:sz w:val="20"/>
                <w:szCs w:val="20"/>
              </w:rPr>
            </w:pPr>
          </w:p>
        </w:tc>
        <w:tc>
          <w:tcPr>
            <w:tcW w:w="1559" w:type="dxa"/>
            <w:tcBorders>
              <w:top w:val="single" w:sz="4" w:space="0" w:color="auto"/>
              <w:bottom w:val="single" w:sz="4" w:space="0" w:color="auto"/>
            </w:tcBorders>
            <w:shd w:val="clear" w:color="auto" w:fill="FFFFFF"/>
            <w:vAlign w:val="bottom"/>
          </w:tcPr>
          <w:p w14:paraId="6B604ACE" w14:textId="77777777" w:rsidR="00DD039F" w:rsidRPr="004A00EF" w:rsidRDefault="00DD039F" w:rsidP="00213370">
            <w:pPr>
              <w:autoSpaceDE w:val="0"/>
              <w:autoSpaceDN w:val="0"/>
              <w:adjustRightInd w:val="0"/>
              <w:ind w:left="60" w:right="60"/>
              <w:jc w:val="center"/>
              <w:rPr>
                <w:rFonts w:ascii="Calibri" w:hAnsi="Calibri" w:cstheme="minorHAnsi"/>
                <w:b/>
                <w:sz w:val="20"/>
                <w:szCs w:val="20"/>
              </w:rPr>
            </w:pPr>
          </w:p>
        </w:tc>
        <w:tc>
          <w:tcPr>
            <w:tcW w:w="850" w:type="dxa"/>
            <w:tcBorders>
              <w:top w:val="single" w:sz="4" w:space="0" w:color="auto"/>
              <w:bottom w:val="single" w:sz="4" w:space="0" w:color="auto"/>
            </w:tcBorders>
            <w:shd w:val="clear" w:color="auto" w:fill="FFFFFF"/>
          </w:tcPr>
          <w:p w14:paraId="6822A71C" w14:textId="77777777" w:rsidR="00DD039F" w:rsidRPr="004A00EF" w:rsidRDefault="00DD039F" w:rsidP="00213370">
            <w:pPr>
              <w:autoSpaceDE w:val="0"/>
              <w:autoSpaceDN w:val="0"/>
              <w:adjustRightInd w:val="0"/>
              <w:ind w:left="60" w:right="60"/>
              <w:jc w:val="center"/>
              <w:rPr>
                <w:rFonts w:ascii="Calibri" w:hAnsi="Calibri" w:cstheme="minorHAnsi"/>
                <w:b/>
                <w:sz w:val="20"/>
                <w:szCs w:val="20"/>
              </w:rPr>
            </w:pPr>
          </w:p>
        </w:tc>
        <w:tc>
          <w:tcPr>
            <w:tcW w:w="1418" w:type="dxa"/>
            <w:tcBorders>
              <w:top w:val="single" w:sz="4" w:space="0" w:color="auto"/>
              <w:bottom w:val="single" w:sz="4" w:space="0" w:color="auto"/>
            </w:tcBorders>
            <w:shd w:val="clear" w:color="auto" w:fill="FFFFFF"/>
          </w:tcPr>
          <w:p w14:paraId="1471DB21" w14:textId="77777777" w:rsidR="00DD039F" w:rsidRDefault="00DD039F" w:rsidP="00213370">
            <w:pPr>
              <w:autoSpaceDE w:val="0"/>
              <w:autoSpaceDN w:val="0"/>
              <w:adjustRightInd w:val="0"/>
              <w:ind w:left="60" w:right="60"/>
              <w:jc w:val="center"/>
              <w:rPr>
                <w:rFonts w:ascii="Calibri" w:hAnsi="Calibri" w:cstheme="minorHAnsi"/>
                <w:b/>
                <w:sz w:val="20"/>
                <w:szCs w:val="20"/>
              </w:rPr>
            </w:pPr>
          </w:p>
        </w:tc>
        <w:tc>
          <w:tcPr>
            <w:tcW w:w="992" w:type="dxa"/>
            <w:tcBorders>
              <w:top w:val="single" w:sz="4" w:space="0" w:color="auto"/>
              <w:bottom w:val="single" w:sz="4" w:space="0" w:color="auto"/>
            </w:tcBorders>
            <w:shd w:val="clear" w:color="auto" w:fill="FFFFFF"/>
          </w:tcPr>
          <w:p w14:paraId="6EF0416D" w14:textId="77777777" w:rsidR="00DD039F" w:rsidRDefault="00DD039F" w:rsidP="00213370">
            <w:pPr>
              <w:autoSpaceDE w:val="0"/>
              <w:autoSpaceDN w:val="0"/>
              <w:adjustRightInd w:val="0"/>
              <w:ind w:left="60" w:right="60"/>
              <w:jc w:val="center"/>
              <w:rPr>
                <w:rFonts w:ascii="Calibri" w:hAnsi="Calibri" w:cstheme="minorHAnsi"/>
                <w:b/>
                <w:sz w:val="20"/>
                <w:szCs w:val="20"/>
              </w:rPr>
            </w:pPr>
          </w:p>
        </w:tc>
        <w:tc>
          <w:tcPr>
            <w:tcW w:w="851" w:type="dxa"/>
            <w:tcBorders>
              <w:top w:val="single" w:sz="4" w:space="0" w:color="auto"/>
              <w:bottom w:val="single" w:sz="4" w:space="0" w:color="auto"/>
            </w:tcBorders>
            <w:shd w:val="clear" w:color="auto" w:fill="FFFFFF"/>
          </w:tcPr>
          <w:p w14:paraId="120AD488" w14:textId="77777777" w:rsidR="00DD039F" w:rsidRDefault="00DD039F" w:rsidP="00213370">
            <w:pPr>
              <w:autoSpaceDE w:val="0"/>
              <w:autoSpaceDN w:val="0"/>
              <w:adjustRightInd w:val="0"/>
              <w:ind w:left="60" w:right="60"/>
              <w:jc w:val="center"/>
              <w:rPr>
                <w:rFonts w:ascii="Calibri" w:hAnsi="Calibri" w:cstheme="minorHAnsi"/>
                <w:sz w:val="20"/>
                <w:szCs w:val="20"/>
              </w:rPr>
            </w:pPr>
          </w:p>
        </w:tc>
      </w:tr>
      <w:tr w:rsidR="002F2D9D" w:rsidRPr="004A00EF" w14:paraId="29C32E10" w14:textId="77777777" w:rsidTr="00213370">
        <w:trPr>
          <w:cantSplit/>
          <w:jc w:val="center"/>
        </w:trPr>
        <w:tc>
          <w:tcPr>
            <w:tcW w:w="2977" w:type="dxa"/>
            <w:tcBorders>
              <w:top w:val="single" w:sz="4" w:space="0" w:color="auto"/>
            </w:tcBorders>
            <w:shd w:val="clear" w:color="auto" w:fill="auto"/>
          </w:tcPr>
          <w:p w14:paraId="36854CE0"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sidRPr="004A00EF">
              <w:rPr>
                <w:rFonts w:ascii="Calibri" w:hAnsi="Calibri" w:cstheme="minorHAnsi"/>
                <w:sz w:val="20"/>
                <w:szCs w:val="20"/>
              </w:rPr>
              <w:t>Crabs to cuttlefish</w:t>
            </w:r>
          </w:p>
        </w:tc>
        <w:tc>
          <w:tcPr>
            <w:tcW w:w="512" w:type="dxa"/>
            <w:tcBorders>
              <w:top w:val="single" w:sz="4" w:space="0" w:color="auto"/>
            </w:tcBorders>
            <w:shd w:val="clear" w:color="auto" w:fill="FFFFFF"/>
          </w:tcPr>
          <w:p w14:paraId="32E2F994"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34</w:t>
            </w:r>
          </w:p>
        </w:tc>
        <w:tc>
          <w:tcPr>
            <w:tcW w:w="901" w:type="dxa"/>
            <w:tcBorders>
              <w:top w:val="single" w:sz="4" w:space="0" w:color="auto"/>
            </w:tcBorders>
            <w:shd w:val="clear" w:color="auto" w:fill="FFFFFF"/>
          </w:tcPr>
          <w:p w14:paraId="488D7230"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2.0</w:t>
            </w:r>
          </w:p>
        </w:tc>
        <w:tc>
          <w:tcPr>
            <w:tcW w:w="1559" w:type="dxa"/>
            <w:tcBorders>
              <w:top w:val="single" w:sz="4" w:space="0" w:color="auto"/>
            </w:tcBorders>
            <w:shd w:val="clear" w:color="auto" w:fill="FFFFFF"/>
          </w:tcPr>
          <w:p w14:paraId="756289F4"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1.0</w:t>
            </w:r>
          </w:p>
        </w:tc>
        <w:tc>
          <w:tcPr>
            <w:tcW w:w="850" w:type="dxa"/>
            <w:tcBorders>
              <w:top w:val="single" w:sz="4" w:space="0" w:color="auto"/>
            </w:tcBorders>
            <w:shd w:val="clear" w:color="auto" w:fill="FFFFFF"/>
          </w:tcPr>
          <w:p w14:paraId="605352C5"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2.0</w:t>
            </w:r>
          </w:p>
        </w:tc>
        <w:tc>
          <w:tcPr>
            <w:tcW w:w="1418" w:type="dxa"/>
            <w:tcBorders>
              <w:top w:val="single" w:sz="4" w:space="0" w:color="auto"/>
            </w:tcBorders>
            <w:shd w:val="clear" w:color="auto" w:fill="FFFFFF"/>
          </w:tcPr>
          <w:p w14:paraId="779B3697"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w:t>
            </w:r>
          </w:p>
        </w:tc>
        <w:tc>
          <w:tcPr>
            <w:tcW w:w="992" w:type="dxa"/>
            <w:tcBorders>
              <w:top w:val="single" w:sz="4" w:space="0" w:color="auto"/>
            </w:tcBorders>
            <w:shd w:val="clear" w:color="auto" w:fill="FFFFFF"/>
          </w:tcPr>
          <w:p w14:paraId="188A35B2"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-0.471</w:t>
            </w:r>
          </w:p>
        </w:tc>
        <w:tc>
          <w:tcPr>
            <w:tcW w:w="851" w:type="dxa"/>
            <w:tcBorders>
              <w:top w:val="single" w:sz="4" w:space="0" w:color="auto"/>
            </w:tcBorders>
            <w:shd w:val="clear" w:color="auto" w:fill="FFFFFF"/>
          </w:tcPr>
          <w:p w14:paraId="093AA471"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0.618</w:t>
            </w:r>
          </w:p>
        </w:tc>
      </w:tr>
      <w:tr w:rsidR="002F2D9D" w:rsidRPr="004A00EF" w14:paraId="001C697C" w14:textId="77777777" w:rsidTr="00213370">
        <w:trPr>
          <w:cantSplit/>
          <w:trHeight w:val="315"/>
          <w:jc w:val="center"/>
        </w:trPr>
        <w:tc>
          <w:tcPr>
            <w:tcW w:w="2977" w:type="dxa"/>
            <w:shd w:val="clear" w:color="auto" w:fill="auto"/>
          </w:tcPr>
          <w:p w14:paraId="3FCAD954"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sidRPr="004A00EF">
              <w:rPr>
                <w:rFonts w:ascii="Calibri" w:hAnsi="Calibri" w:cstheme="minorHAnsi"/>
                <w:sz w:val="20"/>
                <w:szCs w:val="20"/>
              </w:rPr>
              <w:t>Fish to a cuttlefish</w:t>
            </w:r>
          </w:p>
        </w:tc>
        <w:tc>
          <w:tcPr>
            <w:tcW w:w="512" w:type="dxa"/>
            <w:shd w:val="clear" w:color="auto" w:fill="FFFFFF"/>
          </w:tcPr>
          <w:p w14:paraId="64004A39"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34</w:t>
            </w:r>
          </w:p>
        </w:tc>
        <w:tc>
          <w:tcPr>
            <w:tcW w:w="901" w:type="dxa"/>
            <w:shd w:val="clear" w:color="auto" w:fill="FFFFFF"/>
          </w:tcPr>
          <w:p w14:paraId="7A2C5D52"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2.0</w:t>
            </w:r>
          </w:p>
        </w:tc>
        <w:tc>
          <w:tcPr>
            <w:tcW w:w="1559" w:type="dxa"/>
            <w:shd w:val="clear" w:color="auto" w:fill="FFFFFF"/>
          </w:tcPr>
          <w:p w14:paraId="13051338"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1.1</w:t>
            </w:r>
          </w:p>
        </w:tc>
        <w:tc>
          <w:tcPr>
            <w:tcW w:w="850" w:type="dxa"/>
            <w:shd w:val="clear" w:color="auto" w:fill="FFFFFF"/>
          </w:tcPr>
          <w:p w14:paraId="44BF0BB5"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2.0</w:t>
            </w:r>
          </w:p>
        </w:tc>
        <w:tc>
          <w:tcPr>
            <w:tcW w:w="1418" w:type="dxa"/>
            <w:shd w:val="clear" w:color="auto" w:fill="FFFFFF"/>
          </w:tcPr>
          <w:p w14:paraId="7030F9B7"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1.1</w:t>
            </w:r>
          </w:p>
        </w:tc>
        <w:tc>
          <w:tcPr>
            <w:tcW w:w="992" w:type="dxa"/>
            <w:shd w:val="clear" w:color="auto" w:fill="FFFFFF"/>
          </w:tcPr>
          <w:p w14:paraId="21E8CEF4"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0.500</w:t>
            </w:r>
          </w:p>
        </w:tc>
        <w:tc>
          <w:tcPr>
            <w:tcW w:w="851" w:type="dxa"/>
            <w:shd w:val="clear" w:color="auto" w:fill="FFFFFF"/>
          </w:tcPr>
          <w:p w14:paraId="7B5828A6"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0.597</w:t>
            </w:r>
          </w:p>
        </w:tc>
      </w:tr>
      <w:tr w:rsidR="002F2D9D" w:rsidRPr="004A00EF" w14:paraId="09A979D8" w14:textId="77777777" w:rsidTr="00213370">
        <w:trPr>
          <w:cantSplit/>
          <w:jc w:val="center"/>
        </w:trPr>
        <w:tc>
          <w:tcPr>
            <w:tcW w:w="2977" w:type="dxa"/>
            <w:shd w:val="clear" w:color="auto" w:fill="auto"/>
          </w:tcPr>
          <w:p w14:paraId="5D077337"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sidRPr="004A00EF">
              <w:rPr>
                <w:rFonts w:ascii="Calibri" w:hAnsi="Calibri" w:cstheme="minorHAnsi"/>
                <w:sz w:val="20"/>
                <w:szCs w:val="20"/>
              </w:rPr>
              <w:t>Octopus to shark</w:t>
            </w:r>
          </w:p>
        </w:tc>
        <w:tc>
          <w:tcPr>
            <w:tcW w:w="512" w:type="dxa"/>
            <w:shd w:val="clear" w:color="auto" w:fill="FFFFFF"/>
          </w:tcPr>
          <w:p w14:paraId="01DBF587"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34</w:t>
            </w:r>
          </w:p>
        </w:tc>
        <w:tc>
          <w:tcPr>
            <w:tcW w:w="901" w:type="dxa"/>
            <w:shd w:val="clear" w:color="auto" w:fill="FFFFFF"/>
          </w:tcPr>
          <w:p w14:paraId="6E66F729"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3.0</w:t>
            </w:r>
          </w:p>
        </w:tc>
        <w:tc>
          <w:tcPr>
            <w:tcW w:w="1559" w:type="dxa"/>
            <w:shd w:val="clear" w:color="auto" w:fill="FFFFFF"/>
          </w:tcPr>
          <w:p w14:paraId="7F24C5CC"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1.1</w:t>
            </w:r>
          </w:p>
        </w:tc>
        <w:tc>
          <w:tcPr>
            <w:tcW w:w="850" w:type="dxa"/>
            <w:shd w:val="clear" w:color="auto" w:fill="FFFFFF"/>
          </w:tcPr>
          <w:p w14:paraId="40C5153A"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3.0</w:t>
            </w:r>
          </w:p>
        </w:tc>
        <w:tc>
          <w:tcPr>
            <w:tcW w:w="1418" w:type="dxa"/>
            <w:shd w:val="clear" w:color="auto" w:fill="FFFFFF"/>
          </w:tcPr>
          <w:p w14:paraId="63CC1E1F"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1.3</w:t>
            </w:r>
          </w:p>
        </w:tc>
        <w:tc>
          <w:tcPr>
            <w:tcW w:w="992" w:type="dxa"/>
            <w:shd w:val="clear" w:color="auto" w:fill="FFFFFF"/>
          </w:tcPr>
          <w:p w14:paraId="28AC731D"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0.44</w:t>
            </w:r>
          </w:p>
        </w:tc>
        <w:tc>
          <w:tcPr>
            <w:tcW w:w="851" w:type="dxa"/>
            <w:shd w:val="clear" w:color="auto" w:fill="FFFFFF"/>
          </w:tcPr>
          <w:p w14:paraId="7AC8EFEE"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0.963</w:t>
            </w:r>
          </w:p>
        </w:tc>
      </w:tr>
      <w:tr w:rsidR="002F2D9D" w:rsidRPr="004A00EF" w14:paraId="400EB838" w14:textId="77777777" w:rsidTr="00213370">
        <w:trPr>
          <w:cantSplit/>
          <w:jc w:val="center"/>
        </w:trPr>
        <w:tc>
          <w:tcPr>
            <w:tcW w:w="2977" w:type="dxa"/>
            <w:shd w:val="clear" w:color="auto" w:fill="auto"/>
          </w:tcPr>
          <w:p w14:paraId="45B41B06"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Fish to sharks</w:t>
            </w:r>
          </w:p>
        </w:tc>
        <w:tc>
          <w:tcPr>
            <w:tcW w:w="512" w:type="dxa"/>
            <w:shd w:val="clear" w:color="auto" w:fill="FFFFFF"/>
          </w:tcPr>
          <w:p w14:paraId="297DA0EE"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34</w:t>
            </w:r>
          </w:p>
        </w:tc>
        <w:tc>
          <w:tcPr>
            <w:tcW w:w="901" w:type="dxa"/>
            <w:shd w:val="clear" w:color="auto" w:fill="FFFFFF"/>
          </w:tcPr>
          <w:p w14:paraId="53938594"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1.0</w:t>
            </w:r>
          </w:p>
        </w:tc>
        <w:tc>
          <w:tcPr>
            <w:tcW w:w="1559" w:type="dxa"/>
            <w:shd w:val="clear" w:color="auto" w:fill="FFFFFF"/>
          </w:tcPr>
          <w:p w14:paraId="5D7864AB"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1.1</w:t>
            </w:r>
          </w:p>
        </w:tc>
        <w:tc>
          <w:tcPr>
            <w:tcW w:w="850" w:type="dxa"/>
            <w:shd w:val="clear" w:color="auto" w:fill="FFFFFF"/>
          </w:tcPr>
          <w:p w14:paraId="6EBACF28"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2.0</w:t>
            </w:r>
          </w:p>
        </w:tc>
        <w:tc>
          <w:tcPr>
            <w:tcW w:w="1418" w:type="dxa"/>
            <w:shd w:val="clear" w:color="auto" w:fill="FFFFFF"/>
          </w:tcPr>
          <w:p w14:paraId="0FAA25F9"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w:t>
            </w:r>
          </w:p>
        </w:tc>
        <w:tc>
          <w:tcPr>
            <w:tcW w:w="992" w:type="dxa"/>
            <w:shd w:val="clear" w:color="auto" w:fill="FFFFFF"/>
          </w:tcPr>
          <w:p w14:paraId="0D7F7F6D"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-0.882</w:t>
            </w:r>
          </w:p>
        </w:tc>
        <w:tc>
          <w:tcPr>
            <w:tcW w:w="851" w:type="dxa"/>
            <w:shd w:val="clear" w:color="auto" w:fill="FFFFFF"/>
          </w:tcPr>
          <w:p w14:paraId="6F483463"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0.350</w:t>
            </w:r>
          </w:p>
        </w:tc>
      </w:tr>
      <w:tr w:rsidR="002F2D9D" w:rsidRPr="004A00EF" w14:paraId="5AFBE542" w14:textId="77777777" w:rsidTr="00213370">
        <w:trPr>
          <w:cantSplit/>
          <w:jc w:val="center"/>
        </w:trPr>
        <w:tc>
          <w:tcPr>
            <w:tcW w:w="2977" w:type="dxa"/>
            <w:shd w:val="clear" w:color="auto" w:fill="auto"/>
          </w:tcPr>
          <w:p w14:paraId="0FBE18BC"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sidRPr="004A00EF">
              <w:rPr>
                <w:rFonts w:ascii="Calibri" w:hAnsi="Calibri" w:cstheme="minorHAnsi"/>
                <w:sz w:val="20"/>
                <w:szCs w:val="20"/>
              </w:rPr>
              <w:t>Fish to fish</w:t>
            </w:r>
          </w:p>
        </w:tc>
        <w:tc>
          <w:tcPr>
            <w:tcW w:w="512" w:type="dxa"/>
            <w:shd w:val="clear" w:color="auto" w:fill="FFFFFF"/>
          </w:tcPr>
          <w:p w14:paraId="0AC7965A"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34</w:t>
            </w:r>
          </w:p>
        </w:tc>
        <w:tc>
          <w:tcPr>
            <w:tcW w:w="901" w:type="dxa"/>
            <w:shd w:val="clear" w:color="auto" w:fill="FFFFFF"/>
          </w:tcPr>
          <w:p w14:paraId="25DFBB10"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4.0</w:t>
            </w:r>
          </w:p>
        </w:tc>
        <w:tc>
          <w:tcPr>
            <w:tcW w:w="1559" w:type="dxa"/>
            <w:shd w:val="clear" w:color="auto" w:fill="FFFFFF"/>
          </w:tcPr>
          <w:p w14:paraId="1318096A"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0.9</w:t>
            </w:r>
          </w:p>
        </w:tc>
        <w:tc>
          <w:tcPr>
            <w:tcW w:w="850" w:type="dxa"/>
            <w:shd w:val="clear" w:color="auto" w:fill="FFFFFF"/>
          </w:tcPr>
          <w:p w14:paraId="1C2DEE9E"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4.0</w:t>
            </w:r>
          </w:p>
        </w:tc>
        <w:tc>
          <w:tcPr>
            <w:tcW w:w="1418" w:type="dxa"/>
            <w:shd w:val="clear" w:color="auto" w:fill="FFFFFF"/>
          </w:tcPr>
          <w:p w14:paraId="2927E556"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1.1</w:t>
            </w:r>
          </w:p>
        </w:tc>
        <w:tc>
          <w:tcPr>
            <w:tcW w:w="992" w:type="dxa"/>
            <w:shd w:val="clear" w:color="auto" w:fill="FFFFFF"/>
          </w:tcPr>
          <w:p w14:paraId="7A95E815"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-0.147</w:t>
            </w:r>
          </w:p>
        </w:tc>
        <w:tc>
          <w:tcPr>
            <w:tcW w:w="851" w:type="dxa"/>
            <w:shd w:val="clear" w:color="auto" w:fill="FFFFFF"/>
          </w:tcPr>
          <w:p w14:paraId="63F577A5"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0.867</w:t>
            </w:r>
          </w:p>
        </w:tc>
      </w:tr>
      <w:tr w:rsidR="002F2D9D" w:rsidRPr="004A00EF" w14:paraId="1BD5297C" w14:textId="77777777" w:rsidTr="00213370">
        <w:trPr>
          <w:cantSplit/>
          <w:trHeight w:val="315"/>
          <w:jc w:val="center"/>
        </w:trPr>
        <w:tc>
          <w:tcPr>
            <w:tcW w:w="2977" w:type="dxa"/>
            <w:shd w:val="clear" w:color="auto" w:fill="auto"/>
          </w:tcPr>
          <w:p w14:paraId="0C96F989"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sidRPr="004A00EF">
              <w:rPr>
                <w:rFonts w:ascii="Calibri" w:hAnsi="Calibri" w:cstheme="minorHAnsi"/>
                <w:sz w:val="20"/>
                <w:szCs w:val="20"/>
              </w:rPr>
              <w:t>Shrimp to fish</w:t>
            </w:r>
          </w:p>
        </w:tc>
        <w:tc>
          <w:tcPr>
            <w:tcW w:w="512" w:type="dxa"/>
            <w:shd w:val="clear" w:color="auto" w:fill="FFFFFF"/>
          </w:tcPr>
          <w:p w14:paraId="16EFA71B"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34</w:t>
            </w:r>
          </w:p>
        </w:tc>
        <w:tc>
          <w:tcPr>
            <w:tcW w:w="901" w:type="dxa"/>
            <w:shd w:val="clear" w:color="auto" w:fill="FFFFFF"/>
          </w:tcPr>
          <w:p w14:paraId="02EA8257"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1.5</w:t>
            </w:r>
          </w:p>
        </w:tc>
        <w:tc>
          <w:tcPr>
            <w:tcW w:w="1559" w:type="dxa"/>
            <w:shd w:val="clear" w:color="auto" w:fill="FFFFFF"/>
          </w:tcPr>
          <w:p w14:paraId="7996FAAD"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1.2</w:t>
            </w:r>
          </w:p>
        </w:tc>
        <w:tc>
          <w:tcPr>
            <w:tcW w:w="850" w:type="dxa"/>
            <w:shd w:val="clear" w:color="auto" w:fill="FFFFFF"/>
          </w:tcPr>
          <w:p w14:paraId="301BAC19" w14:textId="77777777" w:rsidR="00DD039F" w:rsidRPr="004A00E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4.0</w:t>
            </w:r>
          </w:p>
        </w:tc>
        <w:tc>
          <w:tcPr>
            <w:tcW w:w="1418" w:type="dxa"/>
            <w:shd w:val="clear" w:color="auto" w:fill="FFFFFF"/>
          </w:tcPr>
          <w:p w14:paraId="30A5FF31"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1.1</w:t>
            </w:r>
          </w:p>
        </w:tc>
        <w:tc>
          <w:tcPr>
            <w:tcW w:w="992" w:type="dxa"/>
            <w:shd w:val="clear" w:color="auto" w:fill="FFFFFF"/>
          </w:tcPr>
          <w:p w14:paraId="6B3BD8E9" w14:textId="77777777" w:rsidR="00DD039F" w:rsidRDefault="00DD039F" w:rsidP="00213370">
            <w:pPr>
              <w:autoSpaceDE w:val="0"/>
              <w:autoSpaceDN w:val="0"/>
              <w:adjustRightInd w:val="0"/>
              <w:spacing w:line="276" w:lineRule="auto"/>
              <w:ind w:left="60" w:right="60"/>
              <w:jc w:val="center"/>
              <w:rPr>
                <w:rFonts w:ascii="Calibri" w:hAnsi="Calibri" w:cstheme="minorHAnsi"/>
                <w:sz w:val="20"/>
                <w:szCs w:val="20"/>
              </w:rPr>
            </w:pPr>
            <w:r>
              <w:rPr>
                <w:rFonts w:ascii="Calibri" w:hAnsi="Calibri" w:cstheme="minorHAnsi"/>
                <w:sz w:val="20"/>
                <w:szCs w:val="20"/>
              </w:rPr>
              <w:t>-3.971</w:t>
            </w:r>
          </w:p>
        </w:tc>
        <w:tc>
          <w:tcPr>
            <w:tcW w:w="851" w:type="dxa"/>
            <w:shd w:val="clear" w:color="auto" w:fill="FFFFFF"/>
          </w:tcPr>
          <w:p w14:paraId="71FD41E0" w14:textId="77777777" w:rsidR="00DD039F" w:rsidRPr="00E30B39" w:rsidRDefault="00DD039F" w:rsidP="00213370">
            <w:pPr>
              <w:autoSpaceDE w:val="0"/>
              <w:autoSpaceDN w:val="0"/>
              <w:adjustRightInd w:val="0"/>
              <w:spacing w:line="276" w:lineRule="auto"/>
              <w:ind w:left="60" w:right="60"/>
              <w:jc w:val="center"/>
              <w:rPr>
                <w:rFonts w:ascii="Calibri" w:hAnsi="Calibri" w:cstheme="minorHAnsi"/>
                <w:b/>
                <w:sz w:val="20"/>
                <w:szCs w:val="20"/>
              </w:rPr>
            </w:pPr>
            <w:r w:rsidRPr="00E30B39">
              <w:rPr>
                <w:rFonts w:ascii="Calibri" w:hAnsi="Calibri" w:cstheme="minorHAnsi"/>
                <w:b/>
                <w:sz w:val="20"/>
                <w:szCs w:val="20"/>
              </w:rPr>
              <w:t>&lt;0.001</w:t>
            </w:r>
          </w:p>
        </w:tc>
      </w:tr>
    </w:tbl>
    <w:p w14:paraId="5BA53E4E" w14:textId="77777777" w:rsidR="00DD039F" w:rsidRDefault="00DD039F" w:rsidP="00DD039F"/>
    <w:p w14:paraId="6D542261" w14:textId="77777777" w:rsidR="00DD039F" w:rsidRDefault="00DD039F" w:rsidP="00DD039F">
      <w:pPr>
        <w:autoSpaceDE w:val="0"/>
        <w:autoSpaceDN w:val="0"/>
        <w:adjustRightInd w:val="0"/>
        <w:spacing w:line="360" w:lineRule="auto"/>
        <w:sectPr w:rsidR="00DD039F" w:rsidSect="00302C1F">
          <w:pgSz w:w="11906" w:h="16838"/>
          <w:pgMar w:top="1134" w:right="1134" w:bottom="1134" w:left="1134" w:header="709" w:footer="850" w:gutter="0"/>
          <w:lnNumType w:countBy="1" w:restart="continuous"/>
          <w:cols w:space="720"/>
          <w:docGrid w:linePitch="326"/>
        </w:sectPr>
      </w:pPr>
    </w:p>
    <w:p w14:paraId="4FB7E098" w14:textId="77777777" w:rsidR="00DD039F" w:rsidRDefault="00DD039F" w:rsidP="00DD039F">
      <w:pPr>
        <w:autoSpaceDE w:val="0"/>
        <w:autoSpaceDN w:val="0"/>
        <w:adjustRightInd w:val="0"/>
        <w:spacing w:line="360" w:lineRule="auto"/>
        <w:rPr>
          <w:b/>
          <w:i/>
        </w:rPr>
        <w:sectPr w:rsidR="00DD039F" w:rsidSect="00302C1F">
          <w:pgSz w:w="16838" w:h="11906" w:orient="landscape"/>
          <w:pgMar w:top="1134" w:right="1134" w:bottom="1134" w:left="1134" w:header="709" w:footer="850" w:gutter="0"/>
          <w:lnNumType w:countBy="1" w:restart="continuous"/>
          <w:cols w:space="720"/>
          <w:docGrid w:linePitch="326"/>
        </w:sectPr>
      </w:pPr>
    </w:p>
    <w:p w14:paraId="5C2FFCB6" w14:textId="77777777" w:rsidR="00DD039F" w:rsidRPr="002F2D9D" w:rsidRDefault="00DD039F" w:rsidP="00DD039F">
      <w:pPr>
        <w:autoSpaceDE w:val="0"/>
        <w:autoSpaceDN w:val="0"/>
        <w:adjustRightInd w:val="0"/>
        <w:spacing w:line="360" w:lineRule="auto"/>
        <w:rPr>
          <w:sz w:val="28"/>
        </w:rPr>
      </w:pPr>
      <w:r w:rsidRPr="002F2D9D">
        <w:rPr>
          <w:sz w:val="28"/>
        </w:rPr>
        <w:lastRenderedPageBreak/>
        <w:t>Discussion</w:t>
      </w:r>
    </w:p>
    <w:p w14:paraId="37FEB59F" w14:textId="77777777" w:rsidR="00DD039F" w:rsidRPr="00E26C62" w:rsidRDefault="00DD039F" w:rsidP="00DD039F">
      <w:pPr>
        <w:autoSpaceDE w:val="0"/>
        <w:autoSpaceDN w:val="0"/>
        <w:adjustRightInd w:val="0"/>
        <w:spacing w:line="360" w:lineRule="auto"/>
      </w:pPr>
    </w:p>
    <w:p w14:paraId="418A76FE"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The survey revealed differences in public perception based on where the participant is from, their background and the type of animal being used as prey. It is important to note here that Likert scales, d</w:t>
      </w:r>
      <w:r w:rsidRPr="004C138A">
        <w:rPr>
          <w:rFonts w:ascii="Times New Roman" w:hAnsi="Times New Roman" w:cs="Times New Roman"/>
          <w:sz w:val="24"/>
          <w:szCs w:val="24"/>
        </w:rPr>
        <w:t>espite allowing for a ‘neutral’ opinion</w:t>
      </w:r>
      <w:r>
        <w:rPr>
          <w:rFonts w:ascii="Times New Roman" w:hAnsi="Times New Roman" w:cs="Times New Roman"/>
          <w:sz w:val="24"/>
          <w:szCs w:val="24"/>
        </w:rPr>
        <w:t>,</w:t>
      </w:r>
      <w:r w:rsidRPr="004C138A">
        <w:rPr>
          <w:rFonts w:ascii="Times New Roman" w:hAnsi="Times New Roman" w:cs="Times New Roman"/>
          <w:sz w:val="24"/>
          <w:szCs w:val="24"/>
        </w:rPr>
        <w:t xml:space="preserve"> </w:t>
      </w:r>
      <w:r>
        <w:rPr>
          <w:rFonts w:ascii="Times New Roman" w:hAnsi="Times New Roman" w:cs="Times New Roman"/>
          <w:sz w:val="24"/>
          <w:szCs w:val="24"/>
        </w:rPr>
        <w:t>have</w:t>
      </w:r>
      <w:r w:rsidRPr="004C138A">
        <w:rPr>
          <w:rFonts w:ascii="Times New Roman" w:hAnsi="Times New Roman" w:cs="Times New Roman"/>
          <w:sz w:val="24"/>
          <w:szCs w:val="24"/>
        </w:rPr>
        <w:t xml:space="preserve"> been shown to be more reliable than a single ‘yes’ or ‘no’ answer and more appropriate to make inferences from </w:t>
      </w:r>
      <w:r>
        <w:rPr>
          <w:rFonts w:ascii="Times New Roman" w:hAnsi="Times New Roman" w:cs="Times New Roman"/>
          <w:sz w:val="24"/>
          <w:szCs w:val="24"/>
        </w:rPr>
        <w:t xml:space="preserve">[52]. </w:t>
      </w:r>
      <w:r w:rsidRPr="004C138A">
        <w:rPr>
          <w:rFonts w:ascii="Times New Roman" w:hAnsi="Times New Roman" w:cs="Times New Roman"/>
          <w:sz w:val="24"/>
          <w:szCs w:val="24"/>
        </w:rPr>
        <w:t xml:space="preserve"> </w:t>
      </w:r>
      <w:r>
        <w:rPr>
          <w:rFonts w:ascii="Times New Roman" w:hAnsi="Times New Roman" w:cs="Times New Roman"/>
          <w:sz w:val="24"/>
          <w:szCs w:val="24"/>
        </w:rPr>
        <w:t xml:space="preserve">The subjective interpretation of terms within a Likert scale could influence the results here; </w:t>
      </w:r>
      <w:r w:rsidRPr="004C138A">
        <w:rPr>
          <w:rFonts w:ascii="Times New Roman" w:hAnsi="Times New Roman" w:cs="Times New Roman"/>
          <w:sz w:val="24"/>
          <w:szCs w:val="24"/>
        </w:rPr>
        <w:t xml:space="preserve">for example, ‘slightly unacceptable’ could be interpreted differently between individuals </w:t>
      </w:r>
      <w:r>
        <w:rPr>
          <w:rFonts w:ascii="Times New Roman" w:hAnsi="Times New Roman" w:cs="Times New Roman"/>
          <w:sz w:val="24"/>
          <w:szCs w:val="24"/>
        </w:rPr>
        <w:t xml:space="preserve">[53]. </w:t>
      </w:r>
      <w:r w:rsidRPr="004C138A">
        <w:rPr>
          <w:rFonts w:ascii="Times New Roman" w:hAnsi="Times New Roman" w:cs="Times New Roman"/>
          <w:sz w:val="24"/>
          <w:szCs w:val="24"/>
        </w:rPr>
        <w:t xml:space="preserve"> </w:t>
      </w:r>
      <w:r>
        <w:rPr>
          <w:rFonts w:ascii="Times New Roman" w:hAnsi="Times New Roman" w:cs="Times New Roman"/>
          <w:sz w:val="24"/>
          <w:szCs w:val="24"/>
        </w:rPr>
        <w:t>However, t</w:t>
      </w:r>
      <w:r w:rsidRPr="004C138A">
        <w:rPr>
          <w:rFonts w:ascii="Times New Roman" w:hAnsi="Times New Roman" w:cs="Times New Roman"/>
          <w:sz w:val="24"/>
          <w:szCs w:val="24"/>
        </w:rPr>
        <w:t xml:space="preserve">he questionnaire used simplistic wording to attempt to reduce misunderstandings, </w:t>
      </w:r>
      <w:r>
        <w:rPr>
          <w:rFonts w:ascii="Times New Roman" w:hAnsi="Times New Roman" w:cs="Times New Roman"/>
          <w:sz w:val="24"/>
          <w:szCs w:val="24"/>
        </w:rPr>
        <w:t>but these</w:t>
      </w:r>
      <w:r w:rsidRPr="004C138A">
        <w:rPr>
          <w:rFonts w:ascii="Times New Roman" w:hAnsi="Times New Roman" w:cs="Times New Roman"/>
          <w:sz w:val="24"/>
          <w:szCs w:val="24"/>
        </w:rPr>
        <w:t xml:space="preserve"> may</w:t>
      </w:r>
      <w:r>
        <w:rPr>
          <w:rFonts w:ascii="Times New Roman" w:hAnsi="Times New Roman" w:cs="Times New Roman"/>
          <w:sz w:val="24"/>
          <w:szCs w:val="24"/>
        </w:rPr>
        <w:t xml:space="preserve"> still</w:t>
      </w:r>
      <w:r w:rsidRPr="004C138A">
        <w:rPr>
          <w:rFonts w:ascii="Times New Roman" w:hAnsi="Times New Roman" w:cs="Times New Roman"/>
          <w:sz w:val="24"/>
          <w:szCs w:val="24"/>
        </w:rPr>
        <w:t xml:space="preserve"> have occurred; especially where the researcher was not present to answer questions</w:t>
      </w:r>
      <w:r>
        <w:rPr>
          <w:rFonts w:ascii="Times New Roman" w:hAnsi="Times New Roman" w:cs="Times New Roman"/>
          <w:sz w:val="24"/>
          <w:szCs w:val="24"/>
        </w:rPr>
        <w:t>,</w:t>
      </w:r>
      <w:r w:rsidRPr="004C138A">
        <w:rPr>
          <w:rFonts w:ascii="Times New Roman" w:hAnsi="Times New Roman" w:cs="Times New Roman"/>
          <w:sz w:val="24"/>
          <w:szCs w:val="24"/>
        </w:rPr>
        <w:t xml:space="preserve"> i.e. via the online link.</w:t>
      </w:r>
      <w:r>
        <w:rPr>
          <w:rFonts w:ascii="Times New Roman" w:hAnsi="Times New Roman" w:cs="Times New Roman"/>
          <w:sz w:val="24"/>
          <w:szCs w:val="24"/>
        </w:rPr>
        <w:t xml:space="preserve">  </w:t>
      </w:r>
    </w:p>
    <w:p w14:paraId="7803CD21"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44E1698B" w14:textId="283B3B1F"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participants were chosen opportunistically, causing a potential bias in responses, which can be seen in </w:t>
      </w:r>
      <w:del w:id="40" w:author="Lucy Marshall" w:date="2019-06-30T09:08:00Z">
        <w:r w:rsidDel="00213370">
          <w:rPr>
            <w:rFonts w:ascii="Times New Roman" w:hAnsi="Times New Roman" w:cs="Times New Roman"/>
            <w:color w:val="000000" w:themeColor="text1"/>
            <w:sz w:val="24"/>
            <w:szCs w:val="24"/>
          </w:rPr>
          <w:delText>Table 3</w:delText>
        </w:r>
      </w:del>
      <w:ins w:id="41" w:author="Lucy Marshall" w:date="2019-06-30T09:26:00Z">
        <w:r w:rsidR="00900835">
          <w:rPr>
            <w:rFonts w:ascii="Times New Roman" w:hAnsi="Times New Roman" w:cs="Times New Roman"/>
            <w:color w:val="000000" w:themeColor="text1"/>
            <w:sz w:val="24"/>
            <w:szCs w:val="24"/>
          </w:rPr>
          <w:t>Fig 3</w:t>
        </w:r>
      </w:ins>
      <w:r>
        <w:rPr>
          <w:rFonts w:ascii="Times New Roman" w:hAnsi="Times New Roman" w:cs="Times New Roman"/>
          <w:color w:val="000000" w:themeColor="text1"/>
          <w:sz w:val="24"/>
          <w:szCs w:val="24"/>
        </w:rPr>
        <w:t xml:space="preserve">. The main population is from the UK, of which there is a larger percentage of female participants from the ages of 18 to 34 years old. This may be contributed to by a larger percentage of women working in the animal welfare industry, yet this sample would still not be representative due to the large differences between groups. </w:t>
      </w:r>
    </w:p>
    <w:p w14:paraId="169ACB65"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4B79A99F" w14:textId="6B5A5105"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Differences in opinion both between groups and species can be visualized in </w:t>
      </w:r>
      <w:ins w:id="42" w:author="Lucy Marshall" w:date="2019-06-30T09:35:00Z">
        <w:r w:rsidR="00A84AF6">
          <w:rPr>
            <w:rFonts w:ascii="Times New Roman" w:hAnsi="Times New Roman" w:cs="Times New Roman"/>
            <w:color w:val="000000" w:themeColor="text1"/>
            <w:sz w:val="24"/>
            <w:szCs w:val="24"/>
          </w:rPr>
          <w:t>fig</w:t>
        </w:r>
      </w:ins>
      <w:ins w:id="43" w:author="Lucy Marshall" w:date="2019-06-30T09:36:00Z">
        <w:r w:rsidR="00A84AF6">
          <w:rPr>
            <w:rFonts w:ascii="Times New Roman" w:hAnsi="Times New Roman" w:cs="Times New Roman"/>
            <w:color w:val="000000" w:themeColor="text1"/>
            <w:sz w:val="24"/>
            <w:szCs w:val="24"/>
          </w:rPr>
          <w:t xml:space="preserve">s 5 and 6 </w:t>
        </w:r>
      </w:ins>
      <w:bookmarkStart w:id="44" w:name="_GoBack"/>
      <w:bookmarkEnd w:id="44"/>
      <w:del w:id="45" w:author="Lucy Marshall" w:date="2019-06-30T09:35:00Z">
        <w:r w:rsidDel="00A84AF6">
          <w:rPr>
            <w:rFonts w:ascii="Times New Roman" w:hAnsi="Times New Roman" w:cs="Times New Roman"/>
            <w:color w:val="000000" w:themeColor="text1"/>
            <w:sz w:val="24"/>
            <w:szCs w:val="24"/>
          </w:rPr>
          <w:delText xml:space="preserve">Figures 1 and 2 </w:delText>
        </w:r>
      </w:del>
      <w:r>
        <w:rPr>
          <w:rFonts w:ascii="Times New Roman" w:hAnsi="Times New Roman" w:cs="Times New Roman"/>
          <w:color w:val="000000" w:themeColor="text1"/>
          <w:sz w:val="24"/>
          <w:szCs w:val="24"/>
        </w:rPr>
        <w:t xml:space="preserve">using plotted mean scores. A basic pattern can be seen whereby attraction visitors are less likely to find live prey feeding acceptable in most cases when compared to professionals. </w:t>
      </w:r>
    </w:p>
    <w:p w14:paraId="156D20FD"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169756CA"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46E944CC" w14:textId="77777777" w:rsidR="00DD039F" w:rsidRPr="002F2D9D" w:rsidRDefault="00DD039F" w:rsidP="00DD039F">
      <w:pPr>
        <w:pStyle w:val="Body"/>
        <w:spacing w:line="360" w:lineRule="auto"/>
        <w:rPr>
          <w:rFonts w:ascii="Times New Roman" w:hAnsi="Times New Roman"/>
          <w:color w:val="000000" w:themeColor="text1"/>
          <w:sz w:val="24"/>
        </w:rPr>
      </w:pPr>
      <w:r w:rsidRPr="002F2D9D">
        <w:rPr>
          <w:rFonts w:ascii="Times New Roman" w:hAnsi="Times New Roman"/>
          <w:color w:val="000000" w:themeColor="text1"/>
          <w:sz w:val="24"/>
        </w:rPr>
        <w:t>Feeding Fish to Shark</w:t>
      </w:r>
    </w:p>
    <w:p w14:paraId="7E010F89" w14:textId="77777777" w:rsidR="00DD039F" w:rsidRPr="00D215E4" w:rsidRDefault="00DD039F" w:rsidP="00DD039F">
      <w:pPr>
        <w:pStyle w:val="Body"/>
        <w:spacing w:line="360" w:lineRule="auto"/>
        <w:rPr>
          <w:rFonts w:ascii="Times New Roman" w:hAnsi="Times New Roman" w:cs="Times New Roman"/>
          <w:i/>
          <w:color w:val="000000" w:themeColor="text1"/>
          <w:sz w:val="24"/>
          <w:szCs w:val="24"/>
        </w:rPr>
      </w:pPr>
    </w:p>
    <w:p w14:paraId="09BDFB46" w14:textId="77777777" w:rsidR="00DD039F" w:rsidRDefault="00DD039F" w:rsidP="00DD039F">
      <w:pPr>
        <w:pStyle w:val="Body"/>
        <w:spacing w:line="360" w:lineRule="auto"/>
        <w:rPr>
          <w:rFonts w:ascii="Times New Roman" w:hAnsi="Times New Roman" w:cs="Times New Roman"/>
          <w:color w:val="000000" w:themeColor="text1"/>
          <w:sz w:val="24"/>
          <w:szCs w:val="24"/>
        </w:rPr>
      </w:pPr>
      <w:r w:rsidDel="00D072A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‘Fish’ is a relatively vague term that covers a variety of species, meaning that participants could be varied in their interpretation of this question. Visitors of the aquarium had seen a fish recently, but had no contact with a shark, potentially indicating why they were opposed to this scenario both on and off show if they had built empathy with fish. This theory would not, however, be supported by answers from UK professionals, who found this scenario most acceptable of all groups surveyed as they are likely to be familiar with fish; especially those working with them. This pattern emerges in many of the scenarios, both on and off show.</w:t>
      </w:r>
    </w:p>
    <w:p w14:paraId="585D73AF"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142BF6D0"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75A8552A" w14:textId="77777777" w:rsidR="00DD039F" w:rsidRPr="002F2D9D" w:rsidRDefault="00DD039F" w:rsidP="00DD039F">
      <w:pPr>
        <w:pStyle w:val="Body"/>
        <w:spacing w:line="360" w:lineRule="auto"/>
        <w:rPr>
          <w:rFonts w:ascii="Times New Roman" w:hAnsi="Times New Roman"/>
          <w:color w:val="000000" w:themeColor="text1"/>
          <w:sz w:val="24"/>
        </w:rPr>
      </w:pPr>
      <w:r w:rsidRPr="002F2D9D">
        <w:rPr>
          <w:rFonts w:ascii="Times New Roman" w:hAnsi="Times New Roman"/>
          <w:color w:val="000000" w:themeColor="text1"/>
          <w:sz w:val="24"/>
        </w:rPr>
        <w:t>Feeding Crab to Cuttlefish</w:t>
      </w:r>
    </w:p>
    <w:p w14:paraId="55D810A9" w14:textId="77777777" w:rsidR="00DD039F" w:rsidRDefault="00DD039F" w:rsidP="00DD039F">
      <w:pPr>
        <w:pStyle w:val="Body"/>
        <w:spacing w:line="360" w:lineRule="auto"/>
        <w:rPr>
          <w:rFonts w:ascii="Times New Roman" w:hAnsi="Times New Roman" w:cs="Times New Roman"/>
          <w:i/>
          <w:color w:val="000000" w:themeColor="text1"/>
          <w:sz w:val="24"/>
          <w:szCs w:val="24"/>
        </w:rPr>
      </w:pPr>
    </w:p>
    <w:p w14:paraId="5D040C84"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The aquarium did not house any cuttlefish and only one species of crab (hermit crab) at the time of the survey, yet this scenario was significantly opposed by zoo and aquarium visitors as well as US professionals. UK professionals, again, were significantly more accepting of this. </w:t>
      </w:r>
    </w:p>
    <w:p w14:paraId="7F611E15"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Crab is a popular meat in the UK, especially in coastal regions (such as Paignton, where the surveys were taken), so it may be expected that this would influence scores of zoo and aquarium visitors into finding this more acceptable, yet the opposite is seen. </w:t>
      </w:r>
    </w:p>
    <w:p w14:paraId="4BCC0EAE"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These findings may question whether an empathic response has been built from the learning style in zoos and aquariums that is generalized to aquatic life, a response which is individual to these establishments as UK professionals, who are likely to be educated well within their field, do not exhibit this.</w:t>
      </w:r>
    </w:p>
    <w:p w14:paraId="6E5BF735"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5927AFD4" w14:textId="77777777" w:rsidR="00DD039F" w:rsidRPr="006500F1" w:rsidRDefault="00DD039F" w:rsidP="00DD039F">
      <w:pPr>
        <w:pStyle w:val="Body"/>
        <w:spacing w:line="360" w:lineRule="auto"/>
        <w:rPr>
          <w:rFonts w:ascii="Times New Roman" w:hAnsi="Times New Roman" w:cs="Times New Roman"/>
          <w:color w:val="000000" w:themeColor="text1"/>
          <w:sz w:val="24"/>
          <w:szCs w:val="24"/>
        </w:rPr>
      </w:pPr>
    </w:p>
    <w:p w14:paraId="6291305B" w14:textId="77777777" w:rsidR="00DD039F" w:rsidRPr="002F2D9D" w:rsidRDefault="00DD039F" w:rsidP="00DD039F">
      <w:pPr>
        <w:pStyle w:val="Body"/>
        <w:spacing w:line="360" w:lineRule="auto"/>
        <w:rPr>
          <w:rFonts w:ascii="Times New Roman" w:hAnsi="Times New Roman"/>
          <w:color w:val="000000" w:themeColor="text1"/>
          <w:sz w:val="24"/>
        </w:rPr>
      </w:pPr>
      <w:r w:rsidRPr="002F2D9D">
        <w:rPr>
          <w:rFonts w:ascii="Times New Roman" w:hAnsi="Times New Roman"/>
          <w:color w:val="000000" w:themeColor="text1"/>
          <w:sz w:val="24"/>
        </w:rPr>
        <w:t>Feeding Fish to Fish</w:t>
      </w:r>
    </w:p>
    <w:p w14:paraId="76F8F2D0" w14:textId="77777777" w:rsidR="00DD039F" w:rsidRDefault="00DD039F" w:rsidP="00DD039F">
      <w:pPr>
        <w:pStyle w:val="Body"/>
        <w:spacing w:line="360" w:lineRule="auto"/>
        <w:rPr>
          <w:rFonts w:ascii="Times New Roman" w:hAnsi="Times New Roman" w:cs="Times New Roman"/>
          <w:i/>
          <w:color w:val="000000" w:themeColor="text1"/>
          <w:sz w:val="24"/>
          <w:szCs w:val="24"/>
        </w:rPr>
      </w:pPr>
    </w:p>
    <w:p w14:paraId="47881B02"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scenario went against some of the previous patterns, with UK professionals being the most opposed when on show and US professionals and aquarium visitors finding it significantly acceptable if it is off show. This variation does raise, again, the reliability of this question if participants are considering a range of fish in their answers. Especially by using ‘fish’ both as prey and predator it could imply to a participant that the same species was being used on both roles, potentially eliciting concern of disease spread (such as a minor outbreak of Botulism in April 2017 in US).</w:t>
      </w:r>
    </w:p>
    <w:p w14:paraId="4B8108E6"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303F2BFC" w14:textId="77777777" w:rsidR="00DD039F" w:rsidRPr="006500F1" w:rsidRDefault="00DD039F" w:rsidP="00DD039F">
      <w:pPr>
        <w:pStyle w:val="Body"/>
        <w:spacing w:line="360" w:lineRule="auto"/>
        <w:rPr>
          <w:rFonts w:ascii="Times New Roman" w:hAnsi="Times New Roman" w:cs="Times New Roman"/>
          <w:color w:val="000000" w:themeColor="text1"/>
          <w:sz w:val="24"/>
          <w:szCs w:val="24"/>
        </w:rPr>
      </w:pPr>
    </w:p>
    <w:p w14:paraId="02872084" w14:textId="77777777" w:rsidR="00DD039F" w:rsidRPr="002F2D9D" w:rsidRDefault="00DD039F" w:rsidP="00DD039F">
      <w:pPr>
        <w:pStyle w:val="Body"/>
        <w:spacing w:line="360" w:lineRule="auto"/>
        <w:rPr>
          <w:rFonts w:ascii="Times New Roman" w:hAnsi="Times New Roman"/>
          <w:color w:val="000000" w:themeColor="text1"/>
          <w:sz w:val="24"/>
        </w:rPr>
      </w:pPr>
      <w:r w:rsidRPr="002F2D9D">
        <w:rPr>
          <w:rFonts w:ascii="Times New Roman" w:hAnsi="Times New Roman"/>
          <w:color w:val="000000" w:themeColor="text1"/>
          <w:sz w:val="24"/>
        </w:rPr>
        <w:t>Feeding Shrimp to Fish</w:t>
      </w:r>
    </w:p>
    <w:p w14:paraId="14F723C0" w14:textId="77777777" w:rsidR="00DD039F" w:rsidRDefault="00DD039F" w:rsidP="00DD039F">
      <w:pPr>
        <w:pStyle w:val="Body"/>
        <w:spacing w:line="360" w:lineRule="auto"/>
        <w:rPr>
          <w:rFonts w:ascii="Times New Roman" w:hAnsi="Times New Roman" w:cs="Times New Roman"/>
          <w:i/>
          <w:color w:val="000000" w:themeColor="text1"/>
          <w:sz w:val="24"/>
          <w:szCs w:val="24"/>
        </w:rPr>
      </w:pPr>
    </w:p>
    <w:p w14:paraId="68232E47"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scenario saw US consistently finding this scenario more acceptable, both on and off show. This may be expected due to the popularity of shrimp meat in the US. Aquarium visitors, however, also found this scenario more acceptable when off show. Whilst it could be argued that due to the lack of shrimp at the aquarium there was more of an empathic response to the predating fish in this question, when looking at responses to feeding ‘live crab to cuttlefish’, this did not seem to significantly impact the responses. </w:t>
      </w:r>
    </w:p>
    <w:p w14:paraId="28B34D1C"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01A1F38F"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3D0953E5" w14:textId="77777777" w:rsidR="00DD039F" w:rsidRPr="002F2D9D" w:rsidRDefault="00DD039F" w:rsidP="00DD039F">
      <w:pPr>
        <w:pStyle w:val="Body"/>
        <w:spacing w:line="360" w:lineRule="auto"/>
        <w:rPr>
          <w:rFonts w:ascii="Times New Roman" w:hAnsi="Times New Roman"/>
          <w:color w:val="000000" w:themeColor="text1"/>
          <w:sz w:val="24"/>
        </w:rPr>
      </w:pPr>
      <w:r w:rsidRPr="002F2D9D">
        <w:rPr>
          <w:rFonts w:ascii="Times New Roman" w:hAnsi="Times New Roman"/>
          <w:color w:val="000000" w:themeColor="text1"/>
          <w:sz w:val="24"/>
        </w:rPr>
        <w:t>Feeding Fish to Cuttlefish</w:t>
      </w:r>
    </w:p>
    <w:p w14:paraId="29E452B5" w14:textId="77777777" w:rsidR="00DD039F" w:rsidRDefault="00DD039F" w:rsidP="00DD039F">
      <w:pPr>
        <w:pStyle w:val="Body"/>
        <w:spacing w:line="360" w:lineRule="auto"/>
        <w:rPr>
          <w:rFonts w:ascii="Times New Roman" w:hAnsi="Times New Roman" w:cs="Times New Roman"/>
          <w:i/>
          <w:color w:val="000000" w:themeColor="text1"/>
          <w:sz w:val="24"/>
          <w:szCs w:val="24"/>
        </w:rPr>
      </w:pPr>
    </w:p>
    <w:p w14:paraId="3745B8E1"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This scenario saw UK professionals being significantly more accepting than any other group. The repetition of finding live prey feeding where a cuttlefish is the predator may stem from a higher empathic response from those who work with fish towards cuttlefish, as research about their higher cognitive abilities and electroreception is emerging. It would, however, then be expected that US professionals would follow this pattern, yet here it is seen that they, like the zoo and aquarium visitors, do not find this ethically acceptable; on or off show.</w:t>
      </w:r>
    </w:p>
    <w:p w14:paraId="08D26263"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0A1530DB" w14:textId="77777777" w:rsidR="00DD039F" w:rsidRPr="006500F1" w:rsidRDefault="00DD039F" w:rsidP="00DD039F">
      <w:pPr>
        <w:pStyle w:val="Body"/>
        <w:spacing w:line="360" w:lineRule="auto"/>
        <w:rPr>
          <w:rFonts w:ascii="Times New Roman" w:hAnsi="Times New Roman" w:cs="Times New Roman"/>
          <w:color w:val="000000" w:themeColor="text1"/>
          <w:sz w:val="24"/>
          <w:szCs w:val="24"/>
        </w:rPr>
      </w:pPr>
    </w:p>
    <w:p w14:paraId="6A000092" w14:textId="77777777" w:rsidR="00DD039F" w:rsidRPr="002F2D9D" w:rsidRDefault="00DD039F" w:rsidP="00DD039F">
      <w:pPr>
        <w:pStyle w:val="Body"/>
        <w:spacing w:line="360" w:lineRule="auto"/>
        <w:rPr>
          <w:rFonts w:ascii="Times New Roman" w:hAnsi="Times New Roman"/>
          <w:color w:val="000000" w:themeColor="text1"/>
          <w:sz w:val="24"/>
        </w:rPr>
      </w:pPr>
      <w:r w:rsidRPr="002F2D9D">
        <w:rPr>
          <w:rFonts w:ascii="Times New Roman" w:hAnsi="Times New Roman"/>
          <w:color w:val="000000" w:themeColor="text1"/>
          <w:sz w:val="24"/>
        </w:rPr>
        <w:t>Feeding Octopus to Shark</w:t>
      </w:r>
    </w:p>
    <w:p w14:paraId="1D22D807" w14:textId="77777777" w:rsidR="00DD039F" w:rsidRDefault="00DD039F" w:rsidP="00DD039F">
      <w:pPr>
        <w:pStyle w:val="Body"/>
        <w:spacing w:line="360" w:lineRule="auto"/>
        <w:rPr>
          <w:rFonts w:ascii="Times New Roman" w:hAnsi="Times New Roman" w:cs="Times New Roman"/>
          <w:i/>
          <w:color w:val="000000" w:themeColor="text1"/>
          <w:sz w:val="24"/>
          <w:szCs w:val="24"/>
        </w:rPr>
      </w:pPr>
    </w:p>
    <w:p w14:paraId="5CC6491A" w14:textId="77777777" w:rsidR="00DD039F" w:rsidRPr="00263B23"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scenario did evoke a different response, with responses being much less separated dependent on group. UK professionals were most opposed to this on show yet found it more acceptable when off show. Zoo and aquarium visitors found this more ethically acceptable than many other scenarios they had responded to. </w:t>
      </w:r>
    </w:p>
    <w:p w14:paraId="3DEF4C01"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This could stem from an excitement of seeing the hunting and feeding behavior and a recognition of ‘it is what happens on the wild’ that may be wanted within an education of the aquarium or zoo.</w:t>
      </w:r>
    </w:p>
    <w:p w14:paraId="204388E0" w14:textId="77777777" w:rsidR="00DD039F" w:rsidRPr="00263B23"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responses from UK professionals finding this less acceptable than many other given scenarios within the survey may be, as assumed with cuttlefish, due to an empathic response to octopus. </w:t>
      </w:r>
      <w:r>
        <w:rPr>
          <w:rFonts w:ascii="Times New Roman" w:hAnsi="Times New Roman" w:cs="Times New Roman"/>
          <w:sz w:val="24"/>
          <w:szCs w:val="24"/>
        </w:rPr>
        <w:t>As cephalopods, octopi are regarded as more intelligent than many other aquatic species which may cause empathy from participants due to a presumed level of cognition closer to theirs and an attributed mental state. Fish, as a broad term, may be interpreted in many ways; all of which holding more emotional attachment of compassion than a shrimp or crab, which are commonly consumed in both the UK and US.</w:t>
      </w:r>
    </w:p>
    <w:p w14:paraId="59E6A9ED"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color w:val="000000" w:themeColor="text1"/>
          <w:sz w:val="24"/>
          <w:szCs w:val="24"/>
        </w:rPr>
        <w:t>Similarly, the feeding behavior of sharks, whilst exciting to the public, may not be seen as an appropriate behavior for the public to view due to their representation in the media.</w:t>
      </w:r>
      <w:r>
        <w:rPr>
          <w:rFonts w:ascii="Times New Roman" w:hAnsi="Times New Roman" w:cs="Times New Roman"/>
          <w:sz w:val="24"/>
          <w:szCs w:val="24"/>
        </w:rPr>
        <w:t xml:space="preserve"> </w:t>
      </w:r>
      <w:r w:rsidRPr="004C138A">
        <w:rPr>
          <w:rFonts w:ascii="Times New Roman" w:hAnsi="Times New Roman" w:cs="Times New Roman"/>
          <w:sz w:val="24"/>
          <w:szCs w:val="24"/>
        </w:rPr>
        <w:t xml:space="preserve">This may be through reports of shark attacks and the subsequent pressures on local governments to prevent future attacks by means of public announcements </w:t>
      </w:r>
      <w:r>
        <w:rPr>
          <w:rFonts w:ascii="Times New Roman" w:hAnsi="Times New Roman" w:cs="Times New Roman"/>
          <w:sz w:val="24"/>
          <w:szCs w:val="24"/>
        </w:rPr>
        <w:t>[59]</w:t>
      </w:r>
      <w:r w:rsidRPr="004C138A">
        <w:rPr>
          <w:rFonts w:ascii="Times New Roman" w:hAnsi="Times New Roman" w:cs="Times New Roman"/>
          <w:sz w:val="24"/>
          <w:szCs w:val="24"/>
        </w:rPr>
        <w:t xml:space="preserve">. This fear and negative association can be seen in a more subconscious suggestion in background music to televised shark scenes </w:t>
      </w:r>
      <w:r>
        <w:rPr>
          <w:rFonts w:ascii="Times New Roman" w:hAnsi="Times New Roman" w:cs="Times New Roman"/>
          <w:sz w:val="24"/>
          <w:szCs w:val="24"/>
        </w:rPr>
        <w:t>[60]</w:t>
      </w:r>
      <w:r w:rsidRPr="004C138A">
        <w:rPr>
          <w:rFonts w:ascii="Times New Roman" w:hAnsi="Times New Roman" w:cs="Times New Roman"/>
          <w:sz w:val="24"/>
          <w:szCs w:val="24"/>
        </w:rPr>
        <w:t>, which is a common accompaniment and can provoke fear in viewers.</w:t>
      </w:r>
      <w:r>
        <w:rPr>
          <w:rFonts w:ascii="Times New Roman" w:hAnsi="Times New Roman" w:cs="Times New Roman"/>
          <w:sz w:val="24"/>
          <w:szCs w:val="24"/>
        </w:rPr>
        <w:t xml:space="preserve"> </w:t>
      </w:r>
    </w:p>
    <w:p w14:paraId="0111DDEA"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257B144E"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7DC6B3F3" w14:textId="77777777" w:rsidR="00DD039F" w:rsidRPr="002F2D9D" w:rsidRDefault="00DD039F" w:rsidP="00DD039F">
      <w:pPr>
        <w:pStyle w:val="Body"/>
        <w:spacing w:line="360" w:lineRule="auto"/>
        <w:rPr>
          <w:rFonts w:ascii="Times New Roman" w:hAnsi="Times New Roman"/>
          <w:color w:val="000000" w:themeColor="text1"/>
          <w:sz w:val="24"/>
        </w:rPr>
      </w:pPr>
      <w:r w:rsidRPr="002F2D9D">
        <w:rPr>
          <w:rFonts w:ascii="Times New Roman" w:hAnsi="Times New Roman"/>
          <w:color w:val="000000" w:themeColor="text1"/>
          <w:sz w:val="24"/>
        </w:rPr>
        <w:t>On and Off Show</w:t>
      </w:r>
    </w:p>
    <w:p w14:paraId="4AF25EC9" w14:textId="77777777" w:rsidR="00DD039F" w:rsidRDefault="00DD039F" w:rsidP="00DD039F">
      <w:pPr>
        <w:pStyle w:val="Body"/>
        <w:spacing w:line="360" w:lineRule="auto"/>
        <w:rPr>
          <w:rFonts w:ascii="Times New Roman" w:hAnsi="Times New Roman" w:cs="Times New Roman"/>
          <w:i/>
          <w:color w:val="000000" w:themeColor="text1"/>
          <w:sz w:val="24"/>
          <w:szCs w:val="24"/>
        </w:rPr>
      </w:pPr>
    </w:p>
    <w:p w14:paraId="4F2B1DA9"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largest difference in responses seen was from UK professionals when feeding live octopus to sharks. It is considered that zoo and aquarium visitors as well as US professionals were, on average, </w:t>
      </w:r>
      <w:r>
        <w:rPr>
          <w:rFonts w:ascii="Times New Roman" w:hAnsi="Times New Roman" w:cs="Times New Roman"/>
          <w:color w:val="000000" w:themeColor="text1"/>
          <w:sz w:val="24"/>
          <w:szCs w:val="24"/>
        </w:rPr>
        <w:lastRenderedPageBreak/>
        <w:t>less accepting of live prey feeding and therefore may not have changed their answers to even lower when the scenario was off-show.</w:t>
      </w:r>
    </w:p>
    <w:p w14:paraId="441DB1AA" w14:textId="64AB17B6"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Whilst zoo and aquarium visitors did score lower on the survey, the lack of change in response to live prey feeding on and off show may be due to the recent exposure to many of the species and feeling an involvement, therefore if the practices were to take place, participants may assume that they would not feel too differently whether they saw it or not. Despite a potential wariness of allowing children to see feeding, it seems to be more important to the visitors that they learn about ‘natural habits’ of the animals – including hunting and feeding. This could be a</w:t>
      </w:r>
      <w:ins w:id="46" w:author="Lucy Marshall" w:date="2019-06-30T09:12:00Z">
        <w:r w:rsidR="00FA09D7">
          <w:rPr>
            <w:rFonts w:ascii="Times New Roman" w:hAnsi="Times New Roman" w:cs="Times New Roman"/>
            <w:color w:val="000000" w:themeColor="text1"/>
            <w:sz w:val="24"/>
            <w:szCs w:val="24"/>
          </w:rPr>
          <w:t xml:space="preserve"> </w:t>
        </w:r>
      </w:ins>
      <w:r>
        <w:rPr>
          <w:rFonts w:ascii="Times New Roman" w:hAnsi="Times New Roman" w:cs="Times New Roman"/>
          <w:color w:val="000000" w:themeColor="text1"/>
          <w:sz w:val="24"/>
          <w:szCs w:val="24"/>
        </w:rPr>
        <w:t xml:space="preserve">desire for seeing exciting things when they visit or from an educational point of view and understanding what happens; even teaching children there about how animals live. </w:t>
      </w:r>
    </w:p>
    <w:p w14:paraId="4235955C"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1CAFB2A8"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1B658E68" w14:textId="77777777" w:rsidR="00DD039F" w:rsidRPr="002F2D9D" w:rsidRDefault="00DD039F" w:rsidP="00DD039F">
      <w:pPr>
        <w:pStyle w:val="Body"/>
        <w:spacing w:line="360" w:lineRule="auto"/>
        <w:rPr>
          <w:rFonts w:ascii="Times New Roman" w:hAnsi="Times New Roman"/>
          <w:color w:val="000000" w:themeColor="text1"/>
          <w:sz w:val="24"/>
        </w:rPr>
      </w:pPr>
      <w:r w:rsidRPr="002F2D9D">
        <w:rPr>
          <w:rFonts w:ascii="Times New Roman" w:hAnsi="Times New Roman"/>
          <w:color w:val="000000" w:themeColor="text1"/>
          <w:sz w:val="24"/>
        </w:rPr>
        <w:t>Professional Participants</w:t>
      </w:r>
    </w:p>
    <w:p w14:paraId="2214E82D"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171BC943"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UK professionals were often in agreement on many scenarios, with UK non-aquarist professionals finding scenarios slightly more acceptable. US professionals, however, did not follow similar patterns often finding scenarios to be less ethically acceptable. These differences are not seen to be due to a separate variable as all professional surveys were completed online.</w:t>
      </w:r>
    </w:p>
    <w:p w14:paraId="2004CAAF" w14:textId="77777777" w:rsidR="00DD039F" w:rsidRDefault="00DD039F" w:rsidP="00DD039F">
      <w:pPr>
        <w:pStyle w:val="Body"/>
        <w:spacing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This is surprising, as it contradicts legislation in each country. It would be expected that UK professionals would adhere beliefs towards what the EU Directive has set out, and US professionals to be more willing to accept live prey feeding due to the lack of legislation directly prohibiting the act. </w:t>
      </w:r>
    </w:p>
    <w:p w14:paraId="72E07004" w14:textId="77777777" w:rsidR="00DD039F" w:rsidRDefault="00DD039F" w:rsidP="00DD039F">
      <w:pPr>
        <w:pStyle w:val="Body"/>
        <w:spacing w:line="360" w:lineRule="auto"/>
        <w:rPr>
          <w:rFonts w:ascii="Times New Roman" w:hAnsi="Times New Roman" w:cs="Times New Roman"/>
          <w:color w:val="000000" w:themeColor="text1"/>
          <w:sz w:val="24"/>
          <w:szCs w:val="24"/>
        </w:rPr>
      </w:pPr>
    </w:p>
    <w:p w14:paraId="27363E7E" w14:textId="77777777" w:rsidR="00DD039F" w:rsidRPr="004C138A" w:rsidRDefault="00DD039F" w:rsidP="00DD039F">
      <w:pPr>
        <w:pStyle w:val="Body"/>
        <w:spacing w:line="360" w:lineRule="auto"/>
        <w:rPr>
          <w:rFonts w:ascii="Times New Roman" w:hAnsi="Times New Roman" w:cs="Times New Roman"/>
          <w:b/>
          <w:i/>
          <w:sz w:val="24"/>
          <w:szCs w:val="24"/>
        </w:rPr>
      </w:pPr>
    </w:p>
    <w:p w14:paraId="6708371F" w14:textId="77777777" w:rsidR="00DD039F" w:rsidRPr="002F2D9D" w:rsidRDefault="00DD039F" w:rsidP="00DD039F">
      <w:pPr>
        <w:pStyle w:val="Body"/>
        <w:spacing w:line="360" w:lineRule="auto"/>
        <w:rPr>
          <w:rFonts w:ascii="Times New Roman" w:hAnsi="Times New Roman"/>
          <w:sz w:val="24"/>
        </w:rPr>
      </w:pPr>
      <w:r w:rsidRPr="002F2D9D">
        <w:rPr>
          <w:rFonts w:ascii="Times New Roman" w:hAnsi="Times New Roman"/>
          <w:sz w:val="24"/>
        </w:rPr>
        <w:t>Gender as an Effect on Ethical Acceptability of Live Prey Feeding</w:t>
      </w:r>
    </w:p>
    <w:p w14:paraId="413787D0" w14:textId="77777777" w:rsidR="00DD039F" w:rsidRPr="004C138A" w:rsidRDefault="00DD039F" w:rsidP="00DD039F">
      <w:pPr>
        <w:pStyle w:val="Body"/>
        <w:spacing w:line="360" w:lineRule="auto"/>
        <w:rPr>
          <w:rFonts w:ascii="Times New Roman" w:hAnsi="Times New Roman" w:cs="Times New Roman"/>
          <w:i/>
          <w:sz w:val="24"/>
          <w:szCs w:val="24"/>
        </w:rPr>
      </w:pPr>
    </w:p>
    <w:p w14:paraId="0A621174" w14:textId="77777777" w:rsidR="00DD039F" w:rsidRPr="004C138A"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In previous studies</w:t>
      </w:r>
      <w:r>
        <w:rPr>
          <w:rFonts w:ascii="Times New Roman" w:hAnsi="Times New Roman" w:cs="Times New Roman"/>
          <w:sz w:val="24"/>
          <w:szCs w:val="24"/>
        </w:rPr>
        <w:t xml:space="preserve"> [1, 2], </w:t>
      </w:r>
      <w:r w:rsidRPr="004C138A">
        <w:rPr>
          <w:rFonts w:ascii="Times New Roman" w:hAnsi="Times New Roman" w:cs="Times New Roman"/>
          <w:sz w:val="24"/>
          <w:szCs w:val="24"/>
        </w:rPr>
        <w:t>females were more likely to find live prey feeding of terrestrial animals ‘slightly unacceptable’, yet the findings from this data did not reflect that</w:t>
      </w:r>
      <w:r>
        <w:rPr>
          <w:rFonts w:ascii="Times New Roman" w:hAnsi="Times New Roman" w:cs="Times New Roman"/>
          <w:sz w:val="24"/>
          <w:szCs w:val="24"/>
        </w:rPr>
        <w:t>, instead showing no significant differences between males and females. Due to a smaller sample size of males it is possible that this data is unreliable, however, there may also be explanations for the similarities.</w:t>
      </w:r>
    </w:p>
    <w:p w14:paraId="6F444F47" w14:textId="77777777"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 xml:space="preserve">The lack of difference in </w:t>
      </w:r>
      <w:r>
        <w:rPr>
          <w:rFonts w:ascii="Times New Roman" w:hAnsi="Times New Roman" w:cs="Times New Roman"/>
          <w:sz w:val="24"/>
          <w:szCs w:val="24"/>
        </w:rPr>
        <w:t>response based on gender varies</w:t>
      </w:r>
      <w:r w:rsidRPr="004C138A">
        <w:rPr>
          <w:rFonts w:ascii="Times New Roman" w:hAnsi="Times New Roman" w:cs="Times New Roman"/>
          <w:sz w:val="24"/>
          <w:szCs w:val="24"/>
        </w:rPr>
        <w:t xml:space="preserve"> from previous research from Ing</w:t>
      </w:r>
      <w:r>
        <w:rPr>
          <w:rFonts w:ascii="Times New Roman" w:hAnsi="Times New Roman" w:cs="Times New Roman"/>
          <w:sz w:val="24"/>
          <w:szCs w:val="24"/>
        </w:rPr>
        <w:t>s</w:t>
      </w:r>
      <w:r w:rsidRPr="004C138A">
        <w:rPr>
          <w:rFonts w:ascii="Times New Roman" w:hAnsi="Times New Roman" w:cs="Times New Roman"/>
          <w:sz w:val="24"/>
          <w:szCs w:val="24"/>
        </w:rPr>
        <w:t xml:space="preserve"> </w:t>
      </w:r>
      <w:r>
        <w:rPr>
          <w:rFonts w:ascii="Times New Roman" w:hAnsi="Times New Roman" w:cs="Times New Roman"/>
          <w:sz w:val="24"/>
          <w:szCs w:val="24"/>
        </w:rPr>
        <w:t xml:space="preserve">[2], </w:t>
      </w:r>
      <w:r w:rsidRPr="004C138A">
        <w:rPr>
          <w:rFonts w:ascii="Times New Roman" w:hAnsi="Times New Roman" w:cs="Times New Roman"/>
          <w:sz w:val="24"/>
          <w:szCs w:val="24"/>
        </w:rPr>
        <w:t xml:space="preserve">Cottle </w:t>
      </w:r>
      <w:r>
        <w:rPr>
          <w:rFonts w:ascii="Times New Roman" w:hAnsi="Times New Roman" w:cs="Times New Roman"/>
          <w:sz w:val="24"/>
          <w:szCs w:val="24"/>
        </w:rPr>
        <w:t>[1] and Ormandy and Schuppli [55]. Ormandy and Schuppli</w:t>
      </w:r>
      <w:r w:rsidRPr="004C138A">
        <w:rPr>
          <w:rFonts w:ascii="Times New Roman" w:hAnsi="Times New Roman" w:cs="Times New Roman"/>
          <w:sz w:val="24"/>
          <w:szCs w:val="24"/>
        </w:rPr>
        <w:t xml:space="preserve"> state that women are more likely to object to issues implicating animal rights as they are more likely to attribute mental states with animals. This may still be the case, however the mental state of the cuttlefish and sharks as predators may be a less imminent factor than it is with terrestrial animals.</w:t>
      </w:r>
    </w:p>
    <w:p w14:paraId="2AA24337" w14:textId="77777777"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lastRenderedPageBreak/>
        <w:t>The difference in fish and terrestrial animals with responses from the female demographic are defined by Panagiotarakou</w:t>
      </w:r>
      <w:r>
        <w:rPr>
          <w:rFonts w:ascii="Times New Roman" w:hAnsi="Times New Roman" w:cs="Times New Roman"/>
          <w:sz w:val="24"/>
          <w:szCs w:val="24"/>
        </w:rPr>
        <w:t xml:space="preserve"> [56]. </w:t>
      </w:r>
      <w:r w:rsidRPr="004C138A">
        <w:rPr>
          <w:rFonts w:ascii="Times New Roman" w:hAnsi="Times New Roman" w:cs="Times New Roman"/>
          <w:sz w:val="24"/>
          <w:szCs w:val="24"/>
        </w:rPr>
        <w:t>She states that whilst aretic</w:t>
      </w:r>
      <w:r>
        <w:rPr>
          <w:rFonts w:ascii="Times New Roman" w:hAnsi="Times New Roman" w:cs="Times New Roman"/>
          <w:sz w:val="24"/>
          <w:szCs w:val="24"/>
        </w:rPr>
        <w:t xml:space="preserve"> (i.e. spiritual and totalitarianist)</w:t>
      </w:r>
      <w:r w:rsidRPr="004C138A">
        <w:rPr>
          <w:rFonts w:ascii="Times New Roman" w:hAnsi="Times New Roman" w:cs="Times New Roman"/>
          <w:sz w:val="24"/>
          <w:szCs w:val="24"/>
        </w:rPr>
        <w:t xml:space="preserve">, feminist-inspired ethics are suited to companion animal ethics they are not to endangered or ‘unlovable’ species. As discussed earlier, the decrease of emotion felt towards aquatic animals may be </w:t>
      </w:r>
      <w:r>
        <w:rPr>
          <w:rFonts w:ascii="Times New Roman" w:hAnsi="Times New Roman" w:cs="Times New Roman"/>
          <w:sz w:val="24"/>
          <w:szCs w:val="24"/>
        </w:rPr>
        <w:t>a reason</w:t>
      </w:r>
      <w:r w:rsidRPr="004C138A">
        <w:rPr>
          <w:rFonts w:ascii="Times New Roman" w:hAnsi="Times New Roman" w:cs="Times New Roman"/>
          <w:sz w:val="24"/>
          <w:szCs w:val="24"/>
        </w:rPr>
        <w:t xml:space="preserve"> why female opinions will be less predictable when discussing ‘unlovable’ animals. </w:t>
      </w:r>
    </w:p>
    <w:p w14:paraId="2DF96887"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It must also be considered that there are likely cultural changes from the results collected by Ings in 1997, both due to geography and the time difference. This may be one of the most significant reasons for the contrast in results based on gender.</w:t>
      </w:r>
    </w:p>
    <w:p w14:paraId="542BCAD3" w14:textId="77777777" w:rsidR="00DD039F" w:rsidRDefault="00DD039F" w:rsidP="00DD039F">
      <w:pPr>
        <w:pStyle w:val="Body"/>
        <w:spacing w:line="360" w:lineRule="auto"/>
        <w:rPr>
          <w:rFonts w:ascii="Times New Roman" w:hAnsi="Times New Roman" w:cs="Times New Roman"/>
          <w:sz w:val="24"/>
          <w:szCs w:val="24"/>
        </w:rPr>
      </w:pPr>
    </w:p>
    <w:p w14:paraId="2F10DAF1" w14:textId="77777777" w:rsidR="00DD039F" w:rsidRPr="004C138A" w:rsidRDefault="00DD039F" w:rsidP="00DD039F">
      <w:pPr>
        <w:pStyle w:val="Body"/>
        <w:spacing w:line="360" w:lineRule="auto"/>
        <w:rPr>
          <w:rFonts w:ascii="Times New Roman" w:hAnsi="Times New Roman" w:cs="Times New Roman"/>
          <w:sz w:val="24"/>
          <w:szCs w:val="24"/>
        </w:rPr>
      </w:pPr>
    </w:p>
    <w:p w14:paraId="34AC24AC" w14:textId="77777777" w:rsidR="00DD039F" w:rsidRPr="002F2D9D" w:rsidRDefault="00DD039F" w:rsidP="00DD039F">
      <w:pPr>
        <w:pStyle w:val="Body"/>
        <w:spacing w:line="360" w:lineRule="auto"/>
        <w:rPr>
          <w:rFonts w:ascii="Times New Roman" w:hAnsi="Times New Roman"/>
          <w:sz w:val="24"/>
        </w:rPr>
      </w:pPr>
      <w:r w:rsidRPr="002F2D9D">
        <w:rPr>
          <w:rFonts w:ascii="Times New Roman" w:hAnsi="Times New Roman"/>
          <w:sz w:val="24"/>
        </w:rPr>
        <w:t>Experience of participant as an effect on the ethical acceptability of live prey feeding</w:t>
      </w:r>
    </w:p>
    <w:p w14:paraId="4B079B26" w14:textId="77777777" w:rsidR="00DD039F" w:rsidRPr="004C138A" w:rsidRDefault="00DD039F" w:rsidP="00DD039F">
      <w:pPr>
        <w:pStyle w:val="Body"/>
        <w:spacing w:line="360" w:lineRule="auto"/>
        <w:rPr>
          <w:rFonts w:ascii="Times New Roman" w:hAnsi="Times New Roman" w:cs="Times New Roman"/>
          <w:i/>
          <w:sz w:val="24"/>
          <w:szCs w:val="24"/>
        </w:rPr>
      </w:pPr>
    </w:p>
    <w:p w14:paraId="7DD7D146" w14:textId="77777777" w:rsidR="00DD039F" w:rsidRDefault="00DD039F" w:rsidP="00DD039F">
      <w:pPr>
        <w:pStyle w:val="Body"/>
        <w:spacing w:line="360" w:lineRule="auto"/>
        <w:rPr>
          <w:rFonts w:ascii="Times New Roman" w:hAnsi="Times New Roman" w:cs="Times New Roman"/>
          <w:sz w:val="24"/>
          <w:szCs w:val="24"/>
        </w:rPr>
      </w:pPr>
      <w:r w:rsidRPr="004C138A">
        <w:rPr>
          <w:rFonts w:ascii="Times New Roman" w:hAnsi="Times New Roman" w:cs="Times New Roman"/>
          <w:sz w:val="24"/>
          <w:szCs w:val="24"/>
        </w:rPr>
        <w:t>Expectancy of differences between those that had recently visited a zoo or aquarium were that they would be more like professionals, due to zoos</w:t>
      </w:r>
      <w:r>
        <w:rPr>
          <w:rFonts w:ascii="Times New Roman" w:hAnsi="Times New Roman" w:cs="Times New Roman"/>
          <w:sz w:val="24"/>
          <w:szCs w:val="24"/>
        </w:rPr>
        <w:t>’</w:t>
      </w:r>
      <w:r w:rsidRPr="004C138A">
        <w:rPr>
          <w:rFonts w:ascii="Times New Roman" w:hAnsi="Times New Roman" w:cs="Times New Roman"/>
          <w:sz w:val="24"/>
          <w:szCs w:val="24"/>
        </w:rPr>
        <w:t xml:space="preserve"> and aquariums</w:t>
      </w:r>
      <w:r>
        <w:rPr>
          <w:rFonts w:ascii="Times New Roman" w:hAnsi="Times New Roman" w:cs="Times New Roman"/>
          <w:sz w:val="24"/>
          <w:szCs w:val="24"/>
        </w:rPr>
        <w:t>’</w:t>
      </w:r>
      <w:r w:rsidRPr="004C138A">
        <w:rPr>
          <w:rFonts w:ascii="Times New Roman" w:hAnsi="Times New Roman" w:cs="Times New Roman"/>
          <w:sz w:val="24"/>
          <w:szCs w:val="24"/>
        </w:rPr>
        <w:t xml:space="preserve"> long-t</w:t>
      </w:r>
      <w:r>
        <w:rPr>
          <w:rFonts w:ascii="Times New Roman" w:hAnsi="Times New Roman" w:cs="Times New Roman"/>
          <w:sz w:val="24"/>
          <w:szCs w:val="24"/>
        </w:rPr>
        <w:t>erm educational goals</w:t>
      </w:r>
      <w:r w:rsidRPr="004C138A">
        <w:rPr>
          <w:rFonts w:ascii="Times New Roman" w:hAnsi="Times New Roman" w:cs="Times New Roman"/>
          <w:sz w:val="24"/>
          <w:szCs w:val="24"/>
        </w:rPr>
        <w:t xml:space="preserve"> </w:t>
      </w:r>
      <w:r>
        <w:rPr>
          <w:rFonts w:ascii="Times New Roman" w:hAnsi="Times New Roman" w:cs="Times New Roman"/>
          <w:sz w:val="24"/>
          <w:szCs w:val="24"/>
        </w:rPr>
        <w:t xml:space="preserve">[57]. </w:t>
      </w:r>
      <w:r w:rsidRPr="004C138A">
        <w:rPr>
          <w:rFonts w:ascii="Times New Roman" w:hAnsi="Times New Roman" w:cs="Times New Roman"/>
          <w:sz w:val="24"/>
          <w:szCs w:val="24"/>
        </w:rPr>
        <w:t xml:space="preserve">The data showed visitors that had just been to the zoo or aquarium were </w:t>
      </w:r>
      <w:r>
        <w:rPr>
          <w:rFonts w:ascii="Times New Roman" w:hAnsi="Times New Roman" w:cs="Times New Roman"/>
          <w:sz w:val="24"/>
          <w:szCs w:val="24"/>
        </w:rPr>
        <w:t>more</w:t>
      </w:r>
      <w:r w:rsidRPr="004C138A">
        <w:rPr>
          <w:rFonts w:ascii="Times New Roman" w:hAnsi="Times New Roman" w:cs="Times New Roman"/>
          <w:sz w:val="24"/>
          <w:szCs w:val="24"/>
        </w:rPr>
        <w:t xml:space="preserve"> opposed to live prey feeding than US </w:t>
      </w:r>
      <w:r>
        <w:rPr>
          <w:rFonts w:ascii="Times New Roman" w:hAnsi="Times New Roman" w:cs="Times New Roman"/>
          <w:sz w:val="24"/>
          <w:szCs w:val="24"/>
        </w:rPr>
        <w:t>aquarists and UK non-aquarists</w:t>
      </w:r>
      <w:r w:rsidRPr="004C138A">
        <w:rPr>
          <w:rFonts w:ascii="Times New Roman" w:hAnsi="Times New Roman" w:cs="Times New Roman"/>
          <w:sz w:val="24"/>
          <w:szCs w:val="24"/>
        </w:rPr>
        <w:t xml:space="preserve">. </w:t>
      </w:r>
    </w:p>
    <w:p w14:paraId="5B846DC7"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Potential reasons for this divide could be the immediate contact that participants had with the species. The survey was completed as zoo and aquarium visitors were leaving the establishments so, with help from species exposure and educational tools (such as posters, interactive games and talks), a short-term ‘ethic of care’ may have been created [58]. </w:t>
      </w:r>
    </w:p>
    <w:p w14:paraId="0274552C"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This same ethical opposition is seen less in professionals, especially within the UK. This may be due to a habituation to some species, meaning that this ‘ethic of care response’ is reduced. Due to the large variation of work completed in the profession, even just in the aquarist participants, it is unknown which other variables would affect this.</w:t>
      </w:r>
    </w:p>
    <w:p w14:paraId="43F41F59"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Previous studies [1, 2] have seen the demographic of participants with a higher education correlating with a higher acceptance of finding live prey feeding ethically acceptable. It is invalid to suggest that the UK and US professionals will all possess a higher level of education than zoo or aquarium participants, however it is much more likely that their education will be specific to animals; if not aquatic life particularly. This would imply that they are more familiar with welfare and husbandry regulations. This may be the reason that explains why there is such a difference in UK professionals and other groups’ responses.</w:t>
      </w:r>
    </w:p>
    <w:p w14:paraId="0763732D" w14:textId="77777777" w:rsidR="00DD039F" w:rsidRPr="004C138A" w:rsidRDefault="00DD039F" w:rsidP="00DD039F">
      <w:pPr>
        <w:pStyle w:val="Body"/>
        <w:spacing w:line="360" w:lineRule="auto"/>
        <w:rPr>
          <w:rFonts w:ascii="Times New Roman" w:hAnsi="Times New Roman" w:cs="Times New Roman"/>
          <w:sz w:val="24"/>
          <w:szCs w:val="24"/>
        </w:rPr>
      </w:pPr>
    </w:p>
    <w:p w14:paraId="0D4647AA" w14:textId="77777777" w:rsidR="00DD039F" w:rsidRPr="002F2D9D" w:rsidRDefault="00DD039F" w:rsidP="00DD039F">
      <w:pPr>
        <w:pStyle w:val="Body"/>
        <w:spacing w:line="360" w:lineRule="auto"/>
        <w:rPr>
          <w:rFonts w:ascii="Times New Roman" w:hAnsi="Times New Roman"/>
          <w:sz w:val="28"/>
        </w:rPr>
      </w:pPr>
    </w:p>
    <w:p w14:paraId="5C37EEB7" w14:textId="77777777" w:rsidR="00DD039F" w:rsidRPr="002F2D9D" w:rsidRDefault="00DD039F" w:rsidP="00DD039F">
      <w:pPr>
        <w:rPr>
          <w:sz w:val="28"/>
        </w:rPr>
      </w:pPr>
      <w:r w:rsidRPr="002F2D9D">
        <w:rPr>
          <w:sz w:val="28"/>
        </w:rPr>
        <w:t>Conclusions</w:t>
      </w:r>
    </w:p>
    <w:p w14:paraId="68CDD7E4" w14:textId="77777777" w:rsidR="00DD039F" w:rsidRPr="00834035" w:rsidRDefault="00DD039F" w:rsidP="00DD039F">
      <w:pPr>
        <w:rPr>
          <w:b/>
          <w:bCs/>
          <w:i/>
        </w:rPr>
      </w:pPr>
    </w:p>
    <w:p w14:paraId="3BE037DF" w14:textId="77777777" w:rsidR="00DD039F" w:rsidRDefault="00DD039F" w:rsidP="00DD039F">
      <w:pPr>
        <w:rPr>
          <w:b/>
          <w:bCs/>
        </w:rPr>
      </w:pPr>
    </w:p>
    <w:p w14:paraId="23CC2B06" w14:textId="77777777" w:rsidR="00DD039F" w:rsidRDefault="00DD039F" w:rsidP="00DD039F">
      <w:pPr>
        <w:spacing w:line="360" w:lineRule="auto"/>
        <w:rPr>
          <w:bCs/>
        </w:rPr>
      </w:pPr>
      <w:r>
        <w:rPr>
          <w:bCs/>
        </w:rPr>
        <w:lastRenderedPageBreak/>
        <w:t>This study is the first of its kind to investigate public perceptions of live prey feeding in aquatic animals. It differs from previous work into terrestrial animals and those differences may help to understand the divide in perceptions of terrestrial and aquatic animals and why they exist.</w:t>
      </w:r>
    </w:p>
    <w:p w14:paraId="6A9B43D1" w14:textId="77777777" w:rsidR="00DD039F" w:rsidRDefault="00DD039F" w:rsidP="00DD039F">
      <w:pPr>
        <w:spacing w:line="360" w:lineRule="auto"/>
        <w:rPr>
          <w:bCs/>
        </w:rPr>
      </w:pPr>
      <w:r>
        <w:rPr>
          <w:bCs/>
        </w:rPr>
        <w:t xml:space="preserve">Live prey feeding of aquatic animals; including vertebrates to vertebrates, invertebrates to invertebrates and invertebrates to vertebrates, was generally seen by participants as ‘somewhat acceptable’. </w:t>
      </w:r>
    </w:p>
    <w:p w14:paraId="6185A36F" w14:textId="77777777" w:rsidR="00DD039F" w:rsidRDefault="00DD039F" w:rsidP="00DD039F">
      <w:pPr>
        <w:spacing w:line="360" w:lineRule="auto"/>
        <w:rPr>
          <w:bCs/>
        </w:rPr>
      </w:pPr>
      <w:r>
        <w:rPr>
          <w:bCs/>
        </w:rPr>
        <w:t>Significant differences appeared between UK and US professionals that contradicted the legislation in their country, yet visitors of zoos and aquariums were, on average, more opposed than any other group to live prey feeding. UK professionals most reflected the demographic found in previous papers of higher levels of education. This may be accurate, however without feedback from participants it is difficult to link these two variables.</w:t>
      </w:r>
    </w:p>
    <w:p w14:paraId="5EDBB27D" w14:textId="77777777" w:rsidR="00DD039F" w:rsidRDefault="00DD039F" w:rsidP="00DD039F">
      <w:pPr>
        <w:spacing w:line="360" w:lineRule="auto"/>
        <w:rPr>
          <w:bCs/>
        </w:rPr>
      </w:pPr>
      <w:r>
        <w:rPr>
          <w:bCs/>
        </w:rPr>
        <w:t xml:space="preserve">Furthermore, gender differences were not seen as significantly as they were with regards to terrestrial animals; from studies by Ing and Cottle where females were more opposed to live prey feeding than males. Whilst there is not enough data to suggest that this difference is due to a reduced level of compassion, this gender similarity may be due to lowered levels of a compassion-like response (assuming these differences were caused by more compassion in female participants) to aquatics and invertebrates; possibly because of large phylogenetic differences. </w:t>
      </w:r>
    </w:p>
    <w:p w14:paraId="2D5B4518" w14:textId="77777777" w:rsidR="00DD039F" w:rsidRDefault="00DD039F" w:rsidP="00DD039F">
      <w:pPr>
        <w:spacing w:line="360" w:lineRule="auto"/>
        <w:rPr>
          <w:bCs/>
        </w:rPr>
      </w:pPr>
      <w:r>
        <w:rPr>
          <w:bCs/>
        </w:rPr>
        <w:t>It must be maintained, however, that similar, terrestrial studies were performed in 1997 and 2009. This time difference may account for the similarity of male and female responses as well as a geographical and cultural influence.</w:t>
      </w:r>
    </w:p>
    <w:p w14:paraId="217681D6" w14:textId="77777777" w:rsidR="00DD039F" w:rsidRDefault="00DD039F" w:rsidP="00DD039F">
      <w:pPr>
        <w:spacing w:line="360" w:lineRule="auto"/>
        <w:rPr>
          <w:bCs/>
        </w:rPr>
      </w:pPr>
      <w:r>
        <w:rPr>
          <w:bCs/>
        </w:rPr>
        <w:t>This paper highlights the general differences seen in this sample of participants dependant on their experiences, background and the species used in a scenario of live prey feeding. It may indicate why legislation for invertebrates and fish is less extensive when compared to their terrestrial counterparts when based on emotional responses towards them. Mostly, this paper demonstrates how differently ethical decisions are made when aquatic species are considered instead of terrestrial, limiting the generalisations that can be made about public perceptions to live prey feeding from existing work.</w:t>
      </w:r>
    </w:p>
    <w:p w14:paraId="5A5FB998" w14:textId="77777777" w:rsidR="00DD039F" w:rsidRDefault="00DD039F" w:rsidP="00DD039F">
      <w:pPr>
        <w:rPr>
          <w:b/>
          <w:bCs/>
          <w:color w:val="000000"/>
          <w:lang w:eastAsia="en-GB"/>
        </w:rPr>
      </w:pPr>
    </w:p>
    <w:p w14:paraId="255FE7AB" w14:textId="77777777" w:rsidR="00DD039F" w:rsidRPr="002F2D9D" w:rsidRDefault="00DD039F" w:rsidP="00DD039F">
      <w:pPr>
        <w:rPr>
          <w:color w:val="000000"/>
          <w:sz w:val="28"/>
        </w:rPr>
      </w:pPr>
    </w:p>
    <w:p w14:paraId="6B4750BA" w14:textId="77777777" w:rsidR="00DD039F" w:rsidRPr="002F2D9D" w:rsidRDefault="00DD039F" w:rsidP="00DD039F">
      <w:pPr>
        <w:pStyle w:val="Body"/>
        <w:spacing w:line="360" w:lineRule="auto"/>
        <w:rPr>
          <w:rFonts w:ascii="Times New Roman" w:hAnsi="Times New Roman"/>
          <w:sz w:val="28"/>
        </w:rPr>
      </w:pPr>
      <w:r w:rsidRPr="002F2D9D">
        <w:rPr>
          <w:rFonts w:ascii="Times New Roman" w:hAnsi="Times New Roman"/>
          <w:sz w:val="28"/>
        </w:rPr>
        <w:t>References</w:t>
      </w:r>
    </w:p>
    <w:p w14:paraId="29F0E5F5" w14:textId="77777777" w:rsidR="00DD039F" w:rsidRDefault="00DD039F" w:rsidP="00DD039F">
      <w:pPr>
        <w:pStyle w:val="Body"/>
        <w:spacing w:line="360" w:lineRule="auto"/>
        <w:rPr>
          <w:rFonts w:ascii="Times New Roman" w:hAnsi="Times New Roman" w:cs="Times New Roman"/>
          <w:sz w:val="24"/>
          <w:szCs w:val="24"/>
        </w:rPr>
      </w:pPr>
    </w:p>
    <w:p w14:paraId="19B2C18C" w14:textId="77777777" w:rsidR="00DD039F" w:rsidRPr="001346C6"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[1] Cottle L., Tamir D., Hyseni M., Buhler D., Lindemann-Matthies, 2009. Feeding Live Prey to Zoo Animals: Response of Zoo Visitors in Switzerland. </w:t>
      </w:r>
      <w:r>
        <w:rPr>
          <w:rFonts w:ascii="Times New Roman" w:hAnsi="Times New Roman" w:cs="Times New Roman"/>
          <w:i/>
          <w:sz w:val="24"/>
          <w:szCs w:val="24"/>
        </w:rPr>
        <w:t>Zoo Biology.</w:t>
      </w:r>
      <w:r>
        <w:rPr>
          <w:rFonts w:ascii="Times New Roman" w:hAnsi="Times New Roman" w:cs="Times New Roman"/>
          <w:sz w:val="24"/>
          <w:szCs w:val="24"/>
        </w:rPr>
        <w:t xml:space="preserve"> 28. Pp. 1-7.</w:t>
      </w:r>
    </w:p>
    <w:p w14:paraId="79B7CDA8" w14:textId="77777777" w:rsidR="00DD039F" w:rsidRPr="00BC593C"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 Ings R., Waran N., Young R., 1997. Attitude of Zoo Visitors to the Idea of Feeding Live Prey to Zoo Animals. </w:t>
      </w:r>
      <w:r>
        <w:rPr>
          <w:rFonts w:ascii="Times New Roman" w:hAnsi="Times New Roman" w:cs="Times New Roman"/>
          <w:i/>
          <w:sz w:val="24"/>
          <w:szCs w:val="24"/>
        </w:rPr>
        <w:t>Zoo Biology.</w:t>
      </w:r>
      <w:r>
        <w:rPr>
          <w:rFonts w:ascii="Times New Roman" w:hAnsi="Times New Roman" w:cs="Times New Roman"/>
          <w:sz w:val="24"/>
          <w:szCs w:val="24"/>
        </w:rPr>
        <w:t xml:space="preserve"> 16. Pp. 343-347.</w:t>
      </w:r>
    </w:p>
    <w:p w14:paraId="1B598FE8" w14:textId="77777777" w:rsidR="00DD039F" w:rsidRPr="004C138A" w:rsidRDefault="00DD039F" w:rsidP="00DD039F">
      <w:pPr>
        <w:pStyle w:val="Body"/>
        <w:spacing w:line="360" w:lineRule="auto"/>
        <w:rPr>
          <w:rFonts w:ascii="Times New Roman" w:hAnsi="Times New Roman" w:cs="Times New Roman"/>
          <w:i/>
          <w:sz w:val="24"/>
          <w:szCs w:val="24"/>
        </w:rPr>
      </w:pPr>
      <w:r>
        <w:rPr>
          <w:rFonts w:ascii="Times New Roman" w:hAnsi="Times New Roman" w:cs="Times New Roman"/>
          <w:sz w:val="24"/>
          <w:szCs w:val="24"/>
        </w:rPr>
        <w:lastRenderedPageBreak/>
        <w:t xml:space="preserve">[3] </w:t>
      </w:r>
      <w:r w:rsidRPr="004C138A">
        <w:rPr>
          <w:rFonts w:ascii="Times New Roman" w:hAnsi="Times New Roman" w:cs="Times New Roman"/>
          <w:sz w:val="24"/>
          <w:szCs w:val="24"/>
        </w:rPr>
        <w:t xml:space="preserve">Mazurek J., 2016. Nemo’s Plight: Political Economy, Green-Cultural Criminology, and Fish Abuse. </w:t>
      </w:r>
      <w:r w:rsidRPr="004C138A">
        <w:rPr>
          <w:rFonts w:ascii="Times New Roman" w:hAnsi="Times New Roman" w:cs="Times New Roman"/>
          <w:i/>
          <w:sz w:val="24"/>
          <w:szCs w:val="24"/>
        </w:rPr>
        <w:t>Online Theses and Dissertations: Eastern Kentucky University.</w:t>
      </w:r>
    </w:p>
    <w:p w14:paraId="55F28415"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 </w:t>
      </w:r>
      <w:r w:rsidRPr="004C138A">
        <w:rPr>
          <w:rFonts w:ascii="Times New Roman" w:hAnsi="Times New Roman" w:cs="Times New Roman"/>
          <w:sz w:val="24"/>
          <w:szCs w:val="24"/>
        </w:rPr>
        <w:t xml:space="preserve">Thomas N., 2016. Other Views of Animal Ethics. </w:t>
      </w:r>
      <w:r w:rsidRPr="004C138A">
        <w:rPr>
          <w:rFonts w:ascii="Times New Roman" w:hAnsi="Times New Roman" w:cs="Times New Roman"/>
          <w:i/>
          <w:sz w:val="24"/>
          <w:szCs w:val="24"/>
        </w:rPr>
        <w:t xml:space="preserve">Animal Ethics and the Autonomous Animal Self. </w:t>
      </w:r>
      <w:r w:rsidRPr="004C138A">
        <w:rPr>
          <w:rFonts w:ascii="Times New Roman" w:hAnsi="Times New Roman" w:cs="Times New Roman"/>
          <w:sz w:val="24"/>
          <w:szCs w:val="24"/>
        </w:rPr>
        <w:t>Pp. 97-127.</w:t>
      </w:r>
    </w:p>
    <w:p w14:paraId="53C1FA6F" w14:textId="77777777" w:rsidR="00DD039F" w:rsidRPr="009453E1"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 M. Botton, 2016. Ecotheology and Nonhuman Ethics in Society: A Community of Compassion. Lexington Books. </w:t>
      </w:r>
      <w:r>
        <w:rPr>
          <w:rFonts w:ascii="Times New Roman" w:hAnsi="Times New Roman" w:cs="Times New Roman"/>
          <w:i/>
          <w:sz w:val="24"/>
          <w:szCs w:val="24"/>
        </w:rPr>
        <w:t>London.</w:t>
      </w:r>
      <w:r>
        <w:rPr>
          <w:rFonts w:ascii="Times New Roman" w:hAnsi="Times New Roman" w:cs="Times New Roman"/>
          <w:sz w:val="24"/>
          <w:szCs w:val="24"/>
        </w:rPr>
        <w:t xml:space="preserve"> Pp. 1-5.</w:t>
      </w:r>
    </w:p>
    <w:p w14:paraId="53B1683D"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[6] Barney E., Mintzes J., Yen C., 2010. Assessing Knowledge, Attitudes, and Behaviour Toward Charismatic Megafauna: The Case of Dolphins. </w:t>
      </w:r>
      <w:r>
        <w:rPr>
          <w:rFonts w:ascii="Times New Roman" w:hAnsi="Times New Roman" w:cs="Times New Roman"/>
          <w:i/>
          <w:sz w:val="24"/>
          <w:szCs w:val="24"/>
        </w:rPr>
        <w:t>The Journal of Environmental Education.</w:t>
      </w:r>
      <w:r>
        <w:rPr>
          <w:rFonts w:ascii="Times New Roman" w:hAnsi="Times New Roman" w:cs="Times New Roman"/>
          <w:sz w:val="24"/>
          <w:szCs w:val="24"/>
        </w:rPr>
        <w:t xml:space="preserve"> 36 </w:t>
      </w:r>
      <w:r>
        <w:rPr>
          <w:rFonts w:ascii="Times New Roman" w:hAnsi="Times New Roman" w:cs="Times New Roman"/>
          <w:i/>
          <w:sz w:val="24"/>
          <w:szCs w:val="24"/>
        </w:rPr>
        <w:t>2</w:t>
      </w:r>
      <w:r>
        <w:rPr>
          <w:rFonts w:ascii="Times New Roman" w:hAnsi="Times New Roman" w:cs="Times New Roman"/>
          <w:sz w:val="24"/>
          <w:szCs w:val="24"/>
        </w:rPr>
        <w:t>. Pp. 41-55.</w:t>
      </w:r>
    </w:p>
    <w:p w14:paraId="57F8C5EC"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[7] </w:t>
      </w:r>
      <w:r w:rsidRPr="004C138A">
        <w:rPr>
          <w:rFonts w:ascii="Times New Roman" w:hAnsi="Times New Roman" w:cs="Times New Roman"/>
          <w:sz w:val="24"/>
          <w:szCs w:val="24"/>
        </w:rPr>
        <w:t xml:space="preserve">Daly B., 2015. An Investigation of Human-Animal Interactions and Empathy as Related to Pet Preference, Ownership, Attachment, and Attitudes in Children. </w:t>
      </w:r>
      <w:r w:rsidRPr="004C138A">
        <w:rPr>
          <w:rFonts w:ascii="Times New Roman" w:hAnsi="Times New Roman" w:cs="Times New Roman"/>
          <w:i/>
          <w:sz w:val="24"/>
          <w:szCs w:val="24"/>
        </w:rPr>
        <w:t xml:space="preserve">Anthrozoos. </w:t>
      </w:r>
      <w:r w:rsidRPr="004C138A">
        <w:rPr>
          <w:rFonts w:ascii="Times New Roman" w:hAnsi="Times New Roman" w:cs="Times New Roman"/>
          <w:sz w:val="24"/>
          <w:szCs w:val="24"/>
        </w:rPr>
        <w:t xml:space="preserve">19 </w:t>
      </w:r>
      <w:r w:rsidRPr="004C138A">
        <w:rPr>
          <w:rFonts w:ascii="Times New Roman" w:hAnsi="Times New Roman" w:cs="Times New Roman"/>
          <w:i/>
          <w:sz w:val="24"/>
          <w:szCs w:val="24"/>
        </w:rPr>
        <w:t xml:space="preserve">2. </w:t>
      </w:r>
      <w:r w:rsidRPr="004C138A">
        <w:rPr>
          <w:rFonts w:ascii="Times New Roman" w:hAnsi="Times New Roman" w:cs="Times New Roman"/>
          <w:sz w:val="24"/>
          <w:szCs w:val="24"/>
        </w:rPr>
        <w:t>Pp. 113-127.</w:t>
      </w:r>
    </w:p>
    <w:p w14:paraId="7DCDDFCC"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[8] </w:t>
      </w:r>
      <w:r w:rsidRPr="004C138A">
        <w:rPr>
          <w:rFonts w:ascii="Times New Roman" w:hAnsi="Times New Roman" w:cs="Times New Roman"/>
          <w:sz w:val="24"/>
          <w:szCs w:val="24"/>
        </w:rPr>
        <w:t xml:space="preserve">Bashaw M., Bloomsmith M., Marr M., Maple T., 2003. To Hunt or Not to Hunt? A Feeding Enrichment Experiment with Captive Large Felids. </w:t>
      </w:r>
      <w:r w:rsidRPr="004C138A">
        <w:rPr>
          <w:rFonts w:ascii="Times New Roman" w:hAnsi="Times New Roman" w:cs="Times New Roman"/>
          <w:i/>
          <w:sz w:val="24"/>
          <w:szCs w:val="24"/>
        </w:rPr>
        <w:t xml:space="preserve">Zoo Biology. </w:t>
      </w:r>
      <w:r w:rsidRPr="004C138A">
        <w:rPr>
          <w:rFonts w:ascii="Times New Roman" w:hAnsi="Times New Roman" w:cs="Times New Roman"/>
          <w:sz w:val="24"/>
          <w:szCs w:val="24"/>
        </w:rPr>
        <w:t xml:space="preserve">22 </w:t>
      </w:r>
      <w:r w:rsidRPr="004C138A">
        <w:rPr>
          <w:rFonts w:ascii="Times New Roman" w:hAnsi="Times New Roman" w:cs="Times New Roman"/>
          <w:i/>
          <w:sz w:val="24"/>
          <w:szCs w:val="24"/>
        </w:rPr>
        <w:t>2</w:t>
      </w:r>
      <w:r w:rsidRPr="004C138A">
        <w:rPr>
          <w:rFonts w:ascii="Times New Roman" w:hAnsi="Times New Roman" w:cs="Times New Roman"/>
          <w:sz w:val="24"/>
          <w:szCs w:val="24"/>
        </w:rPr>
        <w:t xml:space="preserve"> pp. 189-198.</w:t>
      </w:r>
    </w:p>
    <w:p w14:paraId="5E0F98FB" w14:textId="77777777" w:rsidR="00DD039F" w:rsidRPr="00D07C81"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[9] Rose J., 2002. The Neurobehavioural Nature of Fishes and the Question of Awareness and Pain. </w:t>
      </w:r>
      <w:r>
        <w:rPr>
          <w:rFonts w:ascii="Times New Roman" w:hAnsi="Times New Roman" w:cs="Times New Roman"/>
          <w:i/>
          <w:sz w:val="24"/>
          <w:szCs w:val="24"/>
        </w:rPr>
        <w:t>Reviews in Fisheries Science.</w:t>
      </w:r>
      <w:r>
        <w:rPr>
          <w:rFonts w:ascii="Times New Roman" w:hAnsi="Times New Roman" w:cs="Times New Roman"/>
          <w:sz w:val="24"/>
          <w:szCs w:val="24"/>
        </w:rPr>
        <w:t xml:space="preserve"> 10</w:t>
      </w:r>
      <w:r>
        <w:rPr>
          <w:rFonts w:ascii="Times New Roman" w:hAnsi="Times New Roman" w:cs="Times New Roman"/>
          <w:i/>
          <w:sz w:val="24"/>
          <w:szCs w:val="24"/>
        </w:rPr>
        <w:t xml:space="preserve"> 1</w:t>
      </w:r>
      <w:r>
        <w:rPr>
          <w:rFonts w:ascii="Times New Roman" w:hAnsi="Times New Roman" w:cs="Times New Roman"/>
          <w:sz w:val="24"/>
          <w:szCs w:val="24"/>
        </w:rPr>
        <w:t>. Pp. 1-38.</w:t>
      </w:r>
    </w:p>
    <w:p w14:paraId="176CC966" w14:textId="77777777" w:rsidR="00DD039F" w:rsidRPr="00AF543E" w:rsidRDefault="00DD039F" w:rsidP="00DD039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bdr w:val="none" w:sz="0" w:space="0" w:color="auto"/>
          <w:lang w:eastAsia="en-GB"/>
        </w:rPr>
      </w:pPr>
      <w:r>
        <w:t xml:space="preserve">[10] </w:t>
      </w:r>
      <w:r w:rsidRPr="001D73CC">
        <w:rPr>
          <w:rFonts w:eastAsia="Times New Roman"/>
          <w:bCs/>
          <w:color w:val="171717"/>
          <w:bdr w:val="none" w:sz="0" w:space="0" w:color="auto"/>
          <w:lang w:eastAsia="en-GB"/>
        </w:rPr>
        <w:t>Duncan J</w:t>
      </w:r>
      <w:r>
        <w:rPr>
          <w:rFonts w:eastAsia="Times New Roman"/>
          <w:bCs/>
          <w:color w:val="171717"/>
          <w:bdr w:val="none" w:sz="0" w:space="0" w:color="auto"/>
          <w:lang w:eastAsia="en-GB"/>
        </w:rPr>
        <w:t>.</w:t>
      </w:r>
      <w:r w:rsidRPr="001D73CC">
        <w:rPr>
          <w:rFonts w:eastAsia="Times New Roman"/>
          <w:bCs/>
          <w:color w:val="171717"/>
          <w:bdr w:val="none" w:sz="0" w:space="0" w:color="auto"/>
          <w:lang w:eastAsia="en-GB"/>
        </w:rPr>
        <w:t>, Emslie H</w:t>
      </w:r>
      <w:r>
        <w:rPr>
          <w:rFonts w:eastAsia="Times New Roman"/>
          <w:bCs/>
          <w:color w:val="171717"/>
          <w:bdr w:val="none" w:sz="0" w:space="0" w:color="auto"/>
          <w:lang w:eastAsia="en-GB"/>
        </w:rPr>
        <w:t>.</w:t>
      </w:r>
      <w:r w:rsidRPr="001D73CC">
        <w:rPr>
          <w:rFonts w:eastAsia="Times New Roman"/>
          <w:bCs/>
          <w:color w:val="171717"/>
          <w:bdr w:val="none" w:sz="0" w:space="0" w:color="auto"/>
          <w:lang w:eastAsia="en-GB"/>
        </w:rPr>
        <w:t xml:space="preserve">, </w:t>
      </w:r>
      <w:r>
        <w:rPr>
          <w:rFonts w:eastAsia="Times New Roman"/>
          <w:bCs/>
          <w:color w:val="171717"/>
          <w:bdr w:val="none" w:sz="0" w:space="0" w:color="auto"/>
          <w:lang w:eastAsia="en-GB"/>
        </w:rPr>
        <w:t xml:space="preserve">Williams P., Johnson R., Freer C., </w:t>
      </w:r>
      <w:r w:rsidRPr="001D73CC">
        <w:rPr>
          <w:rFonts w:eastAsia="Times New Roman"/>
          <w:bCs/>
          <w:color w:val="171717"/>
          <w:bdr w:val="none" w:sz="0" w:space="0" w:color="auto"/>
          <w:lang w:eastAsia="en-GB"/>
        </w:rPr>
        <w:t>1996</w:t>
      </w:r>
      <w:r>
        <w:rPr>
          <w:rFonts w:eastAsia="Times New Roman"/>
          <w:bCs/>
          <w:color w:val="171717"/>
          <w:bdr w:val="none" w:sz="0" w:space="0" w:color="auto"/>
          <w:lang w:eastAsia="en-GB"/>
        </w:rPr>
        <w:t>.</w:t>
      </w:r>
      <w:r>
        <w:rPr>
          <w:rFonts w:eastAsia="Times New Roman"/>
          <w:color w:val="171717"/>
          <w:bdr w:val="none" w:sz="0" w:space="0" w:color="auto"/>
          <w:shd w:val="clear" w:color="auto" w:fill="FFFFFF"/>
          <w:lang w:eastAsia="en-GB"/>
        </w:rPr>
        <w:t xml:space="preserve"> Intelligence and the Frontal Lobe: The Organization of Goal-Directed Behavior.</w:t>
      </w:r>
      <w:r w:rsidRPr="001D73CC">
        <w:rPr>
          <w:rFonts w:eastAsia="Times New Roman"/>
          <w:color w:val="171717"/>
          <w:bdr w:val="none" w:sz="0" w:space="0" w:color="auto"/>
          <w:shd w:val="clear" w:color="auto" w:fill="FFFFFF"/>
          <w:lang w:eastAsia="en-GB"/>
        </w:rPr>
        <w:t> </w:t>
      </w:r>
      <w:r w:rsidRPr="001D73CC">
        <w:rPr>
          <w:rFonts w:eastAsia="Times New Roman"/>
          <w:i/>
          <w:iCs/>
          <w:color w:val="171717"/>
          <w:bdr w:val="none" w:sz="0" w:space="0" w:color="auto"/>
          <w:lang w:eastAsia="en-GB"/>
        </w:rPr>
        <w:t>Cognit</w:t>
      </w:r>
      <w:r>
        <w:rPr>
          <w:rFonts w:eastAsia="Times New Roman"/>
          <w:i/>
          <w:iCs/>
          <w:color w:val="171717"/>
          <w:bdr w:val="none" w:sz="0" w:space="0" w:color="auto"/>
          <w:lang w:eastAsia="en-GB"/>
        </w:rPr>
        <w:t>ive</w:t>
      </w:r>
      <w:r w:rsidRPr="001D73CC">
        <w:rPr>
          <w:rFonts w:eastAsia="Times New Roman"/>
          <w:i/>
          <w:iCs/>
          <w:color w:val="171717"/>
          <w:bdr w:val="none" w:sz="0" w:space="0" w:color="auto"/>
          <w:lang w:eastAsia="en-GB"/>
        </w:rPr>
        <w:t xml:space="preserve"> Psychol</w:t>
      </w:r>
      <w:r>
        <w:rPr>
          <w:rFonts w:eastAsia="Times New Roman"/>
          <w:i/>
          <w:iCs/>
          <w:color w:val="171717"/>
          <w:bdr w:val="none" w:sz="0" w:space="0" w:color="auto"/>
          <w:lang w:eastAsia="en-GB"/>
        </w:rPr>
        <w:t>ogy.</w:t>
      </w:r>
      <w:r w:rsidRPr="001D73CC">
        <w:rPr>
          <w:rFonts w:eastAsia="Times New Roman"/>
          <w:color w:val="171717"/>
          <w:bdr w:val="none" w:sz="0" w:space="0" w:color="auto"/>
          <w:shd w:val="clear" w:color="auto" w:fill="FFFFFF"/>
          <w:lang w:eastAsia="en-GB"/>
        </w:rPr>
        <w:t> </w:t>
      </w:r>
      <w:r>
        <w:rPr>
          <w:rFonts w:eastAsia="Times New Roman"/>
          <w:color w:val="171717"/>
          <w:bdr w:val="none" w:sz="0" w:space="0" w:color="auto"/>
          <w:shd w:val="clear" w:color="auto" w:fill="FFFFFF"/>
          <w:lang w:eastAsia="en-GB"/>
        </w:rPr>
        <w:t xml:space="preserve">30 </w:t>
      </w:r>
      <w:r>
        <w:rPr>
          <w:rFonts w:eastAsia="Times New Roman"/>
          <w:i/>
          <w:color w:val="171717"/>
          <w:bdr w:val="none" w:sz="0" w:space="0" w:color="auto"/>
          <w:shd w:val="clear" w:color="auto" w:fill="FFFFFF"/>
          <w:lang w:eastAsia="en-GB"/>
        </w:rPr>
        <w:t>3.</w:t>
      </w:r>
      <w:r>
        <w:rPr>
          <w:rFonts w:eastAsia="Times New Roman"/>
          <w:color w:val="171717"/>
          <w:bdr w:val="none" w:sz="0" w:space="0" w:color="auto"/>
          <w:shd w:val="clear" w:color="auto" w:fill="FFFFFF"/>
          <w:lang w:eastAsia="en-GB"/>
        </w:rPr>
        <w:t xml:space="preserve"> Pp. </w:t>
      </w:r>
      <w:r w:rsidRPr="001D73CC">
        <w:rPr>
          <w:rFonts w:eastAsia="Times New Roman"/>
          <w:color w:val="171717"/>
          <w:bdr w:val="none" w:sz="0" w:space="0" w:color="auto"/>
          <w:shd w:val="clear" w:color="auto" w:fill="FFFFFF"/>
          <w:lang w:eastAsia="en-GB"/>
        </w:rPr>
        <w:t>257-303</w:t>
      </w:r>
      <w:r>
        <w:rPr>
          <w:rFonts w:eastAsia="Times New Roman"/>
          <w:color w:val="171717"/>
          <w:bdr w:val="none" w:sz="0" w:space="0" w:color="auto"/>
          <w:shd w:val="clear" w:color="auto" w:fill="FFFFFF"/>
          <w:lang w:eastAsia="en-GB"/>
        </w:rPr>
        <w:t>.</w:t>
      </w:r>
    </w:p>
    <w:p w14:paraId="43771D54" w14:textId="77777777" w:rsidR="00DD039F" w:rsidRPr="005848F6"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[11] Panksepp J., Lane R., Solms M., Smith R., 2017. Reconciling Cognititve and Affecetive Neuroscience Perspectives on the Brain Basis of Emotional Experience. </w:t>
      </w:r>
      <w:r>
        <w:rPr>
          <w:rFonts w:ascii="Times New Roman" w:hAnsi="Times New Roman" w:cs="Times New Roman"/>
          <w:i/>
          <w:sz w:val="24"/>
          <w:szCs w:val="24"/>
        </w:rPr>
        <w:t>Neuroscience and Biobehavioural Reviews.</w:t>
      </w:r>
      <w:r>
        <w:rPr>
          <w:rFonts w:ascii="Times New Roman" w:hAnsi="Times New Roman" w:cs="Times New Roman"/>
          <w:sz w:val="24"/>
          <w:szCs w:val="24"/>
        </w:rPr>
        <w:t xml:space="preserve"> 76 (b). pp. 187-215.</w:t>
      </w:r>
    </w:p>
    <w:p w14:paraId="4BAD0019" w14:textId="77777777" w:rsidR="00DD039F" w:rsidRPr="00D92A68"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[12] Vorster A., Born J., 2015. Sleep and Memory in Mammals, Birds and Invertebrates. </w:t>
      </w:r>
      <w:r>
        <w:rPr>
          <w:rFonts w:ascii="Times New Roman" w:hAnsi="Times New Roman" w:cs="Times New Roman"/>
          <w:i/>
          <w:sz w:val="24"/>
          <w:szCs w:val="24"/>
        </w:rPr>
        <w:t xml:space="preserve">Neuroscience and Biobehavioural Reviews. </w:t>
      </w:r>
      <w:r>
        <w:rPr>
          <w:rFonts w:ascii="Times New Roman" w:hAnsi="Times New Roman" w:cs="Times New Roman"/>
          <w:sz w:val="24"/>
          <w:szCs w:val="24"/>
        </w:rPr>
        <w:t>50. Pp. 103-119.</w:t>
      </w:r>
    </w:p>
    <w:p w14:paraId="46E99E17" w14:textId="0696CD2E" w:rsidR="00DD039F" w:rsidRPr="000756AC" w:rsidRDefault="00DD039F" w:rsidP="00DD039F">
      <w:pPr>
        <w:pStyle w:val="Body"/>
        <w:spacing w:line="360" w:lineRule="auto"/>
        <w:rPr>
          <w:rFonts w:ascii="Times New Roman" w:hAnsi="Times New Roman" w:cs="Times New Roman"/>
          <w:sz w:val="24"/>
          <w:szCs w:val="24"/>
        </w:rPr>
      </w:pPr>
      <w:r w:rsidDel="006500F1">
        <w:rPr>
          <w:rFonts w:ascii="Times New Roman" w:hAnsi="Times New Roman" w:cs="Times New Roman"/>
          <w:sz w:val="24"/>
          <w:szCs w:val="24"/>
        </w:rPr>
        <w:t xml:space="preserve"> </w:t>
      </w:r>
      <w:r>
        <w:rPr>
          <w:rFonts w:ascii="Times New Roman" w:hAnsi="Times New Roman" w:cs="Times New Roman"/>
          <w:sz w:val="24"/>
          <w:szCs w:val="24"/>
        </w:rPr>
        <w:t xml:space="preserve">[13] Sneddon L., 2003. The Evidence for Pain in Fish: The Use of Morphine as an Analgesic. </w:t>
      </w:r>
      <w:r>
        <w:rPr>
          <w:rFonts w:ascii="Times New Roman" w:hAnsi="Times New Roman" w:cs="Times New Roman"/>
          <w:i/>
          <w:sz w:val="24"/>
          <w:szCs w:val="24"/>
        </w:rPr>
        <w:t>Applied Animal Behaviour Science.</w:t>
      </w:r>
      <w:r>
        <w:rPr>
          <w:rFonts w:ascii="Times New Roman" w:hAnsi="Times New Roman" w:cs="Times New Roman"/>
          <w:sz w:val="24"/>
          <w:szCs w:val="24"/>
        </w:rPr>
        <w:t xml:space="preserve"> 83 </w:t>
      </w:r>
      <w:r>
        <w:rPr>
          <w:rFonts w:ascii="Times New Roman" w:hAnsi="Times New Roman" w:cs="Times New Roman"/>
          <w:i/>
          <w:sz w:val="24"/>
          <w:szCs w:val="24"/>
        </w:rPr>
        <w:t>2</w:t>
      </w:r>
      <w:r>
        <w:rPr>
          <w:rFonts w:ascii="Times New Roman" w:hAnsi="Times New Roman" w:cs="Times New Roman"/>
          <w:sz w:val="24"/>
          <w:szCs w:val="24"/>
        </w:rPr>
        <w:t>. Pp. 153-162.</w:t>
      </w:r>
    </w:p>
    <w:p w14:paraId="0B62BE7C" w14:textId="77777777" w:rsidR="00DD039F" w:rsidRPr="00417207"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[14] Beran D., Smith M., Redford D., Washburn J., 2006. Rhesus Monkeys Monitor Uncertainty during Numerosity Judgements. </w:t>
      </w:r>
      <w:r>
        <w:rPr>
          <w:rFonts w:ascii="Times New Roman" w:hAnsi="Times New Roman" w:cs="Times New Roman"/>
          <w:i/>
          <w:sz w:val="24"/>
          <w:szCs w:val="24"/>
        </w:rPr>
        <w:t xml:space="preserve">Journal of Experimental Psychology: Animal Behaviour Processes. </w:t>
      </w:r>
      <w:r>
        <w:rPr>
          <w:rFonts w:ascii="Times New Roman" w:hAnsi="Times New Roman" w:cs="Times New Roman"/>
          <w:sz w:val="24"/>
          <w:szCs w:val="24"/>
        </w:rPr>
        <w:t xml:space="preserve">32 </w:t>
      </w:r>
      <w:r>
        <w:rPr>
          <w:rFonts w:ascii="Times New Roman" w:hAnsi="Times New Roman" w:cs="Times New Roman"/>
          <w:i/>
          <w:sz w:val="24"/>
          <w:szCs w:val="24"/>
        </w:rPr>
        <w:t>2</w:t>
      </w:r>
      <w:r>
        <w:rPr>
          <w:rFonts w:ascii="Times New Roman" w:hAnsi="Times New Roman" w:cs="Times New Roman"/>
          <w:sz w:val="24"/>
          <w:szCs w:val="24"/>
        </w:rPr>
        <w:t>. Pp. 111-119.</w:t>
      </w:r>
    </w:p>
    <w:p w14:paraId="663264A0" w14:textId="77777777" w:rsidR="00DD039F" w:rsidRPr="00775245"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[15] Braithwaite V., Huntingford F., 2004. Fsh and Welfare: Do Fish have the Capacity for Pain Perception and Suffering? </w:t>
      </w:r>
      <w:r>
        <w:rPr>
          <w:rFonts w:ascii="Times New Roman" w:hAnsi="Times New Roman" w:cs="Times New Roman"/>
          <w:i/>
          <w:sz w:val="24"/>
          <w:szCs w:val="24"/>
        </w:rPr>
        <w:t>Animal Welfare.</w:t>
      </w:r>
      <w:r>
        <w:rPr>
          <w:rFonts w:ascii="Times New Roman" w:hAnsi="Times New Roman" w:cs="Times New Roman"/>
          <w:sz w:val="24"/>
          <w:szCs w:val="24"/>
        </w:rPr>
        <w:t xml:space="preserve"> 13 </w:t>
      </w:r>
      <w:r>
        <w:rPr>
          <w:rFonts w:ascii="Times New Roman" w:hAnsi="Times New Roman" w:cs="Times New Roman"/>
          <w:i/>
          <w:sz w:val="24"/>
          <w:szCs w:val="24"/>
        </w:rPr>
        <w:t>1</w:t>
      </w:r>
      <w:r>
        <w:rPr>
          <w:rFonts w:ascii="Times New Roman" w:hAnsi="Times New Roman" w:cs="Times New Roman"/>
          <w:sz w:val="24"/>
          <w:szCs w:val="24"/>
        </w:rPr>
        <w:t>. Pp. 87-92(6).</w:t>
      </w:r>
    </w:p>
    <w:p w14:paraId="364B3634" w14:textId="77777777" w:rsidR="00DD039F" w:rsidRPr="009A69C5"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[16] Mather J., Dickel L., 2017. Cephalopod Complex Cognition. </w:t>
      </w:r>
      <w:r>
        <w:rPr>
          <w:rFonts w:ascii="Times New Roman" w:hAnsi="Times New Roman" w:cs="Times New Roman"/>
          <w:i/>
          <w:sz w:val="24"/>
          <w:szCs w:val="24"/>
        </w:rPr>
        <w:t>Current Opinion in Behavioural Science.</w:t>
      </w:r>
      <w:r>
        <w:rPr>
          <w:rFonts w:ascii="Times New Roman" w:hAnsi="Times New Roman" w:cs="Times New Roman"/>
          <w:sz w:val="24"/>
          <w:szCs w:val="24"/>
        </w:rPr>
        <w:t xml:space="preserve"> 16. Pp. 131-137.</w:t>
      </w:r>
    </w:p>
    <w:p w14:paraId="7E6B27D4" w14:textId="77777777" w:rsidR="00DD039F" w:rsidRPr="009114AB"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[17] Magee B., Elwood R., 2013. Shock Avoidance by Discrimination Learning in the Shore Crab (</w:t>
      </w:r>
      <w:r>
        <w:rPr>
          <w:rFonts w:ascii="Times New Roman" w:hAnsi="Times New Roman" w:cs="Times New Roman"/>
          <w:i/>
          <w:sz w:val="24"/>
          <w:szCs w:val="24"/>
        </w:rPr>
        <w:t>Carcinus maenas</w:t>
      </w:r>
      <w:r>
        <w:rPr>
          <w:rFonts w:ascii="Times New Roman" w:hAnsi="Times New Roman" w:cs="Times New Roman"/>
          <w:sz w:val="24"/>
          <w:szCs w:val="24"/>
        </w:rPr>
        <w:t xml:space="preserve">) is Consistent with Key Criterion for Pain. </w:t>
      </w:r>
      <w:r>
        <w:rPr>
          <w:rFonts w:ascii="Times New Roman" w:hAnsi="Times New Roman" w:cs="Times New Roman"/>
          <w:i/>
          <w:sz w:val="24"/>
          <w:szCs w:val="24"/>
        </w:rPr>
        <w:t>Journal of Experimental Biology.</w:t>
      </w:r>
      <w:r>
        <w:rPr>
          <w:rFonts w:ascii="Times New Roman" w:hAnsi="Times New Roman" w:cs="Times New Roman"/>
          <w:sz w:val="24"/>
          <w:szCs w:val="24"/>
        </w:rPr>
        <w:t xml:space="preserve"> 216. Pp. 353-358.</w:t>
      </w:r>
    </w:p>
    <w:p w14:paraId="6FE3E008" w14:textId="77777777" w:rsidR="00DD039F" w:rsidRPr="00AF061C" w:rsidRDefault="00DD039F" w:rsidP="00DD039F">
      <w:pPr>
        <w:pStyle w:val="Body"/>
        <w:spacing w:line="360" w:lineRule="auto"/>
        <w:rPr>
          <w:rFonts w:ascii="Times New Roman" w:hAnsi="Times New Roman" w:cs="Times New Roman"/>
          <w:i/>
          <w:sz w:val="24"/>
          <w:szCs w:val="24"/>
        </w:rPr>
      </w:pPr>
      <w:r>
        <w:rPr>
          <w:rFonts w:ascii="Times New Roman" w:hAnsi="Times New Roman" w:cs="Times New Roman"/>
          <w:sz w:val="24"/>
          <w:szCs w:val="24"/>
        </w:rPr>
        <w:t xml:space="preserve">[18] Aronson L., 1971. Further Studies on Orientation and Jumping Behaviour in the Gobiid Fish, </w:t>
      </w:r>
      <w:r>
        <w:rPr>
          <w:rFonts w:ascii="Times New Roman" w:hAnsi="Times New Roman" w:cs="Times New Roman"/>
          <w:i/>
          <w:sz w:val="24"/>
          <w:szCs w:val="24"/>
        </w:rPr>
        <w:t>Bathygobius soporator.</w:t>
      </w:r>
      <w:r>
        <w:rPr>
          <w:rFonts w:ascii="Times New Roman" w:hAnsi="Times New Roman" w:cs="Times New Roman"/>
          <w:sz w:val="24"/>
          <w:szCs w:val="24"/>
        </w:rPr>
        <w:t xml:space="preserve"> </w:t>
      </w:r>
      <w:r>
        <w:rPr>
          <w:rFonts w:ascii="Times New Roman" w:hAnsi="Times New Roman" w:cs="Times New Roman"/>
          <w:i/>
          <w:sz w:val="24"/>
          <w:szCs w:val="24"/>
        </w:rPr>
        <w:t>Annals of the New York Academy of Sciences.188. pp. 378-392.</w:t>
      </w:r>
    </w:p>
    <w:p w14:paraId="14168207"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[19] Doutrelant C., McGregor P., Oliveira R., 2001. The Effect of an Audience on Intrasexual Communication in Male Siamese Fighting Fish, </w:t>
      </w:r>
      <w:r>
        <w:rPr>
          <w:rFonts w:ascii="Times New Roman" w:hAnsi="Times New Roman" w:cs="Times New Roman"/>
          <w:i/>
          <w:sz w:val="24"/>
          <w:szCs w:val="24"/>
        </w:rPr>
        <w:t>Betta splendans. Behavioural Ecology.</w:t>
      </w:r>
      <w:r>
        <w:rPr>
          <w:rFonts w:ascii="Times New Roman" w:hAnsi="Times New Roman" w:cs="Times New Roman"/>
          <w:sz w:val="24"/>
          <w:szCs w:val="24"/>
        </w:rPr>
        <w:t xml:space="preserve"> 12 </w:t>
      </w:r>
      <w:r>
        <w:rPr>
          <w:rFonts w:ascii="Times New Roman" w:hAnsi="Times New Roman" w:cs="Times New Roman"/>
          <w:i/>
          <w:sz w:val="24"/>
          <w:szCs w:val="24"/>
        </w:rPr>
        <w:t>3</w:t>
      </w:r>
      <w:r>
        <w:rPr>
          <w:rFonts w:ascii="Times New Roman" w:hAnsi="Times New Roman" w:cs="Times New Roman"/>
          <w:sz w:val="24"/>
          <w:szCs w:val="24"/>
        </w:rPr>
        <w:t>. Pp. 283-286.</w:t>
      </w:r>
    </w:p>
    <w:p w14:paraId="3E870868" w14:textId="77777777" w:rsidR="00DD039F" w:rsidRPr="00697229"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[20] Kuba M., Byrne R., Burghardt G., 2010. A New Method for Studying Problem Solving and Tool Use in Stingrays (</w:t>
      </w:r>
      <w:r>
        <w:rPr>
          <w:rFonts w:ascii="Times New Roman" w:hAnsi="Times New Roman" w:cs="Times New Roman"/>
          <w:i/>
          <w:sz w:val="24"/>
          <w:szCs w:val="24"/>
        </w:rPr>
        <w:t>Potamotrygon castexi</w:t>
      </w:r>
      <w:r>
        <w:rPr>
          <w:rFonts w:ascii="Times New Roman" w:hAnsi="Times New Roman" w:cs="Times New Roman"/>
          <w:sz w:val="24"/>
          <w:szCs w:val="24"/>
        </w:rPr>
        <w:t xml:space="preserve">). </w:t>
      </w:r>
      <w:r>
        <w:rPr>
          <w:rFonts w:ascii="Times New Roman" w:hAnsi="Times New Roman" w:cs="Times New Roman"/>
          <w:i/>
          <w:sz w:val="24"/>
          <w:szCs w:val="24"/>
        </w:rPr>
        <w:t>Animal Cognition.</w:t>
      </w:r>
      <w:r>
        <w:rPr>
          <w:rFonts w:ascii="Times New Roman" w:hAnsi="Times New Roman" w:cs="Times New Roman"/>
          <w:sz w:val="24"/>
          <w:szCs w:val="24"/>
        </w:rPr>
        <w:t xml:space="preserve"> 13 </w:t>
      </w:r>
      <w:r>
        <w:rPr>
          <w:rFonts w:ascii="Times New Roman" w:hAnsi="Times New Roman" w:cs="Times New Roman"/>
          <w:i/>
          <w:sz w:val="24"/>
          <w:szCs w:val="24"/>
        </w:rPr>
        <w:t>3</w:t>
      </w:r>
      <w:r>
        <w:rPr>
          <w:rFonts w:ascii="Times New Roman" w:hAnsi="Times New Roman" w:cs="Times New Roman"/>
          <w:sz w:val="24"/>
          <w:szCs w:val="24"/>
        </w:rPr>
        <w:t>. Pp. 507-513.</w:t>
      </w:r>
    </w:p>
    <w:p w14:paraId="5D5A4AA8"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[21] </w:t>
      </w:r>
      <w:r w:rsidRPr="004C138A">
        <w:rPr>
          <w:rFonts w:ascii="Times New Roman" w:hAnsi="Times New Roman" w:cs="Times New Roman"/>
          <w:sz w:val="24"/>
          <w:szCs w:val="24"/>
        </w:rPr>
        <w:t xml:space="preserve">Broom D., 2007. Cognitive Ability and Sentience: Which Aquatic Animals Should Be Protected? </w:t>
      </w:r>
      <w:r w:rsidRPr="004C138A">
        <w:rPr>
          <w:rFonts w:ascii="Times New Roman" w:hAnsi="Times New Roman" w:cs="Times New Roman"/>
          <w:i/>
          <w:sz w:val="24"/>
          <w:szCs w:val="24"/>
        </w:rPr>
        <w:t xml:space="preserve">Disease of Aquatic Organisms. </w:t>
      </w:r>
      <w:r w:rsidRPr="004C138A">
        <w:rPr>
          <w:rFonts w:ascii="Times New Roman" w:hAnsi="Times New Roman" w:cs="Times New Roman"/>
          <w:sz w:val="24"/>
          <w:szCs w:val="24"/>
        </w:rPr>
        <w:t>75 pp. 99-108.</w:t>
      </w:r>
    </w:p>
    <w:p w14:paraId="6BEEF6CE"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[22] Feld M., Dimant B., Delorenzo A., Coso O., Romano A., 2005. Phosphorylation of Extra-nuclear ERK/MAPK is Required for Long-Term Memory Consolidation in the Crab. </w:t>
      </w:r>
      <w:r>
        <w:rPr>
          <w:rFonts w:ascii="Times New Roman" w:hAnsi="Times New Roman" w:cs="Times New Roman"/>
          <w:i/>
          <w:sz w:val="24"/>
          <w:szCs w:val="24"/>
        </w:rPr>
        <w:t>Behaviour Brain Research.</w:t>
      </w:r>
      <w:r>
        <w:rPr>
          <w:rFonts w:ascii="Times New Roman" w:hAnsi="Times New Roman" w:cs="Times New Roman"/>
          <w:sz w:val="24"/>
          <w:szCs w:val="24"/>
        </w:rPr>
        <w:t xml:space="preserve"> 158. Pp. 251-261.</w:t>
      </w:r>
    </w:p>
    <w:p w14:paraId="497F2CA1" w14:textId="77777777" w:rsidR="00DD039F" w:rsidRPr="00677701"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[23] Sneddon L., Elwood R., Adamo S., Leach M., 2014. Defining and Assessing Animal Pain. </w:t>
      </w:r>
      <w:r>
        <w:rPr>
          <w:rFonts w:ascii="Times New Roman" w:hAnsi="Times New Roman" w:cs="Times New Roman"/>
          <w:i/>
          <w:sz w:val="24"/>
          <w:szCs w:val="24"/>
        </w:rPr>
        <w:t>Animal Behaviour.</w:t>
      </w:r>
      <w:r>
        <w:rPr>
          <w:rFonts w:ascii="Times New Roman" w:hAnsi="Times New Roman" w:cs="Times New Roman"/>
          <w:sz w:val="24"/>
          <w:szCs w:val="24"/>
        </w:rPr>
        <w:t xml:space="preserve"> 97. Pp. 201-212.</w:t>
      </w:r>
    </w:p>
    <w:p w14:paraId="2EDFF6A1" w14:textId="77777777" w:rsidR="00DD039F" w:rsidRPr="004A244D"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[24] Sundstrom L., Johnsson J., 2001. Experience and Social Environment Influence the Ability of Young Brown Trout to Forage on Live Novel Prey. </w:t>
      </w:r>
      <w:r>
        <w:rPr>
          <w:rFonts w:ascii="Times New Roman" w:hAnsi="Times New Roman" w:cs="Times New Roman"/>
          <w:i/>
          <w:sz w:val="24"/>
          <w:szCs w:val="24"/>
        </w:rPr>
        <w:t>Animal Behaviour.</w:t>
      </w:r>
      <w:r>
        <w:rPr>
          <w:rFonts w:ascii="Times New Roman" w:hAnsi="Times New Roman" w:cs="Times New Roman"/>
          <w:sz w:val="24"/>
          <w:szCs w:val="24"/>
        </w:rPr>
        <w:t xml:space="preserve"> 61 </w:t>
      </w:r>
      <w:r>
        <w:rPr>
          <w:rFonts w:ascii="Times New Roman" w:hAnsi="Times New Roman" w:cs="Times New Roman"/>
          <w:i/>
          <w:sz w:val="24"/>
          <w:szCs w:val="24"/>
        </w:rPr>
        <w:t>1</w:t>
      </w:r>
      <w:r>
        <w:rPr>
          <w:rFonts w:ascii="Times New Roman" w:hAnsi="Times New Roman" w:cs="Times New Roman"/>
          <w:sz w:val="24"/>
          <w:szCs w:val="24"/>
        </w:rPr>
        <w:t>. Pp. 249-255.</w:t>
      </w:r>
    </w:p>
    <w:p w14:paraId="610545AB" w14:textId="77777777" w:rsidR="00DD039F" w:rsidRPr="00AF543E"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[25] Cooper J., Williams D., 2014. The Feeding of Live Food to Exotic Pets: Issues of Welfare and Ethics. </w:t>
      </w:r>
      <w:r>
        <w:rPr>
          <w:rFonts w:ascii="Times New Roman" w:hAnsi="Times New Roman" w:cs="Times New Roman"/>
          <w:i/>
          <w:sz w:val="24"/>
          <w:szCs w:val="24"/>
        </w:rPr>
        <w:t>Journal of Exotic Pet Medicine.</w:t>
      </w:r>
      <w:r>
        <w:rPr>
          <w:rFonts w:ascii="Times New Roman" w:hAnsi="Times New Roman" w:cs="Times New Roman"/>
          <w:sz w:val="24"/>
          <w:szCs w:val="24"/>
        </w:rPr>
        <w:t xml:space="preserve"> 23 </w:t>
      </w:r>
      <w:r>
        <w:rPr>
          <w:rFonts w:ascii="Times New Roman" w:hAnsi="Times New Roman" w:cs="Times New Roman"/>
          <w:i/>
          <w:sz w:val="24"/>
          <w:szCs w:val="24"/>
        </w:rPr>
        <w:t>3</w:t>
      </w:r>
      <w:r>
        <w:rPr>
          <w:rFonts w:ascii="Times New Roman" w:hAnsi="Times New Roman" w:cs="Times New Roman"/>
          <w:sz w:val="24"/>
          <w:szCs w:val="24"/>
        </w:rPr>
        <w:t>. Pp. 244-249.</w:t>
      </w:r>
    </w:p>
    <w:p w14:paraId="224EA064"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[26] Arndt C., Moison M., Sommer U., 2016. Providing Harpacticoid Copepods via Floating Sieve Improves Herring (</w:t>
      </w:r>
      <w:r>
        <w:rPr>
          <w:rFonts w:ascii="Times New Roman" w:hAnsi="Times New Roman" w:cs="Times New Roman"/>
          <w:i/>
          <w:sz w:val="24"/>
          <w:szCs w:val="24"/>
        </w:rPr>
        <w:t xml:space="preserve">Clupea harengus </w:t>
      </w:r>
      <w:r>
        <w:rPr>
          <w:rFonts w:ascii="Times New Roman" w:hAnsi="Times New Roman" w:cs="Times New Roman"/>
          <w:sz w:val="24"/>
          <w:szCs w:val="24"/>
        </w:rPr>
        <w:t xml:space="preserve">L.) Larval Feeding Incidence. </w:t>
      </w:r>
      <w:r>
        <w:rPr>
          <w:rFonts w:ascii="Times New Roman" w:hAnsi="Times New Roman" w:cs="Times New Roman"/>
          <w:i/>
          <w:sz w:val="24"/>
          <w:szCs w:val="24"/>
        </w:rPr>
        <w:t xml:space="preserve">Aquatic Research. </w:t>
      </w:r>
      <w:r>
        <w:rPr>
          <w:rFonts w:ascii="Times New Roman" w:hAnsi="Times New Roman" w:cs="Times New Roman"/>
          <w:sz w:val="24"/>
          <w:szCs w:val="24"/>
        </w:rPr>
        <w:t>47</w:t>
      </w:r>
      <w:r>
        <w:rPr>
          <w:rFonts w:ascii="Times New Roman" w:hAnsi="Times New Roman" w:cs="Times New Roman"/>
          <w:i/>
          <w:sz w:val="24"/>
          <w:szCs w:val="24"/>
        </w:rPr>
        <w:t xml:space="preserve"> 10.</w:t>
      </w:r>
      <w:r>
        <w:rPr>
          <w:rFonts w:ascii="Times New Roman" w:hAnsi="Times New Roman" w:cs="Times New Roman"/>
          <w:sz w:val="24"/>
          <w:szCs w:val="24"/>
        </w:rPr>
        <w:t xml:space="preserve"> Pp. 3156-3168.</w:t>
      </w:r>
    </w:p>
    <w:p w14:paraId="3D6BEC0D"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[27] Quirke T., O’Riordan R., Davenport J., 2013. A Comparative Study of the Speeds Attained by Captive Cheetahs during the Enrichment Practice of the ‘’Cheetah Run’’. </w:t>
      </w:r>
      <w:r>
        <w:rPr>
          <w:rFonts w:ascii="Times New Roman" w:hAnsi="Times New Roman" w:cs="Times New Roman"/>
          <w:i/>
          <w:sz w:val="24"/>
          <w:szCs w:val="24"/>
        </w:rPr>
        <w:t>Zoo Biology</w:t>
      </w:r>
      <w:r>
        <w:rPr>
          <w:rFonts w:ascii="Times New Roman" w:hAnsi="Times New Roman" w:cs="Times New Roman"/>
          <w:sz w:val="24"/>
          <w:szCs w:val="24"/>
        </w:rPr>
        <w:t xml:space="preserve">. 32 </w:t>
      </w:r>
      <w:r>
        <w:rPr>
          <w:rFonts w:ascii="Times New Roman" w:hAnsi="Times New Roman" w:cs="Times New Roman"/>
          <w:i/>
          <w:sz w:val="24"/>
          <w:szCs w:val="24"/>
        </w:rPr>
        <w:t>5</w:t>
      </w:r>
      <w:r>
        <w:rPr>
          <w:rFonts w:ascii="Times New Roman" w:hAnsi="Times New Roman" w:cs="Times New Roman"/>
          <w:sz w:val="24"/>
          <w:szCs w:val="24"/>
        </w:rPr>
        <w:t>. Pp. 490-496.</w:t>
      </w:r>
    </w:p>
    <w:p w14:paraId="704B92C0" w14:textId="77777777" w:rsidR="00DD039F" w:rsidRPr="00BA3681"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[28] Skibiel A., Trevino H., Naugher K., 2007. Comparison of Several Types of Enrichment for Captive Felids. </w:t>
      </w:r>
      <w:r>
        <w:rPr>
          <w:rFonts w:ascii="Times New Roman" w:hAnsi="Times New Roman" w:cs="Times New Roman"/>
          <w:i/>
          <w:sz w:val="24"/>
          <w:szCs w:val="24"/>
        </w:rPr>
        <w:t>Zoo BiologyI. 26 5.</w:t>
      </w:r>
      <w:r>
        <w:rPr>
          <w:rFonts w:ascii="Times New Roman" w:hAnsi="Times New Roman" w:cs="Times New Roman"/>
          <w:sz w:val="24"/>
          <w:szCs w:val="24"/>
        </w:rPr>
        <w:t xml:space="preserve"> Pp. 371-381.</w:t>
      </w:r>
    </w:p>
    <w:p w14:paraId="1E49BC66"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[29] </w:t>
      </w:r>
      <w:r w:rsidRPr="004C138A">
        <w:rPr>
          <w:rFonts w:ascii="Times New Roman" w:hAnsi="Times New Roman" w:cs="Times New Roman"/>
          <w:sz w:val="24"/>
          <w:szCs w:val="24"/>
        </w:rPr>
        <w:t xml:space="preserve">Palma J., Bureau D., Andrade J., 2013. The Effect of Diet on Otogenic Development of the Digestive Tract in Juvenile Reared Long Snout Seahorse </w:t>
      </w:r>
      <w:r w:rsidRPr="004C138A">
        <w:rPr>
          <w:rFonts w:ascii="Times New Roman" w:hAnsi="Times New Roman" w:cs="Times New Roman"/>
          <w:i/>
          <w:sz w:val="24"/>
          <w:szCs w:val="24"/>
        </w:rPr>
        <w:t xml:space="preserve">Hippocampus guttulatus. Fish Physiology and Biochemistry; Dordrecht. </w:t>
      </w:r>
      <w:r w:rsidRPr="004C138A">
        <w:rPr>
          <w:rFonts w:ascii="Times New Roman" w:hAnsi="Times New Roman" w:cs="Times New Roman"/>
          <w:sz w:val="24"/>
          <w:szCs w:val="24"/>
        </w:rPr>
        <w:t xml:space="preserve">40 </w:t>
      </w:r>
      <w:r w:rsidRPr="004C138A">
        <w:rPr>
          <w:rFonts w:ascii="Times New Roman" w:hAnsi="Times New Roman" w:cs="Times New Roman"/>
          <w:i/>
          <w:sz w:val="24"/>
          <w:szCs w:val="24"/>
        </w:rPr>
        <w:t>3</w:t>
      </w:r>
      <w:r w:rsidRPr="004C138A">
        <w:rPr>
          <w:rFonts w:ascii="Times New Roman" w:hAnsi="Times New Roman" w:cs="Times New Roman"/>
          <w:sz w:val="24"/>
          <w:szCs w:val="24"/>
        </w:rPr>
        <w:t>. Pp. 739-750.</w:t>
      </w:r>
    </w:p>
    <w:p w14:paraId="0DCD5738" w14:textId="77777777" w:rsidR="00DD039F" w:rsidRPr="00AA66D0"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[30] Sykes A., Domingues P., Andrade J., 2014. </w:t>
      </w:r>
      <w:r>
        <w:rPr>
          <w:rFonts w:ascii="Times New Roman" w:hAnsi="Times New Roman" w:cs="Times New Roman"/>
          <w:i/>
          <w:sz w:val="24"/>
          <w:szCs w:val="24"/>
        </w:rPr>
        <w:t>Sepia officinalis. Cephalopod Culture.</w:t>
      </w:r>
      <w:r>
        <w:rPr>
          <w:rFonts w:ascii="Times New Roman" w:hAnsi="Times New Roman" w:cs="Times New Roman"/>
          <w:sz w:val="24"/>
          <w:szCs w:val="24"/>
        </w:rPr>
        <w:t xml:space="preserve"> Pp. 175-204. </w:t>
      </w:r>
    </w:p>
    <w:p w14:paraId="1997C1BC"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[31] </w:t>
      </w:r>
      <w:r w:rsidRPr="004C138A">
        <w:rPr>
          <w:rFonts w:ascii="Times New Roman" w:hAnsi="Times New Roman" w:cs="Times New Roman"/>
          <w:sz w:val="24"/>
          <w:szCs w:val="24"/>
        </w:rPr>
        <w:t xml:space="preserve">Tonkins B., Tyers A., Cooke G., 2015. Cuttlefish in Captivity: An Investigation into Housing and Husbandry for Improving Welfare. </w:t>
      </w:r>
      <w:r w:rsidRPr="004C138A">
        <w:rPr>
          <w:rFonts w:ascii="Times New Roman" w:hAnsi="Times New Roman" w:cs="Times New Roman"/>
          <w:i/>
          <w:sz w:val="24"/>
          <w:szCs w:val="24"/>
        </w:rPr>
        <w:t xml:space="preserve">Applied Animal Behaviour Science. </w:t>
      </w:r>
      <w:r w:rsidRPr="004C138A">
        <w:rPr>
          <w:rFonts w:ascii="Times New Roman" w:hAnsi="Times New Roman" w:cs="Times New Roman"/>
          <w:sz w:val="24"/>
          <w:szCs w:val="24"/>
        </w:rPr>
        <w:t>168 pp. 77-83.</w:t>
      </w:r>
    </w:p>
    <w:p w14:paraId="6DEFFA39"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[32] </w:t>
      </w:r>
      <w:r w:rsidRPr="004C138A">
        <w:rPr>
          <w:rFonts w:ascii="Times New Roman" w:hAnsi="Times New Roman" w:cs="Times New Roman"/>
          <w:sz w:val="24"/>
          <w:szCs w:val="24"/>
        </w:rPr>
        <w:t>Markowitz H., Aday C., Gavazzi A., 1995. Effectiveness of Acoustic ‘Prey’: Environmental Enrichment for a Captive African Leopard (</w:t>
      </w:r>
      <w:r w:rsidRPr="004C138A">
        <w:rPr>
          <w:rFonts w:ascii="Times New Roman" w:hAnsi="Times New Roman" w:cs="Times New Roman"/>
          <w:i/>
          <w:sz w:val="24"/>
          <w:szCs w:val="24"/>
        </w:rPr>
        <w:t>Panthera pardus</w:t>
      </w:r>
      <w:r w:rsidRPr="004C138A">
        <w:rPr>
          <w:rFonts w:ascii="Times New Roman" w:hAnsi="Times New Roman" w:cs="Times New Roman"/>
          <w:sz w:val="24"/>
          <w:szCs w:val="24"/>
        </w:rPr>
        <w:t xml:space="preserve">). </w:t>
      </w:r>
      <w:r w:rsidRPr="004C138A">
        <w:rPr>
          <w:rFonts w:ascii="Times New Roman" w:hAnsi="Times New Roman" w:cs="Times New Roman"/>
          <w:i/>
          <w:sz w:val="24"/>
          <w:szCs w:val="24"/>
        </w:rPr>
        <w:t xml:space="preserve">Zoo Biology. </w:t>
      </w:r>
      <w:r w:rsidRPr="004C138A">
        <w:rPr>
          <w:rFonts w:ascii="Times New Roman" w:hAnsi="Times New Roman" w:cs="Times New Roman"/>
          <w:sz w:val="24"/>
          <w:szCs w:val="24"/>
        </w:rPr>
        <w:t>14 pp. 371-379.</w:t>
      </w:r>
    </w:p>
    <w:p w14:paraId="2A5F4E00" w14:textId="34045F6C" w:rsidR="00DD039F" w:rsidRDefault="00DD039F" w:rsidP="00DD039F">
      <w:pPr>
        <w:pStyle w:val="Body"/>
        <w:spacing w:line="360" w:lineRule="auto"/>
        <w:rPr>
          <w:rFonts w:ascii="Times New Roman" w:hAnsi="Times New Roman" w:cs="Times New Roman"/>
          <w:i/>
          <w:sz w:val="24"/>
          <w:szCs w:val="24"/>
        </w:rPr>
      </w:pPr>
      <w:r>
        <w:rPr>
          <w:rFonts w:ascii="Times New Roman" w:hAnsi="Times New Roman" w:cs="Times New Roman"/>
          <w:sz w:val="24"/>
          <w:szCs w:val="24"/>
        </w:rPr>
        <w:t xml:space="preserve">[33] </w:t>
      </w:r>
      <w:r w:rsidRPr="004C138A">
        <w:rPr>
          <w:rFonts w:ascii="Times New Roman" w:hAnsi="Times New Roman" w:cs="Times New Roman"/>
          <w:sz w:val="24"/>
          <w:szCs w:val="24"/>
        </w:rPr>
        <w:t xml:space="preserve">Vindas M., Johansen I., Vela-Avitua S., Norstrud K., Aalgaaed M., Braastad B., </w:t>
      </w:r>
      <w:r>
        <w:rPr>
          <w:rFonts w:ascii="Times New Roman" w:hAnsi="Times New Roman" w:cs="Times New Roman"/>
          <w:i/>
          <w:sz w:val="24"/>
          <w:szCs w:val="24"/>
        </w:rPr>
        <w:t>et al.,</w:t>
      </w:r>
      <w:r w:rsidRPr="004C138A">
        <w:rPr>
          <w:rFonts w:ascii="Times New Roman" w:hAnsi="Times New Roman" w:cs="Times New Roman"/>
          <w:sz w:val="24"/>
          <w:szCs w:val="24"/>
        </w:rPr>
        <w:t xml:space="preserve">2014. Frustrative Reward Omission Increases Aggressive Behaviour of Inferior Fighters. </w:t>
      </w:r>
      <w:r w:rsidRPr="004C138A">
        <w:rPr>
          <w:rFonts w:ascii="Times New Roman" w:hAnsi="Times New Roman" w:cs="Times New Roman"/>
          <w:i/>
          <w:sz w:val="24"/>
          <w:szCs w:val="24"/>
        </w:rPr>
        <w:t xml:space="preserve">Procedings of the Royal Society. </w:t>
      </w:r>
      <w:r w:rsidRPr="004C138A">
        <w:rPr>
          <w:rFonts w:ascii="Times New Roman" w:hAnsi="Times New Roman" w:cs="Times New Roman"/>
          <w:sz w:val="24"/>
          <w:szCs w:val="24"/>
        </w:rPr>
        <w:t xml:space="preserve">281 </w:t>
      </w:r>
      <w:r w:rsidRPr="004C138A">
        <w:rPr>
          <w:rFonts w:ascii="Times New Roman" w:hAnsi="Times New Roman" w:cs="Times New Roman"/>
          <w:i/>
          <w:sz w:val="24"/>
          <w:szCs w:val="24"/>
        </w:rPr>
        <w:t>1784.</w:t>
      </w:r>
    </w:p>
    <w:p w14:paraId="2540220E" w14:textId="77777777" w:rsidR="00DD039F" w:rsidRPr="006037DC"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[34] Keiffer J., Colgan P., 1992. The Role of Learning in Fish Behaviour. </w:t>
      </w:r>
      <w:r>
        <w:rPr>
          <w:rFonts w:ascii="Times New Roman" w:hAnsi="Times New Roman" w:cs="Times New Roman"/>
          <w:i/>
          <w:sz w:val="24"/>
          <w:szCs w:val="24"/>
        </w:rPr>
        <w:t>Reviews in Fish Biology and Fisheries.</w:t>
      </w:r>
      <w:r>
        <w:rPr>
          <w:rFonts w:ascii="Times New Roman" w:hAnsi="Times New Roman" w:cs="Times New Roman"/>
          <w:sz w:val="24"/>
          <w:szCs w:val="24"/>
        </w:rPr>
        <w:t xml:space="preserve"> 2</w:t>
      </w:r>
      <w:r>
        <w:rPr>
          <w:rFonts w:ascii="Times New Roman" w:hAnsi="Times New Roman" w:cs="Times New Roman"/>
          <w:i/>
          <w:sz w:val="24"/>
          <w:szCs w:val="24"/>
        </w:rPr>
        <w:t xml:space="preserve"> 2</w:t>
      </w:r>
      <w:r>
        <w:rPr>
          <w:rFonts w:ascii="Times New Roman" w:hAnsi="Times New Roman" w:cs="Times New Roman"/>
          <w:sz w:val="24"/>
          <w:szCs w:val="24"/>
        </w:rPr>
        <w:t>. Pp. 125-143.</w:t>
      </w:r>
    </w:p>
    <w:p w14:paraId="28673493"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[35] </w:t>
      </w:r>
      <w:r w:rsidRPr="004C138A">
        <w:rPr>
          <w:rFonts w:ascii="Times New Roman" w:hAnsi="Times New Roman" w:cs="Times New Roman"/>
          <w:sz w:val="24"/>
          <w:szCs w:val="24"/>
        </w:rPr>
        <w:t xml:space="preserve">Ruskell A., Meiers S., Jenkins S., Santymire R., 2014. Effect of Bungee-Carcass Enrichment on Behaviour and Fecal Glucocorticoid Metabolites in Two Species of Zoo-Housed Felids. </w:t>
      </w:r>
      <w:r w:rsidRPr="004C138A">
        <w:rPr>
          <w:rFonts w:ascii="Times New Roman" w:hAnsi="Times New Roman" w:cs="Times New Roman"/>
          <w:i/>
          <w:sz w:val="24"/>
          <w:szCs w:val="24"/>
        </w:rPr>
        <w:t>Zoo Biology.</w:t>
      </w:r>
      <w:r w:rsidRPr="004C138A">
        <w:rPr>
          <w:rFonts w:ascii="Times New Roman" w:hAnsi="Times New Roman" w:cs="Times New Roman"/>
          <w:sz w:val="24"/>
          <w:szCs w:val="24"/>
        </w:rPr>
        <w:t xml:space="preserve"> 34 </w:t>
      </w:r>
      <w:r w:rsidRPr="004C138A">
        <w:rPr>
          <w:rFonts w:ascii="Times New Roman" w:hAnsi="Times New Roman" w:cs="Times New Roman"/>
          <w:i/>
          <w:sz w:val="24"/>
          <w:szCs w:val="24"/>
        </w:rPr>
        <w:t>2</w:t>
      </w:r>
      <w:r w:rsidRPr="004C138A">
        <w:rPr>
          <w:rFonts w:ascii="Times New Roman" w:hAnsi="Times New Roman" w:cs="Times New Roman"/>
          <w:sz w:val="24"/>
          <w:szCs w:val="24"/>
        </w:rPr>
        <w:t>. Pp. 170-177.</w:t>
      </w:r>
    </w:p>
    <w:p w14:paraId="1A58BBCE"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[36] </w:t>
      </w:r>
      <w:r w:rsidRPr="004C138A">
        <w:rPr>
          <w:rFonts w:ascii="Times New Roman" w:hAnsi="Times New Roman" w:cs="Times New Roman"/>
          <w:sz w:val="24"/>
          <w:szCs w:val="24"/>
        </w:rPr>
        <w:t xml:space="preserve">Wang N., Cullis-Suzuki S., Albu A., 2015. Automated Analysis of Wild Fish Behaviour in a natural Habitat. </w:t>
      </w:r>
      <w:r w:rsidRPr="004C138A">
        <w:rPr>
          <w:rFonts w:ascii="Times New Roman" w:hAnsi="Times New Roman" w:cs="Times New Roman"/>
          <w:i/>
          <w:sz w:val="24"/>
          <w:szCs w:val="24"/>
        </w:rPr>
        <w:t>Precedings of the 2</w:t>
      </w:r>
      <w:r w:rsidRPr="004C138A">
        <w:rPr>
          <w:rFonts w:ascii="Times New Roman" w:hAnsi="Times New Roman" w:cs="Times New Roman"/>
          <w:i/>
          <w:sz w:val="24"/>
          <w:szCs w:val="24"/>
          <w:vertAlign w:val="superscript"/>
        </w:rPr>
        <w:t>nd</w:t>
      </w:r>
      <w:r w:rsidRPr="004C138A">
        <w:rPr>
          <w:rFonts w:ascii="Times New Roman" w:hAnsi="Times New Roman" w:cs="Times New Roman"/>
          <w:i/>
          <w:sz w:val="24"/>
          <w:szCs w:val="24"/>
        </w:rPr>
        <w:t xml:space="preserve"> International Workshop on Environmental Multimedia Retrieval. </w:t>
      </w:r>
      <w:r w:rsidRPr="004C138A">
        <w:rPr>
          <w:rFonts w:ascii="Times New Roman" w:hAnsi="Times New Roman" w:cs="Times New Roman"/>
          <w:sz w:val="24"/>
          <w:szCs w:val="24"/>
        </w:rPr>
        <w:t>Pp 21-26.</w:t>
      </w:r>
    </w:p>
    <w:p w14:paraId="59297D7D"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[37] </w:t>
      </w:r>
      <w:r w:rsidRPr="004C138A">
        <w:rPr>
          <w:rFonts w:ascii="Times New Roman" w:hAnsi="Times New Roman" w:cs="Times New Roman"/>
          <w:sz w:val="24"/>
          <w:szCs w:val="24"/>
        </w:rPr>
        <w:t>Domingues P., Sykes A., Sommerfield A., Almansa E., Lorenzo A., Andrade J., 2004. Growth and Survival of Cuttlefish (</w:t>
      </w:r>
      <w:r w:rsidRPr="004C138A">
        <w:rPr>
          <w:rFonts w:ascii="Times New Roman" w:hAnsi="Times New Roman" w:cs="Times New Roman"/>
          <w:i/>
          <w:sz w:val="24"/>
          <w:szCs w:val="24"/>
        </w:rPr>
        <w:t>Sepia officinalis</w:t>
      </w:r>
      <w:r w:rsidRPr="004C138A">
        <w:rPr>
          <w:rFonts w:ascii="Times New Roman" w:hAnsi="Times New Roman" w:cs="Times New Roman"/>
          <w:sz w:val="24"/>
          <w:szCs w:val="24"/>
        </w:rPr>
        <w:t xml:space="preserve">) of Different Ages Fed Crustaceans and Fish. Effects of Frozen and Live Prey. </w:t>
      </w:r>
      <w:r w:rsidRPr="004C138A">
        <w:rPr>
          <w:rFonts w:ascii="Times New Roman" w:hAnsi="Times New Roman" w:cs="Times New Roman"/>
          <w:i/>
          <w:sz w:val="24"/>
          <w:szCs w:val="24"/>
        </w:rPr>
        <w:t xml:space="preserve">Aquaculture. </w:t>
      </w:r>
      <w:r w:rsidRPr="004C138A">
        <w:rPr>
          <w:rFonts w:ascii="Times New Roman" w:hAnsi="Times New Roman" w:cs="Times New Roman"/>
          <w:sz w:val="24"/>
          <w:szCs w:val="24"/>
        </w:rPr>
        <w:t xml:space="preserve">229 </w:t>
      </w:r>
      <w:r w:rsidRPr="004C138A">
        <w:rPr>
          <w:rFonts w:ascii="Times New Roman" w:hAnsi="Times New Roman" w:cs="Times New Roman"/>
          <w:i/>
          <w:sz w:val="24"/>
          <w:szCs w:val="24"/>
        </w:rPr>
        <w:t xml:space="preserve">1-4. </w:t>
      </w:r>
      <w:r w:rsidRPr="004C138A">
        <w:rPr>
          <w:rFonts w:ascii="Times New Roman" w:hAnsi="Times New Roman" w:cs="Times New Roman"/>
          <w:sz w:val="24"/>
          <w:szCs w:val="24"/>
        </w:rPr>
        <w:t>Pp. 239-254.</w:t>
      </w:r>
    </w:p>
    <w:p w14:paraId="27C01255" w14:textId="77777777" w:rsidR="00DD039F" w:rsidRPr="005F3238" w:rsidRDefault="00DD039F" w:rsidP="00DD039F">
      <w:pPr>
        <w:pStyle w:val="Body"/>
        <w:spacing w:line="360" w:lineRule="auto"/>
        <w:rPr>
          <w:rFonts w:ascii="Times New Roman" w:hAnsi="Times New Roman" w:cs="Times New Roman"/>
          <w:i/>
          <w:sz w:val="24"/>
          <w:szCs w:val="24"/>
        </w:rPr>
      </w:pPr>
      <w:r>
        <w:rPr>
          <w:rFonts w:ascii="Times New Roman" w:hAnsi="Times New Roman" w:cs="Times New Roman"/>
          <w:sz w:val="24"/>
          <w:szCs w:val="24"/>
        </w:rPr>
        <w:t xml:space="preserve">[38] Whaley J., Borowski R., 2006. Best Practices Marine Mammal Stranding Response, Rehabilitation, and Release: Standards for Release. </w:t>
      </w:r>
      <w:r>
        <w:rPr>
          <w:rFonts w:ascii="Times New Roman" w:hAnsi="Times New Roman" w:cs="Times New Roman"/>
          <w:i/>
          <w:sz w:val="24"/>
          <w:szCs w:val="24"/>
        </w:rPr>
        <w:t>National Oceanic and Atmospheric Administration/ US Fish and Wildlife Service.</w:t>
      </w:r>
    </w:p>
    <w:p w14:paraId="0E8C0C44" w14:textId="77777777" w:rsidR="00DD039F" w:rsidRPr="000A23B4"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[39] Cox E., Pankhurst P., 2000. Feeding Behaviour of Greenback Flounder Larvae, </w:t>
      </w:r>
      <w:r>
        <w:rPr>
          <w:rFonts w:ascii="Times New Roman" w:hAnsi="Times New Roman" w:cs="Times New Roman"/>
          <w:i/>
          <w:sz w:val="24"/>
          <w:szCs w:val="24"/>
        </w:rPr>
        <w:t>Rhombosolea tapirina</w:t>
      </w:r>
      <w:r>
        <w:rPr>
          <w:rFonts w:ascii="Times New Roman" w:hAnsi="Times New Roman" w:cs="Times New Roman"/>
          <w:sz w:val="24"/>
          <w:szCs w:val="24"/>
        </w:rPr>
        <w:t xml:space="preserve"> (Gunther) with Differing Exposure Histories to Live Prey. </w:t>
      </w:r>
      <w:r>
        <w:rPr>
          <w:rFonts w:ascii="Times New Roman" w:hAnsi="Times New Roman" w:cs="Times New Roman"/>
          <w:i/>
          <w:sz w:val="24"/>
          <w:szCs w:val="24"/>
        </w:rPr>
        <w:t>Aquaculture.</w:t>
      </w:r>
      <w:r>
        <w:rPr>
          <w:rFonts w:ascii="Times New Roman" w:hAnsi="Times New Roman" w:cs="Times New Roman"/>
          <w:sz w:val="24"/>
          <w:szCs w:val="24"/>
        </w:rPr>
        <w:t xml:space="preserve"> 183 </w:t>
      </w:r>
      <w:r>
        <w:rPr>
          <w:rFonts w:ascii="Times New Roman" w:hAnsi="Times New Roman" w:cs="Times New Roman"/>
          <w:i/>
          <w:sz w:val="24"/>
          <w:szCs w:val="24"/>
        </w:rPr>
        <w:t>3-4.</w:t>
      </w:r>
      <w:r>
        <w:rPr>
          <w:rFonts w:ascii="Times New Roman" w:hAnsi="Times New Roman" w:cs="Times New Roman"/>
          <w:sz w:val="24"/>
          <w:szCs w:val="24"/>
        </w:rPr>
        <w:t xml:space="preserve"> Pp. 285-297.</w:t>
      </w:r>
    </w:p>
    <w:p w14:paraId="2DBF47D3"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[40] Legisation.gov.uk. 2018. </w:t>
      </w:r>
      <w:r>
        <w:rPr>
          <w:rFonts w:ascii="Times New Roman" w:hAnsi="Times New Roman" w:cs="Times New Roman"/>
          <w:i/>
          <w:sz w:val="24"/>
          <w:szCs w:val="24"/>
        </w:rPr>
        <w:t>Animal Welfare Act 2006.</w:t>
      </w:r>
      <w:r>
        <w:rPr>
          <w:rFonts w:ascii="Times New Roman" w:hAnsi="Times New Roman" w:cs="Times New Roman"/>
          <w:sz w:val="24"/>
          <w:szCs w:val="24"/>
        </w:rPr>
        <w:t xml:space="preserve"> [online] Available at: </w:t>
      </w:r>
      <w:hyperlink r:id="rId10" w:history="1">
        <w:r w:rsidRPr="00636A8E">
          <w:rPr>
            <w:rStyle w:val="Hyperlink"/>
            <w:rFonts w:ascii="Times New Roman" w:hAnsi="Times New Roman" w:cs="Times New Roman"/>
            <w:sz w:val="24"/>
            <w:szCs w:val="24"/>
          </w:rPr>
          <w:t>http://www.legislation.gov.uk/ukpga/2006/45/section/9</w:t>
        </w:r>
      </w:hyperlink>
      <w:r>
        <w:rPr>
          <w:rFonts w:ascii="Times New Roman" w:hAnsi="Times New Roman" w:cs="Times New Roman"/>
          <w:sz w:val="24"/>
          <w:szCs w:val="24"/>
        </w:rPr>
        <w:t xml:space="preserve"> [Accessed 20 March 2018].</w:t>
      </w:r>
    </w:p>
    <w:p w14:paraId="1E332932" w14:textId="77777777" w:rsidR="00DD039F" w:rsidRPr="005E7F61"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[41] Secretary of State’s Standard Modern Zoo Practice, 2012. </w:t>
      </w:r>
      <w:r>
        <w:rPr>
          <w:rFonts w:ascii="Times New Roman" w:hAnsi="Times New Roman" w:cs="Times New Roman"/>
          <w:i/>
          <w:sz w:val="24"/>
          <w:szCs w:val="24"/>
        </w:rPr>
        <w:t xml:space="preserve">Secretary of State’s Modern Zoo Practice. </w:t>
      </w:r>
      <w:r>
        <w:rPr>
          <w:rFonts w:ascii="Times New Roman" w:hAnsi="Times New Roman" w:cs="Times New Roman"/>
          <w:sz w:val="24"/>
          <w:szCs w:val="24"/>
        </w:rPr>
        <w:t xml:space="preserve">1 </w:t>
      </w:r>
      <w:r>
        <w:rPr>
          <w:rFonts w:ascii="Times New Roman" w:hAnsi="Times New Roman" w:cs="Times New Roman"/>
          <w:i/>
          <w:sz w:val="24"/>
          <w:szCs w:val="24"/>
        </w:rPr>
        <w:t>1.</w:t>
      </w:r>
      <w:r>
        <w:rPr>
          <w:rFonts w:ascii="Times New Roman" w:hAnsi="Times New Roman" w:cs="Times New Roman"/>
          <w:sz w:val="24"/>
          <w:szCs w:val="24"/>
        </w:rPr>
        <w:t xml:space="preserve"> </w:t>
      </w:r>
    </w:p>
    <w:p w14:paraId="2BC017D7"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[42] Animals (Scientific Procedures) Act 1986, 2012. 1</w:t>
      </w:r>
      <w:r w:rsidRPr="005A448C">
        <w:rPr>
          <w:rFonts w:ascii="Times New Roman" w:hAnsi="Times New Roman" w:cs="Times New Roman"/>
          <w:sz w:val="24"/>
          <w:szCs w:val="24"/>
          <w:vertAlign w:val="superscript"/>
        </w:rPr>
        <w:t>st</w:t>
      </w:r>
      <w:r>
        <w:rPr>
          <w:rFonts w:ascii="Times New Roman" w:hAnsi="Times New Roman" w:cs="Times New Roman"/>
          <w:sz w:val="24"/>
          <w:szCs w:val="24"/>
        </w:rPr>
        <w:t xml:space="preserve"> ed. [online]. London, Pp. 15. Available at: </w:t>
      </w:r>
      <w:hyperlink r:id="rId11" w:history="1">
        <w:r w:rsidRPr="00636A8E">
          <w:rPr>
            <w:rStyle w:val="Hyperlink"/>
            <w:rFonts w:ascii="Times New Roman" w:hAnsi="Times New Roman" w:cs="Times New Roman"/>
            <w:sz w:val="24"/>
            <w:szCs w:val="24"/>
          </w:rPr>
          <w:t>https://www.gov.uk/government/uploads/system/uploads/attachment_data/file/116864/tabulated_aspa.pdf</w:t>
        </w:r>
      </w:hyperlink>
      <w:r>
        <w:rPr>
          <w:rFonts w:ascii="Times New Roman" w:hAnsi="Times New Roman" w:cs="Times New Roman"/>
          <w:sz w:val="24"/>
          <w:szCs w:val="24"/>
        </w:rPr>
        <w:t xml:space="preserve"> [Accessed 22 March 2018].</w:t>
      </w:r>
    </w:p>
    <w:p w14:paraId="035F612F" w14:textId="77777777" w:rsidR="00DD039F" w:rsidRPr="008C3A83"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[43] Legislation.gov.uk. 2018. </w:t>
      </w:r>
      <w:r>
        <w:rPr>
          <w:rFonts w:ascii="Times New Roman" w:hAnsi="Times New Roman" w:cs="Times New Roman"/>
          <w:i/>
          <w:sz w:val="24"/>
          <w:szCs w:val="24"/>
        </w:rPr>
        <w:t>Zoo Licensing Act 1981.</w:t>
      </w:r>
      <w:r>
        <w:rPr>
          <w:rFonts w:ascii="Times New Roman" w:hAnsi="Times New Roman" w:cs="Times New Roman"/>
          <w:sz w:val="24"/>
          <w:szCs w:val="24"/>
        </w:rPr>
        <w:t xml:space="preserve"> [online] Available at: </w:t>
      </w:r>
      <w:hyperlink r:id="rId12" w:history="1">
        <w:r w:rsidRPr="00636A8E">
          <w:rPr>
            <w:rStyle w:val="Hyperlink"/>
            <w:rFonts w:ascii="Times New Roman" w:hAnsi="Times New Roman" w:cs="Times New Roman"/>
            <w:sz w:val="24"/>
            <w:szCs w:val="24"/>
          </w:rPr>
          <w:t>http://www.legislation.gov.uk/ukpga/1981/37</w:t>
        </w:r>
      </w:hyperlink>
      <w:r>
        <w:rPr>
          <w:rFonts w:ascii="Times New Roman" w:hAnsi="Times New Roman" w:cs="Times New Roman"/>
          <w:sz w:val="24"/>
          <w:szCs w:val="24"/>
        </w:rPr>
        <w:t xml:space="preserve"> [Accessed 21 March 2018].</w:t>
      </w:r>
    </w:p>
    <w:p w14:paraId="7D2005E3" w14:textId="77777777" w:rsidR="00DD039F" w:rsidRPr="005A448C"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[44] Legislation.gov.uk, 2018. </w:t>
      </w:r>
      <w:r>
        <w:rPr>
          <w:rFonts w:ascii="Times New Roman" w:hAnsi="Times New Roman" w:cs="Times New Roman"/>
          <w:i/>
          <w:sz w:val="24"/>
          <w:szCs w:val="24"/>
        </w:rPr>
        <w:t>Veterinary Surgeons Act 1966.</w:t>
      </w:r>
      <w:r>
        <w:rPr>
          <w:rFonts w:ascii="Times New Roman" w:hAnsi="Times New Roman" w:cs="Times New Roman"/>
          <w:sz w:val="24"/>
          <w:szCs w:val="24"/>
        </w:rPr>
        <w:t xml:space="preserve"> [online] Available at: </w:t>
      </w:r>
      <w:hyperlink r:id="rId13" w:history="1">
        <w:r w:rsidRPr="00636A8E">
          <w:rPr>
            <w:rStyle w:val="Hyperlink"/>
            <w:rFonts w:ascii="Times New Roman" w:hAnsi="Times New Roman" w:cs="Times New Roman"/>
            <w:sz w:val="24"/>
            <w:szCs w:val="24"/>
          </w:rPr>
          <w:t>https://www.legislation.gov.uk/uksi/2002/1479/contents/made</w:t>
        </w:r>
      </w:hyperlink>
      <w:r>
        <w:rPr>
          <w:rFonts w:ascii="Times New Roman" w:hAnsi="Times New Roman" w:cs="Times New Roman"/>
          <w:sz w:val="24"/>
          <w:szCs w:val="24"/>
        </w:rPr>
        <w:t xml:space="preserve"> [Accessed 22 March 2018].</w:t>
      </w:r>
    </w:p>
    <w:p w14:paraId="508ED00C"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[45] Humane Methods of Slaughter Act, 1978 [online]. Available at: </w:t>
      </w:r>
      <w:hyperlink r:id="rId14" w:history="1">
        <w:r w:rsidRPr="00676362">
          <w:rPr>
            <w:rStyle w:val="Hyperlink"/>
            <w:rFonts w:ascii="Times New Roman" w:hAnsi="Times New Roman" w:cs="Times New Roman"/>
            <w:sz w:val="24"/>
            <w:szCs w:val="24"/>
          </w:rPr>
          <w:t>https://www.gpo.gov/fdsys/pkg/USCODE-2015-title7/html/USCODE-2015-title7-chap48-sec1902.htm</w:t>
        </w:r>
      </w:hyperlink>
      <w:r>
        <w:rPr>
          <w:rFonts w:ascii="Times New Roman" w:hAnsi="Times New Roman" w:cs="Times New Roman"/>
          <w:sz w:val="24"/>
          <w:szCs w:val="24"/>
        </w:rPr>
        <w:t>. Accessed on: 3/08/2018.</w:t>
      </w:r>
    </w:p>
    <w:p w14:paraId="11D03C7F"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[46] Department of Environment, Food and Rural Affairs, 2007. </w:t>
      </w:r>
      <w:r>
        <w:rPr>
          <w:rFonts w:ascii="Times New Roman" w:hAnsi="Times New Roman" w:cs="Times New Roman"/>
          <w:i/>
          <w:sz w:val="24"/>
          <w:szCs w:val="24"/>
        </w:rPr>
        <w:t>The Welfare of Farmed Animals (England) Regulations.</w:t>
      </w:r>
      <w:r>
        <w:rPr>
          <w:rFonts w:ascii="Times New Roman" w:hAnsi="Times New Roman" w:cs="Times New Roman"/>
          <w:sz w:val="24"/>
          <w:szCs w:val="24"/>
        </w:rPr>
        <w:t xml:space="preserve"> London. Pp. 7-10.</w:t>
      </w:r>
    </w:p>
    <w:p w14:paraId="7CAD8955"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[47] European Convention for the Protection of Animals kept for Farming Purposes, 1976. [online] Available at: </w:t>
      </w:r>
      <w:hyperlink r:id="rId15" w:history="1">
        <w:r w:rsidRPr="00636A8E">
          <w:rPr>
            <w:rStyle w:val="Hyperlink"/>
            <w:rFonts w:ascii="Times New Roman" w:hAnsi="Times New Roman" w:cs="Times New Roman"/>
            <w:sz w:val="24"/>
            <w:szCs w:val="24"/>
          </w:rPr>
          <w:t>https://ec.europa.eu/food/sites/food/files/animals/docs/aw_european_convention_protection_animals_en.pdf</w:t>
        </w:r>
      </w:hyperlink>
      <w:r>
        <w:rPr>
          <w:rFonts w:ascii="Times New Roman" w:hAnsi="Times New Roman" w:cs="Times New Roman"/>
          <w:sz w:val="24"/>
          <w:szCs w:val="24"/>
        </w:rPr>
        <w:t xml:space="preserve"> [Accessed 22 March 2018].</w:t>
      </w:r>
    </w:p>
    <w:p w14:paraId="287A80BC"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[48] Council Directive 1999/22/EC, 1999 [online] Available at: </w:t>
      </w:r>
      <w:hyperlink r:id="rId16" w:history="1">
        <w:r w:rsidRPr="00676362">
          <w:rPr>
            <w:rStyle w:val="Hyperlink"/>
            <w:rFonts w:ascii="Times New Roman" w:hAnsi="Times New Roman" w:cs="Times New Roman"/>
            <w:sz w:val="24"/>
            <w:szCs w:val="24"/>
          </w:rPr>
          <w:t>https://eur-lex.europa.eu/legal-content/EN/TXT/?uri=uriserv:OJ.L_.1999.094.01.0024.01.ENG</w:t>
        </w:r>
      </w:hyperlink>
      <w:r>
        <w:rPr>
          <w:rFonts w:ascii="Times New Roman" w:hAnsi="Times New Roman" w:cs="Times New Roman"/>
          <w:sz w:val="24"/>
          <w:szCs w:val="24"/>
        </w:rPr>
        <w:t xml:space="preserve"> [Accessed 3/08/2018]</w:t>
      </w:r>
    </w:p>
    <w:p w14:paraId="7EA973B3"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[49] Austlii.edu.au. (n.d.). </w:t>
      </w:r>
      <w:r>
        <w:rPr>
          <w:rFonts w:ascii="Times New Roman" w:hAnsi="Times New Roman" w:cs="Times New Roman"/>
          <w:i/>
          <w:sz w:val="24"/>
          <w:szCs w:val="24"/>
        </w:rPr>
        <w:t>Prevention of Cruelty to Animals Act 1979</w:t>
      </w:r>
      <w:r>
        <w:rPr>
          <w:rFonts w:ascii="Times New Roman" w:hAnsi="Times New Roman" w:cs="Times New Roman"/>
          <w:sz w:val="24"/>
          <w:szCs w:val="24"/>
        </w:rPr>
        <w:t xml:space="preserve">. [online] Available at: </w:t>
      </w:r>
      <w:hyperlink r:id="rId17" w:history="1">
        <w:r w:rsidRPr="00636A8E">
          <w:rPr>
            <w:rStyle w:val="Hyperlink"/>
            <w:rFonts w:ascii="Times New Roman" w:hAnsi="Times New Roman" w:cs="Times New Roman"/>
            <w:sz w:val="24"/>
            <w:szCs w:val="24"/>
          </w:rPr>
          <w:t>https://www.austlii.edu.au/au/legis/nsw/consol_act/poctaa1979360/s31.html</w:t>
        </w:r>
      </w:hyperlink>
      <w:r>
        <w:rPr>
          <w:rFonts w:ascii="Times New Roman" w:hAnsi="Times New Roman" w:cs="Times New Roman"/>
          <w:sz w:val="24"/>
          <w:szCs w:val="24"/>
        </w:rPr>
        <w:t xml:space="preserve"> [Accessed 22 March 2018].</w:t>
      </w:r>
    </w:p>
    <w:p w14:paraId="45C89E33"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[50] Austlii.edu.au., 2018. </w:t>
      </w:r>
      <w:r>
        <w:rPr>
          <w:rFonts w:ascii="Times New Roman" w:hAnsi="Times New Roman" w:cs="Times New Roman"/>
          <w:i/>
          <w:sz w:val="24"/>
          <w:szCs w:val="24"/>
        </w:rPr>
        <w:t>Animal Care and Protection Act 2001.</w:t>
      </w:r>
      <w:r>
        <w:rPr>
          <w:rFonts w:ascii="Times New Roman" w:hAnsi="Times New Roman" w:cs="Times New Roman"/>
          <w:sz w:val="24"/>
          <w:szCs w:val="24"/>
        </w:rPr>
        <w:t xml:space="preserve">[online] Available at: </w:t>
      </w:r>
      <w:hyperlink r:id="rId18" w:history="1">
        <w:r w:rsidRPr="00636A8E">
          <w:rPr>
            <w:rStyle w:val="Hyperlink"/>
            <w:rFonts w:ascii="Times New Roman" w:hAnsi="Times New Roman" w:cs="Times New Roman"/>
            <w:sz w:val="24"/>
            <w:szCs w:val="24"/>
          </w:rPr>
          <w:t>https://www.austlii.edu.au/au/legis/qld/consol_act/acapa2001229/s18.html</w:t>
        </w:r>
      </w:hyperlink>
      <w:r>
        <w:rPr>
          <w:rFonts w:ascii="Times New Roman" w:hAnsi="Times New Roman" w:cs="Times New Roman"/>
          <w:sz w:val="24"/>
          <w:szCs w:val="24"/>
        </w:rPr>
        <w:t xml:space="preserve"> [Accessed 22 March 2018].</w:t>
      </w:r>
    </w:p>
    <w:p w14:paraId="3C69F440"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[51] Article 245, 1996. Criminal Code of the Russian Federation. [online] Available at: </w:t>
      </w:r>
      <w:hyperlink r:id="rId19" w:history="1">
        <w:r w:rsidRPr="00676362">
          <w:rPr>
            <w:rStyle w:val="Hyperlink"/>
            <w:rFonts w:ascii="Times New Roman" w:hAnsi="Times New Roman" w:cs="Times New Roman"/>
            <w:sz w:val="24"/>
            <w:szCs w:val="24"/>
          </w:rPr>
          <w:t>http://www.wipo.int/wipolex/en/text.jsp?file_id=443371</w:t>
        </w:r>
      </w:hyperlink>
      <w:r>
        <w:rPr>
          <w:rFonts w:ascii="Times New Roman" w:hAnsi="Times New Roman" w:cs="Times New Roman"/>
          <w:sz w:val="24"/>
          <w:szCs w:val="24"/>
        </w:rPr>
        <w:t>. Accessed 3/08/2018.</w:t>
      </w:r>
    </w:p>
    <w:p w14:paraId="47CC2067"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[52] </w:t>
      </w:r>
      <w:r w:rsidRPr="004C138A">
        <w:rPr>
          <w:rFonts w:ascii="Times New Roman" w:hAnsi="Times New Roman" w:cs="Times New Roman"/>
          <w:sz w:val="24"/>
          <w:szCs w:val="24"/>
        </w:rPr>
        <w:t>Gliem J., Gliem R., 2003. Calculating, Interpreting, and Reporting Cronbach’s Alpha Re</w:t>
      </w:r>
      <w:r>
        <w:rPr>
          <w:rFonts w:ascii="Times New Roman" w:hAnsi="Times New Roman" w:cs="Times New Roman"/>
          <w:sz w:val="24"/>
          <w:szCs w:val="24"/>
        </w:rPr>
        <w:t>l</w:t>
      </w:r>
      <w:r w:rsidRPr="004C138A">
        <w:rPr>
          <w:rFonts w:ascii="Times New Roman" w:hAnsi="Times New Roman" w:cs="Times New Roman"/>
          <w:sz w:val="24"/>
          <w:szCs w:val="24"/>
        </w:rPr>
        <w:t>iability C</w:t>
      </w:r>
      <w:r>
        <w:rPr>
          <w:rFonts w:ascii="Times New Roman" w:hAnsi="Times New Roman" w:cs="Times New Roman"/>
          <w:sz w:val="24"/>
          <w:szCs w:val="24"/>
        </w:rPr>
        <w:t>o</w:t>
      </w:r>
      <w:r w:rsidRPr="004C138A">
        <w:rPr>
          <w:rFonts w:ascii="Times New Roman" w:hAnsi="Times New Roman" w:cs="Times New Roman"/>
          <w:sz w:val="24"/>
          <w:szCs w:val="24"/>
        </w:rPr>
        <w:t xml:space="preserve">efficient for Likert-Type Scales. </w:t>
      </w:r>
      <w:r w:rsidRPr="004C138A">
        <w:rPr>
          <w:rFonts w:ascii="Times New Roman" w:hAnsi="Times New Roman" w:cs="Times New Roman"/>
          <w:i/>
          <w:sz w:val="24"/>
          <w:szCs w:val="24"/>
        </w:rPr>
        <w:t>ScholarWorks.</w:t>
      </w:r>
      <w:r w:rsidRPr="004C138A">
        <w:rPr>
          <w:rFonts w:ascii="Times New Roman" w:hAnsi="Times New Roman" w:cs="Times New Roman"/>
          <w:sz w:val="24"/>
          <w:szCs w:val="24"/>
        </w:rPr>
        <w:t xml:space="preserve"> </w:t>
      </w:r>
    </w:p>
    <w:p w14:paraId="7D03F17F"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[53] </w:t>
      </w:r>
      <w:r w:rsidRPr="004C138A">
        <w:rPr>
          <w:rFonts w:ascii="Times New Roman" w:hAnsi="Times New Roman" w:cs="Times New Roman"/>
          <w:sz w:val="24"/>
          <w:szCs w:val="24"/>
        </w:rPr>
        <w:t xml:space="preserve">Sullivan G., Artino A., 2013. Analyzing and Interpreting Data from Likert-Type Scales. </w:t>
      </w:r>
      <w:r>
        <w:rPr>
          <w:rFonts w:ascii="Times New Roman" w:hAnsi="Times New Roman" w:cs="Times New Roman"/>
          <w:i/>
          <w:sz w:val="24"/>
          <w:szCs w:val="24"/>
        </w:rPr>
        <w:t>Journal of</w:t>
      </w:r>
      <w:r w:rsidRPr="004C138A">
        <w:rPr>
          <w:rFonts w:ascii="Times New Roman" w:hAnsi="Times New Roman" w:cs="Times New Roman"/>
          <w:i/>
          <w:sz w:val="24"/>
          <w:szCs w:val="24"/>
        </w:rPr>
        <w:t xml:space="preserve"> Graduate Medical Education. </w:t>
      </w:r>
      <w:r w:rsidRPr="004C138A">
        <w:rPr>
          <w:rFonts w:ascii="Times New Roman" w:hAnsi="Times New Roman" w:cs="Times New Roman"/>
          <w:sz w:val="24"/>
          <w:szCs w:val="24"/>
        </w:rPr>
        <w:t xml:space="preserve">5 </w:t>
      </w:r>
      <w:r w:rsidRPr="004C138A">
        <w:rPr>
          <w:rFonts w:ascii="Times New Roman" w:hAnsi="Times New Roman" w:cs="Times New Roman"/>
          <w:i/>
          <w:sz w:val="24"/>
          <w:szCs w:val="24"/>
        </w:rPr>
        <w:t>4</w:t>
      </w:r>
      <w:r w:rsidRPr="004C138A">
        <w:rPr>
          <w:rFonts w:ascii="Times New Roman" w:hAnsi="Times New Roman" w:cs="Times New Roman"/>
          <w:sz w:val="24"/>
          <w:szCs w:val="24"/>
        </w:rPr>
        <w:t>. Pp. 541-542.</w:t>
      </w:r>
    </w:p>
    <w:p w14:paraId="1B548C6D"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[54] </w:t>
      </w:r>
      <w:r w:rsidRPr="004C138A">
        <w:rPr>
          <w:rFonts w:ascii="Times New Roman" w:hAnsi="Times New Roman" w:cs="Times New Roman"/>
          <w:sz w:val="24"/>
          <w:szCs w:val="24"/>
        </w:rPr>
        <w:t xml:space="preserve">Hartley J., 2013. Some Thoughts on Likert-Type Scales. </w:t>
      </w:r>
      <w:r w:rsidRPr="004C138A">
        <w:rPr>
          <w:rFonts w:ascii="Times New Roman" w:hAnsi="Times New Roman" w:cs="Times New Roman"/>
          <w:i/>
          <w:sz w:val="24"/>
          <w:szCs w:val="24"/>
        </w:rPr>
        <w:t xml:space="preserve">International Journal of Clinical and Health Psychology. </w:t>
      </w:r>
      <w:r w:rsidRPr="004C138A">
        <w:rPr>
          <w:rFonts w:ascii="Times New Roman" w:hAnsi="Times New Roman" w:cs="Times New Roman"/>
          <w:sz w:val="24"/>
          <w:szCs w:val="24"/>
        </w:rPr>
        <w:t>13. Pp. 83-86.</w:t>
      </w:r>
    </w:p>
    <w:p w14:paraId="159BEBAC"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[55] </w:t>
      </w:r>
      <w:r w:rsidRPr="004C138A">
        <w:rPr>
          <w:rFonts w:ascii="Times New Roman" w:hAnsi="Times New Roman" w:cs="Times New Roman"/>
          <w:sz w:val="24"/>
          <w:szCs w:val="24"/>
        </w:rPr>
        <w:t xml:space="preserve">Ormandy E., Schuppli C., 2014. Public Attitudes Towards Animal Research: A Review. </w:t>
      </w:r>
      <w:r w:rsidRPr="004C138A">
        <w:rPr>
          <w:rFonts w:ascii="Times New Roman" w:hAnsi="Times New Roman" w:cs="Times New Roman"/>
          <w:i/>
          <w:sz w:val="24"/>
          <w:szCs w:val="24"/>
        </w:rPr>
        <w:t>Animals.</w:t>
      </w:r>
      <w:r w:rsidRPr="004C138A">
        <w:rPr>
          <w:rFonts w:ascii="Times New Roman" w:hAnsi="Times New Roman" w:cs="Times New Roman"/>
          <w:sz w:val="24"/>
          <w:szCs w:val="24"/>
        </w:rPr>
        <w:t xml:space="preserve"> 4 </w:t>
      </w:r>
      <w:r w:rsidRPr="004C138A">
        <w:rPr>
          <w:rFonts w:ascii="Times New Roman" w:hAnsi="Times New Roman" w:cs="Times New Roman"/>
          <w:i/>
          <w:sz w:val="24"/>
          <w:szCs w:val="24"/>
        </w:rPr>
        <w:t>3</w:t>
      </w:r>
      <w:r w:rsidRPr="004C138A">
        <w:rPr>
          <w:rFonts w:ascii="Times New Roman" w:hAnsi="Times New Roman" w:cs="Times New Roman"/>
          <w:sz w:val="24"/>
          <w:szCs w:val="24"/>
        </w:rPr>
        <w:t>. Pp. 391-408.</w:t>
      </w:r>
    </w:p>
    <w:p w14:paraId="19ACD032"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[56] </w:t>
      </w:r>
      <w:r w:rsidRPr="004C138A">
        <w:rPr>
          <w:rFonts w:ascii="Times New Roman" w:hAnsi="Times New Roman" w:cs="Times New Roman"/>
          <w:sz w:val="24"/>
          <w:szCs w:val="24"/>
        </w:rPr>
        <w:t xml:space="preserve">Panagiotarakou E., 2016. Who Loves Mosquitoes? Care Ethics, Theory of Obligation and Endangered Species. </w:t>
      </w:r>
      <w:r w:rsidRPr="004C138A">
        <w:rPr>
          <w:rFonts w:ascii="Times New Roman" w:hAnsi="Times New Roman" w:cs="Times New Roman"/>
          <w:i/>
          <w:sz w:val="24"/>
          <w:szCs w:val="24"/>
        </w:rPr>
        <w:t xml:space="preserve">Journal of Agricultural and Environmental Ethics. </w:t>
      </w:r>
      <w:r w:rsidRPr="004C138A">
        <w:rPr>
          <w:rFonts w:ascii="Times New Roman" w:hAnsi="Times New Roman" w:cs="Times New Roman"/>
          <w:sz w:val="24"/>
          <w:szCs w:val="24"/>
        </w:rPr>
        <w:t xml:space="preserve">29 </w:t>
      </w:r>
      <w:r w:rsidRPr="004C138A">
        <w:rPr>
          <w:rFonts w:ascii="Times New Roman" w:hAnsi="Times New Roman" w:cs="Times New Roman"/>
          <w:i/>
          <w:sz w:val="24"/>
          <w:szCs w:val="24"/>
        </w:rPr>
        <w:t>6</w:t>
      </w:r>
      <w:r w:rsidRPr="004C138A">
        <w:rPr>
          <w:rFonts w:ascii="Times New Roman" w:hAnsi="Times New Roman" w:cs="Times New Roman"/>
          <w:sz w:val="24"/>
          <w:szCs w:val="24"/>
        </w:rPr>
        <w:t>. Pp. 1057-1070.</w:t>
      </w:r>
    </w:p>
    <w:p w14:paraId="15BBD62C"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[57] </w:t>
      </w:r>
      <w:r w:rsidRPr="004C138A">
        <w:rPr>
          <w:rFonts w:ascii="Times New Roman" w:hAnsi="Times New Roman" w:cs="Times New Roman"/>
          <w:sz w:val="24"/>
          <w:szCs w:val="24"/>
        </w:rPr>
        <w:t xml:space="preserve">Jensen E., Moss A., Gusset M., 2017. Quantifying Long-term Impact of Zoo and Aquarium Visits on Biodiversity-related Learning Outcomes. </w:t>
      </w:r>
      <w:r w:rsidRPr="004C138A">
        <w:rPr>
          <w:rFonts w:ascii="Times New Roman" w:hAnsi="Times New Roman" w:cs="Times New Roman"/>
          <w:i/>
          <w:sz w:val="24"/>
          <w:szCs w:val="24"/>
        </w:rPr>
        <w:t>Zoo Biology.</w:t>
      </w:r>
      <w:r w:rsidRPr="004C138A">
        <w:rPr>
          <w:rFonts w:ascii="Times New Roman" w:hAnsi="Times New Roman" w:cs="Times New Roman"/>
          <w:sz w:val="24"/>
          <w:szCs w:val="24"/>
        </w:rPr>
        <w:t xml:space="preserve"> 9999. Pp. 1-3.</w:t>
      </w:r>
    </w:p>
    <w:p w14:paraId="62141ED0" w14:textId="77777777" w:rsidR="00DD039F" w:rsidRPr="004C138A"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[58] </w:t>
      </w:r>
      <w:r w:rsidRPr="004C138A">
        <w:rPr>
          <w:rFonts w:ascii="Times New Roman" w:hAnsi="Times New Roman" w:cs="Times New Roman"/>
          <w:sz w:val="24"/>
          <w:szCs w:val="24"/>
        </w:rPr>
        <w:t>Doubleday K., 2017. Nonlinear Liminality: Huma</w:t>
      </w:r>
      <w:r>
        <w:rPr>
          <w:rFonts w:ascii="Times New Roman" w:hAnsi="Times New Roman" w:cs="Times New Roman"/>
          <w:sz w:val="24"/>
          <w:szCs w:val="24"/>
        </w:rPr>
        <w:t>n Animal Relations on Preserving</w:t>
      </w:r>
      <w:r w:rsidRPr="004C138A">
        <w:rPr>
          <w:rFonts w:ascii="Times New Roman" w:hAnsi="Times New Roman" w:cs="Times New Roman"/>
          <w:sz w:val="24"/>
          <w:szCs w:val="24"/>
        </w:rPr>
        <w:t xml:space="preserve"> the World’s Most Famous Tigress. </w:t>
      </w:r>
      <w:r w:rsidRPr="004C138A">
        <w:rPr>
          <w:rFonts w:ascii="Times New Roman" w:hAnsi="Times New Roman" w:cs="Times New Roman"/>
          <w:i/>
          <w:sz w:val="24"/>
          <w:szCs w:val="24"/>
        </w:rPr>
        <w:t>Geoforum.</w:t>
      </w:r>
      <w:r w:rsidRPr="004C138A">
        <w:rPr>
          <w:rFonts w:ascii="Times New Roman" w:hAnsi="Times New Roman" w:cs="Times New Roman"/>
          <w:sz w:val="24"/>
          <w:szCs w:val="24"/>
        </w:rPr>
        <w:t xml:space="preserve"> 81. Pp. 32-44.</w:t>
      </w:r>
    </w:p>
    <w:p w14:paraId="38EF00AF" w14:textId="77777777" w:rsidR="00DD039F" w:rsidRPr="004B4298"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[59] Eovaldi B., Thompson P., Eovaldi K., Eovaldi R., 2016. Shark Fears and the Media. </w:t>
      </w:r>
      <w:r>
        <w:rPr>
          <w:rFonts w:ascii="Times New Roman" w:hAnsi="Times New Roman" w:cs="Times New Roman"/>
          <w:i/>
          <w:sz w:val="24"/>
          <w:szCs w:val="24"/>
        </w:rPr>
        <w:t>Wilderness and Environmental Medicine.</w:t>
      </w:r>
      <w:r>
        <w:rPr>
          <w:rFonts w:ascii="Times New Roman" w:hAnsi="Times New Roman" w:cs="Times New Roman"/>
          <w:sz w:val="24"/>
          <w:szCs w:val="24"/>
        </w:rPr>
        <w:t xml:space="preserve"> 27</w:t>
      </w:r>
      <w:r>
        <w:rPr>
          <w:rFonts w:ascii="Times New Roman" w:hAnsi="Times New Roman" w:cs="Times New Roman"/>
          <w:i/>
          <w:sz w:val="24"/>
          <w:szCs w:val="24"/>
        </w:rPr>
        <w:t xml:space="preserve"> 1</w:t>
      </w:r>
      <w:r>
        <w:rPr>
          <w:rFonts w:ascii="Times New Roman" w:hAnsi="Times New Roman" w:cs="Times New Roman"/>
          <w:sz w:val="24"/>
          <w:szCs w:val="24"/>
        </w:rPr>
        <w:t>. Pp. 184-185.</w:t>
      </w:r>
    </w:p>
    <w:p w14:paraId="43F9FB5D" w14:textId="77777777" w:rsidR="00DD039F" w:rsidRDefault="00DD039F" w:rsidP="00DD039F">
      <w:pPr>
        <w:pStyle w:val="Body"/>
        <w:spacing w:line="360" w:lineRule="auto"/>
        <w:rPr>
          <w:rFonts w:ascii="Times New Roman" w:hAnsi="Times New Roman" w:cs="Times New Roman"/>
          <w:sz w:val="24"/>
          <w:szCs w:val="24"/>
        </w:rPr>
      </w:pPr>
      <w:r>
        <w:rPr>
          <w:rFonts w:ascii="Times New Roman" w:hAnsi="Times New Roman" w:cs="Times New Roman"/>
          <w:sz w:val="24"/>
          <w:szCs w:val="24"/>
        </w:rPr>
        <w:t xml:space="preserve">[60] </w:t>
      </w:r>
      <w:r w:rsidRPr="004C138A">
        <w:rPr>
          <w:rFonts w:ascii="Times New Roman" w:hAnsi="Times New Roman" w:cs="Times New Roman"/>
          <w:sz w:val="24"/>
          <w:szCs w:val="24"/>
        </w:rPr>
        <w:t xml:space="preserve">Nosal A., Keenan E., Hastings P., Gneezy A., 2016. The Effect of Background Music in Shark Documentaries on Viewers’ Perception of Sharks. </w:t>
      </w:r>
      <w:r w:rsidRPr="004C138A">
        <w:rPr>
          <w:rFonts w:ascii="Times New Roman" w:hAnsi="Times New Roman" w:cs="Times New Roman"/>
          <w:i/>
          <w:sz w:val="24"/>
          <w:szCs w:val="24"/>
        </w:rPr>
        <w:t>PLoSOne.</w:t>
      </w:r>
      <w:r w:rsidRPr="004C138A">
        <w:rPr>
          <w:rFonts w:ascii="Times New Roman" w:hAnsi="Times New Roman" w:cs="Times New Roman"/>
          <w:sz w:val="24"/>
          <w:szCs w:val="24"/>
        </w:rPr>
        <w:t xml:space="preserve"> 11</w:t>
      </w:r>
      <w:r w:rsidRPr="004C138A">
        <w:rPr>
          <w:rFonts w:ascii="Times New Roman" w:hAnsi="Times New Roman" w:cs="Times New Roman"/>
          <w:i/>
          <w:sz w:val="24"/>
          <w:szCs w:val="24"/>
        </w:rPr>
        <w:t xml:space="preserve"> 8</w:t>
      </w:r>
      <w:r w:rsidRPr="004C138A">
        <w:rPr>
          <w:rFonts w:ascii="Times New Roman" w:hAnsi="Times New Roman" w:cs="Times New Roman"/>
          <w:sz w:val="24"/>
          <w:szCs w:val="24"/>
        </w:rPr>
        <w:t>.</w:t>
      </w:r>
    </w:p>
    <w:p w14:paraId="682CE4B1" w14:textId="77777777" w:rsidR="00DD039F" w:rsidRPr="004C138A" w:rsidRDefault="00DD039F" w:rsidP="00DD039F">
      <w:pPr>
        <w:pStyle w:val="Body"/>
        <w:spacing w:line="360" w:lineRule="auto"/>
        <w:rPr>
          <w:rFonts w:ascii="Times New Roman" w:hAnsi="Times New Roman" w:cs="Times New Roman"/>
          <w:sz w:val="24"/>
          <w:szCs w:val="24"/>
        </w:rPr>
      </w:pPr>
    </w:p>
    <w:p w14:paraId="1D4E4633" w14:textId="77777777" w:rsidR="00DD039F" w:rsidRDefault="00DD039F" w:rsidP="00DD039F"/>
    <w:p w14:paraId="5EE7DB95" w14:textId="77777777" w:rsidR="00DD039F" w:rsidRDefault="00DD039F" w:rsidP="00DD039F">
      <w:pPr>
        <w:rPr>
          <w:sz w:val="28"/>
        </w:rPr>
      </w:pPr>
      <w:r>
        <w:rPr>
          <w:sz w:val="28"/>
        </w:rPr>
        <w:t>Supplementary Material</w:t>
      </w:r>
    </w:p>
    <w:p w14:paraId="7FDFC0C9" w14:textId="77777777" w:rsidR="00DD039F" w:rsidRDefault="00DD039F" w:rsidP="00DD039F">
      <w:pPr>
        <w:rPr>
          <w:sz w:val="28"/>
        </w:rPr>
      </w:pPr>
    </w:p>
    <w:p w14:paraId="45F3E12C" w14:textId="2FE8356F" w:rsidR="00DD039F" w:rsidRPr="0096313F" w:rsidRDefault="00DD039F" w:rsidP="00DD039F">
      <w:pPr>
        <w:rPr>
          <w:ins w:id="47" w:author="Lucy Marshall" w:date="2019-06-30T09:04:00Z"/>
          <w:rPrChange w:id="48" w:author="Lucy Marshall" w:date="2019-06-30T09:05:00Z">
            <w:rPr>
              <w:ins w:id="49" w:author="Lucy Marshall" w:date="2019-06-30T09:04:00Z"/>
              <w:sz w:val="28"/>
            </w:rPr>
          </w:rPrChange>
        </w:rPr>
      </w:pPr>
      <w:r w:rsidRPr="0096313F">
        <w:rPr>
          <w:rPrChange w:id="50" w:author="Lucy Marshall" w:date="2019-06-30T09:05:00Z">
            <w:rPr>
              <w:sz w:val="28"/>
            </w:rPr>
          </w:rPrChange>
        </w:rPr>
        <w:t>Survey (S1)</w:t>
      </w:r>
    </w:p>
    <w:p w14:paraId="6FFF41B9" w14:textId="018AB2F1" w:rsidR="0096313F" w:rsidRPr="00DD039F" w:rsidDel="00900835" w:rsidRDefault="0096313F" w:rsidP="0096313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del w:id="51" w:author="Lucy Marshall" w:date="2019-06-30T09:29:00Z"/>
          <w:moveTo w:id="52" w:author="Lucy Marshall" w:date="2019-06-30T09:04:00Z"/>
          <w:sz w:val="28"/>
        </w:rPr>
      </w:pPr>
      <w:moveToRangeStart w:id="53" w:author="Lucy Marshall" w:date="2019-06-30T09:04:00Z" w:name="move12777908"/>
      <w:moveTo w:id="54" w:author="Lucy Marshall" w:date="2019-06-30T09:04:00Z">
        <w:del w:id="55" w:author="Lucy Marshall" w:date="2019-06-30T09:09:00Z">
          <w:r w:rsidDel="00213370">
            <w:lastRenderedPageBreak/>
            <w:delText>Table S2</w:delText>
          </w:r>
        </w:del>
      </w:moveTo>
      <w:ins w:id="56" w:author="Lucy Marshall" w:date="2019-06-30T09:09:00Z">
        <w:r w:rsidR="00213370">
          <w:t>S</w:t>
        </w:r>
      </w:ins>
      <w:ins w:id="57" w:author="Lucy Marshall" w:date="2019-06-30T09:31:00Z">
        <w:r w:rsidR="00900835">
          <w:t>2</w:t>
        </w:r>
      </w:ins>
      <w:ins w:id="58" w:author="Lucy Marshall" w:date="2019-06-30T09:14:00Z">
        <w:r w:rsidR="00FA09D7">
          <w:t xml:space="preserve"> </w:t>
        </w:r>
      </w:ins>
      <w:ins w:id="59" w:author="Lucy Marshall" w:date="2019-06-30T09:09:00Z">
        <w:r w:rsidR="00213370">
          <w:t>table</w:t>
        </w:r>
      </w:ins>
      <w:moveTo w:id="60" w:author="Lucy Marshall" w:date="2019-06-30T09:04:00Z">
        <w:r>
          <w:t>: Multiple pairwise comparisons (Bonferroni corrected ANOVAs) for survey questions regarding the acceptability of feeding various live animals to one another, analysed by source i.e UK aquarist etc</w:t>
        </w:r>
      </w:moveTo>
      <w:ins w:id="61" w:author="Lucy Marshall" w:date="2019-06-30T09:29:00Z">
        <w:r w:rsidR="00900835">
          <w:rPr>
            <w:sz w:val="28"/>
          </w:rPr>
          <w:t>.</w:t>
        </w:r>
      </w:ins>
    </w:p>
    <w:moveToRangeEnd w:id="53"/>
    <w:p w14:paraId="7A56BECF" w14:textId="77777777" w:rsidR="0096313F" w:rsidRDefault="0096313F" w:rsidP="0090083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sz w:val="28"/>
        </w:rPr>
        <w:pPrChange w:id="62" w:author="Lucy Marshall" w:date="2019-06-30T09:29:00Z">
          <w:pPr/>
        </w:pPrChange>
      </w:pPr>
    </w:p>
    <w:p w14:paraId="38121C18" w14:textId="77777777" w:rsidR="00DD039F" w:rsidDel="0096313F" w:rsidRDefault="00DD039F" w:rsidP="00DD039F">
      <w:pPr>
        <w:rPr>
          <w:del w:id="63" w:author="Lucy Marshall" w:date="2019-06-30T09:04:00Z"/>
          <w:sz w:val="28"/>
        </w:rPr>
      </w:pPr>
    </w:p>
    <w:p w14:paraId="29CC86A8" w14:textId="1E3CDE5B" w:rsidR="00DD039F" w:rsidRPr="0051745E" w:rsidDel="0096313F" w:rsidRDefault="00DD039F" w:rsidP="00DD039F">
      <w:pPr>
        <w:pStyle w:val="Body"/>
        <w:rPr>
          <w:del w:id="64" w:author="Lucy Marshall" w:date="2019-06-30T09:02:00Z"/>
          <w:bCs/>
          <w:bdr w:val="none" w:sz="0" w:space="0" w:color="auto"/>
        </w:rPr>
      </w:pPr>
      <w:del w:id="65" w:author="Lucy Marshall" w:date="2019-06-30T09:02:00Z">
        <w:r w:rsidRPr="008452BD" w:rsidDel="0096313F">
          <w:rPr>
            <w:noProof/>
            <w:bdr w:val="none" w:sz="0" w:space="0" w:color="auto"/>
          </w:rPr>
          <mc:AlternateContent>
            <mc:Choice Requires="wps">
              <w:drawing>
                <wp:anchor distT="152400" distB="152400" distL="152400" distR="152400" simplePos="0" relativeHeight="251659264" behindDoc="0" locked="0" layoutInCell="1" allowOverlap="1" wp14:anchorId="0F62289C" wp14:editId="43BCAD15">
                  <wp:simplePos x="0" y="0"/>
                  <wp:positionH relativeFrom="margin">
                    <wp:posOffset>3060700</wp:posOffset>
                  </wp:positionH>
                  <wp:positionV relativeFrom="page">
                    <wp:posOffset>5132070</wp:posOffset>
                  </wp:positionV>
                  <wp:extent cx="3175000" cy="1625600"/>
                  <wp:effectExtent l="0" t="0" r="0" b="0"/>
                  <wp:wrapThrough wrapText="bothSides">
                    <wp:wrapPolygon edited="0">
                      <wp:start x="130" y="253"/>
                      <wp:lineTo x="130" y="21263"/>
                      <wp:lineTo x="21384" y="21263"/>
                      <wp:lineTo x="21384" y="253"/>
                      <wp:lineTo x="130" y="253"/>
                    </wp:wrapPolygon>
                  </wp:wrapThrough>
                  <wp:docPr id="1073741825" name="Text Box 1073741825"/>
                  <wp:cNvGraphicFramePr/>
                  <a:graphic xmlns:a="http://schemas.openxmlformats.org/drawingml/2006/main">
                    <a:graphicData uri="http://schemas.microsoft.com/office/word/2010/wordprocessingShape">
                      <wps:wsp>
                        <wps:cNvSpPr txBox="1"/>
                        <wps:spPr>
                          <a:xfrm>
                            <a:off x="0" y="0"/>
                            <a:ext cx="3175000" cy="1625600"/>
                          </a:xfrm>
                          <a:prstGeom prst="rect">
                            <a:avLst/>
                          </a:prstGeom>
                          <a:noFill/>
                          <a:ln w="12700" cap="flat">
                            <a:noFill/>
                            <a:miter lim="400000"/>
                          </a:ln>
                          <a:effectLst/>
                        </wps:spPr>
                        <wps:txbx>
                          <w:txbxContent>
                            <w:p w14:paraId="11DB2F01" w14:textId="77777777" w:rsidR="00213370" w:rsidRDefault="00213370" w:rsidP="00DD039F">
                              <w:pPr>
                                <w:pStyle w:val="Body"/>
                                <w:jc w:val="right"/>
                              </w:pPr>
                              <w:r>
                                <w:rPr>
                                  <w:i/>
                                  <w:iCs/>
                                  <w:sz w:val="28"/>
                                  <w:szCs w:val="28"/>
                                </w:rPr>
                                <w:t xml:space="preserve">Thank you for agreeing to participate in this research by completing this form. If you have any questions please feel free to ask me and please try to answer as honestly as you can. </w:t>
                              </w:r>
                            </w:p>
                          </w:txbxContent>
                        </wps:txbx>
                        <wps:bodyPr wrap="square" lIns="50800" tIns="50800" rIns="50800" bIns="50800" numCol="1" anchor="t">
                          <a:noAutofit/>
                        </wps:bodyPr>
                      </wps:wsp>
                    </a:graphicData>
                  </a:graphic>
                  <wp14:sizeRelH relativeFrom="page">
                    <wp14:pctWidth>0</wp14:pctWidth>
                  </wp14:sizeRelH>
                  <wp14:sizeRelV relativeFrom="page">
                    <wp14:pctHeight>0</wp14:pctHeight>
                  </wp14:sizeRelV>
                </wp:anchor>
              </w:drawing>
            </mc:Choice>
            <mc:Fallback>
              <w:pict>
                <v:shapetype w14:anchorId="0F62289C" id="_x0000_t202" coordsize="21600,21600" o:spt="202" path="m,l,21600r21600,l21600,xe">
                  <v:stroke joinstyle="miter"/>
                  <v:path gradientshapeok="t" o:connecttype="rect"/>
                </v:shapetype>
                <v:shape id="Text Box 1073741825" o:spid="_x0000_s1026" type="#_x0000_t202" style="position:absolute;margin-left:241pt;margin-top:404.1pt;width:250pt;height:128pt;z-index:251659264;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" filled="f" stroked="f" strokeweight="1pt">
                  <v:stroke miterlimit="4"/>
                  <v:textbox inset="4pt,4pt,4pt,4pt">
                    <w:txbxContent>
                      <w:p w14:paraId="11DB2F01" w14:textId="77777777" w:rsidR="00213370" w:rsidRDefault="00213370" w:rsidP="00DD039F">
                        <w:pPr>
                          <w:pStyle w:val="Body"/>
                          <w:jc w:val="right"/>
                        </w:pPr>
                        <w:r>
                          <w:rPr>
                            <w:i/>
                            <w:iCs/>
                            <w:sz w:val="28"/>
                            <w:szCs w:val="28"/>
                          </w:rPr>
                          <w:t xml:space="preserve">Thank you for agreeing to participate in this research by completing this form. If you have any questions please feel free to ask me and please try to answer as honestly as you can. </w:t>
                        </w:r>
                      </w:p>
                    </w:txbxContent>
                  </v:textbox>
                  <w10:wrap type="through" anchorx="margin" anchory="page"/>
                </v:shape>
              </w:pict>
            </mc:Fallback>
          </mc:AlternateContent>
        </w:r>
        <w:r w:rsidRPr="0051745E" w:rsidDel="0096313F">
          <w:rPr>
            <w:bCs/>
          </w:rPr>
          <w:delText>1. What is your age?</w:delText>
        </w:r>
      </w:del>
    </w:p>
    <w:p w14:paraId="2656AEE1" w14:textId="2FFDF937"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66" w:author="Lucy Marshall" w:date="2019-06-30T09:02:00Z"/>
        </w:rPr>
      </w:pPr>
      <w:del w:id="67" w:author="Lucy Marshall" w:date="2019-06-30T09:02:00Z">
        <w:r w:rsidRPr="008452BD" w:rsidDel="0096313F">
          <w:delText>18-24 years</w:delText>
        </w:r>
      </w:del>
    </w:p>
    <w:p w14:paraId="667FAB07" w14:textId="052D57A0"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68" w:author="Lucy Marshall" w:date="2019-06-30T09:02:00Z"/>
        </w:rPr>
      </w:pPr>
      <w:del w:id="69" w:author="Lucy Marshall" w:date="2019-06-30T09:02:00Z">
        <w:r w:rsidRPr="008452BD" w:rsidDel="0096313F">
          <w:delText>25-34 years</w:delText>
        </w:r>
      </w:del>
    </w:p>
    <w:p w14:paraId="4AD11BB6" w14:textId="5D57BDD7"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70" w:author="Lucy Marshall" w:date="2019-06-30T09:02:00Z"/>
        </w:rPr>
      </w:pPr>
      <w:del w:id="71" w:author="Lucy Marshall" w:date="2019-06-30T09:02:00Z">
        <w:r w:rsidRPr="008452BD" w:rsidDel="0096313F">
          <w:delText>35-44 years</w:delText>
        </w:r>
      </w:del>
    </w:p>
    <w:p w14:paraId="5320EBBC" w14:textId="3DD62F59"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72" w:author="Lucy Marshall" w:date="2019-06-30T09:02:00Z"/>
        </w:rPr>
      </w:pPr>
      <w:del w:id="73" w:author="Lucy Marshall" w:date="2019-06-30T09:02:00Z">
        <w:r w:rsidRPr="008452BD" w:rsidDel="0096313F">
          <w:delText>45-54 years</w:delText>
        </w:r>
      </w:del>
    </w:p>
    <w:p w14:paraId="3100643D" w14:textId="1253262A"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74" w:author="Lucy Marshall" w:date="2019-06-30T09:02:00Z"/>
        </w:rPr>
      </w:pPr>
      <w:del w:id="75" w:author="Lucy Marshall" w:date="2019-06-30T09:02:00Z">
        <w:r w:rsidRPr="008452BD" w:rsidDel="0096313F">
          <w:delText>55-64 years</w:delText>
        </w:r>
      </w:del>
    </w:p>
    <w:p w14:paraId="771242F0" w14:textId="63E910A8"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76" w:author="Lucy Marshall" w:date="2019-06-30T09:02:00Z"/>
        </w:rPr>
      </w:pPr>
      <w:del w:id="77" w:author="Lucy Marshall" w:date="2019-06-30T09:02:00Z">
        <w:r w:rsidRPr="008452BD" w:rsidDel="0096313F">
          <w:delText>65+ years</w:delText>
        </w:r>
      </w:del>
    </w:p>
    <w:p w14:paraId="129ED5AB" w14:textId="7F30E09B" w:rsidR="00DD039F" w:rsidRPr="0051745E" w:rsidDel="0096313F" w:rsidRDefault="00DD039F" w:rsidP="00DD039F">
      <w:pPr>
        <w:pStyle w:val="Body"/>
        <w:rPr>
          <w:del w:id="78" w:author="Lucy Marshall" w:date="2019-06-30T09:02:00Z"/>
          <w:bCs/>
        </w:rPr>
      </w:pPr>
    </w:p>
    <w:p w14:paraId="7277CAEC" w14:textId="6CF2AABF" w:rsidR="00DD039F" w:rsidRPr="0051745E" w:rsidDel="0096313F" w:rsidRDefault="00DD039F" w:rsidP="00DD039F">
      <w:pPr>
        <w:pStyle w:val="Body"/>
        <w:rPr>
          <w:del w:id="79" w:author="Lucy Marshall" w:date="2019-06-30T09:02:00Z"/>
          <w:bCs/>
        </w:rPr>
      </w:pPr>
      <w:del w:id="80" w:author="Lucy Marshall" w:date="2019-06-30T09:02:00Z">
        <w:r w:rsidRPr="0051745E" w:rsidDel="0096313F">
          <w:rPr>
            <w:bCs/>
          </w:rPr>
          <w:delText>2. Which is your sex?</w:delText>
        </w:r>
      </w:del>
    </w:p>
    <w:p w14:paraId="78B0BCB6" w14:textId="2EB4D1E1" w:rsidR="00DD039F" w:rsidRPr="008452BD" w:rsidDel="0096313F" w:rsidRDefault="00DD039F" w:rsidP="00DD039F">
      <w:pPr>
        <w:pStyle w:val="Body"/>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rPr>
          <w:del w:id="81" w:author="Lucy Marshall" w:date="2019-06-30T09:02:00Z"/>
        </w:rPr>
      </w:pPr>
      <w:del w:id="82" w:author="Lucy Marshall" w:date="2019-06-30T09:02:00Z">
        <w:r w:rsidRPr="008452BD" w:rsidDel="0096313F">
          <w:delText>Female</w:delText>
        </w:r>
      </w:del>
    </w:p>
    <w:p w14:paraId="2F44916C" w14:textId="791E9BE1"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83" w:author="Lucy Marshall" w:date="2019-06-30T09:02:00Z"/>
        </w:rPr>
      </w:pPr>
      <w:del w:id="84" w:author="Lucy Marshall" w:date="2019-06-30T09:02:00Z">
        <w:r w:rsidRPr="008452BD" w:rsidDel="0096313F">
          <w:delText>Male</w:delText>
        </w:r>
      </w:del>
    </w:p>
    <w:p w14:paraId="748BA716" w14:textId="264F0F1C" w:rsidR="00DD039F" w:rsidRPr="008452BD" w:rsidDel="0096313F" w:rsidRDefault="00DD039F" w:rsidP="00DD039F">
      <w:pPr>
        <w:pStyle w:val="Body"/>
        <w:rPr>
          <w:del w:id="85" w:author="Lucy Marshall" w:date="2019-06-30T09:02:00Z"/>
        </w:rPr>
      </w:pPr>
    </w:p>
    <w:p w14:paraId="2C95E271" w14:textId="18CB032E" w:rsidR="00DD039F" w:rsidRPr="0051745E" w:rsidDel="0096313F" w:rsidRDefault="00DD039F" w:rsidP="00DD039F">
      <w:pPr>
        <w:pStyle w:val="Body"/>
        <w:rPr>
          <w:del w:id="86" w:author="Lucy Marshall" w:date="2019-06-30T09:02:00Z"/>
          <w:bCs/>
        </w:rPr>
      </w:pPr>
      <w:del w:id="87" w:author="Lucy Marshall" w:date="2019-06-30T09:02:00Z">
        <w:r w:rsidRPr="0051745E" w:rsidDel="0096313F">
          <w:rPr>
            <w:bCs/>
          </w:rPr>
          <w:delText>3. If you own any, what type/s of pets do you own?</w:delText>
        </w:r>
        <w:r w:rsidRPr="0051745E" w:rsidDel="0096313F">
          <w:rPr>
            <w:bCs/>
          </w:rPr>
          <w:tab/>
        </w:r>
      </w:del>
    </w:p>
    <w:p w14:paraId="0D1CCED0" w14:textId="73BFA3AB" w:rsidR="00DD039F" w:rsidRPr="008452BD" w:rsidDel="0096313F" w:rsidRDefault="00DD039F" w:rsidP="00DD039F">
      <w:pPr>
        <w:pStyle w:val="Body"/>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rPr>
          <w:del w:id="88" w:author="Lucy Marshall" w:date="2019-06-30T09:02:00Z"/>
        </w:rPr>
      </w:pPr>
      <w:del w:id="89" w:author="Lucy Marshall" w:date="2019-06-30T09:02:00Z">
        <w:r w:rsidRPr="008452BD" w:rsidDel="0096313F">
          <w:delText>Mammal</w:delText>
        </w:r>
      </w:del>
    </w:p>
    <w:p w14:paraId="2536B929" w14:textId="2E3956B1"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90" w:author="Lucy Marshall" w:date="2019-06-30T09:02:00Z"/>
        </w:rPr>
      </w:pPr>
      <w:del w:id="91" w:author="Lucy Marshall" w:date="2019-06-30T09:02:00Z">
        <w:r w:rsidRPr="008452BD" w:rsidDel="0096313F">
          <w:delText>Bird</w:delText>
        </w:r>
      </w:del>
    </w:p>
    <w:p w14:paraId="3F6A2B31" w14:textId="1A36BBD9"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92" w:author="Lucy Marshall" w:date="2019-06-30T09:02:00Z"/>
        </w:rPr>
      </w:pPr>
      <w:del w:id="93" w:author="Lucy Marshall" w:date="2019-06-30T09:02:00Z">
        <w:r w:rsidRPr="008452BD" w:rsidDel="0096313F">
          <w:delText>Reptile</w:delText>
        </w:r>
      </w:del>
    </w:p>
    <w:p w14:paraId="6707D3B6" w14:textId="3439A3B9"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94" w:author="Lucy Marshall" w:date="2019-06-30T09:02:00Z"/>
        </w:rPr>
      </w:pPr>
      <w:del w:id="95" w:author="Lucy Marshall" w:date="2019-06-30T09:02:00Z">
        <w:r w:rsidRPr="002F2D9D" w:rsidDel="0096313F">
          <w:delText>Fish</w:delText>
        </w:r>
      </w:del>
    </w:p>
    <w:p w14:paraId="3251CFF3" w14:textId="2A27A0AE"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96" w:author="Lucy Marshall" w:date="2019-06-30T09:02:00Z"/>
        </w:rPr>
      </w:pPr>
      <w:del w:id="97" w:author="Lucy Marshall" w:date="2019-06-30T09:02:00Z">
        <w:r w:rsidRPr="008452BD" w:rsidDel="0096313F">
          <w:delText>Invertebrate</w:delText>
        </w:r>
      </w:del>
    </w:p>
    <w:p w14:paraId="07A36729" w14:textId="4D4BFAD8" w:rsidR="00DD039F" w:rsidRPr="008452BD" w:rsidDel="0096313F" w:rsidRDefault="00DD039F" w:rsidP="00DD039F">
      <w:pPr>
        <w:pStyle w:val="Body"/>
        <w:rPr>
          <w:del w:id="98" w:author="Lucy Marshall" w:date="2019-06-30T09:02:00Z"/>
        </w:rPr>
      </w:pPr>
    </w:p>
    <w:p w14:paraId="22B9471E" w14:textId="7D09E1A5" w:rsidR="00DD039F" w:rsidRPr="0051745E" w:rsidDel="0096313F" w:rsidRDefault="00DD039F" w:rsidP="00DD039F">
      <w:pPr>
        <w:pStyle w:val="Body"/>
        <w:rPr>
          <w:del w:id="99" w:author="Lucy Marshall" w:date="2019-06-30T09:02:00Z"/>
          <w:bCs/>
        </w:rPr>
      </w:pPr>
      <w:del w:id="100" w:author="Lucy Marshall" w:date="2019-06-30T09:02:00Z">
        <w:r w:rsidRPr="0051745E" w:rsidDel="0096313F">
          <w:rPr>
            <w:bCs/>
          </w:rPr>
          <w:delText>4. ‘Feeding live fish to sharks is ethically…’</w:delText>
        </w:r>
      </w:del>
    </w:p>
    <w:p w14:paraId="38EA1EB8" w14:textId="6A248276" w:rsidR="00DD039F" w:rsidRPr="008452BD" w:rsidDel="0096313F" w:rsidRDefault="00DD039F" w:rsidP="00DD039F">
      <w:pPr>
        <w:pStyle w:val="Body"/>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rPr>
          <w:del w:id="101" w:author="Lucy Marshall" w:date="2019-06-30T09:02:00Z"/>
        </w:rPr>
      </w:pPr>
      <w:del w:id="102" w:author="Lucy Marshall" w:date="2019-06-30T09:02:00Z">
        <w:r w:rsidRPr="008452BD" w:rsidDel="0096313F">
          <w:delText>Completely Acceptable</w:delText>
        </w:r>
      </w:del>
    </w:p>
    <w:p w14:paraId="08A94400" w14:textId="46CB6326"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03" w:author="Lucy Marshall" w:date="2019-06-30T09:02:00Z"/>
        </w:rPr>
      </w:pPr>
      <w:del w:id="104" w:author="Lucy Marshall" w:date="2019-06-30T09:02:00Z">
        <w:r w:rsidRPr="008452BD" w:rsidDel="0096313F">
          <w:delText>Slightly Acceptable</w:delText>
        </w:r>
      </w:del>
    </w:p>
    <w:p w14:paraId="60A26E98" w14:textId="4CF27E1D"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05" w:author="Lucy Marshall" w:date="2019-06-30T09:02:00Z"/>
        </w:rPr>
      </w:pPr>
      <w:del w:id="106" w:author="Lucy Marshall" w:date="2019-06-30T09:02:00Z">
        <w:r w:rsidRPr="008452BD" w:rsidDel="0096313F">
          <w:delText>Neutral</w:delText>
        </w:r>
      </w:del>
    </w:p>
    <w:p w14:paraId="527998B5" w14:textId="6FCCDC95"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07" w:author="Lucy Marshall" w:date="2019-06-30T09:02:00Z"/>
        </w:rPr>
      </w:pPr>
      <w:del w:id="108" w:author="Lucy Marshall" w:date="2019-06-30T09:02:00Z">
        <w:r w:rsidRPr="008452BD" w:rsidDel="0096313F">
          <w:delText>Slightly Unacceptable</w:delText>
        </w:r>
      </w:del>
    </w:p>
    <w:p w14:paraId="1DE42947" w14:textId="5BB23C68"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09" w:author="Lucy Marshall" w:date="2019-06-30T09:02:00Z"/>
        </w:rPr>
      </w:pPr>
      <w:del w:id="110" w:author="Lucy Marshall" w:date="2019-06-30T09:02:00Z">
        <w:r w:rsidRPr="008452BD" w:rsidDel="0096313F">
          <w:delText>Completely Unacceptable</w:delText>
        </w:r>
      </w:del>
    </w:p>
    <w:p w14:paraId="5510543F" w14:textId="5FC44330" w:rsidR="00DD039F" w:rsidRPr="008452BD" w:rsidDel="0096313F" w:rsidRDefault="00DD039F" w:rsidP="00DD039F">
      <w:pPr>
        <w:pStyle w:val="Body"/>
        <w:rPr>
          <w:del w:id="111" w:author="Lucy Marshall" w:date="2019-06-30T09:02:00Z"/>
        </w:rPr>
      </w:pPr>
    </w:p>
    <w:p w14:paraId="6E7CCB5A" w14:textId="7F5486AB" w:rsidR="00DD039F" w:rsidRPr="0051745E" w:rsidDel="0096313F" w:rsidRDefault="00DD039F" w:rsidP="00DD039F">
      <w:pPr>
        <w:pStyle w:val="Body"/>
        <w:rPr>
          <w:del w:id="112" w:author="Lucy Marshall" w:date="2019-06-30T09:02:00Z"/>
          <w:bCs/>
        </w:rPr>
      </w:pPr>
      <w:del w:id="113" w:author="Lucy Marshall" w:date="2019-06-30T09:02:00Z">
        <w:r w:rsidRPr="0051745E" w:rsidDel="0096313F">
          <w:rPr>
            <w:bCs/>
          </w:rPr>
          <w:delText>5. ‘Feeding live crabs to cuttlefish is ethically right’</w:delText>
        </w:r>
      </w:del>
    </w:p>
    <w:p w14:paraId="44922D10" w14:textId="173D30A1" w:rsidR="00DD039F" w:rsidRPr="008452BD" w:rsidDel="0096313F" w:rsidRDefault="00DD039F" w:rsidP="00DD039F">
      <w:pPr>
        <w:pStyle w:val="Body"/>
        <w:numPr>
          <w:ilvl w:val="0"/>
          <w:numId w:val="7"/>
        </w:numPr>
        <w:pBdr>
          <w:top w:val="none" w:sz="0" w:space="0" w:color="auto"/>
          <w:left w:val="none" w:sz="0" w:space="0" w:color="auto"/>
          <w:bottom w:val="none" w:sz="0" w:space="0" w:color="auto"/>
          <w:right w:val="none" w:sz="0" w:space="0" w:color="auto"/>
          <w:between w:val="none" w:sz="0" w:space="0" w:color="auto"/>
          <w:bar w:val="none" w:sz="0" w:color="auto"/>
        </w:pBdr>
        <w:rPr>
          <w:del w:id="114" w:author="Lucy Marshall" w:date="2019-06-30T09:02:00Z"/>
        </w:rPr>
      </w:pPr>
      <w:del w:id="115" w:author="Lucy Marshall" w:date="2019-06-30T09:02:00Z">
        <w:r w:rsidRPr="008452BD" w:rsidDel="0096313F">
          <w:delText>Strongly Agree</w:delText>
        </w:r>
      </w:del>
    </w:p>
    <w:p w14:paraId="36D791E9" w14:textId="2A6AABE3"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16" w:author="Lucy Marshall" w:date="2019-06-30T09:02:00Z"/>
        </w:rPr>
      </w:pPr>
      <w:del w:id="117" w:author="Lucy Marshall" w:date="2019-06-30T09:02:00Z">
        <w:r w:rsidRPr="008452BD" w:rsidDel="0096313F">
          <w:delText>Agree</w:delText>
        </w:r>
      </w:del>
    </w:p>
    <w:p w14:paraId="07055BFC" w14:textId="1088C83D"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18" w:author="Lucy Marshall" w:date="2019-06-30T09:02:00Z"/>
        </w:rPr>
      </w:pPr>
      <w:del w:id="119" w:author="Lucy Marshall" w:date="2019-06-30T09:02:00Z">
        <w:r w:rsidRPr="008452BD" w:rsidDel="0096313F">
          <w:delText>Neutral</w:delText>
        </w:r>
      </w:del>
    </w:p>
    <w:p w14:paraId="73A678D5" w14:textId="6092504C"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20" w:author="Lucy Marshall" w:date="2019-06-30T09:02:00Z"/>
        </w:rPr>
      </w:pPr>
      <w:del w:id="121" w:author="Lucy Marshall" w:date="2019-06-30T09:02:00Z">
        <w:r w:rsidRPr="008452BD" w:rsidDel="0096313F">
          <w:delText>Disagree</w:delText>
        </w:r>
      </w:del>
    </w:p>
    <w:p w14:paraId="54767C9D" w14:textId="1618AD5D"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22" w:author="Lucy Marshall" w:date="2019-06-30T09:02:00Z"/>
        </w:rPr>
      </w:pPr>
      <w:del w:id="123" w:author="Lucy Marshall" w:date="2019-06-30T09:02:00Z">
        <w:r w:rsidRPr="008452BD" w:rsidDel="0096313F">
          <w:delText>Strongly Disagree</w:delText>
        </w:r>
      </w:del>
    </w:p>
    <w:p w14:paraId="609768FA" w14:textId="4BBF81F4" w:rsidR="00DD039F" w:rsidRPr="008452BD" w:rsidDel="0096313F" w:rsidRDefault="00DD039F" w:rsidP="00DD039F">
      <w:pPr>
        <w:pStyle w:val="Body"/>
        <w:rPr>
          <w:del w:id="124" w:author="Lucy Marshall" w:date="2019-06-30T09:02:00Z"/>
        </w:rPr>
      </w:pPr>
    </w:p>
    <w:p w14:paraId="2BA325C6" w14:textId="6FCF042B" w:rsidR="00DD039F" w:rsidRPr="0051745E" w:rsidDel="0096313F" w:rsidRDefault="00DD039F" w:rsidP="00DD039F">
      <w:pPr>
        <w:pStyle w:val="Body"/>
        <w:rPr>
          <w:del w:id="125" w:author="Lucy Marshall" w:date="2019-06-30T09:02:00Z"/>
          <w:bCs/>
        </w:rPr>
      </w:pPr>
      <w:del w:id="126" w:author="Lucy Marshall" w:date="2019-06-30T09:02:00Z">
        <w:r w:rsidRPr="0051745E" w:rsidDel="0096313F">
          <w:rPr>
            <w:bCs/>
          </w:rPr>
          <w:delText>6. ‘Feeding live fish to another fish ethically wrong’</w:delText>
        </w:r>
      </w:del>
    </w:p>
    <w:p w14:paraId="2CECE670" w14:textId="6C47A670" w:rsidR="00DD039F" w:rsidRPr="008452BD" w:rsidDel="0096313F" w:rsidRDefault="00DD039F" w:rsidP="00DD039F">
      <w:pPr>
        <w:pStyle w:val="Body"/>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rPr>
          <w:del w:id="127" w:author="Lucy Marshall" w:date="2019-06-30T09:02:00Z"/>
        </w:rPr>
      </w:pPr>
      <w:del w:id="128" w:author="Lucy Marshall" w:date="2019-06-30T09:02:00Z">
        <w:r w:rsidRPr="008452BD" w:rsidDel="0096313F">
          <w:delText>Strongly Agree</w:delText>
        </w:r>
      </w:del>
    </w:p>
    <w:p w14:paraId="1751116F" w14:textId="2377867A"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29" w:author="Lucy Marshall" w:date="2019-06-30T09:02:00Z"/>
        </w:rPr>
      </w:pPr>
      <w:del w:id="130" w:author="Lucy Marshall" w:date="2019-06-30T09:02:00Z">
        <w:r w:rsidRPr="008452BD" w:rsidDel="0096313F">
          <w:delText>Agree</w:delText>
        </w:r>
      </w:del>
    </w:p>
    <w:p w14:paraId="1C169263" w14:textId="1FC2654B"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31" w:author="Lucy Marshall" w:date="2019-06-30T09:02:00Z"/>
        </w:rPr>
      </w:pPr>
      <w:del w:id="132" w:author="Lucy Marshall" w:date="2019-06-30T09:02:00Z">
        <w:r w:rsidRPr="008452BD" w:rsidDel="0096313F">
          <w:delText>Neutral</w:delText>
        </w:r>
      </w:del>
    </w:p>
    <w:p w14:paraId="28FAA93F" w14:textId="502E620F"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33" w:author="Lucy Marshall" w:date="2019-06-30T09:02:00Z"/>
        </w:rPr>
      </w:pPr>
      <w:del w:id="134" w:author="Lucy Marshall" w:date="2019-06-30T09:02:00Z">
        <w:r w:rsidRPr="008452BD" w:rsidDel="0096313F">
          <w:delText>Disagree</w:delText>
        </w:r>
      </w:del>
    </w:p>
    <w:p w14:paraId="333BA217" w14:textId="7EF4E534"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35" w:author="Lucy Marshall" w:date="2019-06-30T09:02:00Z"/>
        </w:rPr>
      </w:pPr>
      <w:del w:id="136" w:author="Lucy Marshall" w:date="2019-06-30T09:02:00Z">
        <w:r w:rsidRPr="008452BD" w:rsidDel="0096313F">
          <w:delText>Strongly Disagree</w:delText>
        </w:r>
      </w:del>
    </w:p>
    <w:p w14:paraId="11C61BC8" w14:textId="140A0B3B" w:rsidR="00DD039F" w:rsidRPr="0051745E" w:rsidDel="0096313F" w:rsidRDefault="00DD039F" w:rsidP="00DD039F">
      <w:pPr>
        <w:pStyle w:val="Body"/>
        <w:rPr>
          <w:del w:id="137" w:author="Lucy Marshall" w:date="2019-06-30T09:02:00Z"/>
          <w:bCs/>
        </w:rPr>
      </w:pPr>
    </w:p>
    <w:p w14:paraId="78248FCF" w14:textId="77979AEA" w:rsidR="00DD039F" w:rsidRPr="008452BD" w:rsidDel="0096313F" w:rsidRDefault="00DD039F" w:rsidP="00DD039F">
      <w:pPr>
        <w:pStyle w:val="Body"/>
        <w:rPr>
          <w:del w:id="138" w:author="Lucy Marshall" w:date="2019-06-30T09:02:00Z"/>
        </w:rPr>
      </w:pPr>
      <w:del w:id="139" w:author="Lucy Marshall" w:date="2019-06-30T09:02:00Z">
        <w:r w:rsidRPr="0051745E" w:rsidDel="0096313F">
          <w:rPr>
            <w:bCs/>
          </w:rPr>
          <w:delText>7.  ‘Feeding live shrimp to fish is ethically…’</w:delText>
        </w:r>
        <w:r w:rsidRPr="0051745E" w:rsidDel="0096313F">
          <w:rPr>
            <w:bCs/>
          </w:rPr>
          <w:tab/>
        </w:r>
        <w:r w:rsidRPr="0051745E" w:rsidDel="0096313F">
          <w:rPr>
            <w:bCs/>
          </w:rPr>
          <w:tab/>
        </w:r>
        <w:r w:rsidRPr="0051745E" w:rsidDel="0096313F">
          <w:rPr>
            <w:bCs/>
          </w:rPr>
          <w:tab/>
        </w:r>
        <w:r w:rsidRPr="008452BD" w:rsidDel="0096313F">
          <w:tab/>
        </w:r>
        <w:r w:rsidRPr="008452BD" w:rsidDel="0096313F">
          <w:tab/>
        </w:r>
        <w:r w:rsidRPr="008452BD" w:rsidDel="0096313F">
          <w:tab/>
        </w:r>
      </w:del>
    </w:p>
    <w:p w14:paraId="2DADF555" w14:textId="575DB0C5" w:rsidR="00DD039F" w:rsidRPr="008452BD" w:rsidDel="0096313F" w:rsidRDefault="00DD039F" w:rsidP="00DD039F">
      <w:pPr>
        <w:pStyle w:val="Body"/>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rPr>
          <w:del w:id="140" w:author="Lucy Marshall" w:date="2019-06-30T09:02:00Z"/>
        </w:rPr>
      </w:pPr>
      <w:del w:id="141" w:author="Lucy Marshall" w:date="2019-06-30T09:02:00Z">
        <w:r w:rsidRPr="008452BD" w:rsidDel="0096313F">
          <w:delText>Completely Acceptable</w:delText>
        </w:r>
      </w:del>
    </w:p>
    <w:p w14:paraId="05A97E8C" w14:textId="7D8C0E0D"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42" w:author="Lucy Marshall" w:date="2019-06-30T09:02:00Z"/>
        </w:rPr>
      </w:pPr>
      <w:del w:id="143" w:author="Lucy Marshall" w:date="2019-06-30T09:02:00Z">
        <w:r w:rsidRPr="008452BD" w:rsidDel="0096313F">
          <w:delText>Slightly Acceptable</w:delText>
        </w:r>
      </w:del>
    </w:p>
    <w:p w14:paraId="52686AF8" w14:textId="12AEFFA8"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44" w:author="Lucy Marshall" w:date="2019-06-30T09:02:00Z"/>
        </w:rPr>
      </w:pPr>
      <w:del w:id="145" w:author="Lucy Marshall" w:date="2019-06-30T09:02:00Z">
        <w:r w:rsidRPr="008452BD" w:rsidDel="0096313F">
          <w:delText>Neutral</w:delText>
        </w:r>
      </w:del>
    </w:p>
    <w:p w14:paraId="0ADC8915" w14:textId="39ABA2C8"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46" w:author="Lucy Marshall" w:date="2019-06-30T09:02:00Z"/>
        </w:rPr>
      </w:pPr>
      <w:del w:id="147" w:author="Lucy Marshall" w:date="2019-06-30T09:02:00Z">
        <w:r w:rsidRPr="008452BD" w:rsidDel="0096313F">
          <w:delText>Slightly Unacceptable</w:delText>
        </w:r>
      </w:del>
    </w:p>
    <w:p w14:paraId="4983AE10" w14:textId="32FF613F"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48" w:author="Lucy Marshall" w:date="2019-06-30T09:02:00Z"/>
        </w:rPr>
      </w:pPr>
      <w:del w:id="149" w:author="Lucy Marshall" w:date="2019-06-30T09:02:00Z">
        <w:r w:rsidRPr="008452BD" w:rsidDel="0096313F">
          <w:delText>Completely Unacceptable</w:delText>
        </w:r>
        <w:r w:rsidRPr="008452BD" w:rsidDel="0096313F">
          <w:tab/>
        </w:r>
        <w:r w:rsidRPr="008452BD" w:rsidDel="0096313F">
          <w:tab/>
        </w:r>
        <w:r w:rsidRPr="008452BD" w:rsidDel="0096313F">
          <w:tab/>
        </w:r>
        <w:r w:rsidRPr="008452BD" w:rsidDel="0096313F">
          <w:tab/>
        </w:r>
        <w:r w:rsidRPr="008452BD" w:rsidDel="0096313F">
          <w:tab/>
        </w:r>
      </w:del>
    </w:p>
    <w:p w14:paraId="5BB987EF" w14:textId="0A428435" w:rsidR="00DD039F" w:rsidRPr="0051745E" w:rsidDel="0096313F" w:rsidRDefault="00DD039F" w:rsidP="00DD039F">
      <w:pPr>
        <w:pStyle w:val="Body"/>
        <w:rPr>
          <w:del w:id="150" w:author="Lucy Marshall" w:date="2019-06-30T09:02:00Z"/>
          <w:bCs/>
        </w:rPr>
      </w:pPr>
    </w:p>
    <w:p w14:paraId="77A0B9C8" w14:textId="291DFF0E" w:rsidR="00DD039F" w:rsidRPr="0051745E" w:rsidDel="0096313F" w:rsidRDefault="00DD039F" w:rsidP="00DD039F">
      <w:pPr>
        <w:pStyle w:val="Body"/>
        <w:rPr>
          <w:del w:id="151" w:author="Lucy Marshall" w:date="2019-06-30T09:02:00Z"/>
          <w:bCs/>
        </w:rPr>
      </w:pPr>
      <w:del w:id="152" w:author="Lucy Marshall" w:date="2019-06-30T09:02:00Z">
        <w:r w:rsidRPr="0051745E" w:rsidDel="0096313F">
          <w:rPr>
            <w:bCs/>
          </w:rPr>
          <w:delText>8. ‘Feeding live fish to a cuttlefish is ethically right’</w:delText>
        </w:r>
        <w:r w:rsidRPr="0051745E" w:rsidDel="0096313F">
          <w:rPr>
            <w:bCs/>
          </w:rPr>
          <w:tab/>
        </w:r>
        <w:r w:rsidRPr="0051745E" w:rsidDel="0096313F">
          <w:rPr>
            <w:bCs/>
          </w:rPr>
          <w:tab/>
        </w:r>
        <w:r w:rsidRPr="0051745E" w:rsidDel="0096313F">
          <w:rPr>
            <w:bCs/>
          </w:rPr>
          <w:tab/>
        </w:r>
      </w:del>
    </w:p>
    <w:p w14:paraId="6C042550" w14:textId="51F96935" w:rsidR="00DD039F" w:rsidRPr="008452BD" w:rsidDel="0096313F" w:rsidRDefault="00DD039F" w:rsidP="00DD039F">
      <w:pPr>
        <w:pStyle w:val="Body"/>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rPr>
          <w:del w:id="153" w:author="Lucy Marshall" w:date="2019-06-30T09:02:00Z"/>
        </w:rPr>
      </w:pPr>
      <w:del w:id="154" w:author="Lucy Marshall" w:date="2019-06-30T09:02:00Z">
        <w:r w:rsidRPr="008452BD" w:rsidDel="0096313F">
          <w:delText>Strongly Agree</w:delText>
        </w:r>
      </w:del>
    </w:p>
    <w:p w14:paraId="76187169" w14:textId="5D6C2226"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55" w:author="Lucy Marshall" w:date="2019-06-30T09:02:00Z"/>
        </w:rPr>
      </w:pPr>
      <w:del w:id="156" w:author="Lucy Marshall" w:date="2019-06-30T09:02:00Z">
        <w:r w:rsidRPr="008452BD" w:rsidDel="0096313F">
          <w:delText>Agree</w:delText>
        </w:r>
      </w:del>
    </w:p>
    <w:p w14:paraId="22C3B305" w14:textId="4102DFE7"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57" w:author="Lucy Marshall" w:date="2019-06-30T09:02:00Z"/>
        </w:rPr>
      </w:pPr>
      <w:del w:id="158" w:author="Lucy Marshall" w:date="2019-06-30T09:02:00Z">
        <w:r w:rsidRPr="008452BD" w:rsidDel="0096313F">
          <w:delText>Neutral</w:delText>
        </w:r>
      </w:del>
    </w:p>
    <w:p w14:paraId="48B7939E" w14:textId="12C52CD7"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59" w:author="Lucy Marshall" w:date="2019-06-30T09:02:00Z"/>
        </w:rPr>
      </w:pPr>
      <w:del w:id="160" w:author="Lucy Marshall" w:date="2019-06-30T09:02:00Z">
        <w:r w:rsidRPr="008452BD" w:rsidDel="0096313F">
          <w:delText>Disagree</w:delText>
        </w:r>
      </w:del>
    </w:p>
    <w:p w14:paraId="45A6F535" w14:textId="4917BFFD"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61" w:author="Lucy Marshall" w:date="2019-06-30T09:02:00Z"/>
        </w:rPr>
      </w:pPr>
      <w:del w:id="162" w:author="Lucy Marshall" w:date="2019-06-30T09:02:00Z">
        <w:r w:rsidRPr="008452BD" w:rsidDel="0096313F">
          <w:delText>Strongly Disagree</w:delText>
        </w:r>
      </w:del>
    </w:p>
    <w:p w14:paraId="3119BFCE" w14:textId="2F2D27A6" w:rsidR="00DD039F" w:rsidRPr="008452BD" w:rsidDel="0096313F" w:rsidRDefault="00DD039F" w:rsidP="00DD039F">
      <w:pPr>
        <w:pStyle w:val="Body"/>
        <w:rPr>
          <w:del w:id="163" w:author="Lucy Marshall" w:date="2019-06-30T09:02:00Z"/>
        </w:rPr>
      </w:pPr>
    </w:p>
    <w:p w14:paraId="43E01B9A" w14:textId="7256E3DE" w:rsidR="00DD039F" w:rsidRPr="008452BD" w:rsidDel="0096313F" w:rsidRDefault="00DD039F" w:rsidP="00DD039F">
      <w:pPr>
        <w:pStyle w:val="Body"/>
        <w:rPr>
          <w:del w:id="164" w:author="Lucy Marshall" w:date="2019-06-30T09:02:00Z"/>
        </w:rPr>
      </w:pPr>
    </w:p>
    <w:p w14:paraId="078FADA7" w14:textId="0A70B051" w:rsidR="00DD039F" w:rsidRPr="008452BD" w:rsidDel="0096313F" w:rsidRDefault="00DD039F" w:rsidP="00DD039F">
      <w:pPr>
        <w:pStyle w:val="Body"/>
        <w:rPr>
          <w:del w:id="165" w:author="Lucy Marshall" w:date="2019-06-30T09:02:00Z"/>
        </w:rPr>
      </w:pPr>
    </w:p>
    <w:p w14:paraId="2E0596D1" w14:textId="565529BF" w:rsidR="00DD039F" w:rsidRPr="008452BD" w:rsidDel="0096313F" w:rsidRDefault="00DD039F" w:rsidP="00DD039F">
      <w:pPr>
        <w:pStyle w:val="Body"/>
        <w:rPr>
          <w:del w:id="166" w:author="Lucy Marshall" w:date="2019-06-30T09:02:00Z"/>
        </w:rPr>
      </w:pPr>
      <w:del w:id="167" w:author="Lucy Marshall" w:date="2019-06-30T09:02:00Z">
        <w:r w:rsidRPr="008452BD" w:rsidDel="0096313F">
          <w:tab/>
        </w:r>
        <w:r w:rsidRPr="008452BD" w:rsidDel="0096313F">
          <w:tab/>
        </w:r>
        <w:r w:rsidRPr="008452BD" w:rsidDel="0096313F">
          <w:tab/>
        </w:r>
        <w:r w:rsidRPr="008452BD" w:rsidDel="0096313F">
          <w:tab/>
        </w:r>
        <w:r w:rsidRPr="008452BD" w:rsidDel="0096313F">
          <w:tab/>
        </w:r>
        <w:r w:rsidRPr="008452BD" w:rsidDel="0096313F">
          <w:tab/>
        </w:r>
      </w:del>
    </w:p>
    <w:p w14:paraId="27779DC7" w14:textId="52F68D9A" w:rsidR="00DD039F" w:rsidRPr="0051745E" w:rsidDel="0096313F" w:rsidRDefault="00DD039F" w:rsidP="00DD039F">
      <w:pPr>
        <w:pStyle w:val="Body"/>
        <w:rPr>
          <w:del w:id="168" w:author="Lucy Marshall" w:date="2019-06-30T09:02:00Z"/>
          <w:bCs/>
        </w:rPr>
      </w:pPr>
      <w:del w:id="169" w:author="Lucy Marshall" w:date="2019-06-30T09:02:00Z">
        <w:r w:rsidRPr="0051745E" w:rsidDel="0096313F">
          <w:rPr>
            <w:bCs/>
          </w:rPr>
          <w:delText>9. ‘Feeding live octopus to a shark is ethically wrong’</w:delText>
        </w:r>
      </w:del>
    </w:p>
    <w:p w14:paraId="32ECAA91" w14:textId="29CE9649" w:rsidR="00DD039F" w:rsidRPr="008452BD" w:rsidDel="0096313F" w:rsidRDefault="00DD039F" w:rsidP="00DD039F">
      <w:pPr>
        <w:pStyle w:val="Body"/>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rPr>
          <w:del w:id="170" w:author="Lucy Marshall" w:date="2019-06-30T09:02:00Z"/>
        </w:rPr>
      </w:pPr>
      <w:del w:id="171" w:author="Lucy Marshall" w:date="2019-06-30T09:02:00Z">
        <w:r w:rsidRPr="008452BD" w:rsidDel="0096313F">
          <w:delText>Strongly Agree</w:delText>
        </w:r>
      </w:del>
    </w:p>
    <w:p w14:paraId="3C585D42" w14:textId="3CB562B5"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72" w:author="Lucy Marshall" w:date="2019-06-30T09:02:00Z"/>
        </w:rPr>
      </w:pPr>
      <w:del w:id="173" w:author="Lucy Marshall" w:date="2019-06-30T09:02:00Z">
        <w:r w:rsidRPr="008452BD" w:rsidDel="0096313F">
          <w:delText>Agree</w:delText>
        </w:r>
      </w:del>
    </w:p>
    <w:p w14:paraId="24FE8BFD" w14:textId="177A55E1"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74" w:author="Lucy Marshall" w:date="2019-06-30T09:02:00Z"/>
        </w:rPr>
      </w:pPr>
      <w:del w:id="175" w:author="Lucy Marshall" w:date="2019-06-30T09:02:00Z">
        <w:r w:rsidRPr="008452BD" w:rsidDel="0096313F">
          <w:delText>Neutral</w:delText>
        </w:r>
      </w:del>
    </w:p>
    <w:p w14:paraId="544D28AC" w14:textId="0B119B1A"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76" w:author="Lucy Marshall" w:date="2019-06-30T09:02:00Z"/>
        </w:rPr>
      </w:pPr>
      <w:del w:id="177" w:author="Lucy Marshall" w:date="2019-06-30T09:02:00Z">
        <w:r w:rsidRPr="008452BD" w:rsidDel="0096313F">
          <w:delText>Disagree</w:delText>
        </w:r>
      </w:del>
    </w:p>
    <w:p w14:paraId="2F1E3E6E" w14:textId="3D67CAA1"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78" w:author="Lucy Marshall" w:date="2019-06-30T09:02:00Z"/>
        </w:rPr>
      </w:pPr>
      <w:del w:id="179" w:author="Lucy Marshall" w:date="2019-06-30T09:02:00Z">
        <w:r w:rsidRPr="008452BD" w:rsidDel="0096313F">
          <w:delText>Strongly Disagree</w:delText>
        </w:r>
      </w:del>
    </w:p>
    <w:p w14:paraId="364DC3AD" w14:textId="51D557D5" w:rsidR="00DD039F" w:rsidRPr="008452BD" w:rsidDel="0096313F" w:rsidRDefault="00DD039F" w:rsidP="00DD039F">
      <w:pPr>
        <w:pStyle w:val="Body"/>
        <w:rPr>
          <w:del w:id="180" w:author="Lucy Marshall" w:date="2019-06-30T09:02:00Z"/>
        </w:rPr>
      </w:pPr>
    </w:p>
    <w:p w14:paraId="605882C9" w14:textId="49AF3D63" w:rsidR="00DD039F" w:rsidRPr="0051745E" w:rsidDel="0096313F" w:rsidRDefault="00DD039F" w:rsidP="00DD039F">
      <w:pPr>
        <w:pStyle w:val="Body"/>
        <w:rPr>
          <w:del w:id="181" w:author="Lucy Marshall" w:date="2019-06-30T09:02:00Z"/>
          <w:bCs/>
        </w:rPr>
      </w:pPr>
      <w:del w:id="182" w:author="Lucy Marshall" w:date="2019-06-30T09:02:00Z">
        <w:r w:rsidRPr="0051745E" w:rsidDel="0096313F">
          <w:rPr>
            <w:bCs/>
          </w:rPr>
          <w:delText>10. ‘Feeding live fish to sharks when there are no visitors is ethically right’</w:delText>
        </w:r>
      </w:del>
    </w:p>
    <w:p w14:paraId="3E9E490A" w14:textId="4E780C9A" w:rsidR="00DD039F" w:rsidRPr="008452BD" w:rsidDel="0096313F" w:rsidRDefault="00DD039F" w:rsidP="00DD039F">
      <w:pPr>
        <w:pStyle w:val="Body"/>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rPr>
          <w:del w:id="183" w:author="Lucy Marshall" w:date="2019-06-30T09:02:00Z"/>
        </w:rPr>
      </w:pPr>
      <w:del w:id="184" w:author="Lucy Marshall" w:date="2019-06-30T09:02:00Z">
        <w:r w:rsidRPr="008452BD" w:rsidDel="0096313F">
          <w:delText>Strongly Agree</w:delText>
        </w:r>
      </w:del>
    </w:p>
    <w:p w14:paraId="5964CD50" w14:textId="7B898C73"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85" w:author="Lucy Marshall" w:date="2019-06-30T09:02:00Z"/>
        </w:rPr>
      </w:pPr>
      <w:del w:id="186" w:author="Lucy Marshall" w:date="2019-06-30T09:02:00Z">
        <w:r w:rsidRPr="008452BD" w:rsidDel="0096313F">
          <w:delText>Agree</w:delText>
        </w:r>
      </w:del>
    </w:p>
    <w:p w14:paraId="0B25573F" w14:textId="70B550A7"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87" w:author="Lucy Marshall" w:date="2019-06-30T09:02:00Z"/>
        </w:rPr>
      </w:pPr>
      <w:del w:id="188" w:author="Lucy Marshall" w:date="2019-06-30T09:02:00Z">
        <w:r w:rsidRPr="008452BD" w:rsidDel="0096313F">
          <w:delText>Neutral</w:delText>
        </w:r>
      </w:del>
    </w:p>
    <w:p w14:paraId="3290D5EB" w14:textId="25E6EB00"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89" w:author="Lucy Marshall" w:date="2019-06-30T09:02:00Z"/>
        </w:rPr>
      </w:pPr>
      <w:del w:id="190" w:author="Lucy Marshall" w:date="2019-06-30T09:02:00Z">
        <w:r w:rsidRPr="008452BD" w:rsidDel="0096313F">
          <w:delText>Disagree</w:delText>
        </w:r>
      </w:del>
    </w:p>
    <w:p w14:paraId="796B5D87" w14:textId="68997042"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91" w:author="Lucy Marshall" w:date="2019-06-30T09:02:00Z"/>
        </w:rPr>
      </w:pPr>
      <w:del w:id="192" w:author="Lucy Marshall" w:date="2019-06-30T09:02:00Z">
        <w:r w:rsidRPr="008452BD" w:rsidDel="0096313F">
          <w:delText>Strongly Disagree</w:delText>
        </w:r>
      </w:del>
    </w:p>
    <w:p w14:paraId="26EFF6FC" w14:textId="617494ED" w:rsidR="00DD039F" w:rsidRPr="008452BD" w:rsidDel="0096313F" w:rsidRDefault="00DD039F" w:rsidP="00DD039F">
      <w:pPr>
        <w:pStyle w:val="Body"/>
        <w:rPr>
          <w:del w:id="193" w:author="Lucy Marshall" w:date="2019-06-30T09:02:00Z"/>
        </w:rPr>
      </w:pPr>
    </w:p>
    <w:p w14:paraId="5EE2ED99" w14:textId="3C1D3287" w:rsidR="00DD039F" w:rsidRPr="0051745E" w:rsidDel="0096313F" w:rsidRDefault="00DD039F" w:rsidP="00DD039F">
      <w:pPr>
        <w:pStyle w:val="Body"/>
        <w:rPr>
          <w:del w:id="194" w:author="Lucy Marshall" w:date="2019-06-30T09:02:00Z"/>
          <w:bCs/>
        </w:rPr>
      </w:pPr>
      <w:del w:id="195" w:author="Lucy Marshall" w:date="2019-06-30T09:02:00Z">
        <w:r w:rsidRPr="0051745E" w:rsidDel="0096313F">
          <w:rPr>
            <w:bCs/>
          </w:rPr>
          <w:delText>11. ‘Feeding live crabs to cuttlefish when there are no visitors is ethically…’</w:delText>
        </w:r>
      </w:del>
    </w:p>
    <w:p w14:paraId="42C1EE6F" w14:textId="6C5D88A7" w:rsidR="00DD039F" w:rsidRPr="008452BD" w:rsidDel="0096313F" w:rsidRDefault="00DD039F" w:rsidP="00DD039F">
      <w:pPr>
        <w:pStyle w:val="Body"/>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rPr>
          <w:del w:id="196" w:author="Lucy Marshall" w:date="2019-06-30T09:02:00Z"/>
        </w:rPr>
      </w:pPr>
      <w:del w:id="197" w:author="Lucy Marshall" w:date="2019-06-30T09:02:00Z">
        <w:r w:rsidRPr="008452BD" w:rsidDel="0096313F">
          <w:delText>Completely Acceptable</w:delText>
        </w:r>
      </w:del>
    </w:p>
    <w:p w14:paraId="24E4E8B9" w14:textId="35D7487C" w:rsidR="00DD039F" w:rsidRPr="00A44F44"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198" w:author="Lucy Marshall" w:date="2019-06-30T09:02:00Z"/>
        </w:rPr>
      </w:pPr>
      <w:del w:id="199" w:author="Lucy Marshall" w:date="2019-06-30T09:02:00Z">
        <w:r w:rsidRPr="00A44F44" w:rsidDel="0096313F">
          <w:delText>Slightly Acceptable</w:delText>
        </w:r>
      </w:del>
    </w:p>
    <w:p w14:paraId="7CC0D739" w14:textId="0F5C65C9"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00" w:author="Lucy Marshall" w:date="2019-06-30T09:02:00Z"/>
        </w:rPr>
      </w:pPr>
      <w:del w:id="201" w:author="Lucy Marshall" w:date="2019-06-30T09:02:00Z">
        <w:r w:rsidRPr="008452BD" w:rsidDel="0096313F">
          <w:delText>Neutral</w:delText>
        </w:r>
      </w:del>
    </w:p>
    <w:p w14:paraId="0D0D93A1" w14:textId="76554C8A"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02" w:author="Lucy Marshall" w:date="2019-06-30T09:02:00Z"/>
        </w:rPr>
      </w:pPr>
      <w:del w:id="203" w:author="Lucy Marshall" w:date="2019-06-30T09:02:00Z">
        <w:r w:rsidRPr="008452BD" w:rsidDel="0096313F">
          <w:delText>Slightly Unacceptable</w:delText>
        </w:r>
      </w:del>
    </w:p>
    <w:p w14:paraId="5CE54CF2" w14:textId="090B5BED"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04" w:author="Lucy Marshall" w:date="2019-06-30T09:02:00Z"/>
        </w:rPr>
      </w:pPr>
      <w:del w:id="205" w:author="Lucy Marshall" w:date="2019-06-30T09:02:00Z">
        <w:r w:rsidRPr="008452BD" w:rsidDel="0096313F">
          <w:delText>Completely Unacceptable</w:delText>
        </w:r>
        <w:r w:rsidRPr="008452BD" w:rsidDel="0096313F">
          <w:tab/>
        </w:r>
      </w:del>
    </w:p>
    <w:p w14:paraId="63C5C85D" w14:textId="13D2454D" w:rsidR="00DD039F" w:rsidRPr="008452BD" w:rsidDel="0096313F" w:rsidRDefault="00DD039F" w:rsidP="00DD039F">
      <w:pPr>
        <w:pStyle w:val="Body"/>
        <w:rPr>
          <w:del w:id="206" w:author="Lucy Marshall" w:date="2019-06-30T09:02:00Z"/>
        </w:rPr>
      </w:pPr>
    </w:p>
    <w:p w14:paraId="35A47991" w14:textId="58087526" w:rsidR="00DD039F" w:rsidRPr="0051745E" w:rsidDel="0096313F" w:rsidRDefault="00DD039F" w:rsidP="00DD039F">
      <w:pPr>
        <w:pStyle w:val="Body"/>
        <w:rPr>
          <w:del w:id="207" w:author="Lucy Marshall" w:date="2019-06-30T09:02:00Z"/>
          <w:bCs/>
        </w:rPr>
      </w:pPr>
      <w:del w:id="208" w:author="Lucy Marshall" w:date="2019-06-30T09:02:00Z">
        <w:r w:rsidRPr="0051745E" w:rsidDel="0096313F">
          <w:rPr>
            <w:bCs/>
          </w:rPr>
          <w:delText>12. ‘Feeding live fish to another fish when there are no visitors is ethically wrong’</w:delText>
        </w:r>
      </w:del>
    </w:p>
    <w:p w14:paraId="01D88B18" w14:textId="5C96C46F" w:rsidR="00DD039F" w:rsidRPr="008452BD" w:rsidDel="0096313F" w:rsidRDefault="00DD039F" w:rsidP="00DD039F">
      <w:pPr>
        <w:pStyle w:val="Body"/>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rPr>
          <w:del w:id="209" w:author="Lucy Marshall" w:date="2019-06-30T09:02:00Z"/>
        </w:rPr>
      </w:pPr>
      <w:del w:id="210" w:author="Lucy Marshall" w:date="2019-06-30T09:02:00Z">
        <w:r w:rsidRPr="008452BD" w:rsidDel="0096313F">
          <w:delText>Strongly Agree</w:delText>
        </w:r>
      </w:del>
    </w:p>
    <w:p w14:paraId="6B5CBBE8" w14:textId="16B199FA" w:rsidR="00DD039F" w:rsidRPr="00A44F44"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11" w:author="Lucy Marshall" w:date="2019-06-30T09:02:00Z"/>
        </w:rPr>
      </w:pPr>
      <w:del w:id="212" w:author="Lucy Marshall" w:date="2019-06-30T09:02:00Z">
        <w:r w:rsidRPr="00A44F44" w:rsidDel="0096313F">
          <w:delText>Agree</w:delText>
        </w:r>
      </w:del>
    </w:p>
    <w:p w14:paraId="5FA1A938" w14:textId="08C4EC50"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13" w:author="Lucy Marshall" w:date="2019-06-30T09:02:00Z"/>
        </w:rPr>
      </w:pPr>
      <w:del w:id="214" w:author="Lucy Marshall" w:date="2019-06-30T09:02:00Z">
        <w:r w:rsidRPr="008452BD" w:rsidDel="0096313F">
          <w:delText>Neutral</w:delText>
        </w:r>
      </w:del>
    </w:p>
    <w:p w14:paraId="57E5B683" w14:textId="78BEDD06"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15" w:author="Lucy Marshall" w:date="2019-06-30T09:02:00Z"/>
        </w:rPr>
      </w:pPr>
      <w:del w:id="216" w:author="Lucy Marshall" w:date="2019-06-30T09:02:00Z">
        <w:r w:rsidRPr="008452BD" w:rsidDel="0096313F">
          <w:delText>Disagree</w:delText>
        </w:r>
      </w:del>
    </w:p>
    <w:p w14:paraId="2297B262" w14:textId="15FDBAA2"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17" w:author="Lucy Marshall" w:date="2019-06-30T09:02:00Z"/>
        </w:rPr>
      </w:pPr>
      <w:del w:id="218" w:author="Lucy Marshall" w:date="2019-06-30T09:02:00Z">
        <w:r w:rsidRPr="008452BD" w:rsidDel="0096313F">
          <w:delText>Strongly Disagree</w:delText>
        </w:r>
        <w:r w:rsidRPr="008452BD" w:rsidDel="0096313F">
          <w:tab/>
        </w:r>
        <w:r w:rsidRPr="008452BD" w:rsidDel="0096313F">
          <w:tab/>
        </w:r>
        <w:r w:rsidRPr="008452BD" w:rsidDel="0096313F">
          <w:tab/>
        </w:r>
        <w:r w:rsidRPr="008452BD" w:rsidDel="0096313F">
          <w:tab/>
        </w:r>
        <w:r w:rsidRPr="008452BD" w:rsidDel="0096313F">
          <w:tab/>
        </w:r>
        <w:r w:rsidRPr="008452BD" w:rsidDel="0096313F">
          <w:tab/>
        </w:r>
      </w:del>
    </w:p>
    <w:p w14:paraId="30A31792" w14:textId="41ED8B0E" w:rsidR="00DD039F" w:rsidRPr="008452BD" w:rsidDel="0096313F" w:rsidRDefault="00DD039F" w:rsidP="00DD039F">
      <w:pPr>
        <w:pStyle w:val="Body"/>
        <w:rPr>
          <w:del w:id="219" w:author="Lucy Marshall" w:date="2019-06-30T09:02:00Z"/>
        </w:rPr>
      </w:pPr>
    </w:p>
    <w:p w14:paraId="7BCBF7D4" w14:textId="7DF0B6AF" w:rsidR="00DD039F" w:rsidRPr="0051745E" w:rsidDel="0096313F" w:rsidRDefault="00DD039F" w:rsidP="00DD039F">
      <w:pPr>
        <w:pStyle w:val="Body"/>
        <w:rPr>
          <w:del w:id="220" w:author="Lucy Marshall" w:date="2019-06-30T09:02:00Z"/>
          <w:bCs/>
        </w:rPr>
      </w:pPr>
      <w:del w:id="221" w:author="Lucy Marshall" w:date="2019-06-30T09:02:00Z">
        <w:r w:rsidRPr="0051745E" w:rsidDel="0096313F">
          <w:rPr>
            <w:bCs/>
          </w:rPr>
          <w:delText>13. ‘Feeding live shrimp to fish when there are no visitors is ethically wrong’</w:delText>
        </w:r>
      </w:del>
    </w:p>
    <w:p w14:paraId="5AEF7E45" w14:textId="2A8B5E14" w:rsidR="00DD039F" w:rsidRPr="008452BD" w:rsidDel="0096313F" w:rsidRDefault="00DD039F" w:rsidP="00DD039F">
      <w:pPr>
        <w:pStyle w:val="Body"/>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rPr>
          <w:del w:id="222" w:author="Lucy Marshall" w:date="2019-06-30T09:02:00Z"/>
        </w:rPr>
      </w:pPr>
      <w:del w:id="223" w:author="Lucy Marshall" w:date="2019-06-30T09:02:00Z">
        <w:r w:rsidRPr="008452BD" w:rsidDel="0096313F">
          <w:delText>Strongly Agree</w:delText>
        </w:r>
      </w:del>
    </w:p>
    <w:p w14:paraId="30CBF974" w14:textId="3793A3B7" w:rsidR="00DD039F" w:rsidRPr="00A44F44"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24" w:author="Lucy Marshall" w:date="2019-06-30T09:02:00Z"/>
        </w:rPr>
      </w:pPr>
      <w:del w:id="225" w:author="Lucy Marshall" w:date="2019-06-30T09:02:00Z">
        <w:r w:rsidRPr="00A44F44" w:rsidDel="0096313F">
          <w:delText>Agree</w:delText>
        </w:r>
      </w:del>
    </w:p>
    <w:p w14:paraId="1C2DAF8F" w14:textId="30807A0F"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26" w:author="Lucy Marshall" w:date="2019-06-30T09:02:00Z"/>
        </w:rPr>
      </w:pPr>
      <w:del w:id="227" w:author="Lucy Marshall" w:date="2019-06-30T09:02:00Z">
        <w:r w:rsidRPr="008452BD" w:rsidDel="0096313F">
          <w:delText>Neutral</w:delText>
        </w:r>
      </w:del>
    </w:p>
    <w:p w14:paraId="1FB4C151" w14:textId="21D16C58"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28" w:author="Lucy Marshall" w:date="2019-06-30T09:02:00Z"/>
        </w:rPr>
      </w:pPr>
      <w:del w:id="229" w:author="Lucy Marshall" w:date="2019-06-30T09:02:00Z">
        <w:r w:rsidRPr="008452BD" w:rsidDel="0096313F">
          <w:delText>Disagree</w:delText>
        </w:r>
      </w:del>
    </w:p>
    <w:p w14:paraId="7468F506" w14:textId="092A8C8C"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30" w:author="Lucy Marshall" w:date="2019-06-30T09:02:00Z"/>
        </w:rPr>
      </w:pPr>
      <w:del w:id="231" w:author="Lucy Marshall" w:date="2019-06-30T09:02:00Z">
        <w:r w:rsidRPr="008452BD" w:rsidDel="0096313F">
          <w:delText>Strongly Disagree</w:delText>
        </w:r>
        <w:r w:rsidRPr="008452BD" w:rsidDel="0096313F">
          <w:tab/>
        </w:r>
      </w:del>
    </w:p>
    <w:p w14:paraId="798CD4A6" w14:textId="405E8B89" w:rsidR="00DD039F" w:rsidRPr="008452BD" w:rsidDel="0096313F" w:rsidRDefault="00DD039F" w:rsidP="00DD039F">
      <w:pPr>
        <w:pStyle w:val="Body"/>
        <w:rPr>
          <w:del w:id="232" w:author="Lucy Marshall" w:date="2019-06-30T09:02:00Z"/>
        </w:rPr>
      </w:pPr>
    </w:p>
    <w:p w14:paraId="2AC6CCAE" w14:textId="74C146A5" w:rsidR="00DD039F" w:rsidRPr="0051745E" w:rsidDel="0096313F" w:rsidRDefault="00DD039F" w:rsidP="00DD039F">
      <w:pPr>
        <w:pStyle w:val="Body"/>
        <w:rPr>
          <w:del w:id="233" w:author="Lucy Marshall" w:date="2019-06-30T09:02:00Z"/>
          <w:bCs/>
        </w:rPr>
      </w:pPr>
      <w:del w:id="234" w:author="Lucy Marshall" w:date="2019-06-30T09:02:00Z">
        <w:r w:rsidRPr="0051745E" w:rsidDel="0096313F">
          <w:rPr>
            <w:bCs/>
          </w:rPr>
          <w:delText>14. ‘Feeding live fish to a cuttlefish when there are no visitors is ethically right’</w:delText>
        </w:r>
      </w:del>
    </w:p>
    <w:p w14:paraId="27A70A1A" w14:textId="26F94ED1" w:rsidR="00DD039F" w:rsidRPr="008452BD" w:rsidDel="0096313F" w:rsidRDefault="00DD039F" w:rsidP="00DD039F">
      <w:pPr>
        <w:pStyle w:val="Body"/>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rPr>
          <w:del w:id="235" w:author="Lucy Marshall" w:date="2019-06-30T09:02:00Z"/>
        </w:rPr>
      </w:pPr>
      <w:del w:id="236" w:author="Lucy Marshall" w:date="2019-06-30T09:02:00Z">
        <w:r w:rsidRPr="008452BD" w:rsidDel="0096313F">
          <w:delText>Strongly Agree</w:delText>
        </w:r>
      </w:del>
    </w:p>
    <w:p w14:paraId="4E3B4795" w14:textId="5D6E6D1D" w:rsidR="00DD039F" w:rsidRPr="00A44F44"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37" w:author="Lucy Marshall" w:date="2019-06-30T09:02:00Z"/>
        </w:rPr>
      </w:pPr>
      <w:del w:id="238" w:author="Lucy Marshall" w:date="2019-06-30T09:02:00Z">
        <w:r w:rsidRPr="00A44F44" w:rsidDel="0096313F">
          <w:delText>Agree</w:delText>
        </w:r>
      </w:del>
    </w:p>
    <w:p w14:paraId="53360B8D" w14:textId="35ECB147"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39" w:author="Lucy Marshall" w:date="2019-06-30T09:02:00Z"/>
        </w:rPr>
      </w:pPr>
      <w:del w:id="240" w:author="Lucy Marshall" w:date="2019-06-30T09:02:00Z">
        <w:r w:rsidRPr="008452BD" w:rsidDel="0096313F">
          <w:delText>Neutral</w:delText>
        </w:r>
      </w:del>
    </w:p>
    <w:p w14:paraId="5B65F3B1" w14:textId="11021A15"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41" w:author="Lucy Marshall" w:date="2019-06-30T09:02:00Z"/>
        </w:rPr>
      </w:pPr>
      <w:del w:id="242" w:author="Lucy Marshall" w:date="2019-06-30T09:02:00Z">
        <w:r w:rsidRPr="008452BD" w:rsidDel="0096313F">
          <w:delText>Disagree</w:delText>
        </w:r>
      </w:del>
    </w:p>
    <w:p w14:paraId="7142B479" w14:textId="19064F4B"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43" w:author="Lucy Marshall" w:date="2019-06-30T09:02:00Z"/>
        </w:rPr>
      </w:pPr>
      <w:del w:id="244" w:author="Lucy Marshall" w:date="2019-06-30T09:02:00Z">
        <w:r w:rsidRPr="008452BD" w:rsidDel="0096313F">
          <w:delText>Strongly Disagree</w:delText>
        </w:r>
        <w:r w:rsidRPr="008452BD" w:rsidDel="0096313F">
          <w:tab/>
        </w:r>
      </w:del>
    </w:p>
    <w:p w14:paraId="27128ABB" w14:textId="221CA4EC" w:rsidR="00DD039F" w:rsidRPr="008452BD" w:rsidDel="0096313F" w:rsidRDefault="00DD039F" w:rsidP="00DD039F">
      <w:pPr>
        <w:pStyle w:val="Body"/>
        <w:rPr>
          <w:del w:id="245" w:author="Lucy Marshall" w:date="2019-06-30T09:02:00Z"/>
        </w:rPr>
      </w:pPr>
    </w:p>
    <w:p w14:paraId="0D60FCAE" w14:textId="6B9E4C60" w:rsidR="00DD039F" w:rsidRPr="0051745E" w:rsidDel="0096313F" w:rsidRDefault="00DD039F" w:rsidP="00DD039F">
      <w:pPr>
        <w:pStyle w:val="Body"/>
        <w:rPr>
          <w:del w:id="246" w:author="Lucy Marshall" w:date="2019-06-30T09:02:00Z"/>
          <w:bCs/>
        </w:rPr>
      </w:pPr>
      <w:del w:id="247" w:author="Lucy Marshall" w:date="2019-06-30T09:02:00Z">
        <w:r w:rsidRPr="0051745E" w:rsidDel="0096313F">
          <w:rPr>
            <w:bCs/>
          </w:rPr>
          <w:delText>15. ‘Feeding live octopus to a shark when there are no visitors  is ethically…’</w:delText>
        </w:r>
      </w:del>
    </w:p>
    <w:p w14:paraId="5CCA6365" w14:textId="1542DDA4" w:rsidR="00DD039F" w:rsidRPr="008452BD" w:rsidDel="0096313F" w:rsidRDefault="00DD039F" w:rsidP="00DD039F">
      <w:pPr>
        <w:pStyle w:val="Body"/>
        <w:numPr>
          <w:ilvl w:val="0"/>
          <w:numId w:val="17"/>
        </w:numPr>
        <w:pBdr>
          <w:top w:val="none" w:sz="0" w:space="0" w:color="auto"/>
          <w:left w:val="none" w:sz="0" w:space="0" w:color="auto"/>
          <w:bottom w:val="none" w:sz="0" w:space="0" w:color="auto"/>
          <w:right w:val="none" w:sz="0" w:space="0" w:color="auto"/>
          <w:between w:val="none" w:sz="0" w:space="0" w:color="auto"/>
          <w:bar w:val="none" w:sz="0" w:color="auto"/>
        </w:pBdr>
        <w:rPr>
          <w:del w:id="248" w:author="Lucy Marshall" w:date="2019-06-30T09:02:00Z"/>
        </w:rPr>
      </w:pPr>
      <w:del w:id="249" w:author="Lucy Marshall" w:date="2019-06-30T09:02:00Z">
        <w:r w:rsidRPr="008452BD" w:rsidDel="0096313F">
          <w:delText>Completely Acceptable</w:delText>
        </w:r>
      </w:del>
    </w:p>
    <w:p w14:paraId="5B53FEC5" w14:textId="720E57C8" w:rsidR="00DD039F" w:rsidRPr="00A44F44"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50" w:author="Lucy Marshall" w:date="2019-06-30T09:02:00Z"/>
        </w:rPr>
      </w:pPr>
      <w:del w:id="251" w:author="Lucy Marshall" w:date="2019-06-30T09:02:00Z">
        <w:r w:rsidRPr="00A44F44" w:rsidDel="0096313F">
          <w:delText>Slightly Acceptable</w:delText>
        </w:r>
      </w:del>
    </w:p>
    <w:p w14:paraId="4061A6AE" w14:textId="64513089"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52" w:author="Lucy Marshall" w:date="2019-06-30T09:02:00Z"/>
        </w:rPr>
      </w:pPr>
      <w:del w:id="253" w:author="Lucy Marshall" w:date="2019-06-30T09:02:00Z">
        <w:r w:rsidRPr="008452BD" w:rsidDel="0096313F">
          <w:delText>Neutral</w:delText>
        </w:r>
      </w:del>
    </w:p>
    <w:p w14:paraId="7D443640" w14:textId="71D89CD0"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54" w:author="Lucy Marshall" w:date="2019-06-30T09:02:00Z"/>
        </w:rPr>
      </w:pPr>
      <w:del w:id="255" w:author="Lucy Marshall" w:date="2019-06-30T09:02:00Z">
        <w:r w:rsidRPr="008452BD" w:rsidDel="0096313F">
          <w:delText>Slightly Unacceptable</w:delText>
        </w:r>
      </w:del>
    </w:p>
    <w:p w14:paraId="3CE23BAC" w14:textId="36D9D9C9"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56" w:author="Lucy Marshall" w:date="2019-06-30T09:02:00Z"/>
        </w:rPr>
      </w:pPr>
      <w:del w:id="257" w:author="Lucy Marshall" w:date="2019-06-30T09:02:00Z">
        <w:r w:rsidRPr="008452BD" w:rsidDel="0096313F">
          <w:delText>Completely Unacceptable</w:delText>
        </w:r>
        <w:r w:rsidRPr="008452BD" w:rsidDel="0096313F">
          <w:tab/>
        </w:r>
      </w:del>
    </w:p>
    <w:p w14:paraId="4E180A3A" w14:textId="5E84D294" w:rsidR="00DD039F" w:rsidRPr="008452BD" w:rsidDel="0096313F" w:rsidRDefault="00DD039F" w:rsidP="00DD039F">
      <w:pPr>
        <w:pStyle w:val="Body"/>
        <w:rPr>
          <w:del w:id="258" w:author="Lucy Marshall" w:date="2019-06-30T09:02:00Z"/>
        </w:rPr>
      </w:pPr>
    </w:p>
    <w:p w14:paraId="0B4D3D9F" w14:textId="3BB4DDAC" w:rsidR="00DD039F" w:rsidRPr="0051745E" w:rsidDel="0096313F" w:rsidRDefault="00DD039F" w:rsidP="00DD039F">
      <w:pPr>
        <w:pStyle w:val="Body"/>
        <w:rPr>
          <w:del w:id="259" w:author="Lucy Marshall" w:date="2019-06-30T09:02:00Z"/>
          <w:bCs/>
        </w:rPr>
      </w:pPr>
      <w:del w:id="260" w:author="Lucy Marshall" w:date="2019-06-30T09:02:00Z">
        <w:r w:rsidRPr="0051745E" w:rsidDel="0096313F">
          <w:rPr>
            <w:bCs/>
          </w:rPr>
          <w:delText>16. ‘Simulating a live animal being fed to another animal is ethically right’</w:delText>
        </w:r>
      </w:del>
    </w:p>
    <w:p w14:paraId="2D41BB7A" w14:textId="7E2E90C7" w:rsidR="00DD039F" w:rsidRPr="008452BD" w:rsidDel="0096313F" w:rsidRDefault="00DD039F" w:rsidP="00DD039F">
      <w:pPr>
        <w:pStyle w:val="Body"/>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rPr>
          <w:del w:id="261" w:author="Lucy Marshall" w:date="2019-06-30T09:02:00Z"/>
        </w:rPr>
      </w:pPr>
      <w:del w:id="262" w:author="Lucy Marshall" w:date="2019-06-30T09:02:00Z">
        <w:r w:rsidRPr="008452BD" w:rsidDel="0096313F">
          <w:delText>Strongly Agree</w:delText>
        </w:r>
      </w:del>
    </w:p>
    <w:p w14:paraId="4DC2126F" w14:textId="3937829C" w:rsidR="00DD039F" w:rsidRPr="00A44F44"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63" w:author="Lucy Marshall" w:date="2019-06-30T09:02:00Z"/>
        </w:rPr>
      </w:pPr>
      <w:del w:id="264" w:author="Lucy Marshall" w:date="2019-06-30T09:02:00Z">
        <w:r w:rsidRPr="00A44F44" w:rsidDel="0096313F">
          <w:delText>Agree</w:delText>
        </w:r>
      </w:del>
    </w:p>
    <w:p w14:paraId="294A015F" w14:textId="3BBCCB0D"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65" w:author="Lucy Marshall" w:date="2019-06-30T09:02:00Z"/>
        </w:rPr>
      </w:pPr>
      <w:del w:id="266" w:author="Lucy Marshall" w:date="2019-06-30T09:02:00Z">
        <w:r w:rsidRPr="008452BD" w:rsidDel="0096313F">
          <w:delText>Neutral</w:delText>
        </w:r>
      </w:del>
    </w:p>
    <w:p w14:paraId="17235336" w14:textId="5C94EB22"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67" w:author="Lucy Marshall" w:date="2019-06-30T09:02:00Z"/>
        </w:rPr>
      </w:pPr>
      <w:del w:id="268" w:author="Lucy Marshall" w:date="2019-06-30T09:02:00Z">
        <w:r w:rsidRPr="008452BD" w:rsidDel="0096313F">
          <w:delText>Disagree</w:delText>
        </w:r>
      </w:del>
    </w:p>
    <w:p w14:paraId="413BECD9" w14:textId="15D60999" w:rsidR="00DD039F"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69" w:author="Lucy Marshall" w:date="2019-06-30T09:02:00Z"/>
        </w:rPr>
      </w:pPr>
      <w:del w:id="270" w:author="Lucy Marshall" w:date="2019-06-30T09:02:00Z">
        <w:r w:rsidRPr="008452BD" w:rsidDel="0096313F">
          <w:delText>Strongly Disagree</w:delText>
        </w:r>
        <w:r w:rsidRPr="008452BD" w:rsidDel="0096313F">
          <w:tab/>
        </w:r>
      </w:del>
    </w:p>
    <w:p w14:paraId="32FA1D72" w14:textId="4F3B0168" w:rsidR="00DD039F" w:rsidRPr="008452BD" w:rsidDel="0096313F" w:rsidRDefault="00DD039F" w:rsidP="00DD039F">
      <w:pPr>
        <w:pStyle w:val="Body"/>
        <w:pBdr>
          <w:top w:val="none" w:sz="0" w:space="0" w:color="auto"/>
          <w:left w:val="none" w:sz="0" w:space="0" w:color="auto"/>
          <w:bottom w:val="none" w:sz="0" w:space="0" w:color="auto"/>
          <w:right w:val="none" w:sz="0" w:space="0" w:color="auto"/>
          <w:between w:val="none" w:sz="0" w:space="0" w:color="auto"/>
          <w:bar w:val="none" w:sz="0" w:color="auto"/>
        </w:pBdr>
        <w:rPr>
          <w:del w:id="271" w:author="Lucy Marshall" w:date="2019-06-30T09:02:00Z"/>
        </w:rPr>
      </w:pPr>
    </w:p>
    <w:p w14:paraId="4048655F" w14:textId="6C3ACBE7" w:rsidR="00DD039F" w:rsidRPr="008452BD" w:rsidDel="0096313F" w:rsidRDefault="00DD039F" w:rsidP="00DD039F">
      <w:pPr>
        <w:pStyle w:val="Body"/>
        <w:rPr>
          <w:del w:id="272" w:author="Lucy Marshall" w:date="2019-06-30T09:02:00Z"/>
        </w:rPr>
      </w:pPr>
      <w:del w:id="273" w:author="Lucy Marshall" w:date="2019-06-30T09:02:00Z">
        <w:r w:rsidRPr="0051745E" w:rsidDel="0096313F">
          <w:rPr>
            <w:bCs/>
          </w:rPr>
          <w:delText>17. ‘Pretending a dead animal is alive when feeding is ethically wrong’</w:delText>
        </w:r>
        <w:r w:rsidRPr="008452BD" w:rsidDel="0096313F">
          <w:tab/>
        </w:r>
        <w:r w:rsidRPr="008452BD" w:rsidDel="0096313F">
          <w:tab/>
        </w:r>
        <w:r w:rsidRPr="008452BD" w:rsidDel="0096313F">
          <w:tab/>
        </w:r>
      </w:del>
    </w:p>
    <w:p w14:paraId="3465C7E0" w14:textId="5ED559BE" w:rsidR="00DD039F" w:rsidRPr="00A44F44" w:rsidDel="0096313F" w:rsidRDefault="00DD039F" w:rsidP="00DD039F">
      <w:pPr>
        <w:pStyle w:val="Body"/>
        <w:numPr>
          <w:ilvl w:val="0"/>
          <w:numId w:val="19"/>
        </w:numPr>
        <w:pBdr>
          <w:top w:val="none" w:sz="0" w:space="0" w:color="auto"/>
          <w:left w:val="none" w:sz="0" w:space="0" w:color="auto"/>
          <w:bottom w:val="none" w:sz="0" w:space="0" w:color="auto"/>
          <w:right w:val="none" w:sz="0" w:space="0" w:color="auto"/>
          <w:between w:val="none" w:sz="0" w:space="0" w:color="auto"/>
          <w:bar w:val="none" w:sz="0" w:color="auto"/>
        </w:pBdr>
        <w:rPr>
          <w:del w:id="274" w:author="Lucy Marshall" w:date="2019-06-30T09:02:00Z"/>
        </w:rPr>
      </w:pPr>
      <w:del w:id="275" w:author="Lucy Marshall" w:date="2019-06-30T09:02:00Z">
        <w:r w:rsidRPr="00A44F44" w:rsidDel="0096313F">
          <w:delText>Strongly Agree</w:delText>
        </w:r>
      </w:del>
    </w:p>
    <w:p w14:paraId="3FB1B876" w14:textId="7A9D3A91"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76" w:author="Lucy Marshall" w:date="2019-06-30T09:02:00Z"/>
        </w:rPr>
      </w:pPr>
      <w:del w:id="277" w:author="Lucy Marshall" w:date="2019-06-30T09:02:00Z">
        <w:r w:rsidRPr="008452BD" w:rsidDel="0096313F">
          <w:delText>Agree</w:delText>
        </w:r>
      </w:del>
    </w:p>
    <w:p w14:paraId="1FFE69C6" w14:textId="3BC11B87"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78" w:author="Lucy Marshall" w:date="2019-06-30T09:02:00Z"/>
        </w:rPr>
      </w:pPr>
      <w:del w:id="279" w:author="Lucy Marshall" w:date="2019-06-30T09:02:00Z">
        <w:r w:rsidRPr="008452BD" w:rsidDel="0096313F">
          <w:delText>Neutral</w:delText>
        </w:r>
      </w:del>
    </w:p>
    <w:p w14:paraId="7E2CA1C6" w14:textId="7C095130"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80" w:author="Lucy Marshall" w:date="2019-06-30T09:02:00Z"/>
        </w:rPr>
      </w:pPr>
      <w:del w:id="281" w:author="Lucy Marshall" w:date="2019-06-30T09:02:00Z">
        <w:r w:rsidRPr="008452BD" w:rsidDel="0096313F">
          <w:delText>Disagree</w:delText>
        </w:r>
      </w:del>
    </w:p>
    <w:p w14:paraId="114728C3" w14:textId="252C3C53" w:rsidR="00DD039F" w:rsidRPr="008452BD" w:rsidDel="0096313F" w:rsidRDefault="00DD039F" w:rsidP="00DD039F">
      <w:pPr>
        <w:pStyle w:val="Body"/>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rPr>
          <w:del w:id="282" w:author="Lucy Marshall" w:date="2019-06-30T09:02:00Z"/>
        </w:rPr>
      </w:pPr>
      <w:del w:id="283" w:author="Lucy Marshall" w:date="2019-06-30T09:02:00Z">
        <w:r w:rsidRPr="008452BD" w:rsidDel="0096313F">
          <w:delText>Strongly Disagree</w:delText>
        </w:r>
        <w:r w:rsidRPr="008452BD" w:rsidDel="0096313F">
          <w:tab/>
        </w:r>
      </w:del>
    </w:p>
    <w:p w14:paraId="71F36FD1" w14:textId="77777777" w:rsidR="00DD039F" w:rsidDel="0096313F" w:rsidRDefault="00DD039F" w:rsidP="00DD039F">
      <w:pPr>
        <w:rPr>
          <w:del w:id="284" w:author="Lucy Marshall" w:date="2019-06-30T09:03:00Z"/>
          <w:sz w:val="28"/>
        </w:rPr>
      </w:pPr>
    </w:p>
    <w:p w14:paraId="2315A0DC" w14:textId="77777777" w:rsidR="00DD039F" w:rsidRDefault="00DD039F" w:rsidP="00DD039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sectPr w:rsidR="00DD039F" w:rsidSect="00DD039F">
          <w:pgSz w:w="11906" w:h="16838"/>
          <w:pgMar w:top="1134" w:right="1134" w:bottom="1134" w:left="1134" w:header="709" w:footer="850" w:gutter="0"/>
          <w:lnNumType w:countBy="1" w:restart="continuous"/>
          <w:cols w:space="720"/>
          <w:docGrid w:linePitch="326"/>
        </w:sectPr>
      </w:pPr>
    </w:p>
    <w:p w14:paraId="0FC8DC2F" w14:textId="77777777" w:rsidR="00DD039F" w:rsidRDefault="00DD039F" w:rsidP="00DD039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sectPr w:rsidR="00DD039F" w:rsidSect="00DD039F">
          <w:pgSz w:w="11906" w:h="16838"/>
          <w:pgMar w:top="1134" w:right="1134" w:bottom="1134" w:left="1134" w:header="709" w:footer="850" w:gutter="0"/>
          <w:lnNumType w:countBy="1" w:restart="continuous"/>
          <w:cols w:space="720"/>
          <w:docGrid w:linePitch="326"/>
        </w:sectPr>
      </w:pPr>
    </w:p>
    <w:p w14:paraId="27B3BCC2" w14:textId="3ACF93DF" w:rsidR="00DD039F" w:rsidRPr="00DD039F" w:rsidDel="0096313F" w:rsidRDefault="00DD039F" w:rsidP="00DD039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moveFrom w:id="285" w:author="Lucy Marshall" w:date="2019-06-30T09:04:00Z"/>
          <w:sz w:val="28"/>
        </w:rPr>
      </w:pPr>
      <w:moveFromRangeStart w:id="286" w:author="Lucy Marshall" w:date="2019-06-30T09:04:00Z" w:name="move12777908"/>
      <w:moveFrom w:id="287" w:author="Lucy Marshall" w:date="2019-06-30T09:04:00Z">
        <w:r w:rsidDel="0096313F">
          <w:lastRenderedPageBreak/>
          <w:t>Table S2: Multiple pairwise comparisons (Bonferroni corrected ANOVAs) for survey questions regarding the acceptability of feeding various live animals to one another, analysed by source i.e UK aquarist etc</w:t>
        </w:r>
      </w:moveFrom>
    </w:p>
    <w:tbl>
      <w:tblPr>
        <w:tblW w:w="13820" w:type="dxa"/>
        <w:tblLook w:val="04A0" w:firstRow="1" w:lastRow="0" w:firstColumn="1" w:lastColumn="0" w:noHBand="0" w:noVBand="1"/>
      </w:tblPr>
      <w:tblGrid>
        <w:gridCol w:w="2560"/>
        <w:gridCol w:w="1740"/>
        <w:gridCol w:w="1740"/>
        <w:gridCol w:w="1540"/>
        <w:gridCol w:w="1120"/>
        <w:gridCol w:w="1080"/>
        <w:gridCol w:w="1080"/>
        <w:gridCol w:w="1480"/>
        <w:gridCol w:w="1480"/>
      </w:tblGrid>
      <w:tr w:rsidR="00DD039F" w:rsidRPr="00A44F44" w:rsidDel="0096313F" w14:paraId="28B2B229" w14:textId="46204D0C" w:rsidTr="00213370">
        <w:trPr>
          <w:trHeight w:val="400"/>
          <w:del w:id="288" w:author="Lucy Marshall" w:date="2019-06-30T09:03:00Z"/>
        </w:trPr>
        <w:tc>
          <w:tcPr>
            <w:tcW w:w="6040" w:type="dxa"/>
            <w:gridSpan w:val="3"/>
            <w:vMerge w:val="restart"/>
            <w:tcBorders>
              <w:top w:val="nil"/>
              <w:left w:val="nil"/>
              <w:bottom w:val="single" w:sz="4" w:space="0" w:color="152935"/>
              <w:right w:val="nil"/>
            </w:tcBorders>
            <w:vAlign w:val="bottom"/>
            <w:hideMark/>
          </w:tcPr>
          <w:moveFromRangeEnd w:id="286"/>
          <w:p w14:paraId="355D3578" w14:textId="084A4A74" w:rsidR="00DD039F" w:rsidRPr="0051745E" w:rsidDel="0096313F" w:rsidRDefault="00DD039F" w:rsidP="00213370">
            <w:pPr>
              <w:rPr>
                <w:del w:id="289" w:author="Lucy Marshall" w:date="2019-06-30T09:03:00Z"/>
                <w:rFonts w:ascii="Arial" w:eastAsia="Times New Roman" w:hAnsi="Arial" w:cs="Arial"/>
                <w:sz w:val="18"/>
                <w:szCs w:val="18"/>
                <w:lang w:eastAsia="en-GB"/>
              </w:rPr>
            </w:pPr>
            <w:del w:id="290" w:author="Lucy Marshall" w:date="2019-06-30T09:03:00Z">
              <w:r w:rsidRPr="0051745E" w:rsidDel="0096313F">
                <w:rPr>
                  <w:rFonts w:ascii="Arial" w:eastAsia="Times New Roman" w:hAnsi="Arial" w:cs="Arial"/>
                  <w:sz w:val="18"/>
                  <w:szCs w:val="18"/>
                  <w:lang w:eastAsia="en-GB"/>
                </w:rPr>
                <w:delText>Dependent Variable</w:delText>
              </w:r>
            </w:del>
          </w:p>
        </w:tc>
        <w:tc>
          <w:tcPr>
            <w:tcW w:w="1540" w:type="dxa"/>
            <w:vMerge w:val="restart"/>
            <w:tcBorders>
              <w:top w:val="nil"/>
              <w:left w:val="nil"/>
              <w:bottom w:val="single" w:sz="4" w:space="0" w:color="152935"/>
              <w:right w:val="single" w:sz="4" w:space="0" w:color="E0E0E0"/>
            </w:tcBorders>
            <w:vAlign w:val="bottom"/>
            <w:hideMark/>
          </w:tcPr>
          <w:p w14:paraId="53D91203" w14:textId="7C34C4EE" w:rsidR="00DD039F" w:rsidRPr="0051745E" w:rsidDel="0096313F" w:rsidRDefault="00DD039F" w:rsidP="00213370">
            <w:pPr>
              <w:jc w:val="center"/>
              <w:rPr>
                <w:del w:id="291" w:author="Lucy Marshall" w:date="2019-06-30T09:03:00Z"/>
                <w:rFonts w:ascii="Arial" w:eastAsia="Times New Roman" w:hAnsi="Arial" w:cs="Arial"/>
                <w:sz w:val="18"/>
                <w:szCs w:val="18"/>
                <w:lang w:eastAsia="en-GB"/>
              </w:rPr>
            </w:pPr>
            <w:del w:id="292" w:author="Lucy Marshall" w:date="2019-06-30T09:03:00Z">
              <w:r w:rsidRPr="0051745E" w:rsidDel="0096313F">
                <w:rPr>
                  <w:rFonts w:ascii="Arial" w:eastAsia="Times New Roman" w:hAnsi="Arial" w:cs="Arial"/>
                  <w:sz w:val="18"/>
                  <w:szCs w:val="18"/>
                  <w:lang w:eastAsia="en-GB"/>
                </w:rPr>
                <w:delText>Mean Difference (I-J)</w:delText>
              </w:r>
            </w:del>
          </w:p>
        </w:tc>
        <w:tc>
          <w:tcPr>
            <w:tcW w:w="1120" w:type="dxa"/>
            <w:vMerge w:val="restart"/>
            <w:tcBorders>
              <w:top w:val="nil"/>
              <w:left w:val="single" w:sz="4" w:space="0" w:color="E0E0E0"/>
              <w:bottom w:val="single" w:sz="4" w:space="0" w:color="152935"/>
              <w:right w:val="single" w:sz="4" w:space="0" w:color="E0E0E0"/>
            </w:tcBorders>
            <w:vAlign w:val="bottom"/>
            <w:hideMark/>
          </w:tcPr>
          <w:p w14:paraId="4994D9A0" w14:textId="0BB13D92" w:rsidR="00DD039F" w:rsidRPr="0051745E" w:rsidDel="0096313F" w:rsidRDefault="00DD039F" w:rsidP="00213370">
            <w:pPr>
              <w:jc w:val="center"/>
              <w:rPr>
                <w:del w:id="293" w:author="Lucy Marshall" w:date="2019-06-30T09:03:00Z"/>
                <w:rFonts w:ascii="Arial" w:eastAsia="Times New Roman" w:hAnsi="Arial" w:cs="Arial"/>
                <w:sz w:val="18"/>
                <w:szCs w:val="18"/>
                <w:lang w:eastAsia="en-GB"/>
              </w:rPr>
            </w:pPr>
            <w:del w:id="294" w:author="Lucy Marshall" w:date="2019-06-30T09:03:00Z">
              <w:r w:rsidRPr="0051745E" w:rsidDel="0096313F">
                <w:rPr>
                  <w:rFonts w:ascii="Arial" w:eastAsia="Times New Roman" w:hAnsi="Arial" w:cs="Arial"/>
                  <w:sz w:val="18"/>
                  <w:szCs w:val="18"/>
                  <w:lang w:eastAsia="en-GB"/>
                </w:rPr>
                <w:delText>Std. Error</w:delText>
              </w:r>
            </w:del>
          </w:p>
        </w:tc>
        <w:tc>
          <w:tcPr>
            <w:tcW w:w="1080" w:type="dxa"/>
            <w:tcBorders>
              <w:top w:val="nil"/>
              <w:left w:val="single" w:sz="4" w:space="0" w:color="E0E0E0"/>
              <w:bottom w:val="single" w:sz="4" w:space="0" w:color="152935"/>
              <w:right w:val="single" w:sz="4" w:space="0" w:color="E0E0E0"/>
            </w:tcBorders>
          </w:tcPr>
          <w:p w14:paraId="6E6DB579" w14:textId="2993B008" w:rsidR="00DD039F" w:rsidRPr="0051745E" w:rsidDel="0096313F" w:rsidRDefault="00DD039F" w:rsidP="00213370">
            <w:pPr>
              <w:jc w:val="center"/>
              <w:rPr>
                <w:del w:id="295" w:author="Lucy Marshall" w:date="2019-06-30T09:03:00Z"/>
                <w:rFonts w:ascii="Arial" w:eastAsia="Times New Roman" w:hAnsi="Arial" w:cs="Arial"/>
                <w:sz w:val="18"/>
                <w:szCs w:val="18"/>
                <w:lang w:eastAsia="en-GB"/>
              </w:rPr>
            </w:pPr>
          </w:p>
        </w:tc>
        <w:tc>
          <w:tcPr>
            <w:tcW w:w="1080" w:type="dxa"/>
            <w:vMerge w:val="restart"/>
            <w:tcBorders>
              <w:top w:val="nil"/>
              <w:left w:val="single" w:sz="4" w:space="0" w:color="E0E0E0"/>
              <w:bottom w:val="single" w:sz="4" w:space="0" w:color="152935"/>
              <w:right w:val="single" w:sz="4" w:space="0" w:color="E0E0E0"/>
            </w:tcBorders>
            <w:vAlign w:val="bottom"/>
            <w:hideMark/>
          </w:tcPr>
          <w:p w14:paraId="01D7E7CF" w14:textId="7DB85931" w:rsidR="00DD039F" w:rsidRPr="0051745E" w:rsidDel="0096313F" w:rsidRDefault="00DD039F" w:rsidP="00213370">
            <w:pPr>
              <w:jc w:val="center"/>
              <w:rPr>
                <w:del w:id="296" w:author="Lucy Marshall" w:date="2019-06-30T09:03:00Z"/>
                <w:rFonts w:ascii="Arial" w:eastAsia="Times New Roman" w:hAnsi="Arial" w:cs="Arial"/>
                <w:sz w:val="18"/>
                <w:szCs w:val="18"/>
                <w:lang w:eastAsia="en-GB"/>
              </w:rPr>
            </w:pPr>
            <w:del w:id="297" w:author="Lucy Marshall" w:date="2019-06-30T09:03:00Z">
              <w:r w:rsidRPr="0051745E" w:rsidDel="0096313F">
                <w:rPr>
                  <w:rFonts w:ascii="Arial" w:eastAsia="Times New Roman" w:hAnsi="Arial" w:cs="Arial"/>
                  <w:sz w:val="18"/>
                  <w:szCs w:val="18"/>
                  <w:lang w:eastAsia="en-GB"/>
                </w:rPr>
                <w:delText>Sig.</w:delText>
              </w:r>
            </w:del>
          </w:p>
        </w:tc>
        <w:tc>
          <w:tcPr>
            <w:tcW w:w="2960" w:type="dxa"/>
            <w:gridSpan w:val="2"/>
            <w:tcBorders>
              <w:top w:val="nil"/>
              <w:left w:val="nil"/>
              <w:bottom w:val="nil"/>
              <w:right w:val="single" w:sz="4" w:space="0" w:color="E0E0E0"/>
            </w:tcBorders>
            <w:vAlign w:val="bottom"/>
            <w:hideMark/>
          </w:tcPr>
          <w:p w14:paraId="52E4A59F" w14:textId="2C9AB50C" w:rsidR="00DD039F" w:rsidRPr="0051745E" w:rsidDel="0096313F" w:rsidRDefault="00DD039F" w:rsidP="00213370">
            <w:pPr>
              <w:jc w:val="center"/>
              <w:rPr>
                <w:del w:id="298" w:author="Lucy Marshall" w:date="2019-06-30T09:03:00Z"/>
                <w:rFonts w:ascii="Arial" w:eastAsia="Times New Roman" w:hAnsi="Arial" w:cs="Arial"/>
                <w:sz w:val="18"/>
                <w:szCs w:val="18"/>
                <w:lang w:eastAsia="en-GB"/>
              </w:rPr>
            </w:pPr>
            <w:del w:id="299" w:author="Lucy Marshall" w:date="2019-06-30T09:03:00Z">
              <w:r w:rsidRPr="0051745E" w:rsidDel="0096313F">
                <w:rPr>
                  <w:rFonts w:ascii="Arial" w:eastAsia="Times New Roman" w:hAnsi="Arial" w:cs="Arial"/>
                  <w:sz w:val="18"/>
                  <w:szCs w:val="18"/>
                  <w:lang w:eastAsia="en-GB"/>
                </w:rPr>
                <w:delText>95% Confidence Interval</w:delText>
              </w:r>
            </w:del>
          </w:p>
        </w:tc>
      </w:tr>
      <w:tr w:rsidR="00DD039F" w:rsidRPr="00A44F44" w:rsidDel="0096313F" w14:paraId="3CCBEFAF" w14:textId="764413D1" w:rsidTr="00213370">
        <w:trPr>
          <w:trHeight w:val="400"/>
          <w:del w:id="300" w:author="Lucy Marshall" w:date="2019-06-30T09:03:00Z"/>
        </w:trPr>
        <w:tc>
          <w:tcPr>
            <w:tcW w:w="0" w:type="auto"/>
            <w:gridSpan w:val="3"/>
            <w:vMerge/>
            <w:tcBorders>
              <w:top w:val="nil"/>
              <w:left w:val="nil"/>
              <w:bottom w:val="single" w:sz="4" w:space="0" w:color="152935"/>
              <w:right w:val="nil"/>
            </w:tcBorders>
            <w:vAlign w:val="center"/>
            <w:hideMark/>
          </w:tcPr>
          <w:p w14:paraId="6A69A0DD" w14:textId="6038AE55" w:rsidR="00DD039F" w:rsidRPr="0051745E" w:rsidDel="0096313F" w:rsidRDefault="00DD039F" w:rsidP="00213370">
            <w:pPr>
              <w:rPr>
                <w:del w:id="301" w:author="Lucy Marshall" w:date="2019-06-30T09:03:00Z"/>
                <w:rFonts w:ascii="Arial" w:eastAsia="Times New Roman" w:hAnsi="Arial" w:cs="Arial"/>
                <w:sz w:val="18"/>
                <w:szCs w:val="18"/>
                <w:lang w:eastAsia="en-GB"/>
              </w:rPr>
            </w:pPr>
          </w:p>
        </w:tc>
        <w:tc>
          <w:tcPr>
            <w:tcW w:w="0" w:type="auto"/>
            <w:vMerge/>
            <w:tcBorders>
              <w:top w:val="nil"/>
              <w:left w:val="nil"/>
              <w:bottom w:val="single" w:sz="4" w:space="0" w:color="152935"/>
              <w:right w:val="single" w:sz="4" w:space="0" w:color="E0E0E0"/>
            </w:tcBorders>
            <w:vAlign w:val="center"/>
            <w:hideMark/>
          </w:tcPr>
          <w:p w14:paraId="714D338C" w14:textId="7984DF12" w:rsidR="00DD039F" w:rsidRPr="0051745E" w:rsidDel="0096313F" w:rsidRDefault="00DD039F" w:rsidP="00213370">
            <w:pPr>
              <w:rPr>
                <w:del w:id="302" w:author="Lucy Marshall" w:date="2019-06-30T09:03:00Z"/>
                <w:rFonts w:ascii="Arial" w:eastAsia="Times New Roman" w:hAnsi="Arial" w:cs="Arial"/>
                <w:sz w:val="18"/>
                <w:szCs w:val="18"/>
                <w:lang w:eastAsia="en-GB"/>
              </w:rPr>
            </w:pPr>
          </w:p>
        </w:tc>
        <w:tc>
          <w:tcPr>
            <w:tcW w:w="0" w:type="auto"/>
            <w:vMerge/>
            <w:tcBorders>
              <w:top w:val="nil"/>
              <w:left w:val="single" w:sz="4" w:space="0" w:color="E0E0E0"/>
              <w:bottom w:val="single" w:sz="4" w:space="0" w:color="152935"/>
              <w:right w:val="single" w:sz="4" w:space="0" w:color="E0E0E0"/>
            </w:tcBorders>
            <w:vAlign w:val="center"/>
            <w:hideMark/>
          </w:tcPr>
          <w:p w14:paraId="39BF65F7" w14:textId="796EC0D4" w:rsidR="00DD039F" w:rsidRPr="0051745E" w:rsidDel="0096313F" w:rsidRDefault="00DD039F" w:rsidP="00213370">
            <w:pPr>
              <w:rPr>
                <w:del w:id="303" w:author="Lucy Marshall" w:date="2019-06-30T09:03:00Z"/>
                <w:rFonts w:ascii="Arial" w:eastAsia="Times New Roman" w:hAnsi="Arial" w:cs="Arial"/>
                <w:sz w:val="18"/>
                <w:szCs w:val="18"/>
                <w:lang w:eastAsia="en-GB"/>
              </w:rPr>
            </w:pPr>
          </w:p>
        </w:tc>
        <w:tc>
          <w:tcPr>
            <w:tcW w:w="1080" w:type="dxa"/>
            <w:tcBorders>
              <w:top w:val="nil"/>
              <w:left w:val="single" w:sz="4" w:space="0" w:color="E0E0E0"/>
              <w:bottom w:val="single" w:sz="4" w:space="0" w:color="152935"/>
              <w:right w:val="single" w:sz="4" w:space="0" w:color="E0E0E0"/>
            </w:tcBorders>
          </w:tcPr>
          <w:p w14:paraId="7EB781FA" w14:textId="28E878A2" w:rsidR="00DD039F" w:rsidRPr="0051745E" w:rsidDel="0096313F" w:rsidRDefault="00DD039F" w:rsidP="00213370">
            <w:pPr>
              <w:rPr>
                <w:del w:id="304" w:author="Lucy Marshall" w:date="2019-06-30T09:03:00Z"/>
                <w:rFonts w:ascii="Arial" w:eastAsia="Times New Roman" w:hAnsi="Arial" w:cs="Arial"/>
                <w:sz w:val="18"/>
                <w:szCs w:val="18"/>
                <w:lang w:eastAsia="en-GB"/>
              </w:rPr>
            </w:pPr>
          </w:p>
        </w:tc>
        <w:tc>
          <w:tcPr>
            <w:tcW w:w="0" w:type="auto"/>
            <w:vMerge/>
            <w:tcBorders>
              <w:top w:val="nil"/>
              <w:left w:val="single" w:sz="4" w:space="0" w:color="E0E0E0"/>
              <w:bottom w:val="single" w:sz="4" w:space="0" w:color="152935"/>
              <w:right w:val="single" w:sz="4" w:space="0" w:color="E0E0E0"/>
            </w:tcBorders>
            <w:vAlign w:val="center"/>
            <w:hideMark/>
          </w:tcPr>
          <w:p w14:paraId="61025E70" w14:textId="79689CD0" w:rsidR="00DD039F" w:rsidRPr="0051745E" w:rsidDel="0096313F" w:rsidRDefault="00DD039F" w:rsidP="00213370">
            <w:pPr>
              <w:rPr>
                <w:del w:id="305" w:author="Lucy Marshall" w:date="2019-06-30T09:03:00Z"/>
                <w:rFonts w:ascii="Arial" w:eastAsia="Times New Roman" w:hAnsi="Arial" w:cs="Arial"/>
                <w:sz w:val="18"/>
                <w:szCs w:val="18"/>
                <w:lang w:eastAsia="en-GB"/>
              </w:rPr>
            </w:pPr>
          </w:p>
        </w:tc>
        <w:tc>
          <w:tcPr>
            <w:tcW w:w="1480" w:type="dxa"/>
            <w:tcBorders>
              <w:top w:val="nil"/>
              <w:left w:val="nil"/>
              <w:bottom w:val="single" w:sz="4" w:space="0" w:color="152935"/>
              <w:right w:val="single" w:sz="4" w:space="0" w:color="E0E0E0"/>
            </w:tcBorders>
            <w:vAlign w:val="bottom"/>
            <w:hideMark/>
          </w:tcPr>
          <w:p w14:paraId="32EDCA07" w14:textId="7C255DAB" w:rsidR="00DD039F" w:rsidRPr="0051745E" w:rsidDel="0096313F" w:rsidRDefault="00DD039F" w:rsidP="00213370">
            <w:pPr>
              <w:jc w:val="center"/>
              <w:rPr>
                <w:del w:id="306" w:author="Lucy Marshall" w:date="2019-06-30T09:03:00Z"/>
                <w:rFonts w:ascii="Arial" w:eastAsia="Times New Roman" w:hAnsi="Arial" w:cs="Arial"/>
                <w:sz w:val="18"/>
                <w:szCs w:val="18"/>
                <w:lang w:eastAsia="en-GB"/>
              </w:rPr>
            </w:pPr>
            <w:del w:id="307" w:author="Lucy Marshall" w:date="2019-06-30T09:03:00Z">
              <w:r w:rsidRPr="0051745E" w:rsidDel="0096313F">
                <w:rPr>
                  <w:rFonts w:ascii="Arial" w:eastAsia="Times New Roman" w:hAnsi="Arial" w:cs="Arial"/>
                  <w:sz w:val="18"/>
                  <w:szCs w:val="18"/>
                  <w:lang w:eastAsia="en-GB"/>
                </w:rPr>
                <w:delText>Lower Bound</w:delText>
              </w:r>
            </w:del>
          </w:p>
        </w:tc>
        <w:tc>
          <w:tcPr>
            <w:tcW w:w="1480" w:type="dxa"/>
            <w:tcBorders>
              <w:top w:val="nil"/>
              <w:left w:val="nil"/>
              <w:bottom w:val="single" w:sz="4" w:space="0" w:color="152935"/>
              <w:right w:val="nil"/>
            </w:tcBorders>
            <w:vAlign w:val="bottom"/>
            <w:hideMark/>
          </w:tcPr>
          <w:p w14:paraId="676C3220" w14:textId="22962CDE" w:rsidR="00DD039F" w:rsidRPr="0051745E" w:rsidDel="0096313F" w:rsidRDefault="00DD039F" w:rsidP="00213370">
            <w:pPr>
              <w:jc w:val="center"/>
              <w:rPr>
                <w:del w:id="308" w:author="Lucy Marshall" w:date="2019-06-30T09:03:00Z"/>
                <w:rFonts w:ascii="Arial" w:eastAsia="Times New Roman" w:hAnsi="Arial" w:cs="Arial"/>
                <w:sz w:val="18"/>
                <w:szCs w:val="18"/>
                <w:lang w:eastAsia="en-GB"/>
              </w:rPr>
            </w:pPr>
            <w:del w:id="309" w:author="Lucy Marshall" w:date="2019-06-30T09:03:00Z">
              <w:r w:rsidRPr="0051745E" w:rsidDel="0096313F">
                <w:rPr>
                  <w:rFonts w:ascii="Arial" w:eastAsia="Times New Roman" w:hAnsi="Arial" w:cs="Arial"/>
                  <w:sz w:val="18"/>
                  <w:szCs w:val="18"/>
                  <w:lang w:eastAsia="en-GB"/>
                </w:rPr>
                <w:delText>Upper Bound</w:delText>
              </w:r>
            </w:del>
          </w:p>
        </w:tc>
      </w:tr>
      <w:tr w:rsidR="00DD039F" w:rsidRPr="00A44F44" w:rsidDel="0096313F" w14:paraId="25208536" w14:textId="068F329C" w:rsidTr="00213370">
        <w:trPr>
          <w:trHeight w:val="360"/>
          <w:del w:id="310" w:author="Lucy Marshall" w:date="2019-06-30T09:03:00Z"/>
        </w:trPr>
        <w:tc>
          <w:tcPr>
            <w:tcW w:w="2560" w:type="dxa"/>
            <w:vMerge w:val="restart"/>
            <w:shd w:val="clear" w:color="auto" w:fill="E0E0E0"/>
            <w:vAlign w:val="center"/>
            <w:hideMark/>
          </w:tcPr>
          <w:p w14:paraId="76B6E24A" w14:textId="56A3D1D3" w:rsidR="00DD039F" w:rsidRPr="0051745E" w:rsidDel="0096313F" w:rsidRDefault="00DD039F" w:rsidP="00213370">
            <w:pPr>
              <w:rPr>
                <w:del w:id="311" w:author="Lucy Marshall" w:date="2019-06-30T09:03:00Z"/>
                <w:rFonts w:ascii="Arial" w:eastAsia="Times New Roman" w:hAnsi="Arial" w:cs="Arial"/>
                <w:sz w:val="18"/>
                <w:szCs w:val="18"/>
                <w:lang w:eastAsia="en-GB"/>
              </w:rPr>
            </w:pPr>
            <w:del w:id="312" w:author="Lucy Marshall" w:date="2019-06-30T09:03:00Z">
              <w:r w:rsidRPr="0051745E" w:rsidDel="0096313F">
                <w:rPr>
                  <w:rFonts w:ascii="Arial" w:eastAsia="Times New Roman" w:hAnsi="Arial" w:cs="Arial"/>
                  <w:sz w:val="18"/>
                  <w:szCs w:val="18"/>
                  <w:lang w:eastAsia="en-GB"/>
                </w:rPr>
                <w:delText xml:space="preserve">Fish to shark on show </w:delText>
              </w:r>
            </w:del>
          </w:p>
        </w:tc>
        <w:tc>
          <w:tcPr>
            <w:tcW w:w="1740" w:type="dxa"/>
            <w:vMerge w:val="restart"/>
            <w:shd w:val="clear" w:color="auto" w:fill="E0E0E0"/>
            <w:hideMark/>
          </w:tcPr>
          <w:p w14:paraId="6114294A" w14:textId="7B11C3CC" w:rsidR="00DD039F" w:rsidRPr="0051745E" w:rsidDel="0096313F" w:rsidRDefault="00DD039F" w:rsidP="00213370">
            <w:pPr>
              <w:rPr>
                <w:del w:id="313" w:author="Lucy Marshall" w:date="2019-06-30T09:03:00Z"/>
                <w:rFonts w:ascii="Arial" w:eastAsia="Times New Roman" w:hAnsi="Arial" w:cs="Arial"/>
                <w:sz w:val="18"/>
                <w:szCs w:val="18"/>
                <w:lang w:eastAsia="en-GB"/>
              </w:rPr>
            </w:pPr>
            <w:del w:id="314"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nil"/>
              <w:left w:val="nil"/>
              <w:bottom w:val="single" w:sz="4" w:space="0" w:color="C0C0C0"/>
              <w:right w:val="nil"/>
            </w:tcBorders>
            <w:shd w:val="clear" w:color="auto" w:fill="E0E0E0"/>
            <w:hideMark/>
          </w:tcPr>
          <w:p w14:paraId="5D80F830" w14:textId="295A383A" w:rsidR="00DD039F" w:rsidRPr="0051745E" w:rsidDel="0096313F" w:rsidRDefault="00DD039F" w:rsidP="00213370">
            <w:pPr>
              <w:rPr>
                <w:del w:id="315" w:author="Lucy Marshall" w:date="2019-06-30T09:03:00Z"/>
                <w:rFonts w:ascii="Arial" w:eastAsia="Times New Roman" w:hAnsi="Arial" w:cs="Arial"/>
                <w:sz w:val="18"/>
                <w:szCs w:val="18"/>
                <w:lang w:eastAsia="en-GB"/>
              </w:rPr>
            </w:pPr>
            <w:del w:id="316"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37BE3064" w14:textId="7BBD1C9E" w:rsidR="00DD039F" w:rsidRPr="0051745E" w:rsidDel="0096313F" w:rsidRDefault="00DD039F" w:rsidP="00213370">
            <w:pPr>
              <w:jc w:val="right"/>
              <w:rPr>
                <w:del w:id="317" w:author="Lucy Marshall" w:date="2019-06-30T09:03:00Z"/>
                <w:rFonts w:ascii="Arial" w:eastAsia="Times New Roman" w:hAnsi="Arial" w:cs="Arial"/>
                <w:sz w:val="18"/>
                <w:szCs w:val="18"/>
                <w:lang w:eastAsia="en-GB"/>
              </w:rPr>
            </w:pPr>
            <w:del w:id="318" w:author="Lucy Marshall" w:date="2019-06-30T09:03:00Z">
              <w:r w:rsidRPr="0051745E" w:rsidDel="0096313F">
                <w:rPr>
                  <w:rFonts w:ascii="Arial" w:eastAsia="Times New Roman" w:hAnsi="Arial" w:cs="Arial"/>
                  <w:sz w:val="18"/>
                  <w:szCs w:val="18"/>
                  <w:lang w:eastAsia="en-GB"/>
                </w:rPr>
                <w:delText>.808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165335D6" w14:textId="0ED0A2C9" w:rsidR="00DD039F" w:rsidRPr="0051745E" w:rsidDel="0096313F" w:rsidRDefault="00DD039F" w:rsidP="00213370">
            <w:pPr>
              <w:jc w:val="right"/>
              <w:rPr>
                <w:del w:id="319" w:author="Lucy Marshall" w:date="2019-06-30T09:03:00Z"/>
                <w:rFonts w:ascii="Arial" w:eastAsia="Times New Roman" w:hAnsi="Arial" w:cs="Arial"/>
                <w:sz w:val="18"/>
                <w:szCs w:val="18"/>
                <w:lang w:eastAsia="en-GB"/>
              </w:rPr>
            </w:pPr>
            <w:del w:id="320" w:author="Lucy Marshall" w:date="2019-06-30T09:03:00Z">
              <w:r w:rsidRPr="0051745E" w:rsidDel="0096313F">
                <w:rPr>
                  <w:rFonts w:ascii="Arial" w:eastAsia="Times New Roman" w:hAnsi="Arial" w:cs="Arial"/>
                  <w:sz w:val="18"/>
                  <w:szCs w:val="18"/>
                  <w:lang w:eastAsia="en-GB"/>
                </w:rPr>
                <w:delText>0.272</w:delText>
              </w:r>
            </w:del>
          </w:p>
        </w:tc>
        <w:tc>
          <w:tcPr>
            <w:tcW w:w="1080" w:type="dxa"/>
            <w:tcBorders>
              <w:top w:val="nil"/>
              <w:left w:val="nil"/>
              <w:bottom w:val="single" w:sz="4" w:space="0" w:color="C0C0C0"/>
              <w:right w:val="nil"/>
            </w:tcBorders>
          </w:tcPr>
          <w:p w14:paraId="11450D7D" w14:textId="7501BE8D" w:rsidR="00DD039F" w:rsidRPr="0051745E" w:rsidDel="0096313F" w:rsidRDefault="00DD039F" w:rsidP="00213370">
            <w:pPr>
              <w:jc w:val="right"/>
              <w:rPr>
                <w:del w:id="32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1233779" w14:textId="6E896F50" w:rsidR="00DD039F" w:rsidRPr="0051745E" w:rsidDel="0096313F" w:rsidRDefault="00DD039F" w:rsidP="00213370">
            <w:pPr>
              <w:jc w:val="right"/>
              <w:rPr>
                <w:del w:id="322" w:author="Lucy Marshall" w:date="2019-06-30T09:03:00Z"/>
                <w:rFonts w:ascii="Arial" w:eastAsia="Times New Roman" w:hAnsi="Arial" w:cs="Arial"/>
                <w:sz w:val="18"/>
                <w:szCs w:val="18"/>
                <w:lang w:eastAsia="en-GB"/>
              </w:rPr>
            </w:pPr>
            <w:del w:id="323" w:author="Lucy Marshall" w:date="2019-06-30T09:03:00Z">
              <w:r w:rsidRPr="0051745E" w:rsidDel="0096313F">
                <w:rPr>
                  <w:rFonts w:ascii="Arial" w:eastAsia="Times New Roman" w:hAnsi="Arial" w:cs="Arial"/>
                  <w:sz w:val="18"/>
                  <w:szCs w:val="18"/>
                  <w:lang w:eastAsia="en-GB"/>
                </w:rPr>
                <w:delText>0.032</w:delText>
              </w:r>
            </w:del>
          </w:p>
        </w:tc>
        <w:tc>
          <w:tcPr>
            <w:tcW w:w="1480" w:type="dxa"/>
            <w:tcBorders>
              <w:top w:val="nil"/>
              <w:left w:val="nil"/>
              <w:bottom w:val="single" w:sz="4" w:space="0" w:color="C0C0C0"/>
              <w:right w:val="single" w:sz="4" w:space="0" w:color="E0E0E0"/>
            </w:tcBorders>
            <w:noWrap/>
            <w:hideMark/>
          </w:tcPr>
          <w:p w14:paraId="5F13E63C" w14:textId="362A655A" w:rsidR="00DD039F" w:rsidRPr="0051745E" w:rsidDel="0096313F" w:rsidRDefault="00DD039F" w:rsidP="00213370">
            <w:pPr>
              <w:jc w:val="right"/>
              <w:rPr>
                <w:del w:id="324" w:author="Lucy Marshall" w:date="2019-06-30T09:03:00Z"/>
                <w:rFonts w:ascii="Arial" w:eastAsia="Times New Roman" w:hAnsi="Arial" w:cs="Arial"/>
                <w:sz w:val="18"/>
                <w:szCs w:val="18"/>
                <w:lang w:eastAsia="en-GB"/>
              </w:rPr>
            </w:pPr>
            <w:del w:id="325" w:author="Lucy Marshall" w:date="2019-06-30T09:03:00Z">
              <w:r w:rsidRPr="0051745E" w:rsidDel="0096313F">
                <w:rPr>
                  <w:rFonts w:ascii="Arial" w:eastAsia="Times New Roman" w:hAnsi="Arial" w:cs="Arial"/>
                  <w:sz w:val="18"/>
                  <w:szCs w:val="18"/>
                  <w:lang w:eastAsia="en-GB"/>
                </w:rPr>
                <w:delText>0.04</w:delText>
              </w:r>
            </w:del>
          </w:p>
        </w:tc>
        <w:tc>
          <w:tcPr>
            <w:tcW w:w="1480" w:type="dxa"/>
            <w:tcBorders>
              <w:top w:val="nil"/>
              <w:left w:val="nil"/>
              <w:bottom w:val="single" w:sz="4" w:space="0" w:color="C0C0C0"/>
              <w:right w:val="nil"/>
            </w:tcBorders>
            <w:noWrap/>
            <w:hideMark/>
          </w:tcPr>
          <w:p w14:paraId="19747E5D" w14:textId="08D5A107" w:rsidR="00DD039F" w:rsidRPr="0051745E" w:rsidDel="0096313F" w:rsidRDefault="00DD039F" w:rsidP="00213370">
            <w:pPr>
              <w:jc w:val="right"/>
              <w:rPr>
                <w:del w:id="326" w:author="Lucy Marshall" w:date="2019-06-30T09:03:00Z"/>
                <w:rFonts w:ascii="Arial" w:eastAsia="Times New Roman" w:hAnsi="Arial" w:cs="Arial"/>
                <w:sz w:val="18"/>
                <w:szCs w:val="18"/>
                <w:lang w:eastAsia="en-GB"/>
              </w:rPr>
            </w:pPr>
            <w:del w:id="327" w:author="Lucy Marshall" w:date="2019-06-30T09:03:00Z">
              <w:r w:rsidRPr="0051745E" w:rsidDel="0096313F">
                <w:rPr>
                  <w:rFonts w:ascii="Arial" w:eastAsia="Times New Roman" w:hAnsi="Arial" w:cs="Arial"/>
                  <w:sz w:val="18"/>
                  <w:szCs w:val="18"/>
                  <w:lang w:eastAsia="en-GB"/>
                </w:rPr>
                <w:delText>1.58</w:delText>
              </w:r>
            </w:del>
          </w:p>
        </w:tc>
      </w:tr>
      <w:tr w:rsidR="00DD039F" w:rsidRPr="00A44F44" w:rsidDel="0096313F" w14:paraId="603893B3" w14:textId="28F67485" w:rsidTr="00213370">
        <w:trPr>
          <w:trHeight w:val="340"/>
          <w:del w:id="328" w:author="Lucy Marshall" w:date="2019-06-30T09:03:00Z"/>
        </w:trPr>
        <w:tc>
          <w:tcPr>
            <w:tcW w:w="0" w:type="auto"/>
            <w:vMerge/>
            <w:vAlign w:val="center"/>
            <w:hideMark/>
          </w:tcPr>
          <w:p w14:paraId="6BA330C5" w14:textId="3E952C77" w:rsidR="00DD039F" w:rsidRPr="0051745E" w:rsidDel="0096313F" w:rsidRDefault="00DD039F" w:rsidP="00213370">
            <w:pPr>
              <w:rPr>
                <w:del w:id="329" w:author="Lucy Marshall" w:date="2019-06-30T09:03:00Z"/>
                <w:rFonts w:ascii="Arial" w:eastAsia="Times New Roman" w:hAnsi="Arial" w:cs="Arial"/>
                <w:sz w:val="18"/>
                <w:szCs w:val="18"/>
                <w:lang w:eastAsia="en-GB"/>
              </w:rPr>
            </w:pPr>
          </w:p>
        </w:tc>
        <w:tc>
          <w:tcPr>
            <w:tcW w:w="0" w:type="auto"/>
            <w:vMerge/>
            <w:vAlign w:val="center"/>
            <w:hideMark/>
          </w:tcPr>
          <w:p w14:paraId="6E92F2B2" w14:textId="7BD7A7FE" w:rsidR="00DD039F" w:rsidRPr="0051745E" w:rsidDel="0096313F" w:rsidRDefault="00DD039F" w:rsidP="00213370">
            <w:pPr>
              <w:rPr>
                <w:del w:id="33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6757DB1" w14:textId="1E9D3291" w:rsidR="00DD039F" w:rsidRPr="0051745E" w:rsidDel="0096313F" w:rsidRDefault="00DD039F" w:rsidP="00213370">
            <w:pPr>
              <w:rPr>
                <w:del w:id="331" w:author="Lucy Marshall" w:date="2019-06-30T09:03:00Z"/>
                <w:rFonts w:ascii="Arial" w:eastAsia="Times New Roman" w:hAnsi="Arial" w:cs="Arial"/>
                <w:sz w:val="18"/>
                <w:szCs w:val="18"/>
                <w:lang w:eastAsia="en-GB"/>
              </w:rPr>
            </w:pPr>
            <w:del w:id="332"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3463BFDA" w14:textId="7AFF2227" w:rsidR="00DD039F" w:rsidRPr="0051745E" w:rsidDel="0096313F" w:rsidRDefault="00DD039F" w:rsidP="00213370">
            <w:pPr>
              <w:jc w:val="right"/>
              <w:rPr>
                <w:del w:id="333" w:author="Lucy Marshall" w:date="2019-06-30T09:03:00Z"/>
                <w:rFonts w:ascii="Arial" w:eastAsia="Times New Roman" w:hAnsi="Arial" w:cs="Arial"/>
                <w:sz w:val="18"/>
                <w:szCs w:val="18"/>
                <w:lang w:eastAsia="en-GB"/>
              </w:rPr>
            </w:pPr>
            <w:del w:id="334" w:author="Lucy Marshall" w:date="2019-06-30T09:03:00Z">
              <w:r w:rsidRPr="0051745E" w:rsidDel="0096313F">
                <w:rPr>
                  <w:rFonts w:ascii="Arial" w:eastAsia="Times New Roman" w:hAnsi="Arial" w:cs="Arial"/>
                  <w:sz w:val="18"/>
                  <w:szCs w:val="18"/>
                  <w:lang w:eastAsia="en-GB"/>
                </w:rPr>
                <w:delText>0.301</w:delText>
              </w:r>
            </w:del>
          </w:p>
        </w:tc>
        <w:tc>
          <w:tcPr>
            <w:tcW w:w="1120" w:type="dxa"/>
            <w:tcBorders>
              <w:top w:val="nil"/>
              <w:left w:val="nil"/>
              <w:bottom w:val="single" w:sz="4" w:space="0" w:color="C0C0C0"/>
              <w:right w:val="single" w:sz="4" w:space="0" w:color="E0E0E0"/>
            </w:tcBorders>
            <w:noWrap/>
            <w:hideMark/>
          </w:tcPr>
          <w:p w14:paraId="71C3CBC9" w14:textId="07896E31" w:rsidR="00DD039F" w:rsidRPr="0051745E" w:rsidDel="0096313F" w:rsidRDefault="00DD039F" w:rsidP="00213370">
            <w:pPr>
              <w:jc w:val="right"/>
              <w:rPr>
                <w:del w:id="335" w:author="Lucy Marshall" w:date="2019-06-30T09:03:00Z"/>
                <w:rFonts w:ascii="Arial" w:eastAsia="Times New Roman" w:hAnsi="Arial" w:cs="Arial"/>
                <w:sz w:val="18"/>
                <w:szCs w:val="18"/>
                <w:lang w:eastAsia="en-GB"/>
              </w:rPr>
            </w:pPr>
            <w:del w:id="336" w:author="Lucy Marshall" w:date="2019-06-30T09:03:00Z">
              <w:r w:rsidRPr="0051745E" w:rsidDel="0096313F">
                <w:rPr>
                  <w:rFonts w:ascii="Arial" w:eastAsia="Times New Roman" w:hAnsi="Arial" w:cs="Arial"/>
                  <w:sz w:val="18"/>
                  <w:szCs w:val="18"/>
                  <w:lang w:eastAsia="en-GB"/>
                </w:rPr>
                <w:delText>0.241</w:delText>
              </w:r>
            </w:del>
          </w:p>
        </w:tc>
        <w:tc>
          <w:tcPr>
            <w:tcW w:w="1080" w:type="dxa"/>
            <w:tcBorders>
              <w:top w:val="nil"/>
              <w:left w:val="nil"/>
              <w:bottom w:val="single" w:sz="4" w:space="0" w:color="C0C0C0"/>
              <w:right w:val="nil"/>
            </w:tcBorders>
          </w:tcPr>
          <w:p w14:paraId="7F6DC3B2" w14:textId="3E5514AF" w:rsidR="00DD039F" w:rsidRPr="0051745E" w:rsidDel="0096313F" w:rsidRDefault="00DD039F" w:rsidP="00213370">
            <w:pPr>
              <w:jc w:val="right"/>
              <w:rPr>
                <w:del w:id="33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0F9703D" w14:textId="70BA1A4D" w:rsidR="00DD039F" w:rsidRPr="0051745E" w:rsidDel="0096313F" w:rsidRDefault="00DD039F" w:rsidP="00213370">
            <w:pPr>
              <w:jc w:val="right"/>
              <w:rPr>
                <w:del w:id="338" w:author="Lucy Marshall" w:date="2019-06-30T09:03:00Z"/>
                <w:rFonts w:ascii="Arial" w:eastAsia="Times New Roman" w:hAnsi="Arial" w:cs="Arial"/>
                <w:sz w:val="18"/>
                <w:szCs w:val="18"/>
                <w:lang w:eastAsia="en-GB"/>
              </w:rPr>
            </w:pPr>
            <w:del w:id="33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6C538F47" w14:textId="6057CF4E" w:rsidR="00DD039F" w:rsidRPr="0051745E" w:rsidDel="0096313F" w:rsidRDefault="00DD039F" w:rsidP="00213370">
            <w:pPr>
              <w:jc w:val="right"/>
              <w:rPr>
                <w:del w:id="340" w:author="Lucy Marshall" w:date="2019-06-30T09:03:00Z"/>
                <w:rFonts w:ascii="Arial" w:eastAsia="Times New Roman" w:hAnsi="Arial" w:cs="Arial"/>
                <w:sz w:val="18"/>
                <w:szCs w:val="18"/>
                <w:lang w:eastAsia="en-GB"/>
              </w:rPr>
            </w:pPr>
            <w:del w:id="341" w:author="Lucy Marshall" w:date="2019-06-30T09:03:00Z">
              <w:r w:rsidRPr="0051745E" w:rsidDel="0096313F">
                <w:rPr>
                  <w:rFonts w:ascii="Arial" w:eastAsia="Times New Roman" w:hAnsi="Arial" w:cs="Arial"/>
                  <w:sz w:val="18"/>
                  <w:szCs w:val="18"/>
                  <w:lang w:eastAsia="en-GB"/>
                </w:rPr>
                <w:delText>-0.38</w:delText>
              </w:r>
            </w:del>
          </w:p>
        </w:tc>
        <w:tc>
          <w:tcPr>
            <w:tcW w:w="1480" w:type="dxa"/>
            <w:tcBorders>
              <w:top w:val="nil"/>
              <w:left w:val="nil"/>
              <w:bottom w:val="single" w:sz="4" w:space="0" w:color="C0C0C0"/>
              <w:right w:val="nil"/>
            </w:tcBorders>
            <w:noWrap/>
            <w:hideMark/>
          </w:tcPr>
          <w:p w14:paraId="5CAC7CB2" w14:textId="0551AA14" w:rsidR="00DD039F" w:rsidRPr="0051745E" w:rsidDel="0096313F" w:rsidRDefault="00DD039F" w:rsidP="00213370">
            <w:pPr>
              <w:jc w:val="right"/>
              <w:rPr>
                <w:del w:id="342" w:author="Lucy Marshall" w:date="2019-06-30T09:03:00Z"/>
                <w:rFonts w:ascii="Arial" w:eastAsia="Times New Roman" w:hAnsi="Arial" w:cs="Arial"/>
                <w:sz w:val="18"/>
                <w:szCs w:val="18"/>
                <w:lang w:eastAsia="en-GB"/>
              </w:rPr>
            </w:pPr>
            <w:del w:id="343" w:author="Lucy Marshall" w:date="2019-06-30T09:03:00Z">
              <w:r w:rsidRPr="0051745E" w:rsidDel="0096313F">
                <w:rPr>
                  <w:rFonts w:ascii="Arial" w:eastAsia="Times New Roman" w:hAnsi="Arial" w:cs="Arial"/>
                  <w:sz w:val="18"/>
                  <w:szCs w:val="18"/>
                  <w:lang w:eastAsia="en-GB"/>
                </w:rPr>
                <w:delText>0.98</w:delText>
              </w:r>
            </w:del>
          </w:p>
        </w:tc>
      </w:tr>
      <w:tr w:rsidR="00DD039F" w:rsidRPr="00A44F44" w:rsidDel="0096313F" w14:paraId="78C511C4" w14:textId="4BFA21B9" w:rsidTr="00213370">
        <w:trPr>
          <w:trHeight w:val="360"/>
          <w:del w:id="344" w:author="Lucy Marshall" w:date="2019-06-30T09:03:00Z"/>
        </w:trPr>
        <w:tc>
          <w:tcPr>
            <w:tcW w:w="0" w:type="auto"/>
            <w:vMerge/>
            <w:vAlign w:val="center"/>
            <w:hideMark/>
          </w:tcPr>
          <w:p w14:paraId="75872E77" w14:textId="11E0CF16" w:rsidR="00DD039F" w:rsidRPr="0051745E" w:rsidDel="0096313F" w:rsidRDefault="00DD039F" w:rsidP="00213370">
            <w:pPr>
              <w:rPr>
                <w:del w:id="345" w:author="Lucy Marshall" w:date="2019-06-30T09:03:00Z"/>
                <w:rFonts w:ascii="Arial" w:eastAsia="Times New Roman" w:hAnsi="Arial" w:cs="Arial"/>
                <w:sz w:val="18"/>
                <w:szCs w:val="18"/>
                <w:lang w:eastAsia="en-GB"/>
              </w:rPr>
            </w:pPr>
          </w:p>
        </w:tc>
        <w:tc>
          <w:tcPr>
            <w:tcW w:w="0" w:type="auto"/>
            <w:vMerge/>
            <w:vAlign w:val="center"/>
            <w:hideMark/>
          </w:tcPr>
          <w:p w14:paraId="5E0E6F68" w14:textId="78753E61" w:rsidR="00DD039F" w:rsidRPr="0051745E" w:rsidDel="0096313F" w:rsidRDefault="00DD039F" w:rsidP="00213370">
            <w:pPr>
              <w:rPr>
                <w:del w:id="34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AD4E370" w14:textId="6D5F89C8" w:rsidR="00DD039F" w:rsidRPr="0051745E" w:rsidDel="0096313F" w:rsidRDefault="00DD039F" w:rsidP="00213370">
            <w:pPr>
              <w:rPr>
                <w:del w:id="347" w:author="Lucy Marshall" w:date="2019-06-30T09:03:00Z"/>
                <w:rFonts w:ascii="Arial" w:eastAsia="Times New Roman" w:hAnsi="Arial" w:cs="Arial"/>
                <w:sz w:val="18"/>
                <w:szCs w:val="18"/>
                <w:lang w:eastAsia="en-GB"/>
              </w:rPr>
            </w:pPr>
            <w:del w:id="348"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042626CB" w14:textId="334BAC6D" w:rsidR="00DD039F" w:rsidRPr="0051745E" w:rsidDel="0096313F" w:rsidRDefault="00DD039F" w:rsidP="00213370">
            <w:pPr>
              <w:jc w:val="right"/>
              <w:rPr>
                <w:del w:id="349" w:author="Lucy Marshall" w:date="2019-06-30T09:03:00Z"/>
                <w:rFonts w:ascii="Arial" w:eastAsia="Times New Roman" w:hAnsi="Arial" w:cs="Arial"/>
                <w:sz w:val="18"/>
                <w:szCs w:val="18"/>
                <w:lang w:eastAsia="en-GB"/>
              </w:rPr>
            </w:pPr>
            <w:del w:id="350" w:author="Lucy Marshall" w:date="2019-06-30T09:03:00Z">
              <w:r w:rsidRPr="0051745E" w:rsidDel="0096313F">
                <w:rPr>
                  <w:rFonts w:ascii="Arial" w:eastAsia="Times New Roman" w:hAnsi="Arial" w:cs="Arial"/>
                  <w:sz w:val="18"/>
                  <w:szCs w:val="18"/>
                  <w:lang w:eastAsia="en-GB"/>
                </w:rPr>
                <w:delText>1.309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46AAEAD3" w14:textId="4148C2AC" w:rsidR="00DD039F" w:rsidRPr="0051745E" w:rsidDel="0096313F" w:rsidRDefault="00DD039F" w:rsidP="00213370">
            <w:pPr>
              <w:jc w:val="right"/>
              <w:rPr>
                <w:del w:id="351" w:author="Lucy Marshall" w:date="2019-06-30T09:03:00Z"/>
                <w:rFonts w:ascii="Arial" w:eastAsia="Times New Roman" w:hAnsi="Arial" w:cs="Arial"/>
                <w:sz w:val="18"/>
                <w:szCs w:val="18"/>
                <w:lang w:eastAsia="en-GB"/>
              </w:rPr>
            </w:pPr>
            <w:del w:id="352" w:author="Lucy Marshall" w:date="2019-06-30T09:03:00Z">
              <w:r w:rsidRPr="0051745E" w:rsidDel="0096313F">
                <w:rPr>
                  <w:rFonts w:ascii="Arial" w:eastAsia="Times New Roman" w:hAnsi="Arial" w:cs="Arial"/>
                  <w:sz w:val="18"/>
                  <w:szCs w:val="18"/>
                  <w:lang w:eastAsia="en-GB"/>
                </w:rPr>
                <w:delText>0.245</w:delText>
              </w:r>
            </w:del>
          </w:p>
        </w:tc>
        <w:tc>
          <w:tcPr>
            <w:tcW w:w="1080" w:type="dxa"/>
            <w:tcBorders>
              <w:top w:val="nil"/>
              <w:left w:val="nil"/>
              <w:bottom w:val="single" w:sz="4" w:space="0" w:color="C0C0C0"/>
              <w:right w:val="nil"/>
            </w:tcBorders>
          </w:tcPr>
          <w:p w14:paraId="25FF7985" w14:textId="1F610FD6" w:rsidR="00DD039F" w:rsidRPr="0051745E" w:rsidDel="0096313F" w:rsidRDefault="00DD039F" w:rsidP="00213370">
            <w:pPr>
              <w:jc w:val="right"/>
              <w:rPr>
                <w:del w:id="35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4E5A720" w14:textId="1DEC965A" w:rsidR="00DD039F" w:rsidRPr="0051745E" w:rsidDel="0096313F" w:rsidRDefault="00DD039F" w:rsidP="00213370">
            <w:pPr>
              <w:jc w:val="right"/>
              <w:rPr>
                <w:del w:id="354" w:author="Lucy Marshall" w:date="2019-06-30T09:03:00Z"/>
                <w:rFonts w:ascii="Arial" w:eastAsia="Times New Roman" w:hAnsi="Arial" w:cs="Arial"/>
                <w:sz w:val="18"/>
                <w:szCs w:val="18"/>
                <w:lang w:eastAsia="en-GB"/>
              </w:rPr>
            </w:pPr>
            <w:del w:id="355" w:author="Lucy Marshall" w:date="2019-06-30T09:03:00Z">
              <w:r w:rsidRPr="0051745E" w:rsidDel="0096313F">
                <w:rPr>
                  <w:rFonts w:ascii="Arial" w:eastAsia="Times New Roman" w:hAnsi="Arial" w:cs="Arial"/>
                  <w:sz w:val="18"/>
                  <w:szCs w:val="18"/>
                  <w:lang w:eastAsia="en-GB"/>
                </w:rPr>
                <w:delText>&lt;0.01</w:delText>
              </w:r>
            </w:del>
          </w:p>
        </w:tc>
        <w:tc>
          <w:tcPr>
            <w:tcW w:w="1480" w:type="dxa"/>
            <w:tcBorders>
              <w:top w:val="nil"/>
              <w:left w:val="nil"/>
              <w:bottom w:val="single" w:sz="4" w:space="0" w:color="C0C0C0"/>
              <w:right w:val="single" w:sz="4" w:space="0" w:color="E0E0E0"/>
            </w:tcBorders>
            <w:noWrap/>
            <w:hideMark/>
          </w:tcPr>
          <w:p w14:paraId="09495F3B" w14:textId="6C1C69CC" w:rsidR="00DD039F" w:rsidRPr="0051745E" w:rsidDel="0096313F" w:rsidRDefault="00DD039F" w:rsidP="00213370">
            <w:pPr>
              <w:jc w:val="right"/>
              <w:rPr>
                <w:del w:id="356" w:author="Lucy Marshall" w:date="2019-06-30T09:03:00Z"/>
                <w:rFonts w:ascii="Arial" w:eastAsia="Times New Roman" w:hAnsi="Arial" w:cs="Arial"/>
                <w:sz w:val="18"/>
                <w:szCs w:val="18"/>
                <w:lang w:eastAsia="en-GB"/>
              </w:rPr>
            </w:pPr>
            <w:del w:id="357" w:author="Lucy Marshall" w:date="2019-06-30T09:03:00Z">
              <w:r w:rsidRPr="0051745E" w:rsidDel="0096313F">
                <w:rPr>
                  <w:rFonts w:ascii="Arial" w:eastAsia="Times New Roman" w:hAnsi="Arial" w:cs="Arial"/>
                  <w:sz w:val="18"/>
                  <w:szCs w:val="18"/>
                  <w:lang w:eastAsia="en-GB"/>
                </w:rPr>
                <w:delText>0.61</w:delText>
              </w:r>
            </w:del>
          </w:p>
        </w:tc>
        <w:tc>
          <w:tcPr>
            <w:tcW w:w="1480" w:type="dxa"/>
            <w:tcBorders>
              <w:top w:val="nil"/>
              <w:left w:val="nil"/>
              <w:bottom w:val="single" w:sz="4" w:space="0" w:color="C0C0C0"/>
              <w:right w:val="nil"/>
            </w:tcBorders>
            <w:noWrap/>
            <w:hideMark/>
          </w:tcPr>
          <w:p w14:paraId="5ED6FD6C" w14:textId="2377F4E1" w:rsidR="00DD039F" w:rsidRPr="0051745E" w:rsidDel="0096313F" w:rsidRDefault="00DD039F" w:rsidP="00213370">
            <w:pPr>
              <w:jc w:val="right"/>
              <w:rPr>
                <w:del w:id="358" w:author="Lucy Marshall" w:date="2019-06-30T09:03:00Z"/>
                <w:rFonts w:ascii="Arial" w:eastAsia="Times New Roman" w:hAnsi="Arial" w:cs="Arial"/>
                <w:sz w:val="18"/>
                <w:szCs w:val="18"/>
                <w:lang w:eastAsia="en-GB"/>
              </w:rPr>
            </w:pPr>
            <w:del w:id="359" w:author="Lucy Marshall" w:date="2019-06-30T09:03:00Z">
              <w:r w:rsidRPr="0051745E" w:rsidDel="0096313F">
                <w:rPr>
                  <w:rFonts w:ascii="Arial" w:eastAsia="Times New Roman" w:hAnsi="Arial" w:cs="Arial"/>
                  <w:sz w:val="18"/>
                  <w:szCs w:val="18"/>
                  <w:lang w:eastAsia="en-GB"/>
                </w:rPr>
                <w:delText>2.00</w:delText>
              </w:r>
            </w:del>
          </w:p>
        </w:tc>
      </w:tr>
      <w:tr w:rsidR="00DD039F" w:rsidRPr="00A44F44" w:rsidDel="0096313F" w14:paraId="54B6AF4D" w14:textId="5A641338" w:rsidTr="00213370">
        <w:trPr>
          <w:trHeight w:val="360"/>
          <w:del w:id="360" w:author="Lucy Marshall" w:date="2019-06-30T09:03:00Z"/>
        </w:trPr>
        <w:tc>
          <w:tcPr>
            <w:tcW w:w="0" w:type="auto"/>
            <w:vMerge/>
            <w:vAlign w:val="center"/>
            <w:hideMark/>
          </w:tcPr>
          <w:p w14:paraId="3B477DDF" w14:textId="55EC82B5" w:rsidR="00DD039F" w:rsidRPr="0051745E" w:rsidDel="0096313F" w:rsidRDefault="00DD039F" w:rsidP="00213370">
            <w:pPr>
              <w:rPr>
                <w:del w:id="361" w:author="Lucy Marshall" w:date="2019-06-30T09:03:00Z"/>
                <w:rFonts w:ascii="Arial" w:eastAsia="Times New Roman" w:hAnsi="Arial" w:cs="Arial"/>
                <w:sz w:val="18"/>
                <w:szCs w:val="18"/>
                <w:lang w:eastAsia="en-GB"/>
              </w:rPr>
            </w:pPr>
          </w:p>
        </w:tc>
        <w:tc>
          <w:tcPr>
            <w:tcW w:w="0" w:type="auto"/>
            <w:vMerge/>
            <w:vAlign w:val="center"/>
            <w:hideMark/>
          </w:tcPr>
          <w:p w14:paraId="40B49C9E" w14:textId="6D5F450C" w:rsidR="00DD039F" w:rsidRPr="0051745E" w:rsidDel="0096313F" w:rsidRDefault="00DD039F" w:rsidP="00213370">
            <w:pPr>
              <w:rPr>
                <w:del w:id="362" w:author="Lucy Marshall" w:date="2019-06-30T09:03:00Z"/>
                <w:rFonts w:ascii="Arial" w:eastAsia="Times New Roman" w:hAnsi="Arial" w:cs="Arial"/>
                <w:sz w:val="18"/>
                <w:szCs w:val="18"/>
                <w:lang w:eastAsia="en-GB"/>
              </w:rPr>
            </w:pPr>
          </w:p>
        </w:tc>
        <w:tc>
          <w:tcPr>
            <w:tcW w:w="1740" w:type="dxa"/>
            <w:shd w:val="clear" w:color="auto" w:fill="E0E0E0"/>
            <w:hideMark/>
          </w:tcPr>
          <w:p w14:paraId="6BE9339C" w14:textId="0017DCC3" w:rsidR="00DD039F" w:rsidRPr="0051745E" w:rsidDel="0096313F" w:rsidRDefault="00DD039F" w:rsidP="00213370">
            <w:pPr>
              <w:rPr>
                <w:del w:id="363" w:author="Lucy Marshall" w:date="2019-06-30T09:03:00Z"/>
                <w:rFonts w:ascii="Arial" w:eastAsia="Times New Roman" w:hAnsi="Arial" w:cs="Arial"/>
                <w:sz w:val="18"/>
                <w:szCs w:val="18"/>
                <w:lang w:eastAsia="en-GB"/>
              </w:rPr>
            </w:pPr>
            <w:del w:id="364"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6C6DDC2F" w14:textId="31D2AB4A" w:rsidR="00DD039F" w:rsidRPr="0051745E" w:rsidDel="0096313F" w:rsidRDefault="00DD039F" w:rsidP="00213370">
            <w:pPr>
              <w:jc w:val="right"/>
              <w:rPr>
                <w:del w:id="365" w:author="Lucy Marshall" w:date="2019-06-30T09:03:00Z"/>
                <w:rFonts w:ascii="Arial" w:eastAsia="Times New Roman" w:hAnsi="Arial" w:cs="Arial"/>
                <w:sz w:val="18"/>
                <w:szCs w:val="18"/>
                <w:lang w:eastAsia="en-GB"/>
              </w:rPr>
            </w:pPr>
            <w:del w:id="366" w:author="Lucy Marshall" w:date="2019-06-30T09:03:00Z">
              <w:r w:rsidRPr="0051745E" w:rsidDel="0096313F">
                <w:rPr>
                  <w:rFonts w:ascii="Arial" w:eastAsia="Times New Roman" w:hAnsi="Arial" w:cs="Arial"/>
                  <w:sz w:val="18"/>
                  <w:szCs w:val="18"/>
                  <w:lang w:eastAsia="en-GB"/>
                </w:rPr>
                <w:delText>1.198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4DA4E24C" w14:textId="3861E913" w:rsidR="00DD039F" w:rsidRPr="0051745E" w:rsidDel="0096313F" w:rsidRDefault="00DD039F" w:rsidP="00213370">
            <w:pPr>
              <w:jc w:val="right"/>
              <w:rPr>
                <w:del w:id="367" w:author="Lucy Marshall" w:date="2019-06-30T09:03:00Z"/>
                <w:rFonts w:ascii="Arial" w:eastAsia="Times New Roman" w:hAnsi="Arial" w:cs="Arial"/>
                <w:sz w:val="18"/>
                <w:szCs w:val="18"/>
                <w:lang w:eastAsia="en-GB"/>
              </w:rPr>
            </w:pPr>
            <w:del w:id="368" w:author="Lucy Marshall" w:date="2019-06-30T09:03:00Z">
              <w:r w:rsidRPr="0051745E" w:rsidDel="0096313F">
                <w:rPr>
                  <w:rFonts w:ascii="Arial" w:eastAsia="Times New Roman" w:hAnsi="Arial" w:cs="Arial"/>
                  <w:sz w:val="18"/>
                  <w:szCs w:val="18"/>
                  <w:lang w:eastAsia="en-GB"/>
                </w:rPr>
                <w:delText>0.277</w:delText>
              </w:r>
            </w:del>
          </w:p>
        </w:tc>
        <w:tc>
          <w:tcPr>
            <w:tcW w:w="1080" w:type="dxa"/>
          </w:tcPr>
          <w:p w14:paraId="498A54C0" w14:textId="1F3752A6" w:rsidR="00DD039F" w:rsidRPr="0051745E" w:rsidDel="0096313F" w:rsidRDefault="00DD039F" w:rsidP="00213370">
            <w:pPr>
              <w:jc w:val="right"/>
              <w:rPr>
                <w:del w:id="36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5AE22D1B" w14:textId="161D967E" w:rsidR="00DD039F" w:rsidRPr="0051745E" w:rsidDel="0096313F" w:rsidRDefault="00DD039F" w:rsidP="00213370">
            <w:pPr>
              <w:jc w:val="right"/>
              <w:rPr>
                <w:del w:id="370" w:author="Lucy Marshall" w:date="2019-06-30T09:03:00Z"/>
                <w:rFonts w:ascii="Arial" w:eastAsia="Times New Roman" w:hAnsi="Arial" w:cs="Arial"/>
                <w:sz w:val="18"/>
                <w:szCs w:val="18"/>
                <w:lang w:eastAsia="en-GB"/>
              </w:rPr>
            </w:pPr>
            <w:del w:id="371"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nil"/>
              <w:right w:val="single" w:sz="4" w:space="0" w:color="E0E0E0"/>
            </w:tcBorders>
            <w:noWrap/>
            <w:hideMark/>
          </w:tcPr>
          <w:p w14:paraId="31E9391B" w14:textId="44D72DB9" w:rsidR="00DD039F" w:rsidRPr="0051745E" w:rsidDel="0096313F" w:rsidRDefault="00DD039F" w:rsidP="00213370">
            <w:pPr>
              <w:jc w:val="right"/>
              <w:rPr>
                <w:del w:id="372" w:author="Lucy Marshall" w:date="2019-06-30T09:03:00Z"/>
                <w:rFonts w:ascii="Arial" w:eastAsia="Times New Roman" w:hAnsi="Arial" w:cs="Arial"/>
                <w:sz w:val="18"/>
                <w:szCs w:val="18"/>
                <w:lang w:eastAsia="en-GB"/>
              </w:rPr>
            </w:pPr>
            <w:del w:id="373" w:author="Lucy Marshall" w:date="2019-06-30T09:03:00Z">
              <w:r w:rsidRPr="0051745E" w:rsidDel="0096313F">
                <w:rPr>
                  <w:rFonts w:ascii="Arial" w:eastAsia="Times New Roman" w:hAnsi="Arial" w:cs="Arial"/>
                  <w:sz w:val="18"/>
                  <w:szCs w:val="18"/>
                  <w:lang w:eastAsia="en-GB"/>
                </w:rPr>
                <w:delText>0.41</w:delText>
              </w:r>
            </w:del>
          </w:p>
        </w:tc>
        <w:tc>
          <w:tcPr>
            <w:tcW w:w="1480" w:type="dxa"/>
            <w:noWrap/>
            <w:hideMark/>
          </w:tcPr>
          <w:p w14:paraId="5B40818C" w14:textId="7BB7EF4B" w:rsidR="00DD039F" w:rsidRPr="0051745E" w:rsidDel="0096313F" w:rsidRDefault="00DD039F" w:rsidP="00213370">
            <w:pPr>
              <w:jc w:val="right"/>
              <w:rPr>
                <w:del w:id="374" w:author="Lucy Marshall" w:date="2019-06-30T09:03:00Z"/>
                <w:rFonts w:ascii="Arial" w:eastAsia="Times New Roman" w:hAnsi="Arial" w:cs="Arial"/>
                <w:sz w:val="18"/>
                <w:szCs w:val="18"/>
                <w:lang w:eastAsia="en-GB"/>
              </w:rPr>
            </w:pPr>
            <w:del w:id="375" w:author="Lucy Marshall" w:date="2019-06-30T09:03:00Z">
              <w:r w:rsidRPr="0051745E" w:rsidDel="0096313F">
                <w:rPr>
                  <w:rFonts w:ascii="Arial" w:eastAsia="Times New Roman" w:hAnsi="Arial" w:cs="Arial"/>
                  <w:sz w:val="18"/>
                  <w:szCs w:val="18"/>
                  <w:lang w:eastAsia="en-GB"/>
                </w:rPr>
                <w:delText>1.98</w:delText>
              </w:r>
            </w:del>
          </w:p>
        </w:tc>
      </w:tr>
      <w:tr w:rsidR="00DD039F" w:rsidRPr="00A44F44" w:rsidDel="0096313F" w14:paraId="50720CDF" w14:textId="324EEE64" w:rsidTr="00213370">
        <w:trPr>
          <w:trHeight w:val="360"/>
          <w:del w:id="376" w:author="Lucy Marshall" w:date="2019-06-30T09:03:00Z"/>
        </w:trPr>
        <w:tc>
          <w:tcPr>
            <w:tcW w:w="0" w:type="auto"/>
            <w:vMerge/>
            <w:vAlign w:val="center"/>
            <w:hideMark/>
          </w:tcPr>
          <w:p w14:paraId="7F6FF5D6" w14:textId="4C4238AA" w:rsidR="00DD039F" w:rsidRPr="0051745E" w:rsidDel="0096313F" w:rsidRDefault="00DD039F" w:rsidP="00213370">
            <w:pPr>
              <w:rPr>
                <w:del w:id="377"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0536FCEB" w14:textId="33CBFD5A" w:rsidR="00DD039F" w:rsidRPr="0051745E" w:rsidDel="0096313F" w:rsidRDefault="00DD039F" w:rsidP="00213370">
            <w:pPr>
              <w:rPr>
                <w:del w:id="378" w:author="Lucy Marshall" w:date="2019-06-30T09:03:00Z"/>
                <w:rFonts w:ascii="Arial" w:eastAsia="Times New Roman" w:hAnsi="Arial" w:cs="Arial"/>
                <w:sz w:val="18"/>
                <w:szCs w:val="18"/>
                <w:lang w:eastAsia="en-GB"/>
              </w:rPr>
            </w:pPr>
            <w:del w:id="379"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299185AF" w14:textId="60054F02" w:rsidR="00DD039F" w:rsidRPr="0051745E" w:rsidDel="0096313F" w:rsidRDefault="00DD039F" w:rsidP="00213370">
            <w:pPr>
              <w:rPr>
                <w:del w:id="380" w:author="Lucy Marshall" w:date="2019-06-30T09:03:00Z"/>
                <w:rFonts w:ascii="Arial" w:eastAsia="Times New Roman" w:hAnsi="Arial" w:cs="Arial"/>
                <w:sz w:val="18"/>
                <w:szCs w:val="18"/>
                <w:lang w:eastAsia="en-GB"/>
              </w:rPr>
            </w:pPr>
            <w:del w:id="381"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EC25AE6" w14:textId="5F425B44" w:rsidR="00DD039F" w:rsidRPr="0051745E" w:rsidDel="0096313F" w:rsidRDefault="00DD039F" w:rsidP="00213370">
            <w:pPr>
              <w:jc w:val="right"/>
              <w:rPr>
                <w:del w:id="382" w:author="Lucy Marshall" w:date="2019-06-30T09:03:00Z"/>
                <w:rFonts w:ascii="Arial" w:eastAsia="Times New Roman" w:hAnsi="Arial" w:cs="Arial"/>
                <w:sz w:val="18"/>
                <w:szCs w:val="18"/>
                <w:lang w:eastAsia="en-GB"/>
              </w:rPr>
            </w:pPr>
            <w:del w:id="383" w:author="Lucy Marshall" w:date="2019-06-30T09:03:00Z">
              <w:r w:rsidRPr="0051745E" w:rsidDel="0096313F">
                <w:rPr>
                  <w:rFonts w:ascii="Arial" w:eastAsia="Times New Roman" w:hAnsi="Arial" w:cs="Arial"/>
                  <w:sz w:val="18"/>
                  <w:szCs w:val="18"/>
                  <w:lang w:eastAsia="en-GB"/>
                </w:rPr>
                <w:delText>-.808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1125F89B" w14:textId="0EFF103C" w:rsidR="00DD039F" w:rsidRPr="0051745E" w:rsidDel="0096313F" w:rsidRDefault="00DD039F" w:rsidP="00213370">
            <w:pPr>
              <w:jc w:val="right"/>
              <w:rPr>
                <w:del w:id="384" w:author="Lucy Marshall" w:date="2019-06-30T09:03:00Z"/>
                <w:rFonts w:ascii="Arial" w:eastAsia="Times New Roman" w:hAnsi="Arial" w:cs="Arial"/>
                <w:sz w:val="18"/>
                <w:szCs w:val="18"/>
                <w:lang w:eastAsia="en-GB"/>
              </w:rPr>
            </w:pPr>
            <w:del w:id="385" w:author="Lucy Marshall" w:date="2019-06-30T09:03:00Z">
              <w:r w:rsidRPr="0051745E" w:rsidDel="0096313F">
                <w:rPr>
                  <w:rFonts w:ascii="Arial" w:eastAsia="Times New Roman" w:hAnsi="Arial" w:cs="Arial"/>
                  <w:sz w:val="18"/>
                  <w:szCs w:val="18"/>
                  <w:lang w:eastAsia="en-GB"/>
                </w:rPr>
                <w:delText>0.272</w:delText>
              </w:r>
            </w:del>
          </w:p>
        </w:tc>
        <w:tc>
          <w:tcPr>
            <w:tcW w:w="1080" w:type="dxa"/>
            <w:tcBorders>
              <w:top w:val="single" w:sz="4" w:space="0" w:color="C0C0C0"/>
              <w:left w:val="nil"/>
              <w:bottom w:val="single" w:sz="4" w:space="0" w:color="C0C0C0"/>
              <w:right w:val="nil"/>
            </w:tcBorders>
          </w:tcPr>
          <w:p w14:paraId="78BF1DFC" w14:textId="6A1E8DB5" w:rsidR="00DD039F" w:rsidRPr="0051745E" w:rsidDel="0096313F" w:rsidRDefault="00DD039F" w:rsidP="00213370">
            <w:pPr>
              <w:jc w:val="right"/>
              <w:rPr>
                <w:del w:id="386"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56EE37EB" w14:textId="001B64B0" w:rsidR="00DD039F" w:rsidRPr="0051745E" w:rsidDel="0096313F" w:rsidRDefault="00DD039F" w:rsidP="00213370">
            <w:pPr>
              <w:jc w:val="right"/>
              <w:rPr>
                <w:del w:id="387" w:author="Lucy Marshall" w:date="2019-06-30T09:03:00Z"/>
                <w:rFonts w:ascii="Arial" w:eastAsia="Times New Roman" w:hAnsi="Arial" w:cs="Arial"/>
                <w:sz w:val="18"/>
                <w:szCs w:val="18"/>
                <w:lang w:eastAsia="en-GB"/>
              </w:rPr>
            </w:pPr>
            <w:del w:id="388" w:author="Lucy Marshall" w:date="2019-06-30T09:03:00Z">
              <w:r w:rsidRPr="0051745E" w:rsidDel="0096313F">
                <w:rPr>
                  <w:rFonts w:ascii="Arial" w:eastAsia="Times New Roman" w:hAnsi="Arial" w:cs="Arial"/>
                  <w:sz w:val="18"/>
                  <w:szCs w:val="18"/>
                  <w:lang w:eastAsia="en-GB"/>
                </w:rPr>
                <w:delText>0.032</w:delText>
              </w:r>
            </w:del>
          </w:p>
        </w:tc>
        <w:tc>
          <w:tcPr>
            <w:tcW w:w="1480" w:type="dxa"/>
            <w:tcBorders>
              <w:top w:val="single" w:sz="4" w:space="0" w:color="C0C0C0"/>
              <w:left w:val="nil"/>
              <w:bottom w:val="single" w:sz="4" w:space="0" w:color="C0C0C0"/>
              <w:right w:val="single" w:sz="4" w:space="0" w:color="E0E0E0"/>
            </w:tcBorders>
            <w:noWrap/>
            <w:hideMark/>
          </w:tcPr>
          <w:p w14:paraId="0BE41774" w14:textId="314AAA1A" w:rsidR="00DD039F" w:rsidRPr="0051745E" w:rsidDel="0096313F" w:rsidRDefault="00DD039F" w:rsidP="00213370">
            <w:pPr>
              <w:jc w:val="right"/>
              <w:rPr>
                <w:del w:id="389" w:author="Lucy Marshall" w:date="2019-06-30T09:03:00Z"/>
                <w:rFonts w:ascii="Arial" w:eastAsia="Times New Roman" w:hAnsi="Arial" w:cs="Arial"/>
                <w:sz w:val="18"/>
                <w:szCs w:val="18"/>
                <w:lang w:eastAsia="en-GB"/>
              </w:rPr>
            </w:pPr>
            <w:del w:id="390" w:author="Lucy Marshall" w:date="2019-06-30T09:03:00Z">
              <w:r w:rsidRPr="0051745E" w:rsidDel="0096313F">
                <w:rPr>
                  <w:rFonts w:ascii="Arial" w:eastAsia="Times New Roman" w:hAnsi="Arial" w:cs="Arial"/>
                  <w:sz w:val="18"/>
                  <w:szCs w:val="18"/>
                  <w:lang w:eastAsia="en-GB"/>
                </w:rPr>
                <w:delText>-1.58</w:delText>
              </w:r>
            </w:del>
          </w:p>
        </w:tc>
        <w:tc>
          <w:tcPr>
            <w:tcW w:w="1480" w:type="dxa"/>
            <w:tcBorders>
              <w:top w:val="single" w:sz="4" w:space="0" w:color="C0C0C0"/>
              <w:left w:val="nil"/>
              <w:bottom w:val="single" w:sz="4" w:space="0" w:color="C0C0C0"/>
              <w:right w:val="nil"/>
            </w:tcBorders>
            <w:noWrap/>
            <w:hideMark/>
          </w:tcPr>
          <w:p w14:paraId="486471E4" w14:textId="14D108E5" w:rsidR="00DD039F" w:rsidRPr="0051745E" w:rsidDel="0096313F" w:rsidRDefault="00DD039F" w:rsidP="00213370">
            <w:pPr>
              <w:jc w:val="right"/>
              <w:rPr>
                <w:del w:id="391" w:author="Lucy Marshall" w:date="2019-06-30T09:03:00Z"/>
                <w:rFonts w:ascii="Arial" w:eastAsia="Times New Roman" w:hAnsi="Arial" w:cs="Arial"/>
                <w:sz w:val="18"/>
                <w:szCs w:val="18"/>
                <w:lang w:eastAsia="en-GB"/>
              </w:rPr>
            </w:pPr>
            <w:del w:id="392" w:author="Lucy Marshall" w:date="2019-06-30T09:03:00Z">
              <w:r w:rsidRPr="0051745E" w:rsidDel="0096313F">
                <w:rPr>
                  <w:rFonts w:ascii="Arial" w:eastAsia="Times New Roman" w:hAnsi="Arial" w:cs="Arial"/>
                  <w:sz w:val="18"/>
                  <w:szCs w:val="18"/>
                  <w:lang w:eastAsia="en-GB"/>
                </w:rPr>
                <w:delText>-0.04</w:delText>
              </w:r>
            </w:del>
          </w:p>
        </w:tc>
      </w:tr>
      <w:tr w:rsidR="00DD039F" w:rsidRPr="00A44F44" w:rsidDel="0096313F" w14:paraId="132FEAC9" w14:textId="64462469" w:rsidTr="00213370">
        <w:trPr>
          <w:trHeight w:val="340"/>
          <w:del w:id="393" w:author="Lucy Marshall" w:date="2019-06-30T09:03:00Z"/>
        </w:trPr>
        <w:tc>
          <w:tcPr>
            <w:tcW w:w="0" w:type="auto"/>
            <w:vMerge/>
            <w:vAlign w:val="center"/>
            <w:hideMark/>
          </w:tcPr>
          <w:p w14:paraId="4264A712" w14:textId="191C4AD2" w:rsidR="00DD039F" w:rsidRPr="0051745E" w:rsidDel="0096313F" w:rsidRDefault="00DD039F" w:rsidP="00213370">
            <w:pPr>
              <w:rPr>
                <w:del w:id="39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A6A3222" w14:textId="6D6F219E" w:rsidR="00DD039F" w:rsidRPr="0051745E" w:rsidDel="0096313F" w:rsidRDefault="00DD039F" w:rsidP="00213370">
            <w:pPr>
              <w:rPr>
                <w:del w:id="39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7121EF6" w14:textId="7F4FACDD" w:rsidR="00DD039F" w:rsidRPr="0051745E" w:rsidDel="0096313F" w:rsidRDefault="00DD039F" w:rsidP="00213370">
            <w:pPr>
              <w:rPr>
                <w:del w:id="396" w:author="Lucy Marshall" w:date="2019-06-30T09:03:00Z"/>
                <w:rFonts w:ascii="Arial" w:eastAsia="Times New Roman" w:hAnsi="Arial" w:cs="Arial"/>
                <w:sz w:val="18"/>
                <w:szCs w:val="18"/>
                <w:lang w:eastAsia="en-GB"/>
              </w:rPr>
            </w:pPr>
            <w:del w:id="397"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1D3AB0B1" w14:textId="6BCDC289" w:rsidR="00DD039F" w:rsidRPr="0051745E" w:rsidDel="0096313F" w:rsidRDefault="00DD039F" w:rsidP="00213370">
            <w:pPr>
              <w:jc w:val="right"/>
              <w:rPr>
                <w:del w:id="398" w:author="Lucy Marshall" w:date="2019-06-30T09:03:00Z"/>
                <w:rFonts w:ascii="Arial" w:eastAsia="Times New Roman" w:hAnsi="Arial" w:cs="Arial"/>
                <w:sz w:val="18"/>
                <w:szCs w:val="18"/>
                <w:lang w:eastAsia="en-GB"/>
              </w:rPr>
            </w:pPr>
            <w:del w:id="399" w:author="Lucy Marshall" w:date="2019-06-30T09:03:00Z">
              <w:r w:rsidRPr="0051745E" w:rsidDel="0096313F">
                <w:rPr>
                  <w:rFonts w:ascii="Arial" w:eastAsia="Times New Roman" w:hAnsi="Arial" w:cs="Arial"/>
                  <w:sz w:val="18"/>
                  <w:szCs w:val="18"/>
                  <w:lang w:eastAsia="en-GB"/>
                </w:rPr>
                <w:delText>-0.507</w:delText>
              </w:r>
            </w:del>
          </w:p>
        </w:tc>
        <w:tc>
          <w:tcPr>
            <w:tcW w:w="1120" w:type="dxa"/>
            <w:tcBorders>
              <w:top w:val="nil"/>
              <w:left w:val="nil"/>
              <w:bottom w:val="single" w:sz="4" w:space="0" w:color="C0C0C0"/>
              <w:right w:val="single" w:sz="4" w:space="0" w:color="E0E0E0"/>
            </w:tcBorders>
            <w:noWrap/>
            <w:hideMark/>
          </w:tcPr>
          <w:p w14:paraId="6F992A4C" w14:textId="3957349E" w:rsidR="00DD039F" w:rsidRPr="0051745E" w:rsidDel="0096313F" w:rsidRDefault="00DD039F" w:rsidP="00213370">
            <w:pPr>
              <w:jc w:val="right"/>
              <w:rPr>
                <w:del w:id="400" w:author="Lucy Marshall" w:date="2019-06-30T09:03:00Z"/>
                <w:rFonts w:ascii="Arial" w:eastAsia="Times New Roman" w:hAnsi="Arial" w:cs="Arial"/>
                <w:sz w:val="18"/>
                <w:szCs w:val="18"/>
                <w:lang w:eastAsia="en-GB"/>
              </w:rPr>
            </w:pPr>
            <w:del w:id="401" w:author="Lucy Marshall" w:date="2019-06-30T09:03:00Z">
              <w:r w:rsidRPr="0051745E" w:rsidDel="0096313F">
                <w:rPr>
                  <w:rFonts w:ascii="Arial" w:eastAsia="Times New Roman" w:hAnsi="Arial" w:cs="Arial"/>
                  <w:sz w:val="18"/>
                  <w:szCs w:val="18"/>
                  <w:lang w:eastAsia="en-GB"/>
                </w:rPr>
                <w:delText>0.287</w:delText>
              </w:r>
            </w:del>
          </w:p>
        </w:tc>
        <w:tc>
          <w:tcPr>
            <w:tcW w:w="1080" w:type="dxa"/>
            <w:tcBorders>
              <w:top w:val="nil"/>
              <w:left w:val="nil"/>
              <w:bottom w:val="single" w:sz="4" w:space="0" w:color="C0C0C0"/>
              <w:right w:val="nil"/>
            </w:tcBorders>
          </w:tcPr>
          <w:p w14:paraId="61F8A80F" w14:textId="618A6E28" w:rsidR="00DD039F" w:rsidRPr="0051745E" w:rsidDel="0096313F" w:rsidRDefault="00DD039F" w:rsidP="00213370">
            <w:pPr>
              <w:jc w:val="right"/>
              <w:rPr>
                <w:del w:id="40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B542A6F" w14:textId="1CEBEA82" w:rsidR="00DD039F" w:rsidRPr="0051745E" w:rsidDel="0096313F" w:rsidRDefault="00DD039F" w:rsidP="00213370">
            <w:pPr>
              <w:jc w:val="right"/>
              <w:rPr>
                <w:del w:id="403" w:author="Lucy Marshall" w:date="2019-06-30T09:03:00Z"/>
                <w:rFonts w:ascii="Arial" w:eastAsia="Times New Roman" w:hAnsi="Arial" w:cs="Arial"/>
                <w:sz w:val="18"/>
                <w:szCs w:val="18"/>
                <w:lang w:eastAsia="en-GB"/>
              </w:rPr>
            </w:pPr>
            <w:del w:id="404" w:author="Lucy Marshall" w:date="2019-06-30T09:03:00Z">
              <w:r w:rsidRPr="0051745E" w:rsidDel="0096313F">
                <w:rPr>
                  <w:rFonts w:ascii="Arial" w:eastAsia="Times New Roman" w:hAnsi="Arial" w:cs="Arial"/>
                  <w:sz w:val="18"/>
                  <w:szCs w:val="18"/>
                  <w:lang w:eastAsia="en-GB"/>
                </w:rPr>
                <w:delText>0.784</w:delText>
              </w:r>
            </w:del>
          </w:p>
        </w:tc>
        <w:tc>
          <w:tcPr>
            <w:tcW w:w="1480" w:type="dxa"/>
            <w:tcBorders>
              <w:top w:val="nil"/>
              <w:left w:val="nil"/>
              <w:bottom w:val="single" w:sz="4" w:space="0" w:color="C0C0C0"/>
              <w:right w:val="single" w:sz="4" w:space="0" w:color="E0E0E0"/>
            </w:tcBorders>
            <w:noWrap/>
            <w:hideMark/>
          </w:tcPr>
          <w:p w14:paraId="06EC95C8" w14:textId="341C35E4" w:rsidR="00DD039F" w:rsidRPr="0051745E" w:rsidDel="0096313F" w:rsidRDefault="00DD039F" w:rsidP="00213370">
            <w:pPr>
              <w:jc w:val="right"/>
              <w:rPr>
                <w:del w:id="405" w:author="Lucy Marshall" w:date="2019-06-30T09:03:00Z"/>
                <w:rFonts w:ascii="Arial" w:eastAsia="Times New Roman" w:hAnsi="Arial" w:cs="Arial"/>
                <w:sz w:val="18"/>
                <w:szCs w:val="18"/>
                <w:lang w:eastAsia="en-GB"/>
              </w:rPr>
            </w:pPr>
            <w:del w:id="406" w:author="Lucy Marshall" w:date="2019-06-30T09:03:00Z">
              <w:r w:rsidRPr="0051745E" w:rsidDel="0096313F">
                <w:rPr>
                  <w:rFonts w:ascii="Arial" w:eastAsia="Times New Roman" w:hAnsi="Arial" w:cs="Arial"/>
                  <w:sz w:val="18"/>
                  <w:szCs w:val="18"/>
                  <w:lang w:eastAsia="en-GB"/>
                </w:rPr>
                <w:delText>-1.32</w:delText>
              </w:r>
            </w:del>
          </w:p>
        </w:tc>
        <w:tc>
          <w:tcPr>
            <w:tcW w:w="1480" w:type="dxa"/>
            <w:tcBorders>
              <w:top w:val="nil"/>
              <w:left w:val="nil"/>
              <w:bottom w:val="single" w:sz="4" w:space="0" w:color="C0C0C0"/>
              <w:right w:val="nil"/>
            </w:tcBorders>
            <w:noWrap/>
            <w:hideMark/>
          </w:tcPr>
          <w:p w14:paraId="3D3AC8A3" w14:textId="3C53573A" w:rsidR="00DD039F" w:rsidRPr="0051745E" w:rsidDel="0096313F" w:rsidRDefault="00DD039F" w:rsidP="00213370">
            <w:pPr>
              <w:jc w:val="right"/>
              <w:rPr>
                <w:del w:id="407" w:author="Lucy Marshall" w:date="2019-06-30T09:03:00Z"/>
                <w:rFonts w:ascii="Arial" w:eastAsia="Times New Roman" w:hAnsi="Arial" w:cs="Arial"/>
                <w:sz w:val="18"/>
                <w:szCs w:val="18"/>
                <w:lang w:eastAsia="en-GB"/>
              </w:rPr>
            </w:pPr>
            <w:del w:id="408" w:author="Lucy Marshall" w:date="2019-06-30T09:03:00Z">
              <w:r w:rsidRPr="0051745E" w:rsidDel="0096313F">
                <w:rPr>
                  <w:rFonts w:ascii="Arial" w:eastAsia="Times New Roman" w:hAnsi="Arial" w:cs="Arial"/>
                  <w:sz w:val="18"/>
                  <w:szCs w:val="18"/>
                  <w:lang w:eastAsia="en-GB"/>
                </w:rPr>
                <w:delText>0.31</w:delText>
              </w:r>
            </w:del>
          </w:p>
        </w:tc>
      </w:tr>
      <w:tr w:rsidR="00DD039F" w:rsidRPr="00A44F44" w:rsidDel="0096313F" w14:paraId="615E3A1E" w14:textId="4AC16713" w:rsidTr="00213370">
        <w:trPr>
          <w:trHeight w:val="340"/>
          <w:del w:id="409" w:author="Lucy Marshall" w:date="2019-06-30T09:03:00Z"/>
        </w:trPr>
        <w:tc>
          <w:tcPr>
            <w:tcW w:w="0" w:type="auto"/>
            <w:vMerge/>
            <w:vAlign w:val="center"/>
            <w:hideMark/>
          </w:tcPr>
          <w:p w14:paraId="304EE521" w14:textId="71EFAFE6" w:rsidR="00DD039F" w:rsidRPr="0051745E" w:rsidDel="0096313F" w:rsidRDefault="00DD039F" w:rsidP="00213370">
            <w:pPr>
              <w:rPr>
                <w:del w:id="41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DB90119" w14:textId="133C1001" w:rsidR="00DD039F" w:rsidRPr="0051745E" w:rsidDel="0096313F" w:rsidRDefault="00DD039F" w:rsidP="00213370">
            <w:pPr>
              <w:rPr>
                <w:del w:id="41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D6BFB51" w14:textId="3BEC0D69" w:rsidR="00DD039F" w:rsidRPr="0051745E" w:rsidDel="0096313F" w:rsidRDefault="00DD039F" w:rsidP="00213370">
            <w:pPr>
              <w:rPr>
                <w:del w:id="412" w:author="Lucy Marshall" w:date="2019-06-30T09:03:00Z"/>
                <w:rFonts w:ascii="Arial" w:eastAsia="Times New Roman" w:hAnsi="Arial" w:cs="Arial"/>
                <w:sz w:val="18"/>
                <w:szCs w:val="18"/>
                <w:lang w:eastAsia="en-GB"/>
              </w:rPr>
            </w:pPr>
            <w:del w:id="413"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52952718" w14:textId="3934701E" w:rsidR="00DD039F" w:rsidRPr="0051745E" w:rsidDel="0096313F" w:rsidRDefault="00DD039F" w:rsidP="00213370">
            <w:pPr>
              <w:jc w:val="right"/>
              <w:rPr>
                <w:del w:id="414" w:author="Lucy Marshall" w:date="2019-06-30T09:03:00Z"/>
                <w:rFonts w:ascii="Arial" w:eastAsia="Times New Roman" w:hAnsi="Arial" w:cs="Arial"/>
                <w:sz w:val="18"/>
                <w:szCs w:val="18"/>
                <w:lang w:eastAsia="en-GB"/>
              </w:rPr>
            </w:pPr>
            <w:del w:id="415" w:author="Lucy Marshall" w:date="2019-06-30T09:03:00Z">
              <w:r w:rsidRPr="0051745E" w:rsidDel="0096313F">
                <w:rPr>
                  <w:rFonts w:ascii="Arial" w:eastAsia="Times New Roman" w:hAnsi="Arial" w:cs="Arial"/>
                  <w:sz w:val="18"/>
                  <w:szCs w:val="18"/>
                  <w:lang w:eastAsia="en-GB"/>
                </w:rPr>
                <w:delText>0.501</w:delText>
              </w:r>
            </w:del>
          </w:p>
        </w:tc>
        <w:tc>
          <w:tcPr>
            <w:tcW w:w="1120" w:type="dxa"/>
            <w:tcBorders>
              <w:top w:val="nil"/>
              <w:left w:val="nil"/>
              <w:bottom w:val="single" w:sz="4" w:space="0" w:color="C0C0C0"/>
              <w:right w:val="single" w:sz="4" w:space="0" w:color="E0E0E0"/>
            </w:tcBorders>
            <w:noWrap/>
            <w:hideMark/>
          </w:tcPr>
          <w:p w14:paraId="3F09A74D" w14:textId="32BB7F58" w:rsidR="00DD039F" w:rsidRPr="0051745E" w:rsidDel="0096313F" w:rsidRDefault="00DD039F" w:rsidP="00213370">
            <w:pPr>
              <w:jc w:val="right"/>
              <w:rPr>
                <w:del w:id="416" w:author="Lucy Marshall" w:date="2019-06-30T09:03:00Z"/>
                <w:rFonts w:ascii="Arial" w:eastAsia="Times New Roman" w:hAnsi="Arial" w:cs="Arial"/>
                <w:sz w:val="18"/>
                <w:szCs w:val="18"/>
                <w:lang w:eastAsia="en-GB"/>
              </w:rPr>
            </w:pPr>
            <w:del w:id="417" w:author="Lucy Marshall" w:date="2019-06-30T09:03:00Z">
              <w:r w:rsidRPr="0051745E" w:rsidDel="0096313F">
                <w:rPr>
                  <w:rFonts w:ascii="Arial" w:eastAsia="Times New Roman" w:hAnsi="Arial" w:cs="Arial"/>
                  <w:sz w:val="18"/>
                  <w:szCs w:val="18"/>
                  <w:lang w:eastAsia="en-GB"/>
                </w:rPr>
                <w:delText>0.290</w:delText>
              </w:r>
            </w:del>
          </w:p>
        </w:tc>
        <w:tc>
          <w:tcPr>
            <w:tcW w:w="1080" w:type="dxa"/>
            <w:tcBorders>
              <w:top w:val="nil"/>
              <w:left w:val="nil"/>
              <w:bottom w:val="single" w:sz="4" w:space="0" w:color="C0C0C0"/>
              <w:right w:val="nil"/>
            </w:tcBorders>
          </w:tcPr>
          <w:p w14:paraId="7063F7CE" w14:textId="5E112457" w:rsidR="00DD039F" w:rsidRPr="0051745E" w:rsidDel="0096313F" w:rsidRDefault="00DD039F" w:rsidP="00213370">
            <w:pPr>
              <w:jc w:val="right"/>
              <w:rPr>
                <w:del w:id="41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6269AF0" w14:textId="2BC1D0C2" w:rsidR="00DD039F" w:rsidRPr="0051745E" w:rsidDel="0096313F" w:rsidRDefault="00DD039F" w:rsidP="00213370">
            <w:pPr>
              <w:jc w:val="right"/>
              <w:rPr>
                <w:del w:id="419" w:author="Lucy Marshall" w:date="2019-06-30T09:03:00Z"/>
                <w:rFonts w:ascii="Arial" w:eastAsia="Times New Roman" w:hAnsi="Arial" w:cs="Arial"/>
                <w:sz w:val="18"/>
                <w:szCs w:val="18"/>
                <w:lang w:eastAsia="en-GB"/>
              </w:rPr>
            </w:pPr>
            <w:del w:id="420" w:author="Lucy Marshall" w:date="2019-06-30T09:03:00Z">
              <w:r w:rsidRPr="0051745E" w:rsidDel="0096313F">
                <w:rPr>
                  <w:rFonts w:ascii="Arial" w:eastAsia="Times New Roman" w:hAnsi="Arial" w:cs="Arial"/>
                  <w:sz w:val="18"/>
                  <w:szCs w:val="18"/>
                  <w:lang w:eastAsia="en-GB"/>
                </w:rPr>
                <w:delText>0.855</w:delText>
              </w:r>
            </w:del>
          </w:p>
        </w:tc>
        <w:tc>
          <w:tcPr>
            <w:tcW w:w="1480" w:type="dxa"/>
            <w:tcBorders>
              <w:top w:val="nil"/>
              <w:left w:val="nil"/>
              <w:bottom w:val="single" w:sz="4" w:space="0" w:color="C0C0C0"/>
              <w:right w:val="single" w:sz="4" w:space="0" w:color="E0E0E0"/>
            </w:tcBorders>
            <w:noWrap/>
            <w:hideMark/>
          </w:tcPr>
          <w:p w14:paraId="5212C1D4" w14:textId="51C21BFF" w:rsidR="00DD039F" w:rsidRPr="0051745E" w:rsidDel="0096313F" w:rsidRDefault="00DD039F" w:rsidP="00213370">
            <w:pPr>
              <w:jc w:val="right"/>
              <w:rPr>
                <w:del w:id="421" w:author="Lucy Marshall" w:date="2019-06-30T09:03:00Z"/>
                <w:rFonts w:ascii="Arial" w:eastAsia="Times New Roman" w:hAnsi="Arial" w:cs="Arial"/>
                <w:sz w:val="18"/>
                <w:szCs w:val="18"/>
                <w:lang w:eastAsia="en-GB"/>
              </w:rPr>
            </w:pPr>
            <w:del w:id="422" w:author="Lucy Marshall" w:date="2019-06-30T09:03:00Z">
              <w:r w:rsidRPr="0051745E" w:rsidDel="0096313F">
                <w:rPr>
                  <w:rFonts w:ascii="Arial" w:eastAsia="Times New Roman" w:hAnsi="Arial" w:cs="Arial"/>
                  <w:sz w:val="18"/>
                  <w:szCs w:val="18"/>
                  <w:lang w:eastAsia="en-GB"/>
                </w:rPr>
                <w:delText>-0.32</w:delText>
              </w:r>
            </w:del>
          </w:p>
        </w:tc>
        <w:tc>
          <w:tcPr>
            <w:tcW w:w="1480" w:type="dxa"/>
            <w:tcBorders>
              <w:top w:val="nil"/>
              <w:left w:val="nil"/>
              <w:bottom w:val="single" w:sz="4" w:space="0" w:color="C0C0C0"/>
              <w:right w:val="nil"/>
            </w:tcBorders>
            <w:noWrap/>
            <w:hideMark/>
          </w:tcPr>
          <w:p w14:paraId="34A2B749" w14:textId="374AC702" w:rsidR="00DD039F" w:rsidRPr="0051745E" w:rsidDel="0096313F" w:rsidRDefault="00DD039F" w:rsidP="00213370">
            <w:pPr>
              <w:jc w:val="right"/>
              <w:rPr>
                <w:del w:id="423" w:author="Lucy Marshall" w:date="2019-06-30T09:03:00Z"/>
                <w:rFonts w:ascii="Arial" w:eastAsia="Times New Roman" w:hAnsi="Arial" w:cs="Arial"/>
                <w:sz w:val="18"/>
                <w:szCs w:val="18"/>
                <w:lang w:eastAsia="en-GB"/>
              </w:rPr>
            </w:pPr>
            <w:del w:id="424" w:author="Lucy Marshall" w:date="2019-06-30T09:03:00Z">
              <w:r w:rsidRPr="0051745E" w:rsidDel="0096313F">
                <w:rPr>
                  <w:rFonts w:ascii="Arial" w:eastAsia="Times New Roman" w:hAnsi="Arial" w:cs="Arial"/>
                  <w:sz w:val="18"/>
                  <w:szCs w:val="18"/>
                  <w:lang w:eastAsia="en-GB"/>
                </w:rPr>
                <w:delText>1.32</w:delText>
              </w:r>
            </w:del>
          </w:p>
        </w:tc>
      </w:tr>
      <w:tr w:rsidR="00DD039F" w:rsidRPr="00A44F44" w:rsidDel="0096313F" w14:paraId="1E8A1D77" w14:textId="19052574" w:rsidTr="00213370">
        <w:trPr>
          <w:trHeight w:val="340"/>
          <w:del w:id="425" w:author="Lucy Marshall" w:date="2019-06-30T09:03:00Z"/>
        </w:trPr>
        <w:tc>
          <w:tcPr>
            <w:tcW w:w="0" w:type="auto"/>
            <w:vMerge/>
            <w:vAlign w:val="center"/>
            <w:hideMark/>
          </w:tcPr>
          <w:p w14:paraId="76E87F7D" w14:textId="789C2B73" w:rsidR="00DD039F" w:rsidRPr="0051745E" w:rsidDel="0096313F" w:rsidRDefault="00DD039F" w:rsidP="00213370">
            <w:pPr>
              <w:rPr>
                <w:del w:id="42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06FE282" w14:textId="1A3BDC08" w:rsidR="00DD039F" w:rsidRPr="0051745E" w:rsidDel="0096313F" w:rsidRDefault="00DD039F" w:rsidP="00213370">
            <w:pPr>
              <w:rPr>
                <w:del w:id="427" w:author="Lucy Marshall" w:date="2019-06-30T09:03:00Z"/>
                <w:rFonts w:ascii="Arial" w:eastAsia="Times New Roman" w:hAnsi="Arial" w:cs="Arial"/>
                <w:sz w:val="18"/>
                <w:szCs w:val="18"/>
                <w:lang w:eastAsia="en-GB"/>
              </w:rPr>
            </w:pPr>
          </w:p>
        </w:tc>
        <w:tc>
          <w:tcPr>
            <w:tcW w:w="1740" w:type="dxa"/>
            <w:shd w:val="clear" w:color="auto" w:fill="E0E0E0"/>
            <w:hideMark/>
          </w:tcPr>
          <w:p w14:paraId="6F51780E" w14:textId="6FA07549" w:rsidR="00DD039F" w:rsidRPr="0051745E" w:rsidDel="0096313F" w:rsidRDefault="00DD039F" w:rsidP="00213370">
            <w:pPr>
              <w:rPr>
                <w:del w:id="428" w:author="Lucy Marshall" w:date="2019-06-30T09:03:00Z"/>
                <w:rFonts w:ascii="Arial" w:eastAsia="Times New Roman" w:hAnsi="Arial" w:cs="Arial"/>
                <w:sz w:val="18"/>
                <w:szCs w:val="18"/>
                <w:lang w:eastAsia="en-GB"/>
              </w:rPr>
            </w:pPr>
            <w:del w:id="429"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2377A155" w14:textId="65452A0F" w:rsidR="00DD039F" w:rsidRPr="0051745E" w:rsidDel="0096313F" w:rsidRDefault="00DD039F" w:rsidP="00213370">
            <w:pPr>
              <w:jc w:val="right"/>
              <w:rPr>
                <w:del w:id="430" w:author="Lucy Marshall" w:date="2019-06-30T09:03:00Z"/>
                <w:rFonts w:ascii="Arial" w:eastAsia="Times New Roman" w:hAnsi="Arial" w:cs="Arial"/>
                <w:sz w:val="18"/>
                <w:szCs w:val="18"/>
                <w:lang w:eastAsia="en-GB"/>
              </w:rPr>
            </w:pPr>
            <w:del w:id="431" w:author="Lucy Marshall" w:date="2019-06-30T09:03:00Z">
              <w:r w:rsidRPr="0051745E" w:rsidDel="0096313F">
                <w:rPr>
                  <w:rFonts w:ascii="Arial" w:eastAsia="Times New Roman" w:hAnsi="Arial" w:cs="Arial"/>
                  <w:sz w:val="18"/>
                  <w:szCs w:val="18"/>
                  <w:lang w:eastAsia="en-GB"/>
                </w:rPr>
                <w:delText>0.391</w:delText>
              </w:r>
            </w:del>
          </w:p>
        </w:tc>
        <w:tc>
          <w:tcPr>
            <w:tcW w:w="1120" w:type="dxa"/>
            <w:tcBorders>
              <w:top w:val="nil"/>
              <w:left w:val="nil"/>
              <w:bottom w:val="nil"/>
              <w:right w:val="single" w:sz="4" w:space="0" w:color="E0E0E0"/>
            </w:tcBorders>
            <w:noWrap/>
            <w:hideMark/>
          </w:tcPr>
          <w:p w14:paraId="3F74F140" w14:textId="17D06997" w:rsidR="00DD039F" w:rsidRPr="0051745E" w:rsidDel="0096313F" w:rsidRDefault="00DD039F" w:rsidP="00213370">
            <w:pPr>
              <w:jc w:val="right"/>
              <w:rPr>
                <w:del w:id="432" w:author="Lucy Marshall" w:date="2019-06-30T09:03:00Z"/>
                <w:rFonts w:ascii="Arial" w:eastAsia="Times New Roman" w:hAnsi="Arial" w:cs="Arial"/>
                <w:sz w:val="18"/>
                <w:szCs w:val="18"/>
                <w:lang w:eastAsia="en-GB"/>
              </w:rPr>
            </w:pPr>
            <w:del w:id="433" w:author="Lucy Marshall" w:date="2019-06-30T09:03:00Z">
              <w:r w:rsidRPr="0051745E" w:rsidDel="0096313F">
                <w:rPr>
                  <w:rFonts w:ascii="Arial" w:eastAsia="Times New Roman" w:hAnsi="Arial" w:cs="Arial"/>
                  <w:sz w:val="18"/>
                  <w:szCs w:val="18"/>
                  <w:lang w:eastAsia="en-GB"/>
                </w:rPr>
                <w:delText>0.318</w:delText>
              </w:r>
            </w:del>
          </w:p>
        </w:tc>
        <w:tc>
          <w:tcPr>
            <w:tcW w:w="1080" w:type="dxa"/>
          </w:tcPr>
          <w:p w14:paraId="04580702" w14:textId="316F882B" w:rsidR="00DD039F" w:rsidRPr="0051745E" w:rsidDel="0096313F" w:rsidRDefault="00DD039F" w:rsidP="00213370">
            <w:pPr>
              <w:jc w:val="right"/>
              <w:rPr>
                <w:del w:id="434"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40119AA3" w14:textId="6CCF77F6" w:rsidR="00DD039F" w:rsidRPr="0051745E" w:rsidDel="0096313F" w:rsidRDefault="00DD039F" w:rsidP="00213370">
            <w:pPr>
              <w:jc w:val="right"/>
              <w:rPr>
                <w:del w:id="435" w:author="Lucy Marshall" w:date="2019-06-30T09:03:00Z"/>
                <w:rFonts w:ascii="Arial" w:eastAsia="Times New Roman" w:hAnsi="Arial" w:cs="Arial"/>
                <w:sz w:val="18"/>
                <w:szCs w:val="18"/>
                <w:lang w:eastAsia="en-GB"/>
              </w:rPr>
            </w:pPr>
            <w:del w:id="43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7E6640EB" w14:textId="43AE234E" w:rsidR="00DD039F" w:rsidRPr="0051745E" w:rsidDel="0096313F" w:rsidRDefault="00DD039F" w:rsidP="00213370">
            <w:pPr>
              <w:jc w:val="right"/>
              <w:rPr>
                <w:del w:id="437" w:author="Lucy Marshall" w:date="2019-06-30T09:03:00Z"/>
                <w:rFonts w:ascii="Arial" w:eastAsia="Times New Roman" w:hAnsi="Arial" w:cs="Arial"/>
                <w:sz w:val="18"/>
                <w:szCs w:val="18"/>
                <w:lang w:eastAsia="en-GB"/>
              </w:rPr>
            </w:pPr>
            <w:del w:id="438" w:author="Lucy Marshall" w:date="2019-06-30T09:03:00Z">
              <w:r w:rsidRPr="0051745E" w:rsidDel="0096313F">
                <w:rPr>
                  <w:rFonts w:ascii="Arial" w:eastAsia="Times New Roman" w:hAnsi="Arial" w:cs="Arial"/>
                  <w:sz w:val="18"/>
                  <w:szCs w:val="18"/>
                  <w:lang w:eastAsia="en-GB"/>
                </w:rPr>
                <w:delText>-0.51</w:delText>
              </w:r>
            </w:del>
          </w:p>
        </w:tc>
        <w:tc>
          <w:tcPr>
            <w:tcW w:w="1480" w:type="dxa"/>
            <w:noWrap/>
            <w:hideMark/>
          </w:tcPr>
          <w:p w14:paraId="33D5722E" w14:textId="661043C7" w:rsidR="00DD039F" w:rsidRPr="0051745E" w:rsidDel="0096313F" w:rsidRDefault="00DD039F" w:rsidP="00213370">
            <w:pPr>
              <w:jc w:val="right"/>
              <w:rPr>
                <w:del w:id="439" w:author="Lucy Marshall" w:date="2019-06-30T09:03:00Z"/>
                <w:rFonts w:ascii="Arial" w:eastAsia="Times New Roman" w:hAnsi="Arial" w:cs="Arial"/>
                <w:sz w:val="18"/>
                <w:szCs w:val="18"/>
                <w:lang w:eastAsia="en-GB"/>
              </w:rPr>
            </w:pPr>
            <w:del w:id="440" w:author="Lucy Marshall" w:date="2019-06-30T09:03:00Z">
              <w:r w:rsidRPr="0051745E" w:rsidDel="0096313F">
                <w:rPr>
                  <w:rFonts w:ascii="Arial" w:eastAsia="Times New Roman" w:hAnsi="Arial" w:cs="Arial"/>
                  <w:sz w:val="18"/>
                  <w:szCs w:val="18"/>
                  <w:lang w:eastAsia="en-GB"/>
                </w:rPr>
                <w:delText>1.29</w:delText>
              </w:r>
            </w:del>
          </w:p>
        </w:tc>
      </w:tr>
      <w:tr w:rsidR="00DD039F" w:rsidRPr="00A44F44" w:rsidDel="0096313F" w14:paraId="053A91AC" w14:textId="2FF532D7" w:rsidTr="00213370">
        <w:trPr>
          <w:trHeight w:val="340"/>
          <w:del w:id="441" w:author="Lucy Marshall" w:date="2019-06-30T09:03:00Z"/>
        </w:trPr>
        <w:tc>
          <w:tcPr>
            <w:tcW w:w="0" w:type="auto"/>
            <w:vMerge/>
            <w:vAlign w:val="center"/>
            <w:hideMark/>
          </w:tcPr>
          <w:p w14:paraId="33990E09" w14:textId="757A85CA" w:rsidR="00DD039F" w:rsidRPr="0051745E" w:rsidDel="0096313F" w:rsidRDefault="00DD039F" w:rsidP="00213370">
            <w:pPr>
              <w:rPr>
                <w:del w:id="442"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11BC44C4" w14:textId="12B2BA68" w:rsidR="00DD039F" w:rsidRPr="0051745E" w:rsidDel="0096313F" w:rsidRDefault="00DD039F" w:rsidP="00213370">
            <w:pPr>
              <w:rPr>
                <w:del w:id="443" w:author="Lucy Marshall" w:date="2019-06-30T09:03:00Z"/>
                <w:rFonts w:ascii="Arial" w:eastAsia="Times New Roman" w:hAnsi="Arial" w:cs="Arial"/>
                <w:sz w:val="18"/>
                <w:szCs w:val="18"/>
                <w:lang w:eastAsia="en-GB"/>
              </w:rPr>
            </w:pPr>
            <w:del w:id="444"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7EA6D057" w14:textId="0D387767" w:rsidR="00DD039F" w:rsidRPr="0051745E" w:rsidDel="0096313F" w:rsidRDefault="00DD039F" w:rsidP="00213370">
            <w:pPr>
              <w:rPr>
                <w:del w:id="445" w:author="Lucy Marshall" w:date="2019-06-30T09:03:00Z"/>
                <w:rFonts w:ascii="Arial" w:eastAsia="Times New Roman" w:hAnsi="Arial" w:cs="Arial"/>
                <w:sz w:val="18"/>
                <w:szCs w:val="18"/>
                <w:lang w:eastAsia="en-GB"/>
              </w:rPr>
            </w:pPr>
            <w:del w:id="446"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6093A233" w14:textId="7EE5865B" w:rsidR="00DD039F" w:rsidRPr="0051745E" w:rsidDel="0096313F" w:rsidRDefault="00DD039F" w:rsidP="00213370">
            <w:pPr>
              <w:jc w:val="right"/>
              <w:rPr>
                <w:del w:id="447" w:author="Lucy Marshall" w:date="2019-06-30T09:03:00Z"/>
                <w:rFonts w:ascii="Arial" w:eastAsia="Times New Roman" w:hAnsi="Arial" w:cs="Arial"/>
                <w:sz w:val="18"/>
                <w:szCs w:val="18"/>
                <w:lang w:eastAsia="en-GB"/>
              </w:rPr>
            </w:pPr>
            <w:del w:id="448" w:author="Lucy Marshall" w:date="2019-06-30T09:03:00Z">
              <w:r w:rsidRPr="0051745E" w:rsidDel="0096313F">
                <w:rPr>
                  <w:rFonts w:ascii="Arial" w:eastAsia="Times New Roman" w:hAnsi="Arial" w:cs="Arial"/>
                  <w:sz w:val="18"/>
                  <w:szCs w:val="18"/>
                  <w:lang w:eastAsia="en-GB"/>
                </w:rPr>
                <w:delText>-0.301</w:delText>
              </w:r>
            </w:del>
          </w:p>
        </w:tc>
        <w:tc>
          <w:tcPr>
            <w:tcW w:w="1120" w:type="dxa"/>
            <w:tcBorders>
              <w:top w:val="single" w:sz="4" w:space="0" w:color="C0C0C0"/>
              <w:left w:val="nil"/>
              <w:bottom w:val="single" w:sz="4" w:space="0" w:color="C0C0C0"/>
              <w:right w:val="single" w:sz="4" w:space="0" w:color="E0E0E0"/>
            </w:tcBorders>
            <w:noWrap/>
            <w:hideMark/>
          </w:tcPr>
          <w:p w14:paraId="1AC25D77" w14:textId="7728D3F2" w:rsidR="00DD039F" w:rsidRPr="0051745E" w:rsidDel="0096313F" w:rsidRDefault="00DD039F" w:rsidP="00213370">
            <w:pPr>
              <w:jc w:val="right"/>
              <w:rPr>
                <w:del w:id="449" w:author="Lucy Marshall" w:date="2019-06-30T09:03:00Z"/>
                <w:rFonts w:ascii="Arial" w:eastAsia="Times New Roman" w:hAnsi="Arial" w:cs="Arial"/>
                <w:sz w:val="18"/>
                <w:szCs w:val="18"/>
                <w:lang w:eastAsia="en-GB"/>
              </w:rPr>
            </w:pPr>
            <w:del w:id="450" w:author="Lucy Marshall" w:date="2019-06-30T09:03:00Z">
              <w:r w:rsidRPr="0051745E" w:rsidDel="0096313F">
                <w:rPr>
                  <w:rFonts w:ascii="Arial" w:eastAsia="Times New Roman" w:hAnsi="Arial" w:cs="Arial"/>
                  <w:sz w:val="18"/>
                  <w:szCs w:val="18"/>
                  <w:lang w:eastAsia="en-GB"/>
                </w:rPr>
                <w:delText>0.241</w:delText>
              </w:r>
            </w:del>
          </w:p>
        </w:tc>
        <w:tc>
          <w:tcPr>
            <w:tcW w:w="1080" w:type="dxa"/>
            <w:tcBorders>
              <w:top w:val="single" w:sz="4" w:space="0" w:color="C0C0C0"/>
              <w:left w:val="nil"/>
              <w:bottom w:val="single" w:sz="4" w:space="0" w:color="C0C0C0"/>
              <w:right w:val="nil"/>
            </w:tcBorders>
          </w:tcPr>
          <w:p w14:paraId="2D885707" w14:textId="7457F288" w:rsidR="00DD039F" w:rsidRPr="0051745E" w:rsidDel="0096313F" w:rsidRDefault="00DD039F" w:rsidP="00213370">
            <w:pPr>
              <w:jc w:val="right"/>
              <w:rPr>
                <w:del w:id="451"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627F753E" w14:textId="3E14006C" w:rsidR="00DD039F" w:rsidRPr="0051745E" w:rsidDel="0096313F" w:rsidRDefault="00DD039F" w:rsidP="00213370">
            <w:pPr>
              <w:jc w:val="right"/>
              <w:rPr>
                <w:del w:id="452" w:author="Lucy Marshall" w:date="2019-06-30T09:03:00Z"/>
                <w:rFonts w:ascii="Arial" w:eastAsia="Times New Roman" w:hAnsi="Arial" w:cs="Arial"/>
                <w:sz w:val="18"/>
                <w:szCs w:val="18"/>
                <w:lang w:eastAsia="en-GB"/>
              </w:rPr>
            </w:pPr>
            <w:del w:id="45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4EC1B339" w14:textId="438987E3" w:rsidR="00DD039F" w:rsidRPr="0051745E" w:rsidDel="0096313F" w:rsidRDefault="00DD039F" w:rsidP="00213370">
            <w:pPr>
              <w:jc w:val="right"/>
              <w:rPr>
                <w:del w:id="454" w:author="Lucy Marshall" w:date="2019-06-30T09:03:00Z"/>
                <w:rFonts w:ascii="Arial" w:eastAsia="Times New Roman" w:hAnsi="Arial" w:cs="Arial"/>
                <w:sz w:val="18"/>
                <w:szCs w:val="18"/>
                <w:lang w:eastAsia="en-GB"/>
              </w:rPr>
            </w:pPr>
            <w:del w:id="455" w:author="Lucy Marshall" w:date="2019-06-30T09:03:00Z">
              <w:r w:rsidRPr="0051745E" w:rsidDel="0096313F">
                <w:rPr>
                  <w:rFonts w:ascii="Arial" w:eastAsia="Times New Roman" w:hAnsi="Arial" w:cs="Arial"/>
                  <w:sz w:val="18"/>
                  <w:szCs w:val="18"/>
                  <w:lang w:eastAsia="en-GB"/>
                </w:rPr>
                <w:delText>-0.98</w:delText>
              </w:r>
            </w:del>
          </w:p>
        </w:tc>
        <w:tc>
          <w:tcPr>
            <w:tcW w:w="1480" w:type="dxa"/>
            <w:tcBorders>
              <w:top w:val="single" w:sz="4" w:space="0" w:color="C0C0C0"/>
              <w:left w:val="nil"/>
              <w:bottom w:val="single" w:sz="4" w:space="0" w:color="C0C0C0"/>
              <w:right w:val="nil"/>
            </w:tcBorders>
            <w:noWrap/>
            <w:hideMark/>
          </w:tcPr>
          <w:p w14:paraId="78057A87" w14:textId="39C75ADA" w:rsidR="00DD039F" w:rsidRPr="0051745E" w:rsidDel="0096313F" w:rsidRDefault="00DD039F" w:rsidP="00213370">
            <w:pPr>
              <w:jc w:val="right"/>
              <w:rPr>
                <w:del w:id="456" w:author="Lucy Marshall" w:date="2019-06-30T09:03:00Z"/>
                <w:rFonts w:ascii="Arial" w:eastAsia="Times New Roman" w:hAnsi="Arial" w:cs="Arial"/>
                <w:sz w:val="18"/>
                <w:szCs w:val="18"/>
                <w:lang w:eastAsia="en-GB"/>
              </w:rPr>
            </w:pPr>
            <w:del w:id="457" w:author="Lucy Marshall" w:date="2019-06-30T09:03:00Z">
              <w:r w:rsidRPr="0051745E" w:rsidDel="0096313F">
                <w:rPr>
                  <w:rFonts w:ascii="Arial" w:eastAsia="Times New Roman" w:hAnsi="Arial" w:cs="Arial"/>
                  <w:sz w:val="18"/>
                  <w:szCs w:val="18"/>
                  <w:lang w:eastAsia="en-GB"/>
                </w:rPr>
                <w:delText>0.38</w:delText>
              </w:r>
            </w:del>
          </w:p>
        </w:tc>
      </w:tr>
      <w:tr w:rsidR="00DD039F" w:rsidRPr="00A44F44" w:rsidDel="0096313F" w14:paraId="5347C365" w14:textId="259183D9" w:rsidTr="00213370">
        <w:trPr>
          <w:trHeight w:val="340"/>
          <w:del w:id="458" w:author="Lucy Marshall" w:date="2019-06-30T09:03:00Z"/>
        </w:trPr>
        <w:tc>
          <w:tcPr>
            <w:tcW w:w="0" w:type="auto"/>
            <w:vMerge/>
            <w:vAlign w:val="center"/>
            <w:hideMark/>
          </w:tcPr>
          <w:p w14:paraId="32F31414" w14:textId="6CAC2D2E" w:rsidR="00DD039F" w:rsidRPr="0051745E" w:rsidDel="0096313F" w:rsidRDefault="00DD039F" w:rsidP="00213370">
            <w:pPr>
              <w:rPr>
                <w:del w:id="45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2561DA1" w14:textId="244E3E11" w:rsidR="00DD039F" w:rsidRPr="0051745E" w:rsidDel="0096313F" w:rsidRDefault="00DD039F" w:rsidP="00213370">
            <w:pPr>
              <w:rPr>
                <w:del w:id="46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CBB8594" w14:textId="3B1E9F41" w:rsidR="00DD039F" w:rsidRPr="0051745E" w:rsidDel="0096313F" w:rsidRDefault="00DD039F" w:rsidP="00213370">
            <w:pPr>
              <w:rPr>
                <w:del w:id="461" w:author="Lucy Marshall" w:date="2019-06-30T09:03:00Z"/>
                <w:rFonts w:ascii="Arial" w:eastAsia="Times New Roman" w:hAnsi="Arial" w:cs="Arial"/>
                <w:sz w:val="18"/>
                <w:szCs w:val="18"/>
                <w:lang w:eastAsia="en-GB"/>
              </w:rPr>
            </w:pPr>
            <w:del w:id="46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31003B4F" w14:textId="71EBFFAD" w:rsidR="00DD039F" w:rsidRPr="0051745E" w:rsidDel="0096313F" w:rsidRDefault="00DD039F" w:rsidP="00213370">
            <w:pPr>
              <w:jc w:val="right"/>
              <w:rPr>
                <w:del w:id="463" w:author="Lucy Marshall" w:date="2019-06-30T09:03:00Z"/>
                <w:rFonts w:ascii="Arial" w:eastAsia="Times New Roman" w:hAnsi="Arial" w:cs="Arial"/>
                <w:sz w:val="18"/>
                <w:szCs w:val="18"/>
                <w:lang w:eastAsia="en-GB"/>
              </w:rPr>
            </w:pPr>
            <w:del w:id="464" w:author="Lucy Marshall" w:date="2019-06-30T09:03:00Z">
              <w:r w:rsidRPr="0051745E" w:rsidDel="0096313F">
                <w:rPr>
                  <w:rFonts w:ascii="Arial" w:eastAsia="Times New Roman" w:hAnsi="Arial" w:cs="Arial"/>
                  <w:sz w:val="18"/>
                  <w:szCs w:val="18"/>
                  <w:lang w:eastAsia="en-GB"/>
                </w:rPr>
                <w:delText>0.507</w:delText>
              </w:r>
            </w:del>
          </w:p>
        </w:tc>
        <w:tc>
          <w:tcPr>
            <w:tcW w:w="1120" w:type="dxa"/>
            <w:tcBorders>
              <w:top w:val="nil"/>
              <w:left w:val="nil"/>
              <w:bottom w:val="single" w:sz="4" w:space="0" w:color="C0C0C0"/>
              <w:right w:val="single" w:sz="4" w:space="0" w:color="E0E0E0"/>
            </w:tcBorders>
            <w:noWrap/>
            <w:hideMark/>
          </w:tcPr>
          <w:p w14:paraId="70F0168B" w14:textId="2AE6F764" w:rsidR="00DD039F" w:rsidRPr="0051745E" w:rsidDel="0096313F" w:rsidRDefault="00DD039F" w:rsidP="00213370">
            <w:pPr>
              <w:jc w:val="right"/>
              <w:rPr>
                <w:del w:id="465" w:author="Lucy Marshall" w:date="2019-06-30T09:03:00Z"/>
                <w:rFonts w:ascii="Arial" w:eastAsia="Times New Roman" w:hAnsi="Arial" w:cs="Arial"/>
                <w:sz w:val="18"/>
                <w:szCs w:val="18"/>
                <w:lang w:eastAsia="en-GB"/>
              </w:rPr>
            </w:pPr>
            <w:del w:id="466" w:author="Lucy Marshall" w:date="2019-06-30T09:03:00Z">
              <w:r w:rsidRPr="0051745E" w:rsidDel="0096313F">
                <w:rPr>
                  <w:rFonts w:ascii="Arial" w:eastAsia="Times New Roman" w:hAnsi="Arial" w:cs="Arial"/>
                  <w:sz w:val="18"/>
                  <w:szCs w:val="18"/>
                  <w:lang w:eastAsia="en-GB"/>
                </w:rPr>
                <w:delText>0.287</w:delText>
              </w:r>
            </w:del>
          </w:p>
        </w:tc>
        <w:tc>
          <w:tcPr>
            <w:tcW w:w="1080" w:type="dxa"/>
            <w:tcBorders>
              <w:top w:val="nil"/>
              <w:left w:val="nil"/>
              <w:bottom w:val="single" w:sz="4" w:space="0" w:color="C0C0C0"/>
              <w:right w:val="nil"/>
            </w:tcBorders>
          </w:tcPr>
          <w:p w14:paraId="459DD253" w14:textId="79AD7178" w:rsidR="00DD039F" w:rsidRPr="0051745E" w:rsidDel="0096313F" w:rsidRDefault="00DD039F" w:rsidP="00213370">
            <w:pPr>
              <w:jc w:val="right"/>
              <w:rPr>
                <w:del w:id="46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29A8F7F" w14:textId="73044EF5" w:rsidR="00DD039F" w:rsidRPr="0051745E" w:rsidDel="0096313F" w:rsidRDefault="00DD039F" w:rsidP="00213370">
            <w:pPr>
              <w:jc w:val="right"/>
              <w:rPr>
                <w:del w:id="468" w:author="Lucy Marshall" w:date="2019-06-30T09:03:00Z"/>
                <w:rFonts w:ascii="Arial" w:eastAsia="Times New Roman" w:hAnsi="Arial" w:cs="Arial"/>
                <w:sz w:val="18"/>
                <w:szCs w:val="18"/>
                <w:lang w:eastAsia="en-GB"/>
              </w:rPr>
            </w:pPr>
            <w:del w:id="469" w:author="Lucy Marshall" w:date="2019-06-30T09:03:00Z">
              <w:r w:rsidRPr="0051745E" w:rsidDel="0096313F">
                <w:rPr>
                  <w:rFonts w:ascii="Arial" w:eastAsia="Times New Roman" w:hAnsi="Arial" w:cs="Arial"/>
                  <w:sz w:val="18"/>
                  <w:szCs w:val="18"/>
                  <w:lang w:eastAsia="en-GB"/>
                </w:rPr>
                <w:delText>0.784</w:delText>
              </w:r>
            </w:del>
          </w:p>
        </w:tc>
        <w:tc>
          <w:tcPr>
            <w:tcW w:w="1480" w:type="dxa"/>
            <w:tcBorders>
              <w:top w:val="nil"/>
              <w:left w:val="nil"/>
              <w:bottom w:val="single" w:sz="4" w:space="0" w:color="C0C0C0"/>
              <w:right w:val="single" w:sz="4" w:space="0" w:color="E0E0E0"/>
            </w:tcBorders>
            <w:noWrap/>
            <w:hideMark/>
          </w:tcPr>
          <w:p w14:paraId="0E7FD0B5" w14:textId="09D2ACC3" w:rsidR="00DD039F" w:rsidRPr="0051745E" w:rsidDel="0096313F" w:rsidRDefault="00DD039F" w:rsidP="00213370">
            <w:pPr>
              <w:jc w:val="right"/>
              <w:rPr>
                <w:del w:id="470" w:author="Lucy Marshall" w:date="2019-06-30T09:03:00Z"/>
                <w:rFonts w:ascii="Arial" w:eastAsia="Times New Roman" w:hAnsi="Arial" w:cs="Arial"/>
                <w:sz w:val="18"/>
                <w:szCs w:val="18"/>
                <w:lang w:eastAsia="en-GB"/>
              </w:rPr>
            </w:pPr>
            <w:del w:id="471" w:author="Lucy Marshall" w:date="2019-06-30T09:03:00Z">
              <w:r w:rsidRPr="0051745E" w:rsidDel="0096313F">
                <w:rPr>
                  <w:rFonts w:ascii="Arial" w:eastAsia="Times New Roman" w:hAnsi="Arial" w:cs="Arial"/>
                  <w:sz w:val="18"/>
                  <w:szCs w:val="18"/>
                  <w:lang w:eastAsia="en-GB"/>
                </w:rPr>
                <w:delText>-0.31</w:delText>
              </w:r>
            </w:del>
          </w:p>
        </w:tc>
        <w:tc>
          <w:tcPr>
            <w:tcW w:w="1480" w:type="dxa"/>
            <w:tcBorders>
              <w:top w:val="nil"/>
              <w:left w:val="nil"/>
              <w:bottom w:val="single" w:sz="4" w:space="0" w:color="C0C0C0"/>
              <w:right w:val="nil"/>
            </w:tcBorders>
            <w:noWrap/>
            <w:hideMark/>
          </w:tcPr>
          <w:p w14:paraId="587673DD" w14:textId="46F44F42" w:rsidR="00DD039F" w:rsidRPr="0051745E" w:rsidDel="0096313F" w:rsidRDefault="00DD039F" w:rsidP="00213370">
            <w:pPr>
              <w:jc w:val="right"/>
              <w:rPr>
                <w:del w:id="472" w:author="Lucy Marshall" w:date="2019-06-30T09:03:00Z"/>
                <w:rFonts w:ascii="Arial" w:eastAsia="Times New Roman" w:hAnsi="Arial" w:cs="Arial"/>
                <w:sz w:val="18"/>
                <w:szCs w:val="18"/>
                <w:lang w:eastAsia="en-GB"/>
              </w:rPr>
            </w:pPr>
            <w:del w:id="473" w:author="Lucy Marshall" w:date="2019-06-30T09:03:00Z">
              <w:r w:rsidRPr="0051745E" w:rsidDel="0096313F">
                <w:rPr>
                  <w:rFonts w:ascii="Arial" w:eastAsia="Times New Roman" w:hAnsi="Arial" w:cs="Arial"/>
                  <w:sz w:val="18"/>
                  <w:szCs w:val="18"/>
                  <w:lang w:eastAsia="en-GB"/>
                </w:rPr>
                <w:delText>1.32</w:delText>
              </w:r>
            </w:del>
          </w:p>
        </w:tc>
      </w:tr>
      <w:tr w:rsidR="00DD039F" w:rsidRPr="00A44F44" w:rsidDel="0096313F" w14:paraId="4ECD4FBB" w14:textId="069D989A" w:rsidTr="00213370">
        <w:trPr>
          <w:trHeight w:val="360"/>
          <w:del w:id="474" w:author="Lucy Marshall" w:date="2019-06-30T09:03:00Z"/>
        </w:trPr>
        <w:tc>
          <w:tcPr>
            <w:tcW w:w="0" w:type="auto"/>
            <w:vMerge/>
            <w:vAlign w:val="center"/>
            <w:hideMark/>
          </w:tcPr>
          <w:p w14:paraId="031FD8EE" w14:textId="5A7BF2BF" w:rsidR="00DD039F" w:rsidRPr="0051745E" w:rsidDel="0096313F" w:rsidRDefault="00DD039F" w:rsidP="00213370">
            <w:pPr>
              <w:rPr>
                <w:del w:id="47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7D1D0C3" w14:textId="601C7E33" w:rsidR="00DD039F" w:rsidRPr="0051745E" w:rsidDel="0096313F" w:rsidRDefault="00DD039F" w:rsidP="00213370">
            <w:pPr>
              <w:rPr>
                <w:del w:id="47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742D2C9" w14:textId="7EAB300C" w:rsidR="00DD039F" w:rsidRPr="0051745E" w:rsidDel="0096313F" w:rsidRDefault="00DD039F" w:rsidP="00213370">
            <w:pPr>
              <w:rPr>
                <w:del w:id="477" w:author="Lucy Marshall" w:date="2019-06-30T09:03:00Z"/>
                <w:rFonts w:ascii="Arial" w:eastAsia="Times New Roman" w:hAnsi="Arial" w:cs="Arial"/>
                <w:sz w:val="18"/>
                <w:szCs w:val="18"/>
                <w:lang w:eastAsia="en-GB"/>
              </w:rPr>
            </w:pPr>
            <w:del w:id="478"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699D42DB" w14:textId="2BBC8005" w:rsidR="00DD039F" w:rsidRPr="0051745E" w:rsidDel="0096313F" w:rsidRDefault="00DD039F" w:rsidP="00213370">
            <w:pPr>
              <w:jc w:val="right"/>
              <w:rPr>
                <w:del w:id="479" w:author="Lucy Marshall" w:date="2019-06-30T09:03:00Z"/>
                <w:rFonts w:ascii="Arial" w:eastAsia="Times New Roman" w:hAnsi="Arial" w:cs="Arial"/>
                <w:sz w:val="18"/>
                <w:szCs w:val="18"/>
                <w:lang w:eastAsia="en-GB"/>
              </w:rPr>
            </w:pPr>
            <w:del w:id="480" w:author="Lucy Marshall" w:date="2019-06-30T09:03:00Z">
              <w:r w:rsidRPr="0051745E" w:rsidDel="0096313F">
                <w:rPr>
                  <w:rFonts w:ascii="Arial" w:eastAsia="Times New Roman" w:hAnsi="Arial" w:cs="Arial"/>
                  <w:sz w:val="18"/>
                  <w:szCs w:val="18"/>
                  <w:lang w:eastAsia="en-GB"/>
                </w:rPr>
                <w:delText>1.008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511AC398" w14:textId="73EE637A" w:rsidR="00DD039F" w:rsidRPr="0051745E" w:rsidDel="0096313F" w:rsidRDefault="00DD039F" w:rsidP="00213370">
            <w:pPr>
              <w:jc w:val="right"/>
              <w:rPr>
                <w:del w:id="481" w:author="Lucy Marshall" w:date="2019-06-30T09:03:00Z"/>
                <w:rFonts w:ascii="Arial" w:eastAsia="Times New Roman" w:hAnsi="Arial" w:cs="Arial"/>
                <w:sz w:val="18"/>
                <w:szCs w:val="18"/>
                <w:lang w:eastAsia="en-GB"/>
              </w:rPr>
            </w:pPr>
            <w:del w:id="482" w:author="Lucy Marshall" w:date="2019-06-30T09:03:00Z">
              <w:r w:rsidRPr="0051745E" w:rsidDel="0096313F">
                <w:rPr>
                  <w:rFonts w:ascii="Arial" w:eastAsia="Times New Roman" w:hAnsi="Arial" w:cs="Arial"/>
                  <w:sz w:val="18"/>
                  <w:szCs w:val="18"/>
                  <w:lang w:eastAsia="en-GB"/>
                </w:rPr>
                <w:delText>0.262</w:delText>
              </w:r>
            </w:del>
          </w:p>
        </w:tc>
        <w:tc>
          <w:tcPr>
            <w:tcW w:w="1080" w:type="dxa"/>
            <w:tcBorders>
              <w:top w:val="nil"/>
              <w:left w:val="nil"/>
              <w:bottom w:val="single" w:sz="4" w:space="0" w:color="C0C0C0"/>
              <w:right w:val="nil"/>
            </w:tcBorders>
          </w:tcPr>
          <w:p w14:paraId="0ACE779D" w14:textId="1B6B431F" w:rsidR="00DD039F" w:rsidRPr="0051745E" w:rsidDel="0096313F" w:rsidRDefault="00DD039F" w:rsidP="00213370">
            <w:pPr>
              <w:jc w:val="right"/>
              <w:rPr>
                <w:del w:id="48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DCF69E6" w14:textId="3B2015B5" w:rsidR="00DD039F" w:rsidRPr="0051745E" w:rsidDel="0096313F" w:rsidRDefault="00DD039F" w:rsidP="00213370">
            <w:pPr>
              <w:jc w:val="right"/>
              <w:rPr>
                <w:del w:id="484" w:author="Lucy Marshall" w:date="2019-06-30T09:03:00Z"/>
                <w:rFonts w:ascii="Arial" w:eastAsia="Times New Roman" w:hAnsi="Arial" w:cs="Arial"/>
                <w:sz w:val="18"/>
                <w:szCs w:val="18"/>
                <w:lang w:eastAsia="en-GB"/>
              </w:rPr>
            </w:pPr>
            <w:del w:id="485"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nil"/>
              <w:left w:val="nil"/>
              <w:bottom w:val="single" w:sz="4" w:space="0" w:color="C0C0C0"/>
              <w:right w:val="single" w:sz="4" w:space="0" w:color="E0E0E0"/>
            </w:tcBorders>
            <w:noWrap/>
            <w:hideMark/>
          </w:tcPr>
          <w:p w14:paraId="091E6850" w14:textId="2EAC86C1" w:rsidR="00DD039F" w:rsidRPr="0051745E" w:rsidDel="0096313F" w:rsidRDefault="00DD039F" w:rsidP="00213370">
            <w:pPr>
              <w:jc w:val="right"/>
              <w:rPr>
                <w:del w:id="486" w:author="Lucy Marshall" w:date="2019-06-30T09:03:00Z"/>
                <w:rFonts w:ascii="Arial" w:eastAsia="Times New Roman" w:hAnsi="Arial" w:cs="Arial"/>
                <w:sz w:val="18"/>
                <w:szCs w:val="18"/>
                <w:lang w:eastAsia="en-GB"/>
              </w:rPr>
            </w:pPr>
            <w:del w:id="487" w:author="Lucy Marshall" w:date="2019-06-30T09:03:00Z">
              <w:r w:rsidRPr="0051745E" w:rsidDel="0096313F">
                <w:rPr>
                  <w:rFonts w:ascii="Arial" w:eastAsia="Times New Roman" w:hAnsi="Arial" w:cs="Arial"/>
                  <w:sz w:val="18"/>
                  <w:szCs w:val="18"/>
                  <w:lang w:eastAsia="en-GB"/>
                </w:rPr>
                <w:delText>0.27</w:delText>
              </w:r>
            </w:del>
          </w:p>
        </w:tc>
        <w:tc>
          <w:tcPr>
            <w:tcW w:w="1480" w:type="dxa"/>
            <w:tcBorders>
              <w:top w:val="nil"/>
              <w:left w:val="nil"/>
              <w:bottom w:val="single" w:sz="4" w:space="0" w:color="C0C0C0"/>
              <w:right w:val="nil"/>
            </w:tcBorders>
            <w:noWrap/>
            <w:hideMark/>
          </w:tcPr>
          <w:p w14:paraId="6E946AAD" w14:textId="286A070F" w:rsidR="00DD039F" w:rsidRPr="0051745E" w:rsidDel="0096313F" w:rsidRDefault="00DD039F" w:rsidP="00213370">
            <w:pPr>
              <w:jc w:val="right"/>
              <w:rPr>
                <w:del w:id="488" w:author="Lucy Marshall" w:date="2019-06-30T09:03:00Z"/>
                <w:rFonts w:ascii="Arial" w:eastAsia="Times New Roman" w:hAnsi="Arial" w:cs="Arial"/>
                <w:sz w:val="18"/>
                <w:szCs w:val="18"/>
                <w:lang w:eastAsia="en-GB"/>
              </w:rPr>
            </w:pPr>
            <w:del w:id="489" w:author="Lucy Marshall" w:date="2019-06-30T09:03:00Z">
              <w:r w:rsidRPr="0051745E" w:rsidDel="0096313F">
                <w:rPr>
                  <w:rFonts w:ascii="Arial" w:eastAsia="Times New Roman" w:hAnsi="Arial" w:cs="Arial"/>
                  <w:sz w:val="18"/>
                  <w:szCs w:val="18"/>
                  <w:lang w:eastAsia="en-GB"/>
                </w:rPr>
                <w:delText>1.75</w:delText>
              </w:r>
            </w:del>
          </w:p>
        </w:tc>
      </w:tr>
      <w:tr w:rsidR="00DD039F" w:rsidRPr="00A44F44" w:rsidDel="0096313F" w14:paraId="146214F9" w14:textId="0B21DDC2" w:rsidTr="00213370">
        <w:trPr>
          <w:trHeight w:val="360"/>
          <w:del w:id="490" w:author="Lucy Marshall" w:date="2019-06-30T09:03:00Z"/>
        </w:trPr>
        <w:tc>
          <w:tcPr>
            <w:tcW w:w="0" w:type="auto"/>
            <w:vMerge/>
            <w:vAlign w:val="center"/>
            <w:hideMark/>
          </w:tcPr>
          <w:p w14:paraId="35788D87" w14:textId="66F410BA" w:rsidR="00DD039F" w:rsidRPr="0051745E" w:rsidDel="0096313F" w:rsidRDefault="00DD039F" w:rsidP="00213370">
            <w:pPr>
              <w:rPr>
                <w:del w:id="49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CDA50A7" w14:textId="3C32A608" w:rsidR="00DD039F" w:rsidRPr="0051745E" w:rsidDel="0096313F" w:rsidRDefault="00DD039F" w:rsidP="00213370">
            <w:pPr>
              <w:rPr>
                <w:del w:id="492" w:author="Lucy Marshall" w:date="2019-06-30T09:03:00Z"/>
                <w:rFonts w:ascii="Arial" w:eastAsia="Times New Roman" w:hAnsi="Arial" w:cs="Arial"/>
                <w:sz w:val="18"/>
                <w:szCs w:val="18"/>
                <w:lang w:eastAsia="en-GB"/>
              </w:rPr>
            </w:pPr>
          </w:p>
        </w:tc>
        <w:tc>
          <w:tcPr>
            <w:tcW w:w="1740" w:type="dxa"/>
            <w:shd w:val="clear" w:color="auto" w:fill="E0E0E0"/>
            <w:hideMark/>
          </w:tcPr>
          <w:p w14:paraId="0E5503FE" w14:textId="085DF78D" w:rsidR="00DD039F" w:rsidRPr="0051745E" w:rsidDel="0096313F" w:rsidRDefault="00DD039F" w:rsidP="00213370">
            <w:pPr>
              <w:rPr>
                <w:del w:id="493" w:author="Lucy Marshall" w:date="2019-06-30T09:03:00Z"/>
                <w:rFonts w:ascii="Arial" w:eastAsia="Times New Roman" w:hAnsi="Arial" w:cs="Arial"/>
                <w:sz w:val="18"/>
                <w:szCs w:val="18"/>
                <w:lang w:eastAsia="en-GB"/>
              </w:rPr>
            </w:pPr>
            <w:del w:id="494"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6E86DB59" w14:textId="3A4A875D" w:rsidR="00DD039F" w:rsidRPr="0051745E" w:rsidDel="0096313F" w:rsidRDefault="00DD039F" w:rsidP="00213370">
            <w:pPr>
              <w:jc w:val="right"/>
              <w:rPr>
                <w:del w:id="495" w:author="Lucy Marshall" w:date="2019-06-30T09:03:00Z"/>
                <w:rFonts w:ascii="Arial" w:eastAsia="Times New Roman" w:hAnsi="Arial" w:cs="Arial"/>
                <w:sz w:val="18"/>
                <w:szCs w:val="18"/>
                <w:lang w:eastAsia="en-GB"/>
              </w:rPr>
            </w:pPr>
            <w:del w:id="496" w:author="Lucy Marshall" w:date="2019-06-30T09:03:00Z">
              <w:r w:rsidRPr="0051745E" w:rsidDel="0096313F">
                <w:rPr>
                  <w:rFonts w:ascii="Arial" w:eastAsia="Times New Roman" w:hAnsi="Arial" w:cs="Arial"/>
                  <w:sz w:val="18"/>
                  <w:szCs w:val="18"/>
                  <w:lang w:eastAsia="en-GB"/>
                </w:rPr>
                <w:delText>.897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4699C863" w14:textId="7001BA03" w:rsidR="00DD039F" w:rsidRPr="0051745E" w:rsidDel="0096313F" w:rsidRDefault="00DD039F" w:rsidP="00213370">
            <w:pPr>
              <w:jc w:val="right"/>
              <w:rPr>
                <w:del w:id="497" w:author="Lucy Marshall" w:date="2019-06-30T09:03:00Z"/>
                <w:rFonts w:ascii="Arial" w:eastAsia="Times New Roman" w:hAnsi="Arial" w:cs="Arial"/>
                <w:sz w:val="18"/>
                <w:szCs w:val="18"/>
                <w:lang w:eastAsia="en-GB"/>
              </w:rPr>
            </w:pPr>
            <w:del w:id="498" w:author="Lucy Marshall" w:date="2019-06-30T09:03:00Z">
              <w:r w:rsidRPr="0051745E" w:rsidDel="0096313F">
                <w:rPr>
                  <w:rFonts w:ascii="Arial" w:eastAsia="Times New Roman" w:hAnsi="Arial" w:cs="Arial"/>
                  <w:sz w:val="18"/>
                  <w:szCs w:val="18"/>
                  <w:lang w:eastAsia="en-GB"/>
                </w:rPr>
                <w:delText>0.292</w:delText>
              </w:r>
            </w:del>
          </w:p>
        </w:tc>
        <w:tc>
          <w:tcPr>
            <w:tcW w:w="1080" w:type="dxa"/>
          </w:tcPr>
          <w:p w14:paraId="14A95CE7" w14:textId="0D49F124" w:rsidR="00DD039F" w:rsidRPr="0051745E" w:rsidDel="0096313F" w:rsidRDefault="00DD039F" w:rsidP="00213370">
            <w:pPr>
              <w:jc w:val="right"/>
              <w:rPr>
                <w:del w:id="49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405DC2B7" w14:textId="74D88EE9" w:rsidR="00DD039F" w:rsidRPr="0051745E" w:rsidDel="0096313F" w:rsidRDefault="00DD039F" w:rsidP="00213370">
            <w:pPr>
              <w:jc w:val="right"/>
              <w:rPr>
                <w:del w:id="500" w:author="Lucy Marshall" w:date="2019-06-30T09:03:00Z"/>
                <w:rFonts w:ascii="Arial" w:eastAsia="Times New Roman" w:hAnsi="Arial" w:cs="Arial"/>
                <w:sz w:val="18"/>
                <w:szCs w:val="18"/>
                <w:lang w:eastAsia="en-GB"/>
              </w:rPr>
            </w:pPr>
            <w:del w:id="501" w:author="Lucy Marshall" w:date="2019-06-30T09:03:00Z">
              <w:r w:rsidRPr="0051745E" w:rsidDel="0096313F">
                <w:rPr>
                  <w:rFonts w:ascii="Arial" w:eastAsia="Times New Roman" w:hAnsi="Arial" w:cs="Arial"/>
                  <w:sz w:val="18"/>
                  <w:szCs w:val="18"/>
                  <w:lang w:eastAsia="en-GB"/>
                </w:rPr>
                <w:delText>0.023</w:delText>
              </w:r>
            </w:del>
          </w:p>
        </w:tc>
        <w:tc>
          <w:tcPr>
            <w:tcW w:w="1480" w:type="dxa"/>
            <w:tcBorders>
              <w:top w:val="nil"/>
              <w:left w:val="nil"/>
              <w:bottom w:val="nil"/>
              <w:right w:val="single" w:sz="4" w:space="0" w:color="E0E0E0"/>
            </w:tcBorders>
            <w:noWrap/>
            <w:hideMark/>
          </w:tcPr>
          <w:p w14:paraId="6803B42E" w14:textId="285A2027" w:rsidR="00DD039F" w:rsidRPr="0051745E" w:rsidDel="0096313F" w:rsidRDefault="00DD039F" w:rsidP="00213370">
            <w:pPr>
              <w:jc w:val="right"/>
              <w:rPr>
                <w:del w:id="502" w:author="Lucy Marshall" w:date="2019-06-30T09:03:00Z"/>
                <w:rFonts w:ascii="Arial" w:eastAsia="Times New Roman" w:hAnsi="Arial" w:cs="Arial"/>
                <w:sz w:val="18"/>
                <w:szCs w:val="18"/>
                <w:lang w:eastAsia="en-GB"/>
              </w:rPr>
            </w:pPr>
            <w:del w:id="503" w:author="Lucy Marshall" w:date="2019-06-30T09:03:00Z">
              <w:r w:rsidRPr="0051745E" w:rsidDel="0096313F">
                <w:rPr>
                  <w:rFonts w:ascii="Arial" w:eastAsia="Times New Roman" w:hAnsi="Arial" w:cs="Arial"/>
                  <w:sz w:val="18"/>
                  <w:szCs w:val="18"/>
                  <w:lang w:eastAsia="en-GB"/>
                </w:rPr>
                <w:delText>0.07</w:delText>
              </w:r>
            </w:del>
          </w:p>
        </w:tc>
        <w:tc>
          <w:tcPr>
            <w:tcW w:w="1480" w:type="dxa"/>
            <w:noWrap/>
            <w:hideMark/>
          </w:tcPr>
          <w:p w14:paraId="71243069" w14:textId="4A9682B9" w:rsidR="00DD039F" w:rsidRPr="0051745E" w:rsidDel="0096313F" w:rsidRDefault="00DD039F" w:rsidP="00213370">
            <w:pPr>
              <w:jc w:val="right"/>
              <w:rPr>
                <w:del w:id="504" w:author="Lucy Marshall" w:date="2019-06-30T09:03:00Z"/>
                <w:rFonts w:ascii="Arial" w:eastAsia="Times New Roman" w:hAnsi="Arial" w:cs="Arial"/>
                <w:sz w:val="18"/>
                <w:szCs w:val="18"/>
                <w:lang w:eastAsia="en-GB"/>
              </w:rPr>
            </w:pPr>
            <w:del w:id="505" w:author="Lucy Marshall" w:date="2019-06-30T09:03:00Z">
              <w:r w:rsidRPr="0051745E" w:rsidDel="0096313F">
                <w:rPr>
                  <w:rFonts w:ascii="Arial" w:eastAsia="Times New Roman" w:hAnsi="Arial" w:cs="Arial"/>
                  <w:sz w:val="18"/>
                  <w:szCs w:val="18"/>
                  <w:lang w:eastAsia="en-GB"/>
                </w:rPr>
                <w:delText>1.72</w:delText>
              </w:r>
            </w:del>
          </w:p>
        </w:tc>
      </w:tr>
      <w:tr w:rsidR="00DD039F" w:rsidRPr="00A44F44" w:rsidDel="0096313F" w14:paraId="3A1F48E6" w14:textId="19B2D420" w:rsidTr="00213370">
        <w:trPr>
          <w:trHeight w:val="360"/>
          <w:del w:id="506" w:author="Lucy Marshall" w:date="2019-06-30T09:03:00Z"/>
        </w:trPr>
        <w:tc>
          <w:tcPr>
            <w:tcW w:w="0" w:type="auto"/>
            <w:vMerge/>
            <w:vAlign w:val="center"/>
            <w:hideMark/>
          </w:tcPr>
          <w:p w14:paraId="11CB4C6E" w14:textId="2D451A31" w:rsidR="00DD039F" w:rsidRPr="0051745E" w:rsidDel="0096313F" w:rsidRDefault="00DD039F" w:rsidP="00213370">
            <w:pPr>
              <w:rPr>
                <w:del w:id="507"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3F3FE5BD" w14:textId="66657A0D" w:rsidR="00DD039F" w:rsidRPr="0051745E" w:rsidDel="0096313F" w:rsidRDefault="00DD039F" w:rsidP="00213370">
            <w:pPr>
              <w:rPr>
                <w:del w:id="508" w:author="Lucy Marshall" w:date="2019-06-30T09:03:00Z"/>
                <w:rFonts w:ascii="Arial" w:eastAsia="Times New Roman" w:hAnsi="Arial" w:cs="Arial"/>
                <w:sz w:val="18"/>
                <w:szCs w:val="18"/>
                <w:lang w:eastAsia="en-GB"/>
              </w:rPr>
            </w:pPr>
            <w:del w:id="509"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115D4BF8" w14:textId="7977E13F" w:rsidR="00DD039F" w:rsidRPr="0051745E" w:rsidDel="0096313F" w:rsidRDefault="00DD039F" w:rsidP="00213370">
            <w:pPr>
              <w:rPr>
                <w:del w:id="510" w:author="Lucy Marshall" w:date="2019-06-30T09:03:00Z"/>
                <w:rFonts w:ascii="Arial" w:eastAsia="Times New Roman" w:hAnsi="Arial" w:cs="Arial"/>
                <w:sz w:val="18"/>
                <w:szCs w:val="18"/>
                <w:lang w:eastAsia="en-GB"/>
              </w:rPr>
            </w:pPr>
            <w:del w:id="511"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338276F" w14:textId="696705E2" w:rsidR="00DD039F" w:rsidRPr="0051745E" w:rsidDel="0096313F" w:rsidRDefault="00DD039F" w:rsidP="00213370">
            <w:pPr>
              <w:jc w:val="right"/>
              <w:rPr>
                <w:del w:id="512" w:author="Lucy Marshall" w:date="2019-06-30T09:03:00Z"/>
                <w:rFonts w:ascii="Arial" w:eastAsia="Times New Roman" w:hAnsi="Arial" w:cs="Arial"/>
                <w:sz w:val="18"/>
                <w:szCs w:val="18"/>
                <w:lang w:eastAsia="en-GB"/>
              </w:rPr>
            </w:pPr>
            <w:del w:id="513" w:author="Lucy Marshall" w:date="2019-06-30T09:03:00Z">
              <w:r w:rsidRPr="0051745E" w:rsidDel="0096313F">
                <w:rPr>
                  <w:rFonts w:ascii="Arial" w:eastAsia="Times New Roman" w:hAnsi="Arial" w:cs="Arial"/>
                  <w:sz w:val="18"/>
                  <w:szCs w:val="18"/>
                  <w:lang w:eastAsia="en-GB"/>
                </w:rPr>
                <w:delText>-1.309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5C4DABF5" w14:textId="7BFD5120" w:rsidR="00DD039F" w:rsidRPr="0051745E" w:rsidDel="0096313F" w:rsidRDefault="00DD039F" w:rsidP="00213370">
            <w:pPr>
              <w:jc w:val="right"/>
              <w:rPr>
                <w:del w:id="514" w:author="Lucy Marshall" w:date="2019-06-30T09:03:00Z"/>
                <w:rFonts w:ascii="Arial" w:eastAsia="Times New Roman" w:hAnsi="Arial" w:cs="Arial"/>
                <w:sz w:val="18"/>
                <w:szCs w:val="18"/>
                <w:lang w:eastAsia="en-GB"/>
              </w:rPr>
            </w:pPr>
            <w:del w:id="515" w:author="Lucy Marshall" w:date="2019-06-30T09:03:00Z">
              <w:r w:rsidRPr="0051745E" w:rsidDel="0096313F">
                <w:rPr>
                  <w:rFonts w:ascii="Arial" w:eastAsia="Times New Roman" w:hAnsi="Arial" w:cs="Arial"/>
                  <w:sz w:val="18"/>
                  <w:szCs w:val="18"/>
                  <w:lang w:eastAsia="en-GB"/>
                </w:rPr>
                <w:delText>0.245</w:delText>
              </w:r>
            </w:del>
          </w:p>
        </w:tc>
        <w:tc>
          <w:tcPr>
            <w:tcW w:w="1080" w:type="dxa"/>
            <w:tcBorders>
              <w:top w:val="single" w:sz="4" w:space="0" w:color="C0C0C0"/>
              <w:left w:val="nil"/>
              <w:bottom w:val="single" w:sz="4" w:space="0" w:color="C0C0C0"/>
              <w:right w:val="nil"/>
            </w:tcBorders>
          </w:tcPr>
          <w:p w14:paraId="2ACABFA8" w14:textId="401E2FD6" w:rsidR="00DD039F" w:rsidRPr="0051745E" w:rsidDel="0096313F" w:rsidRDefault="00DD039F" w:rsidP="00213370">
            <w:pPr>
              <w:jc w:val="right"/>
              <w:rPr>
                <w:del w:id="516"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3F2747DA" w14:textId="56B0EC51" w:rsidR="00DD039F" w:rsidRPr="0051745E" w:rsidDel="0096313F" w:rsidRDefault="00DD039F" w:rsidP="00213370">
            <w:pPr>
              <w:jc w:val="right"/>
              <w:rPr>
                <w:del w:id="517" w:author="Lucy Marshall" w:date="2019-06-30T09:03:00Z"/>
                <w:rFonts w:ascii="Arial" w:eastAsia="Times New Roman" w:hAnsi="Arial" w:cs="Arial"/>
                <w:sz w:val="18"/>
                <w:szCs w:val="18"/>
                <w:lang w:eastAsia="en-GB"/>
              </w:rPr>
            </w:pPr>
            <w:del w:id="518"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60FC5C65" w14:textId="6E455BB2" w:rsidR="00DD039F" w:rsidRPr="0051745E" w:rsidDel="0096313F" w:rsidRDefault="00DD039F" w:rsidP="00213370">
            <w:pPr>
              <w:jc w:val="right"/>
              <w:rPr>
                <w:del w:id="519" w:author="Lucy Marshall" w:date="2019-06-30T09:03:00Z"/>
                <w:rFonts w:ascii="Arial" w:eastAsia="Times New Roman" w:hAnsi="Arial" w:cs="Arial"/>
                <w:sz w:val="18"/>
                <w:szCs w:val="18"/>
                <w:lang w:eastAsia="en-GB"/>
              </w:rPr>
            </w:pPr>
            <w:del w:id="520" w:author="Lucy Marshall" w:date="2019-06-30T09:03:00Z">
              <w:r w:rsidRPr="0051745E" w:rsidDel="0096313F">
                <w:rPr>
                  <w:rFonts w:ascii="Arial" w:eastAsia="Times New Roman" w:hAnsi="Arial" w:cs="Arial"/>
                  <w:sz w:val="18"/>
                  <w:szCs w:val="18"/>
                  <w:lang w:eastAsia="en-GB"/>
                </w:rPr>
                <w:delText>-2.00</w:delText>
              </w:r>
            </w:del>
          </w:p>
        </w:tc>
        <w:tc>
          <w:tcPr>
            <w:tcW w:w="1480" w:type="dxa"/>
            <w:tcBorders>
              <w:top w:val="single" w:sz="4" w:space="0" w:color="C0C0C0"/>
              <w:left w:val="nil"/>
              <w:bottom w:val="single" w:sz="4" w:space="0" w:color="C0C0C0"/>
              <w:right w:val="nil"/>
            </w:tcBorders>
            <w:noWrap/>
            <w:hideMark/>
          </w:tcPr>
          <w:p w14:paraId="4C71859A" w14:textId="09C30566" w:rsidR="00DD039F" w:rsidRPr="0051745E" w:rsidDel="0096313F" w:rsidRDefault="00DD039F" w:rsidP="00213370">
            <w:pPr>
              <w:jc w:val="right"/>
              <w:rPr>
                <w:del w:id="521" w:author="Lucy Marshall" w:date="2019-06-30T09:03:00Z"/>
                <w:rFonts w:ascii="Arial" w:eastAsia="Times New Roman" w:hAnsi="Arial" w:cs="Arial"/>
                <w:sz w:val="18"/>
                <w:szCs w:val="18"/>
                <w:lang w:eastAsia="en-GB"/>
              </w:rPr>
            </w:pPr>
            <w:del w:id="522" w:author="Lucy Marshall" w:date="2019-06-30T09:03:00Z">
              <w:r w:rsidRPr="0051745E" w:rsidDel="0096313F">
                <w:rPr>
                  <w:rFonts w:ascii="Arial" w:eastAsia="Times New Roman" w:hAnsi="Arial" w:cs="Arial"/>
                  <w:sz w:val="18"/>
                  <w:szCs w:val="18"/>
                  <w:lang w:eastAsia="en-GB"/>
                </w:rPr>
                <w:delText>-0.61</w:delText>
              </w:r>
            </w:del>
          </w:p>
        </w:tc>
      </w:tr>
      <w:tr w:rsidR="00DD039F" w:rsidRPr="00A44F44" w:rsidDel="0096313F" w14:paraId="38044270" w14:textId="3C1FA996" w:rsidTr="00213370">
        <w:trPr>
          <w:trHeight w:val="340"/>
          <w:del w:id="523" w:author="Lucy Marshall" w:date="2019-06-30T09:03:00Z"/>
        </w:trPr>
        <w:tc>
          <w:tcPr>
            <w:tcW w:w="0" w:type="auto"/>
            <w:vMerge/>
            <w:vAlign w:val="center"/>
            <w:hideMark/>
          </w:tcPr>
          <w:p w14:paraId="5D3C853B" w14:textId="7C80A0B2" w:rsidR="00DD039F" w:rsidRPr="0051745E" w:rsidDel="0096313F" w:rsidRDefault="00DD039F" w:rsidP="00213370">
            <w:pPr>
              <w:rPr>
                <w:del w:id="52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5D014ED" w14:textId="6DA1BB08" w:rsidR="00DD039F" w:rsidRPr="0051745E" w:rsidDel="0096313F" w:rsidRDefault="00DD039F" w:rsidP="00213370">
            <w:pPr>
              <w:rPr>
                <w:del w:id="52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ABFC8E6" w14:textId="084CBB26" w:rsidR="00DD039F" w:rsidRPr="0051745E" w:rsidDel="0096313F" w:rsidRDefault="00DD039F" w:rsidP="00213370">
            <w:pPr>
              <w:rPr>
                <w:del w:id="526" w:author="Lucy Marshall" w:date="2019-06-30T09:03:00Z"/>
                <w:rFonts w:ascii="Arial" w:eastAsia="Times New Roman" w:hAnsi="Arial" w:cs="Arial"/>
                <w:sz w:val="18"/>
                <w:szCs w:val="18"/>
                <w:lang w:eastAsia="en-GB"/>
              </w:rPr>
            </w:pPr>
            <w:del w:id="527"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3A8B02AF" w14:textId="5DA74215" w:rsidR="00DD039F" w:rsidRPr="0051745E" w:rsidDel="0096313F" w:rsidRDefault="00DD039F" w:rsidP="00213370">
            <w:pPr>
              <w:jc w:val="right"/>
              <w:rPr>
                <w:del w:id="528" w:author="Lucy Marshall" w:date="2019-06-30T09:03:00Z"/>
                <w:rFonts w:ascii="Arial" w:eastAsia="Times New Roman" w:hAnsi="Arial" w:cs="Arial"/>
                <w:sz w:val="18"/>
                <w:szCs w:val="18"/>
                <w:lang w:eastAsia="en-GB"/>
              </w:rPr>
            </w:pPr>
            <w:del w:id="529" w:author="Lucy Marshall" w:date="2019-06-30T09:03:00Z">
              <w:r w:rsidRPr="0051745E" w:rsidDel="0096313F">
                <w:rPr>
                  <w:rFonts w:ascii="Arial" w:eastAsia="Times New Roman" w:hAnsi="Arial" w:cs="Arial"/>
                  <w:sz w:val="18"/>
                  <w:szCs w:val="18"/>
                  <w:lang w:eastAsia="en-GB"/>
                </w:rPr>
                <w:delText>-0.501</w:delText>
              </w:r>
            </w:del>
          </w:p>
        </w:tc>
        <w:tc>
          <w:tcPr>
            <w:tcW w:w="1120" w:type="dxa"/>
            <w:tcBorders>
              <w:top w:val="nil"/>
              <w:left w:val="nil"/>
              <w:bottom w:val="single" w:sz="4" w:space="0" w:color="C0C0C0"/>
              <w:right w:val="single" w:sz="4" w:space="0" w:color="E0E0E0"/>
            </w:tcBorders>
            <w:noWrap/>
            <w:hideMark/>
          </w:tcPr>
          <w:p w14:paraId="01F2D955" w14:textId="137346A6" w:rsidR="00DD039F" w:rsidRPr="0051745E" w:rsidDel="0096313F" w:rsidRDefault="00DD039F" w:rsidP="00213370">
            <w:pPr>
              <w:jc w:val="right"/>
              <w:rPr>
                <w:del w:id="530" w:author="Lucy Marshall" w:date="2019-06-30T09:03:00Z"/>
                <w:rFonts w:ascii="Arial" w:eastAsia="Times New Roman" w:hAnsi="Arial" w:cs="Arial"/>
                <w:sz w:val="18"/>
                <w:szCs w:val="18"/>
                <w:lang w:eastAsia="en-GB"/>
              </w:rPr>
            </w:pPr>
            <w:del w:id="531" w:author="Lucy Marshall" w:date="2019-06-30T09:03:00Z">
              <w:r w:rsidRPr="0051745E" w:rsidDel="0096313F">
                <w:rPr>
                  <w:rFonts w:ascii="Arial" w:eastAsia="Times New Roman" w:hAnsi="Arial" w:cs="Arial"/>
                  <w:sz w:val="18"/>
                  <w:szCs w:val="18"/>
                  <w:lang w:eastAsia="en-GB"/>
                </w:rPr>
                <w:delText>0.290</w:delText>
              </w:r>
            </w:del>
          </w:p>
        </w:tc>
        <w:tc>
          <w:tcPr>
            <w:tcW w:w="1080" w:type="dxa"/>
            <w:tcBorders>
              <w:top w:val="nil"/>
              <w:left w:val="nil"/>
              <w:bottom w:val="single" w:sz="4" w:space="0" w:color="C0C0C0"/>
              <w:right w:val="nil"/>
            </w:tcBorders>
          </w:tcPr>
          <w:p w14:paraId="5C88389E" w14:textId="486A0CB8" w:rsidR="00DD039F" w:rsidRPr="0051745E" w:rsidDel="0096313F" w:rsidRDefault="00DD039F" w:rsidP="00213370">
            <w:pPr>
              <w:jc w:val="right"/>
              <w:rPr>
                <w:del w:id="53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0F0DBB7" w14:textId="14C0FEF2" w:rsidR="00DD039F" w:rsidRPr="0051745E" w:rsidDel="0096313F" w:rsidRDefault="00DD039F" w:rsidP="00213370">
            <w:pPr>
              <w:jc w:val="right"/>
              <w:rPr>
                <w:del w:id="533" w:author="Lucy Marshall" w:date="2019-06-30T09:03:00Z"/>
                <w:rFonts w:ascii="Arial" w:eastAsia="Times New Roman" w:hAnsi="Arial" w:cs="Arial"/>
                <w:sz w:val="18"/>
                <w:szCs w:val="18"/>
                <w:lang w:eastAsia="en-GB"/>
              </w:rPr>
            </w:pPr>
            <w:del w:id="534" w:author="Lucy Marshall" w:date="2019-06-30T09:03:00Z">
              <w:r w:rsidRPr="0051745E" w:rsidDel="0096313F">
                <w:rPr>
                  <w:rFonts w:ascii="Arial" w:eastAsia="Times New Roman" w:hAnsi="Arial" w:cs="Arial"/>
                  <w:sz w:val="18"/>
                  <w:szCs w:val="18"/>
                  <w:lang w:eastAsia="en-GB"/>
                </w:rPr>
                <w:delText>0.855</w:delText>
              </w:r>
            </w:del>
          </w:p>
        </w:tc>
        <w:tc>
          <w:tcPr>
            <w:tcW w:w="1480" w:type="dxa"/>
            <w:tcBorders>
              <w:top w:val="nil"/>
              <w:left w:val="nil"/>
              <w:bottom w:val="single" w:sz="4" w:space="0" w:color="C0C0C0"/>
              <w:right w:val="single" w:sz="4" w:space="0" w:color="E0E0E0"/>
            </w:tcBorders>
            <w:noWrap/>
            <w:hideMark/>
          </w:tcPr>
          <w:p w14:paraId="6329F5E9" w14:textId="0A520EDB" w:rsidR="00DD039F" w:rsidRPr="0051745E" w:rsidDel="0096313F" w:rsidRDefault="00DD039F" w:rsidP="00213370">
            <w:pPr>
              <w:jc w:val="right"/>
              <w:rPr>
                <w:del w:id="535" w:author="Lucy Marshall" w:date="2019-06-30T09:03:00Z"/>
                <w:rFonts w:ascii="Arial" w:eastAsia="Times New Roman" w:hAnsi="Arial" w:cs="Arial"/>
                <w:sz w:val="18"/>
                <w:szCs w:val="18"/>
                <w:lang w:eastAsia="en-GB"/>
              </w:rPr>
            </w:pPr>
            <w:del w:id="536" w:author="Lucy Marshall" w:date="2019-06-30T09:03:00Z">
              <w:r w:rsidRPr="0051745E" w:rsidDel="0096313F">
                <w:rPr>
                  <w:rFonts w:ascii="Arial" w:eastAsia="Times New Roman" w:hAnsi="Arial" w:cs="Arial"/>
                  <w:sz w:val="18"/>
                  <w:szCs w:val="18"/>
                  <w:lang w:eastAsia="en-GB"/>
                </w:rPr>
                <w:delText>-1.32</w:delText>
              </w:r>
            </w:del>
          </w:p>
        </w:tc>
        <w:tc>
          <w:tcPr>
            <w:tcW w:w="1480" w:type="dxa"/>
            <w:tcBorders>
              <w:top w:val="nil"/>
              <w:left w:val="nil"/>
              <w:bottom w:val="single" w:sz="4" w:space="0" w:color="C0C0C0"/>
              <w:right w:val="nil"/>
            </w:tcBorders>
            <w:noWrap/>
            <w:hideMark/>
          </w:tcPr>
          <w:p w14:paraId="5BCBE45A" w14:textId="5E5D4B53" w:rsidR="00DD039F" w:rsidRPr="0051745E" w:rsidDel="0096313F" w:rsidRDefault="00DD039F" w:rsidP="00213370">
            <w:pPr>
              <w:jc w:val="right"/>
              <w:rPr>
                <w:del w:id="537" w:author="Lucy Marshall" w:date="2019-06-30T09:03:00Z"/>
                <w:rFonts w:ascii="Arial" w:eastAsia="Times New Roman" w:hAnsi="Arial" w:cs="Arial"/>
                <w:sz w:val="18"/>
                <w:szCs w:val="18"/>
                <w:lang w:eastAsia="en-GB"/>
              </w:rPr>
            </w:pPr>
            <w:del w:id="538" w:author="Lucy Marshall" w:date="2019-06-30T09:03:00Z">
              <w:r w:rsidRPr="0051745E" w:rsidDel="0096313F">
                <w:rPr>
                  <w:rFonts w:ascii="Arial" w:eastAsia="Times New Roman" w:hAnsi="Arial" w:cs="Arial"/>
                  <w:sz w:val="18"/>
                  <w:szCs w:val="18"/>
                  <w:lang w:eastAsia="en-GB"/>
                </w:rPr>
                <w:delText>0.32</w:delText>
              </w:r>
            </w:del>
          </w:p>
        </w:tc>
      </w:tr>
      <w:tr w:rsidR="00DD039F" w:rsidRPr="00A44F44" w:rsidDel="0096313F" w14:paraId="541270BA" w14:textId="3AD9E062" w:rsidTr="00213370">
        <w:trPr>
          <w:trHeight w:val="360"/>
          <w:del w:id="539" w:author="Lucy Marshall" w:date="2019-06-30T09:03:00Z"/>
        </w:trPr>
        <w:tc>
          <w:tcPr>
            <w:tcW w:w="0" w:type="auto"/>
            <w:vMerge/>
            <w:vAlign w:val="center"/>
            <w:hideMark/>
          </w:tcPr>
          <w:p w14:paraId="16759230" w14:textId="25B9B1B1" w:rsidR="00DD039F" w:rsidRPr="0051745E" w:rsidDel="0096313F" w:rsidRDefault="00DD039F" w:rsidP="00213370">
            <w:pPr>
              <w:rPr>
                <w:del w:id="54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7760A90" w14:textId="5FE290BE" w:rsidR="00DD039F" w:rsidRPr="0051745E" w:rsidDel="0096313F" w:rsidRDefault="00DD039F" w:rsidP="00213370">
            <w:pPr>
              <w:rPr>
                <w:del w:id="54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68008F5" w14:textId="183F4D95" w:rsidR="00DD039F" w:rsidRPr="0051745E" w:rsidDel="0096313F" w:rsidRDefault="00DD039F" w:rsidP="00213370">
            <w:pPr>
              <w:rPr>
                <w:del w:id="542" w:author="Lucy Marshall" w:date="2019-06-30T09:03:00Z"/>
                <w:rFonts w:ascii="Arial" w:eastAsia="Times New Roman" w:hAnsi="Arial" w:cs="Arial"/>
                <w:sz w:val="18"/>
                <w:szCs w:val="18"/>
                <w:lang w:eastAsia="en-GB"/>
              </w:rPr>
            </w:pPr>
            <w:del w:id="543"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38E48641" w14:textId="3C6FA1CB" w:rsidR="00DD039F" w:rsidRPr="0051745E" w:rsidDel="0096313F" w:rsidRDefault="00DD039F" w:rsidP="00213370">
            <w:pPr>
              <w:jc w:val="right"/>
              <w:rPr>
                <w:del w:id="544" w:author="Lucy Marshall" w:date="2019-06-30T09:03:00Z"/>
                <w:rFonts w:ascii="Arial" w:eastAsia="Times New Roman" w:hAnsi="Arial" w:cs="Arial"/>
                <w:sz w:val="18"/>
                <w:szCs w:val="18"/>
                <w:lang w:eastAsia="en-GB"/>
              </w:rPr>
            </w:pPr>
            <w:del w:id="545" w:author="Lucy Marshall" w:date="2019-06-30T09:03:00Z">
              <w:r w:rsidRPr="0051745E" w:rsidDel="0096313F">
                <w:rPr>
                  <w:rFonts w:ascii="Arial" w:eastAsia="Times New Roman" w:hAnsi="Arial" w:cs="Arial"/>
                  <w:sz w:val="18"/>
                  <w:szCs w:val="18"/>
                  <w:lang w:eastAsia="en-GB"/>
                </w:rPr>
                <w:delText>-1.008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31FF50FE" w14:textId="60C17B80" w:rsidR="00DD039F" w:rsidRPr="0051745E" w:rsidDel="0096313F" w:rsidRDefault="00DD039F" w:rsidP="00213370">
            <w:pPr>
              <w:jc w:val="right"/>
              <w:rPr>
                <w:del w:id="546" w:author="Lucy Marshall" w:date="2019-06-30T09:03:00Z"/>
                <w:rFonts w:ascii="Arial" w:eastAsia="Times New Roman" w:hAnsi="Arial" w:cs="Arial"/>
                <w:sz w:val="18"/>
                <w:szCs w:val="18"/>
                <w:lang w:eastAsia="en-GB"/>
              </w:rPr>
            </w:pPr>
            <w:del w:id="547" w:author="Lucy Marshall" w:date="2019-06-30T09:03:00Z">
              <w:r w:rsidRPr="0051745E" w:rsidDel="0096313F">
                <w:rPr>
                  <w:rFonts w:ascii="Arial" w:eastAsia="Times New Roman" w:hAnsi="Arial" w:cs="Arial"/>
                  <w:sz w:val="18"/>
                  <w:szCs w:val="18"/>
                  <w:lang w:eastAsia="en-GB"/>
                </w:rPr>
                <w:delText>0.262</w:delText>
              </w:r>
            </w:del>
          </w:p>
        </w:tc>
        <w:tc>
          <w:tcPr>
            <w:tcW w:w="1080" w:type="dxa"/>
            <w:tcBorders>
              <w:top w:val="nil"/>
              <w:left w:val="nil"/>
              <w:bottom w:val="single" w:sz="4" w:space="0" w:color="C0C0C0"/>
              <w:right w:val="nil"/>
            </w:tcBorders>
          </w:tcPr>
          <w:p w14:paraId="2AD2F0E6" w14:textId="79ABD2AF" w:rsidR="00DD039F" w:rsidRPr="0051745E" w:rsidDel="0096313F" w:rsidRDefault="00DD039F" w:rsidP="00213370">
            <w:pPr>
              <w:jc w:val="right"/>
              <w:rPr>
                <w:del w:id="54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9706C1C" w14:textId="5B50B559" w:rsidR="00DD039F" w:rsidRPr="0051745E" w:rsidDel="0096313F" w:rsidRDefault="00DD039F" w:rsidP="00213370">
            <w:pPr>
              <w:jc w:val="right"/>
              <w:rPr>
                <w:del w:id="549" w:author="Lucy Marshall" w:date="2019-06-30T09:03:00Z"/>
                <w:rFonts w:ascii="Arial" w:eastAsia="Times New Roman" w:hAnsi="Arial" w:cs="Arial"/>
                <w:sz w:val="18"/>
                <w:szCs w:val="18"/>
                <w:lang w:eastAsia="en-GB"/>
              </w:rPr>
            </w:pPr>
            <w:del w:id="550"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nil"/>
              <w:left w:val="nil"/>
              <w:bottom w:val="single" w:sz="4" w:space="0" w:color="C0C0C0"/>
              <w:right w:val="single" w:sz="4" w:space="0" w:color="E0E0E0"/>
            </w:tcBorders>
            <w:noWrap/>
            <w:hideMark/>
          </w:tcPr>
          <w:p w14:paraId="68F07617" w14:textId="2C42794D" w:rsidR="00DD039F" w:rsidRPr="0051745E" w:rsidDel="0096313F" w:rsidRDefault="00DD039F" w:rsidP="00213370">
            <w:pPr>
              <w:jc w:val="right"/>
              <w:rPr>
                <w:del w:id="551" w:author="Lucy Marshall" w:date="2019-06-30T09:03:00Z"/>
                <w:rFonts w:ascii="Arial" w:eastAsia="Times New Roman" w:hAnsi="Arial" w:cs="Arial"/>
                <w:sz w:val="18"/>
                <w:szCs w:val="18"/>
                <w:lang w:eastAsia="en-GB"/>
              </w:rPr>
            </w:pPr>
            <w:del w:id="552" w:author="Lucy Marshall" w:date="2019-06-30T09:03:00Z">
              <w:r w:rsidRPr="0051745E" w:rsidDel="0096313F">
                <w:rPr>
                  <w:rFonts w:ascii="Arial" w:eastAsia="Times New Roman" w:hAnsi="Arial" w:cs="Arial"/>
                  <w:sz w:val="18"/>
                  <w:szCs w:val="18"/>
                  <w:lang w:eastAsia="en-GB"/>
                </w:rPr>
                <w:delText>-1.75</w:delText>
              </w:r>
            </w:del>
          </w:p>
        </w:tc>
        <w:tc>
          <w:tcPr>
            <w:tcW w:w="1480" w:type="dxa"/>
            <w:tcBorders>
              <w:top w:val="nil"/>
              <w:left w:val="nil"/>
              <w:bottom w:val="single" w:sz="4" w:space="0" w:color="C0C0C0"/>
              <w:right w:val="nil"/>
            </w:tcBorders>
            <w:noWrap/>
            <w:hideMark/>
          </w:tcPr>
          <w:p w14:paraId="6BEF3D60" w14:textId="29F86F7D" w:rsidR="00DD039F" w:rsidRPr="0051745E" w:rsidDel="0096313F" w:rsidRDefault="00DD039F" w:rsidP="00213370">
            <w:pPr>
              <w:jc w:val="right"/>
              <w:rPr>
                <w:del w:id="553" w:author="Lucy Marshall" w:date="2019-06-30T09:03:00Z"/>
                <w:rFonts w:ascii="Arial" w:eastAsia="Times New Roman" w:hAnsi="Arial" w:cs="Arial"/>
                <w:sz w:val="18"/>
                <w:szCs w:val="18"/>
                <w:lang w:eastAsia="en-GB"/>
              </w:rPr>
            </w:pPr>
            <w:del w:id="554" w:author="Lucy Marshall" w:date="2019-06-30T09:03:00Z">
              <w:r w:rsidRPr="0051745E" w:rsidDel="0096313F">
                <w:rPr>
                  <w:rFonts w:ascii="Arial" w:eastAsia="Times New Roman" w:hAnsi="Arial" w:cs="Arial"/>
                  <w:sz w:val="18"/>
                  <w:szCs w:val="18"/>
                  <w:lang w:eastAsia="en-GB"/>
                </w:rPr>
                <w:delText>-0.27</w:delText>
              </w:r>
            </w:del>
          </w:p>
        </w:tc>
      </w:tr>
      <w:tr w:rsidR="00DD039F" w:rsidRPr="00A44F44" w:rsidDel="0096313F" w14:paraId="55300D3A" w14:textId="472D0588" w:rsidTr="00213370">
        <w:trPr>
          <w:trHeight w:val="340"/>
          <w:del w:id="555" w:author="Lucy Marshall" w:date="2019-06-30T09:03:00Z"/>
        </w:trPr>
        <w:tc>
          <w:tcPr>
            <w:tcW w:w="0" w:type="auto"/>
            <w:vMerge/>
            <w:vAlign w:val="center"/>
            <w:hideMark/>
          </w:tcPr>
          <w:p w14:paraId="627B7C4A" w14:textId="5381DE80" w:rsidR="00DD039F" w:rsidRPr="0051745E" w:rsidDel="0096313F" w:rsidRDefault="00DD039F" w:rsidP="00213370">
            <w:pPr>
              <w:rPr>
                <w:del w:id="55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65C123A" w14:textId="3841B89B" w:rsidR="00DD039F" w:rsidRPr="0051745E" w:rsidDel="0096313F" w:rsidRDefault="00DD039F" w:rsidP="00213370">
            <w:pPr>
              <w:rPr>
                <w:del w:id="557" w:author="Lucy Marshall" w:date="2019-06-30T09:03:00Z"/>
                <w:rFonts w:ascii="Arial" w:eastAsia="Times New Roman" w:hAnsi="Arial" w:cs="Arial"/>
                <w:sz w:val="18"/>
                <w:szCs w:val="18"/>
                <w:lang w:eastAsia="en-GB"/>
              </w:rPr>
            </w:pPr>
          </w:p>
        </w:tc>
        <w:tc>
          <w:tcPr>
            <w:tcW w:w="1740" w:type="dxa"/>
            <w:shd w:val="clear" w:color="auto" w:fill="E0E0E0"/>
            <w:hideMark/>
          </w:tcPr>
          <w:p w14:paraId="053411C4" w14:textId="48B45534" w:rsidR="00DD039F" w:rsidRPr="0051745E" w:rsidDel="0096313F" w:rsidRDefault="00DD039F" w:rsidP="00213370">
            <w:pPr>
              <w:rPr>
                <w:del w:id="558" w:author="Lucy Marshall" w:date="2019-06-30T09:03:00Z"/>
                <w:rFonts w:ascii="Arial" w:eastAsia="Times New Roman" w:hAnsi="Arial" w:cs="Arial"/>
                <w:sz w:val="18"/>
                <w:szCs w:val="18"/>
                <w:lang w:eastAsia="en-GB"/>
              </w:rPr>
            </w:pPr>
            <w:del w:id="559"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99A45C0" w14:textId="258BE648" w:rsidR="00DD039F" w:rsidRPr="0051745E" w:rsidDel="0096313F" w:rsidRDefault="00DD039F" w:rsidP="00213370">
            <w:pPr>
              <w:jc w:val="right"/>
              <w:rPr>
                <w:del w:id="560" w:author="Lucy Marshall" w:date="2019-06-30T09:03:00Z"/>
                <w:rFonts w:ascii="Arial" w:eastAsia="Times New Roman" w:hAnsi="Arial" w:cs="Arial"/>
                <w:sz w:val="18"/>
                <w:szCs w:val="18"/>
                <w:lang w:eastAsia="en-GB"/>
              </w:rPr>
            </w:pPr>
            <w:del w:id="561" w:author="Lucy Marshall" w:date="2019-06-30T09:03:00Z">
              <w:r w:rsidRPr="0051745E" w:rsidDel="0096313F">
                <w:rPr>
                  <w:rFonts w:ascii="Arial" w:eastAsia="Times New Roman" w:hAnsi="Arial" w:cs="Arial"/>
                  <w:sz w:val="18"/>
                  <w:szCs w:val="18"/>
                  <w:lang w:eastAsia="en-GB"/>
                </w:rPr>
                <w:delText>-0.111</w:delText>
              </w:r>
            </w:del>
          </w:p>
        </w:tc>
        <w:tc>
          <w:tcPr>
            <w:tcW w:w="1120" w:type="dxa"/>
            <w:tcBorders>
              <w:top w:val="nil"/>
              <w:left w:val="nil"/>
              <w:bottom w:val="nil"/>
              <w:right w:val="single" w:sz="4" w:space="0" w:color="E0E0E0"/>
            </w:tcBorders>
            <w:noWrap/>
            <w:hideMark/>
          </w:tcPr>
          <w:p w14:paraId="6E729D68" w14:textId="4D3193E7" w:rsidR="00DD039F" w:rsidRPr="0051745E" w:rsidDel="0096313F" w:rsidRDefault="00DD039F" w:rsidP="00213370">
            <w:pPr>
              <w:jc w:val="right"/>
              <w:rPr>
                <w:del w:id="562" w:author="Lucy Marshall" w:date="2019-06-30T09:03:00Z"/>
                <w:rFonts w:ascii="Arial" w:eastAsia="Times New Roman" w:hAnsi="Arial" w:cs="Arial"/>
                <w:sz w:val="18"/>
                <w:szCs w:val="18"/>
                <w:lang w:eastAsia="en-GB"/>
              </w:rPr>
            </w:pPr>
            <w:del w:id="563" w:author="Lucy Marshall" w:date="2019-06-30T09:03:00Z">
              <w:r w:rsidRPr="0051745E" w:rsidDel="0096313F">
                <w:rPr>
                  <w:rFonts w:ascii="Arial" w:eastAsia="Times New Roman" w:hAnsi="Arial" w:cs="Arial"/>
                  <w:sz w:val="18"/>
                  <w:szCs w:val="18"/>
                  <w:lang w:eastAsia="en-GB"/>
                </w:rPr>
                <w:delText>0.295</w:delText>
              </w:r>
            </w:del>
          </w:p>
        </w:tc>
        <w:tc>
          <w:tcPr>
            <w:tcW w:w="1080" w:type="dxa"/>
          </w:tcPr>
          <w:p w14:paraId="3E0D83A3" w14:textId="0203DE04" w:rsidR="00DD039F" w:rsidRPr="0051745E" w:rsidDel="0096313F" w:rsidRDefault="00DD039F" w:rsidP="00213370">
            <w:pPr>
              <w:jc w:val="right"/>
              <w:rPr>
                <w:del w:id="564"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77FCA93" w14:textId="77C40295" w:rsidR="00DD039F" w:rsidRPr="0051745E" w:rsidDel="0096313F" w:rsidRDefault="00DD039F" w:rsidP="00213370">
            <w:pPr>
              <w:jc w:val="right"/>
              <w:rPr>
                <w:del w:id="565" w:author="Lucy Marshall" w:date="2019-06-30T09:03:00Z"/>
                <w:rFonts w:ascii="Arial" w:eastAsia="Times New Roman" w:hAnsi="Arial" w:cs="Arial"/>
                <w:sz w:val="18"/>
                <w:szCs w:val="18"/>
                <w:lang w:eastAsia="en-GB"/>
              </w:rPr>
            </w:pPr>
            <w:del w:id="56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6C8B3261" w14:textId="730B75EF" w:rsidR="00DD039F" w:rsidRPr="0051745E" w:rsidDel="0096313F" w:rsidRDefault="00DD039F" w:rsidP="00213370">
            <w:pPr>
              <w:jc w:val="right"/>
              <w:rPr>
                <w:del w:id="567" w:author="Lucy Marshall" w:date="2019-06-30T09:03:00Z"/>
                <w:rFonts w:ascii="Arial" w:eastAsia="Times New Roman" w:hAnsi="Arial" w:cs="Arial"/>
                <w:sz w:val="18"/>
                <w:szCs w:val="18"/>
                <w:lang w:eastAsia="en-GB"/>
              </w:rPr>
            </w:pPr>
            <w:del w:id="568" w:author="Lucy Marshall" w:date="2019-06-30T09:03:00Z">
              <w:r w:rsidRPr="0051745E" w:rsidDel="0096313F">
                <w:rPr>
                  <w:rFonts w:ascii="Arial" w:eastAsia="Times New Roman" w:hAnsi="Arial" w:cs="Arial"/>
                  <w:sz w:val="18"/>
                  <w:szCs w:val="18"/>
                  <w:lang w:eastAsia="en-GB"/>
                </w:rPr>
                <w:delText>-0.95</w:delText>
              </w:r>
            </w:del>
          </w:p>
        </w:tc>
        <w:tc>
          <w:tcPr>
            <w:tcW w:w="1480" w:type="dxa"/>
            <w:noWrap/>
            <w:hideMark/>
          </w:tcPr>
          <w:p w14:paraId="3318B04B" w14:textId="4E525252" w:rsidR="00DD039F" w:rsidRPr="0051745E" w:rsidDel="0096313F" w:rsidRDefault="00DD039F" w:rsidP="00213370">
            <w:pPr>
              <w:jc w:val="right"/>
              <w:rPr>
                <w:del w:id="569" w:author="Lucy Marshall" w:date="2019-06-30T09:03:00Z"/>
                <w:rFonts w:ascii="Arial" w:eastAsia="Times New Roman" w:hAnsi="Arial" w:cs="Arial"/>
                <w:sz w:val="18"/>
                <w:szCs w:val="18"/>
                <w:lang w:eastAsia="en-GB"/>
              </w:rPr>
            </w:pPr>
            <w:del w:id="570" w:author="Lucy Marshall" w:date="2019-06-30T09:03:00Z">
              <w:r w:rsidRPr="0051745E" w:rsidDel="0096313F">
                <w:rPr>
                  <w:rFonts w:ascii="Arial" w:eastAsia="Times New Roman" w:hAnsi="Arial" w:cs="Arial"/>
                  <w:sz w:val="18"/>
                  <w:szCs w:val="18"/>
                  <w:lang w:eastAsia="en-GB"/>
                </w:rPr>
                <w:delText>0.73</w:delText>
              </w:r>
            </w:del>
          </w:p>
        </w:tc>
      </w:tr>
      <w:tr w:rsidR="00DD039F" w:rsidRPr="00A44F44" w:rsidDel="0096313F" w14:paraId="29F8DA59" w14:textId="62A493B0" w:rsidTr="00213370">
        <w:trPr>
          <w:trHeight w:val="360"/>
          <w:del w:id="571" w:author="Lucy Marshall" w:date="2019-06-30T09:03:00Z"/>
        </w:trPr>
        <w:tc>
          <w:tcPr>
            <w:tcW w:w="0" w:type="auto"/>
            <w:vMerge/>
            <w:vAlign w:val="center"/>
            <w:hideMark/>
          </w:tcPr>
          <w:p w14:paraId="2F785E10" w14:textId="253A01E8" w:rsidR="00DD039F" w:rsidRPr="0051745E" w:rsidDel="0096313F" w:rsidRDefault="00DD039F" w:rsidP="00213370">
            <w:pPr>
              <w:rPr>
                <w:del w:id="572"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37BD462F" w14:textId="577E986D" w:rsidR="00DD039F" w:rsidRPr="0051745E" w:rsidDel="0096313F" w:rsidRDefault="00DD039F" w:rsidP="00213370">
            <w:pPr>
              <w:rPr>
                <w:del w:id="573" w:author="Lucy Marshall" w:date="2019-06-30T09:03:00Z"/>
                <w:rFonts w:ascii="Arial" w:eastAsia="Times New Roman" w:hAnsi="Arial" w:cs="Arial"/>
                <w:sz w:val="18"/>
                <w:szCs w:val="18"/>
                <w:lang w:eastAsia="en-GB"/>
              </w:rPr>
            </w:pPr>
            <w:del w:id="574"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733A3FA7" w14:textId="5C518E35" w:rsidR="00DD039F" w:rsidRPr="0051745E" w:rsidDel="0096313F" w:rsidRDefault="00DD039F" w:rsidP="00213370">
            <w:pPr>
              <w:rPr>
                <w:del w:id="575" w:author="Lucy Marshall" w:date="2019-06-30T09:03:00Z"/>
                <w:rFonts w:ascii="Arial" w:eastAsia="Times New Roman" w:hAnsi="Arial" w:cs="Arial"/>
                <w:sz w:val="18"/>
                <w:szCs w:val="18"/>
                <w:lang w:eastAsia="en-GB"/>
              </w:rPr>
            </w:pPr>
            <w:del w:id="576"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1CA8EDEB" w14:textId="11876830" w:rsidR="00DD039F" w:rsidRPr="0051745E" w:rsidDel="0096313F" w:rsidRDefault="00DD039F" w:rsidP="00213370">
            <w:pPr>
              <w:jc w:val="right"/>
              <w:rPr>
                <w:del w:id="577" w:author="Lucy Marshall" w:date="2019-06-30T09:03:00Z"/>
                <w:rFonts w:ascii="Arial" w:eastAsia="Times New Roman" w:hAnsi="Arial" w:cs="Arial"/>
                <w:sz w:val="18"/>
                <w:szCs w:val="18"/>
                <w:lang w:eastAsia="en-GB"/>
              </w:rPr>
            </w:pPr>
            <w:del w:id="578" w:author="Lucy Marshall" w:date="2019-06-30T09:03:00Z">
              <w:r w:rsidRPr="0051745E" w:rsidDel="0096313F">
                <w:rPr>
                  <w:rFonts w:ascii="Arial" w:eastAsia="Times New Roman" w:hAnsi="Arial" w:cs="Arial"/>
                  <w:sz w:val="18"/>
                  <w:szCs w:val="18"/>
                  <w:lang w:eastAsia="en-GB"/>
                </w:rPr>
                <w:delText>-1.198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17BC1AC7" w14:textId="3B347DD5" w:rsidR="00DD039F" w:rsidRPr="0051745E" w:rsidDel="0096313F" w:rsidRDefault="00DD039F" w:rsidP="00213370">
            <w:pPr>
              <w:jc w:val="right"/>
              <w:rPr>
                <w:del w:id="579" w:author="Lucy Marshall" w:date="2019-06-30T09:03:00Z"/>
                <w:rFonts w:ascii="Arial" w:eastAsia="Times New Roman" w:hAnsi="Arial" w:cs="Arial"/>
                <w:sz w:val="18"/>
                <w:szCs w:val="18"/>
                <w:lang w:eastAsia="en-GB"/>
              </w:rPr>
            </w:pPr>
            <w:del w:id="580" w:author="Lucy Marshall" w:date="2019-06-30T09:03:00Z">
              <w:r w:rsidRPr="0051745E" w:rsidDel="0096313F">
                <w:rPr>
                  <w:rFonts w:ascii="Arial" w:eastAsia="Times New Roman" w:hAnsi="Arial" w:cs="Arial"/>
                  <w:sz w:val="18"/>
                  <w:szCs w:val="18"/>
                  <w:lang w:eastAsia="en-GB"/>
                </w:rPr>
                <w:delText>0.277</w:delText>
              </w:r>
            </w:del>
          </w:p>
        </w:tc>
        <w:tc>
          <w:tcPr>
            <w:tcW w:w="1080" w:type="dxa"/>
            <w:tcBorders>
              <w:top w:val="single" w:sz="4" w:space="0" w:color="C0C0C0"/>
              <w:left w:val="nil"/>
              <w:bottom w:val="single" w:sz="4" w:space="0" w:color="C0C0C0"/>
              <w:right w:val="nil"/>
            </w:tcBorders>
          </w:tcPr>
          <w:p w14:paraId="265C05EF" w14:textId="67CC22D4" w:rsidR="00DD039F" w:rsidRPr="0051745E" w:rsidDel="0096313F" w:rsidRDefault="00DD039F" w:rsidP="00213370">
            <w:pPr>
              <w:jc w:val="right"/>
              <w:rPr>
                <w:del w:id="581"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335C59CC" w14:textId="2D3D4F77" w:rsidR="00DD039F" w:rsidRPr="0051745E" w:rsidDel="0096313F" w:rsidRDefault="00DD039F" w:rsidP="00213370">
            <w:pPr>
              <w:jc w:val="right"/>
              <w:rPr>
                <w:del w:id="582" w:author="Lucy Marshall" w:date="2019-06-30T09:03:00Z"/>
                <w:rFonts w:ascii="Arial" w:eastAsia="Times New Roman" w:hAnsi="Arial" w:cs="Arial"/>
                <w:sz w:val="18"/>
                <w:szCs w:val="18"/>
                <w:lang w:eastAsia="en-GB"/>
              </w:rPr>
            </w:pPr>
            <w:del w:id="583"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78EDB4E2" w14:textId="381EB254" w:rsidR="00DD039F" w:rsidRPr="0051745E" w:rsidDel="0096313F" w:rsidRDefault="00DD039F" w:rsidP="00213370">
            <w:pPr>
              <w:jc w:val="right"/>
              <w:rPr>
                <w:del w:id="584" w:author="Lucy Marshall" w:date="2019-06-30T09:03:00Z"/>
                <w:rFonts w:ascii="Arial" w:eastAsia="Times New Roman" w:hAnsi="Arial" w:cs="Arial"/>
                <w:sz w:val="18"/>
                <w:szCs w:val="18"/>
                <w:lang w:eastAsia="en-GB"/>
              </w:rPr>
            </w:pPr>
            <w:del w:id="585" w:author="Lucy Marshall" w:date="2019-06-30T09:03:00Z">
              <w:r w:rsidRPr="0051745E" w:rsidDel="0096313F">
                <w:rPr>
                  <w:rFonts w:ascii="Arial" w:eastAsia="Times New Roman" w:hAnsi="Arial" w:cs="Arial"/>
                  <w:sz w:val="18"/>
                  <w:szCs w:val="18"/>
                  <w:lang w:eastAsia="en-GB"/>
                </w:rPr>
                <w:delText>-1.98</w:delText>
              </w:r>
            </w:del>
          </w:p>
        </w:tc>
        <w:tc>
          <w:tcPr>
            <w:tcW w:w="1480" w:type="dxa"/>
            <w:tcBorders>
              <w:top w:val="single" w:sz="4" w:space="0" w:color="C0C0C0"/>
              <w:left w:val="nil"/>
              <w:bottom w:val="single" w:sz="4" w:space="0" w:color="C0C0C0"/>
              <w:right w:val="nil"/>
            </w:tcBorders>
            <w:noWrap/>
            <w:hideMark/>
          </w:tcPr>
          <w:p w14:paraId="524130C5" w14:textId="4316F43D" w:rsidR="00DD039F" w:rsidRPr="0051745E" w:rsidDel="0096313F" w:rsidRDefault="00DD039F" w:rsidP="00213370">
            <w:pPr>
              <w:jc w:val="right"/>
              <w:rPr>
                <w:del w:id="586" w:author="Lucy Marshall" w:date="2019-06-30T09:03:00Z"/>
                <w:rFonts w:ascii="Arial" w:eastAsia="Times New Roman" w:hAnsi="Arial" w:cs="Arial"/>
                <w:sz w:val="18"/>
                <w:szCs w:val="18"/>
                <w:lang w:eastAsia="en-GB"/>
              </w:rPr>
            </w:pPr>
            <w:del w:id="587" w:author="Lucy Marshall" w:date="2019-06-30T09:03:00Z">
              <w:r w:rsidRPr="0051745E" w:rsidDel="0096313F">
                <w:rPr>
                  <w:rFonts w:ascii="Arial" w:eastAsia="Times New Roman" w:hAnsi="Arial" w:cs="Arial"/>
                  <w:sz w:val="18"/>
                  <w:szCs w:val="18"/>
                  <w:lang w:eastAsia="en-GB"/>
                </w:rPr>
                <w:delText>-0.41</w:delText>
              </w:r>
            </w:del>
          </w:p>
        </w:tc>
      </w:tr>
      <w:tr w:rsidR="00DD039F" w:rsidRPr="00A44F44" w:rsidDel="0096313F" w14:paraId="1998D764" w14:textId="7DE6F127" w:rsidTr="00213370">
        <w:trPr>
          <w:trHeight w:val="340"/>
          <w:del w:id="588" w:author="Lucy Marshall" w:date="2019-06-30T09:03:00Z"/>
        </w:trPr>
        <w:tc>
          <w:tcPr>
            <w:tcW w:w="0" w:type="auto"/>
            <w:vMerge/>
            <w:vAlign w:val="center"/>
            <w:hideMark/>
          </w:tcPr>
          <w:p w14:paraId="4ADD4792" w14:textId="5EC2A45F" w:rsidR="00DD039F" w:rsidRPr="0051745E" w:rsidDel="0096313F" w:rsidRDefault="00DD039F" w:rsidP="00213370">
            <w:pPr>
              <w:rPr>
                <w:del w:id="58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60F9192" w14:textId="6C28BDC1" w:rsidR="00DD039F" w:rsidRPr="0051745E" w:rsidDel="0096313F" w:rsidRDefault="00DD039F" w:rsidP="00213370">
            <w:pPr>
              <w:rPr>
                <w:del w:id="59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E50463C" w14:textId="33E9E14C" w:rsidR="00DD039F" w:rsidRPr="0051745E" w:rsidDel="0096313F" w:rsidRDefault="00DD039F" w:rsidP="00213370">
            <w:pPr>
              <w:rPr>
                <w:del w:id="591" w:author="Lucy Marshall" w:date="2019-06-30T09:03:00Z"/>
                <w:rFonts w:ascii="Arial" w:eastAsia="Times New Roman" w:hAnsi="Arial" w:cs="Arial"/>
                <w:sz w:val="18"/>
                <w:szCs w:val="18"/>
                <w:lang w:eastAsia="en-GB"/>
              </w:rPr>
            </w:pPr>
            <w:del w:id="59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28A34E7B" w14:textId="5554C681" w:rsidR="00DD039F" w:rsidRPr="0051745E" w:rsidDel="0096313F" w:rsidRDefault="00DD039F" w:rsidP="00213370">
            <w:pPr>
              <w:jc w:val="right"/>
              <w:rPr>
                <w:del w:id="593" w:author="Lucy Marshall" w:date="2019-06-30T09:03:00Z"/>
                <w:rFonts w:ascii="Arial" w:eastAsia="Times New Roman" w:hAnsi="Arial" w:cs="Arial"/>
                <w:sz w:val="18"/>
                <w:szCs w:val="18"/>
                <w:lang w:eastAsia="en-GB"/>
              </w:rPr>
            </w:pPr>
            <w:del w:id="594" w:author="Lucy Marshall" w:date="2019-06-30T09:03:00Z">
              <w:r w:rsidRPr="0051745E" w:rsidDel="0096313F">
                <w:rPr>
                  <w:rFonts w:ascii="Arial" w:eastAsia="Times New Roman" w:hAnsi="Arial" w:cs="Arial"/>
                  <w:sz w:val="18"/>
                  <w:szCs w:val="18"/>
                  <w:lang w:eastAsia="en-GB"/>
                </w:rPr>
                <w:delText>-0.391</w:delText>
              </w:r>
            </w:del>
          </w:p>
        </w:tc>
        <w:tc>
          <w:tcPr>
            <w:tcW w:w="1120" w:type="dxa"/>
            <w:tcBorders>
              <w:top w:val="nil"/>
              <w:left w:val="nil"/>
              <w:bottom w:val="single" w:sz="4" w:space="0" w:color="C0C0C0"/>
              <w:right w:val="single" w:sz="4" w:space="0" w:color="E0E0E0"/>
            </w:tcBorders>
            <w:noWrap/>
            <w:hideMark/>
          </w:tcPr>
          <w:p w14:paraId="1C0680A1" w14:textId="0EE25A9D" w:rsidR="00DD039F" w:rsidRPr="0051745E" w:rsidDel="0096313F" w:rsidRDefault="00DD039F" w:rsidP="00213370">
            <w:pPr>
              <w:jc w:val="right"/>
              <w:rPr>
                <w:del w:id="595" w:author="Lucy Marshall" w:date="2019-06-30T09:03:00Z"/>
                <w:rFonts w:ascii="Arial" w:eastAsia="Times New Roman" w:hAnsi="Arial" w:cs="Arial"/>
                <w:sz w:val="18"/>
                <w:szCs w:val="18"/>
                <w:lang w:eastAsia="en-GB"/>
              </w:rPr>
            </w:pPr>
            <w:del w:id="596" w:author="Lucy Marshall" w:date="2019-06-30T09:03:00Z">
              <w:r w:rsidRPr="0051745E" w:rsidDel="0096313F">
                <w:rPr>
                  <w:rFonts w:ascii="Arial" w:eastAsia="Times New Roman" w:hAnsi="Arial" w:cs="Arial"/>
                  <w:sz w:val="18"/>
                  <w:szCs w:val="18"/>
                  <w:lang w:eastAsia="en-GB"/>
                </w:rPr>
                <w:delText>0.318</w:delText>
              </w:r>
            </w:del>
          </w:p>
        </w:tc>
        <w:tc>
          <w:tcPr>
            <w:tcW w:w="1080" w:type="dxa"/>
            <w:tcBorders>
              <w:top w:val="nil"/>
              <w:left w:val="nil"/>
              <w:bottom w:val="single" w:sz="4" w:space="0" w:color="C0C0C0"/>
              <w:right w:val="nil"/>
            </w:tcBorders>
          </w:tcPr>
          <w:p w14:paraId="40815FF4" w14:textId="1CBAFA26" w:rsidR="00DD039F" w:rsidRPr="0051745E" w:rsidDel="0096313F" w:rsidRDefault="00DD039F" w:rsidP="00213370">
            <w:pPr>
              <w:jc w:val="right"/>
              <w:rPr>
                <w:del w:id="59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E4AE7B6" w14:textId="50013ED4" w:rsidR="00DD039F" w:rsidRPr="0051745E" w:rsidDel="0096313F" w:rsidRDefault="00DD039F" w:rsidP="00213370">
            <w:pPr>
              <w:jc w:val="right"/>
              <w:rPr>
                <w:del w:id="598" w:author="Lucy Marshall" w:date="2019-06-30T09:03:00Z"/>
                <w:rFonts w:ascii="Arial" w:eastAsia="Times New Roman" w:hAnsi="Arial" w:cs="Arial"/>
                <w:sz w:val="18"/>
                <w:szCs w:val="18"/>
                <w:lang w:eastAsia="en-GB"/>
              </w:rPr>
            </w:pPr>
            <w:del w:id="59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5AA80350" w14:textId="1A5137CF" w:rsidR="00DD039F" w:rsidRPr="0051745E" w:rsidDel="0096313F" w:rsidRDefault="00DD039F" w:rsidP="00213370">
            <w:pPr>
              <w:jc w:val="right"/>
              <w:rPr>
                <w:del w:id="600" w:author="Lucy Marshall" w:date="2019-06-30T09:03:00Z"/>
                <w:rFonts w:ascii="Arial" w:eastAsia="Times New Roman" w:hAnsi="Arial" w:cs="Arial"/>
                <w:sz w:val="18"/>
                <w:szCs w:val="18"/>
                <w:lang w:eastAsia="en-GB"/>
              </w:rPr>
            </w:pPr>
            <w:del w:id="601" w:author="Lucy Marshall" w:date="2019-06-30T09:03:00Z">
              <w:r w:rsidRPr="0051745E" w:rsidDel="0096313F">
                <w:rPr>
                  <w:rFonts w:ascii="Arial" w:eastAsia="Times New Roman" w:hAnsi="Arial" w:cs="Arial"/>
                  <w:sz w:val="18"/>
                  <w:szCs w:val="18"/>
                  <w:lang w:eastAsia="en-GB"/>
                </w:rPr>
                <w:delText>-1.29</w:delText>
              </w:r>
            </w:del>
          </w:p>
        </w:tc>
        <w:tc>
          <w:tcPr>
            <w:tcW w:w="1480" w:type="dxa"/>
            <w:tcBorders>
              <w:top w:val="nil"/>
              <w:left w:val="nil"/>
              <w:bottom w:val="single" w:sz="4" w:space="0" w:color="C0C0C0"/>
              <w:right w:val="nil"/>
            </w:tcBorders>
            <w:noWrap/>
            <w:hideMark/>
          </w:tcPr>
          <w:p w14:paraId="7A93F7DD" w14:textId="1F0E2D27" w:rsidR="00DD039F" w:rsidRPr="0051745E" w:rsidDel="0096313F" w:rsidRDefault="00DD039F" w:rsidP="00213370">
            <w:pPr>
              <w:jc w:val="right"/>
              <w:rPr>
                <w:del w:id="602" w:author="Lucy Marshall" w:date="2019-06-30T09:03:00Z"/>
                <w:rFonts w:ascii="Arial" w:eastAsia="Times New Roman" w:hAnsi="Arial" w:cs="Arial"/>
                <w:sz w:val="18"/>
                <w:szCs w:val="18"/>
                <w:lang w:eastAsia="en-GB"/>
              </w:rPr>
            </w:pPr>
            <w:del w:id="603" w:author="Lucy Marshall" w:date="2019-06-30T09:03:00Z">
              <w:r w:rsidRPr="0051745E" w:rsidDel="0096313F">
                <w:rPr>
                  <w:rFonts w:ascii="Arial" w:eastAsia="Times New Roman" w:hAnsi="Arial" w:cs="Arial"/>
                  <w:sz w:val="18"/>
                  <w:szCs w:val="18"/>
                  <w:lang w:eastAsia="en-GB"/>
                </w:rPr>
                <w:delText>0.51</w:delText>
              </w:r>
            </w:del>
          </w:p>
        </w:tc>
      </w:tr>
      <w:tr w:rsidR="00DD039F" w:rsidRPr="00A44F44" w:rsidDel="0096313F" w14:paraId="17A4610C" w14:textId="243A79FE" w:rsidTr="00213370">
        <w:trPr>
          <w:trHeight w:val="360"/>
          <w:del w:id="604" w:author="Lucy Marshall" w:date="2019-06-30T09:03:00Z"/>
        </w:trPr>
        <w:tc>
          <w:tcPr>
            <w:tcW w:w="0" w:type="auto"/>
            <w:vMerge/>
            <w:vAlign w:val="center"/>
            <w:hideMark/>
          </w:tcPr>
          <w:p w14:paraId="178BE5C8" w14:textId="1FBE6A05" w:rsidR="00DD039F" w:rsidRPr="0051745E" w:rsidDel="0096313F" w:rsidRDefault="00DD039F" w:rsidP="00213370">
            <w:pPr>
              <w:rPr>
                <w:del w:id="60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CFAE3F3" w14:textId="66F5F73D" w:rsidR="00DD039F" w:rsidRPr="0051745E" w:rsidDel="0096313F" w:rsidRDefault="00DD039F" w:rsidP="00213370">
            <w:pPr>
              <w:rPr>
                <w:del w:id="60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007C741" w14:textId="702644EA" w:rsidR="00DD039F" w:rsidRPr="0051745E" w:rsidDel="0096313F" w:rsidRDefault="00DD039F" w:rsidP="00213370">
            <w:pPr>
              <w:rPr>
                <w:del w:id="607" w:author="Lucy Marshall" w:date="2019-06-30T09:03:00Z"/>
                <w:rFonts w:ascii="Arial" w:eastAsia="Times New Roman" w:hAnsi="Arial" w:cs="Arial"/>
                <w:sz w:val="18"/>
                <w:szCs w:val="18"/>
                <w:lang w:eastAsia="en-GB"/>
              </w:rPr>
            </w:pPr>
            <w:del w:id="608"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7573EAB1" w14:textId="6D95AABF" w:rsidR="00DD039F" w:rsidRPr="0051745E" w:rsidDel="0096313F" w:rsidRDefault="00DD039F" w:rsidP="00213370">
            <w:pPr>
              <w:jc w:val="right"/>
              <w:rPr>
                <w:del w:id="609" w:author="Lucy Marshall" w:date="2019-06-30T09:03:00Z"/>
                <w:rFonts w:ascii="Arial" w:eastAsia="Times New Roman" w:hAnsi="Arial" w:cs="Arial"/>
                <w:sz w:val="18"/>
                <w:szCs w:val="18"/>
                <w:lang w:eastAsia="en-GB"/>
              </w:rPr>
            </w:pPr>
            <w:del w:id="610" w:author="Lucy Marshall" w:date="2019-06-30T09:03:00Z">
              <w:r w:rsidRPr="0051745E" w:rsidDel="0096313F">
                <w:rPr>
                  <w:rFonts w:ascii="Arial" w:eastAsia="Times New Roman" w:hAnsi="Arial" w:cs="Arial"/>
                  <w:sz w:val="18"/>
                  <w:szCs w:val="18"/>
                  <w:lang w:eastAsia="en-GB"/>
                </w:rPr>
                <w:delText>-.897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AFF7FA9" w14:textId="017FA20B" w:rsidR="00DD039F" w:rsidRPr="0051745E" w:rsidDel="0096313F" w:rsidRDefault="00DD039F" w:rsidP="00213370">
            <w:pPr>
              <w:jc w:val="right"/>
              <w:rPr>
                <w:del w:id="611" w:author="Lucy Marshall" w:date="2019-06-30T09:03:00Z"/>
                <w:rFonts w:ascii="Arial" w:eastAsia="Times New Roman" w:hAnsi="Arial" w:cs="Arial"/>
                <w:sz w:val="18"/>
                <w:szCs w:val="18"/>
                <w:lang w:eastAsia="en-GB"/>
              </w:rPr>
            </w:pPr>
            <w:del w:id="612" w:author="Lucy Marshall" w:date="2019-06-30T09:03:00Z">
              <w:r w:rsidRPr="0051745E" w:rsidDel="0096313F">
                <w:rPr>
                  <w:rFonts w:ascii="Arial" w:eastAsia="Times New Roman" w:hAnsi="Arial" w:cs="Arial"/>
                  <w:sz w:val="18"/>
                  <w:szCs w:val="18"/>
                  <w:lang w:eastAsia="en-GB"/>
                </w:rPr>
                <w:delText>0.292</w:delText>
              </w:r>
            </w:del>
          </w:p>
        </w:tc>
        <w:tc>
          <w:tcPr>
            <w:tcW w:w="1080" w:type="dxa"/>
            <w:tcBorders>
              <w:top w:val="nil"/>
              <w:left w:val="nil"/>
              <w:bottom w:val="single" w:sz="4" w:space="0" w:color="C0C0C0"/>
              <w:right w:val="nil"/>
            </w:tcBorders>
          </w:tcPr>
          <w:p w14:paraId="36D15DDF" w14:textId="187835F2" w:rsidR="00DD039F" w:rsidRPr="0051745E" w:rsidDel="0096313F" w:rsidRDefault="00DD039F" w:rsidP="00213370">
            <w:pPr>
              <w:jc w:val="right"/>
              <w:rPr>
                <w:del w:id="61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90B0802" w14:textId="458FFDC5" w:rsidR="00DD039F" w:rsidRPr="0051745E" w:rsidDel="0096313F" w:rsidRDefault="00DD039F" w:rsidP="00213370">
            <w:pPr>
              <w:jc w:val="right"/>
              <w:rPr>
                <w:del w:id="614" w:author="Lucy Marshall" w:date="2019-06-30T09:03:00Z"/>
                <w:rFonts w:ascii="Arial" w:eastAsia="Times New Roman" w:hAnsi="Arial" w:cs="Arial"/>
                <w:sz w:val="18"/>
                <w:szCs w:val="18"/>
                <w:lang w:eastAsia="en-GB"/>
              </w:rPr>
            </w:pPr>
            <w:del w:id="615" w:author="Lucy Marshall" w:date="2019-06-30T09:03:00Z">
              <w:r w:rsidRPr="0051745E" w:rsidDel="0096313F">
                <w:rPr>
                  <w:rFonts w:ascii="Arial" w:eastAsia="Times New Roman" w:hAnsi="Arial" w:cs="Arial"/>
                  <w:sz w:val="18"/>
                  <w:szCs w:val="18"/>
                  <w:lang w:eastAsia="en-GB"/>
                </w:rPr>
                <w:delText>0.023</w:delText>
              </w:r>
            </w:del>
          </w:p>
        </w:tc>
        <w:tc>
          <w:tcPr>
            <w:tcW w:w="1480" w:type="dxa"/>
            <w:tcBorders>
              <w:top w:val="nil"/>
              <w:left w:val="nil"/>
              <w:bottom w:val="single" w:sz="4" w:space="0" w:color="C0C0C0"/>
              <w:right w:val="single" w:sz="4" w:space="0" w:color="E0E0E0"/>
            </w:tcBorders>
            <w:noWrap/>
            <w:hideMark/>
          </w:tcPr>
          <w:p w14:paraId="573EFFF4" w14:textId="74BED4F0" w:rsidR="00DD039F" w:rsidRPr="0051745E" w:rsidDel="0096313F" w:rsidRDefault="00DD039F" w:rsidP="00213370">
            <w:pPr>
              <w:jc w:val="right"/>
              <w:rPr>
                <w:del w:id="616" w:author="Lucy Marshall" w:date="2019-06-30T09:03:00Z"/>
                <w:rFonts w:ascii="Arial" w:eastAsia="Times New Roman" w:hAnsi="Arial" w:cs="Arial"/>
                <w:sz w:val="18"/>
                <w:szCs w:val="18"/>
                <w:lang w:eastAsia="en-GB"/>
              </w:rPr>
            </w:pPr>
            <w:del w:id="617" w:author="Lucy Marshall" w:date="2019-06-30T09:03:00Z">
              <w:r w:rsidRPr="0051745E" w:rsidDel="0096313F">
                <w:rPr>
                  <w:rFonts w:ascii="Arial" w:eastAsia="Times New Roman" w:hAnsi="Arial" w:cs="Arial"/>
                  <w:sz w:val="18"/>
                  <w:szCs w:val="18"/>
                  <w:lang w:eastAsia="en-GB"/>
                </w:rPr>
                <w:delText>-1.72</w:delText>
              </w:r>
            </w:del>
          </w:p>
        </w:tc>
        <w:tc>
          <w:tcPr>
            <w:tcW w:w="1480" w:type="dxa"/>
            <w:tcBorders>
              <w:top w:val="nil"/>
              <w:left w:val="nil"/>
              <w:bottom w:val="single" w:sz="4" w:space="0" w:color="C0C0C0"/>
              <w:right w:val="nil"/>
            </w:tcBorders>
            <w:noWrap/>
            <w:hideMark/>
          </w:tcPr>
          <w:p w14:paraId="26EE1B91" w14:textId="78B71F58" w:rsidR="00DD039F" w:rsidRPr="0051745E" w:rsidDel="0096313F" w:rsidRDefault="00DD039F" w:rsidP="00213370">
            <w:pPr>
              <w:jc w:val="right"/>
              <w:rPr>
                <w:del w:id="618" w:author="Lucy Marshall" w:date="2019-06-30T09:03:00Z"/>
                <w:rFonts w:ascii="Arial" w:eastAsia="Times New Roman" w:hAnsi="Arial" w:cs="Arial"/>
                <w:sz w:val="18"/>
                <w:szCs w:val="18"/>
                <w:lang w:eastAsia="en-GB"/>
              </w:rPr>
            </w:pPr>
            <w:del w:id="619" w:author="Lucy Marshall" w:date="2019-06-30T09:03:00Z">
              <w:r w:rsidRPr="0051745E" w:rsidDel="0096313F">
                <w:rPr>
                  <w:rFonts w:ascii="Arial" w:eastAsia="Times New Roman" w:hAnsi="Arial" w:cs="Arial"/>
                  <w:sz w:val="18"/>
                  <w:szCs w:val="18"/>
                  <w:lang w:eastAsia="en-GB"/>
                </w:rPr>
                <w:delText>-0.07</w:delText>
              </w:r>
            </w:del>
          </w:p>
        </w:tc>
      </w:tr>
      <w:tr w:rsidR="00DD039F" w:rsidRPr="00A44F44" w:rsidDel="0096313F" w14:paraId="712A350E" w14:textId="79EB5DA5" w:rsidTr="00213370">
        <w:trPr>
          <w:trHeight w:val="340"/>
          <w:del w:id="620" w:author="Lucy Marshall" w:date="2019-06-30T09:03:00Z"/>
        </w:trPr>
        <w:tc>
          <w:tcPr>
            <w:tcW w:w="0" w:type="auto"/>
            <w:vMerge/>
            <w:vAlign w:val="center"/>
            <w:hideMark/>
          </w:tcPr>
          <w:p w14:paraId="182BB4E5" w14:textId="7266C509" w:rsidR="00DD039F" w:rsidRPr="0051745E" w:rsidDel="0096313F" w:rsidRDefault="00DD039F" w:rsidP="00213370">
            <w:pPr>
              <w:rPr>
                <w:del w:id="62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FC77D1F" w14:textId="6BA1DA36" w:rsidR="00DD039F" w:rsidRPr="0051745E" w:rsidDel="0096313F" w:rsidRDefault="00DD039F" w:rsidP="00213370">
            <w:pPr>
              <w:rPr>
                <w:del w:id="622" w:author="Lucy Marshall" w:date="2019-06-30T09:03:00Z"/>
                <w:rFonts w:ascii="Arial" w:eastAsia="Times New Roman" w:hAnsi="Arial" w:cs="Arial"/>
                <w:sz w:val="18"/>
                <w:szCs w:val="18"/>
                <w:lang w:eastAsia="en-GB"/>
              </w:rPr>
            </w:pPr>
          </w:p>
        </w:tc>
        <w:tc>
          <w:tcPr>
            <w:tcW w:w="1740" w:type="dxa"/>
            <w:shd w:val="clear" w:color="auto" w:fill="E0E0E0"/>
            <w:hideMark/>
          </w:tcPr>
          <w:p w14:paraId="0317F67E" w14:textId="35ADF86C" w:rsidR="00DD039F" w:rsidRPr="0051745E" w:rsidDel="0096313F" w:rsidRDefault="00DD039F" w:rsidP="00213370">
            <w:pPr>
              <w:rPr>
                <w:del w:id="623" w:author="Lucy Marshall" w:date="2019-06-30T09:03:00Z"/>
                <w:rFonts w:ascii="Arial" w:eastAsia="Times New Roman" w:hAnsi="Arial" w:cs="Arial"/>
                <w:sz w:val="18"/>
                <w:szCs w:val="18"/>
                <w:lang w:eastAsia="en-GB"/>
              </w:rPr>
            </w:pPr>
            <w:del w:id="62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4957E649" w14:textId="5F03E5B5" w:rsidR="00DD039F" w:rsidRPr="0051745E" w:rsidDel="0096313F" w:rsidRDefault="00DD039F" w:rsidP="00213370">
            <w:pPr>
              <w:jc w:val="right"/>
              <w:rPr>
                <w:del w:id="625" w:author="Lucy Marshall" w:date="2019-06-30T09:03:00Z"/>
                <w:rFonts w:ascii="Arial" w:eastAsia="Times New Roman" w:hAnsi="Arial" w:cs="Arial"/>
                <w:sz w:val="18"/>
                <w:szCs w:val="18"/>
                <w:lang w:eastAsia="en-GB"/>
              </w:rPr>
            </w:pPr>
            <w:del w:id="626" w:author="Lucy Marshall" w:date="2019-06-30T09:03:00Z">
              <w:r w:rsidRPr="0051745E" w:rsidDel="0096313F">
                <w:rPr>
                  <w:rFonts w:ascii="Arial" w:eastAsia="Times New Roman" w:hAnsi="Arial" w:cs="Arial"/>
                  <w:sz w:val="18"/>
                  <w:szCs w:val="18"/>
                  <w:lang w:eastAsia="en-GB"/>
                </w:rPr>
                <w:delText>0.111</w:delText>
              </w:r>
            </w:del>
          </w:p>
        </w:tc>
        <w:tc>
          <w:tcPr>
            <w:tcW w:w="1120" w:type="dxa"/>
            <w:tcBorders>
              <w:top w:val="nil"/>
              <w:left w:val="nil"/>
              <w:bottom w:val="nil"/>
              <w:right w:val="single" w:sz="4" w:space="0" w:color="E0E0E0"/>
            </w:tcBorders>
            <w:noWrap/>
            <w:hideMark/>
          </w:tcPr>
          <w:p w14:paraId="4C2A664C" w14:textId="3CDB9999" w:rsidR="00DD039F" w:rsidRPr="0051745E" w:rsidDel="0096313F" w:rsidRDefault="00DD039F" w:rsidP="00213370">
            <w:pPr>
              <w:jc w:val="right"/>
              <w:rPr>
                <w:del w:id="627" w:author="Lucy Marshall" w:date="2019-06-30T09:03:00Z"/>
                <w:rFonts w:ascii="Arial" w:eastAsia="Times New Roman" w:hAnsi="Arial" w:cs="Arial"/>
                <w:sz w:val="18"/>
                <w:szCs w:val="18"/>
                <w:lang w:eastAsia="en-GB"/>
              </w:rPr>
            </w:pPr>
            <w:del w:id="628" w:author="Lucy Marshall" w:date="2019-06-30T09:03:00Z">
              <w:r w:rsidRPr="0051745E" w:rsidDel="0096313F">
                <w:rPr>
                  <w:rFonts w:ascii="Arial" w:eastAsia="Times New Roman" w:hAnsi="Arial" w:cs="Arial"/>
                  <w:sz w:val="18"/>
                  <w:szCs w:val="18"/>
                  <w:lang w:eastAsia="en-GB"/>
                </w:rPr>
                <w:delText>0.295</w:delText>
              </w:r>
            </w:del>
          </w:p>
        </w:tc>
        <w:tc>
          <w:tcPr>
            <w:tcW w:w="1080" w:type="dxa"/>
          </w:tcPr>
          <w:p w14:paraId="11A3520C" w14:textId="4FA05920" w:rsidR="00DD039F" w:rsidRPr="0051745E" w:rsidDel="0096313F" w:rsidRDefault="00DD039F" w:rsidP="00213370">
            <w:pPr>
              <w:jc w:val="right"/>
              <w:rPr>
                <w:del w:id="62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418F4112" w14:textId="5B72A67B" w:rsidR="00DD039F" w:rsidRPr="0051745E" w:rsidDel="0096313F" w:rsidRDefault="00DD039F" w:rsidP="00213370">
            <w:pPr>
              <w:jc w:val="right"/>
              <w:rPr>
                <w:del w:id="630" w:author="Lucy Marshall" w:date="2019-06-30T09:03:00Z"/>
                <w:rFonts w:ascii="Arial" w:eastAsia="Times New Roman" w:hAnsi="Arial" w:cs="Arial"/>
                <w:sz w:val="18"/>
                <w:szCs w:val="18"/>
                <w:lang w:eastAsia="en-GB"/>
              </w:rPr>
            </w:pPr>
            <w:del w:id="63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2FC0178C" w14:textId="674A32A2" w:rsidR="00DD039F" w:rsidRPr="0051745E" w:rsidDel="0096313F" w:rsidRDefault="00DD039F" w:rsidP="00213370">
            <w:pPr>
              <w:jc w:val="right"/>
              <w:rPr>
                <w:del w:id="632" w:author="Lucy Marshall" w:date="2019-06-30T09:03:00Z"/>
                <w:rFonts w:ascii="Arial" w:eastAsia="Times New Roman" w:hAnsi="Arial" w:cs="Arial"/>
                <w:sz w:val="18"/>
                <w:szCs w:val="18"/>
                <w:lang w:eastAsia="en-GB"/>
              </w:rPr>
            </w:pPr>
            <w:del w:id="633" w:author="Lucy Marshall" w:date="2019-06-30T09:03:00Z">
              <w:r w:rsidRPr="0051745E" w:rsidDel="0096313F">
                <w:rPr>
                  <w:rFonts w:ascii="Arial" w:eastAsia="Times New Roman" w:hAnsi="Arial" w:cs="Arial"/>
                  <w:sz w:val="18"/>
                  <w:szCs w:val="18"/>
                  <w:lang w:eastAsia="en-GB"/>
                </w:rPr>
                <w:delText>-0.73</w:delText>
              </w:r>
            </w:del>
          </w:p>
        </w:tc>
        <w:tc>
          <w:tcPr>
            <w:tcW w:w="1480" w:type="dxa"/>
            <w:noWrap/>
            <w:hideMark/>
          </w:tcPr>
          <w:p w14:paraId="77541EB0" w14:textId="2A1EC7FF" w:rsidR="00DD039F" w:rsidRPr="0051745E" w:rsidDel="0096313F" w:rsidRDefault="00DD039F" w:rsidP="00213370">
            <w:pPr>
              <w:jc w:val="right"/>
              <w:rPr>
                <w:del w:id="634" w:author="Lucy Marshall" w:date="2019-06-30T09:03:00Z"/>
                <w:rFonts w:ascii="Arial" w:eastAsia="Times New Roman" w:hAnsi="Arial" w:cs="Arial"/>
                <w:sz w:val="18"/>
                <w:szCs w:val="18"/>
                <w:lang w:eastAsia="en-GB"/>
              </w:rPr>
            </w:pPr>
            <w:del w:id="635" w:author="Lucy Marshall" w:date="2019-06-30T09:03:00Z">
              <w:r w:rsidRPr="0051745E" w:rsidDel="0096313F">
                <w:rPr>
                  <w:rFonts w:ascii="Arial" w:eastAsia="Times New Roman" w:hAnsi="Arial" w:cs="Arial"/>
                  <w:sz w:val="18"/>
                  <w:szCs w:val="18"/>
                  <w:lang w:eastAsia="en-GB"/>
                </w:rPr>
                <w:delText>0.95</w:delText>
              </w:r>
            </w:del>
          </w:p>
        </w:tc>
      </w:tr>
      <w:tr w:rsidR="00DD039F" w:rsidRPr="00A44F44" w:rsidDel="0096313F" w14:paraId="66811523" w14:textId="328262AF" w:rsidTr="00213370">
        <w:trPr>
          <w:trHeight w:val="360"/>
          <w:del w:id="636"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7B42424F" w14:textId="72287090" w:rsidR="00DD039F" w:rsidRPr="0051745E" w:rsidDel="0096313F" w:rsidRDefault="00DD039F" w:rsidP="00213370">
            <w:pPr>
              <w:rPr>
                <w:del w:id="637" w:author="Lucy Marshall" w:date="2019-06-30T09:03:00Z"/>
                <w:rFonts w:ascii="Arial" w:eastAsia="Times New Roman" w:hAnsi="Arial" w:cs="Arial"/>
                <w:sz w:val="18"/>
                <w:szCs w:val="18"/>
                <w:lang w:eastAsia="en-GB"/>
              </w:rPr>
            </w:pPr>
            <w:del w:id="638" w:author="Lucy Marshall" w:date="2019-06-30T09:03:00Z">
              <w:r w:rsidRPr="0051745E" w:rsidDel="0096313F">
                <w:rPr>
                  <w:rFonts w:ascii="Arial" w:eastAsia="Times New Roman" w:hAnsi="Arial" w:cs="Arial"/>
                  <w:sz w:val="18"/>
                  <w:szCs w:val="18"/>
                  <w:lang w:eastAsia="en-GB"/>
                </w:rPr>
                <w:delText>Crabs to cuttlefish on show</w:delText>
              </w:r>
            </w:del>
          </w:p>
        </w:tc>
        <w:tc>
          <w:tcPr>
            <w:tcW w:w="1740" w:type="dxa"/>
            <w:vMerge w:val="restart"/>
            <w:tcBorders>
              <w:top w:val="single" w:sz="4" w:space="0" w:color="C0C0C0"/>
              <w:left w:val="nil"/>
              <w:bottom w:val="nil"/>
              <w:right w:val="nil"/>
            </w:tcBorders>
            <w:shd w:val="clear" w:color="auto" w:fill="E0E0E0"/>
            <w:hideMark/>
          </w:tcPr>
          <w:p w14:paraId="37F6C404" w14:textId="2606E30B" w:rsidR="00DD039F" w:rsidRPr="0051745E" w:rsidDel="0096313F" w:rsidRDefault="00DD039F" w:rsidP="00213370">
            <w:pPr>
              <w:rPr>
                <w:del w:id="639" w:author="Lucy Marshall" w:date="2019-06-30T09:03:00Z"/>
                <w:rFonts w:ascii="Arial" w:eastAsia="Times New Roman" w:hAnsi="Arial" w:cs="Arial"/>
                <w:sz w:val="18"/>
                <w:szCs w:val="18"/>
                <w:lang w:eastAsia="en-GB"/>
              </w:rPr>
            </w:pPr>
            <w:del w:id="640"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10CA95E9" w14:textId="610B86CA" w:rsidR="00DD039F" w:rsidRPr="0051745E" w:rsidDel="0096313F" w:rsidRDefault="00DD039F" w:rsidP="00213370">
            <w:pPr>
              <w:rPr>
                <w:del w:id="641" w:author="Lucy Marshall" w:date="2019-06-30T09:03:00Z"/>
                <w:rFonts w:ascii="Arial" w:eastAsia="Times New Roman" w:hAnsi="Arial" w:cs="Arial"/>
                <w:sz w:val="18"/>
                <w:szCs w:val="18"/>
                <w:lang w:eastAsia="en-GB"/>
              </w:rPr>
            </w:pPr>
            <w:del w:id="64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46E5D7EC" w14:textId="022135AA" w:rsidR="00DD039F" w:rsidRPr="0051745E" w:rsidDel="0096313F" w:rsidRDefault="00DD039F" w:rsidP="00213370">
            <w:pPr>
              <w:jc w:val="right"/>
              <w:rPr>
                <w:del w:id="643" w:author="Lucy Marshall" w:date="2019-06-30T09:03:00Z"/>
                <w:rFonts w:ascii="Arial" w:eastAsia="Times New Roman" w:hAnsi="Arial" w:cs="Arial"/>
                <w:sz w:val="18"/>
                <w:szCs w:val="18"/>
                <w:lang w:eastAsia="en-GB"/>
              </w:rPr>
            </w:pPr>
            <w:del w:id="644" w:author="Lucy Marshall" w:date="2019-06-30T09:03:00Z">
              <w:r w:rsidRPr="0051745E" w:rsidDel="0096313F">
                <w:rPr>
                  <w:rFonts w:ascii="Arial" w:eastAsia="Times New Roman" w:hAnsi="Arial" w:cs="Arial"/>
                  <w:sz w:val="18"/>
                  <w:szCs w:val="18"/>
                  <w:lang w:eastAsia="en-GB"/>
                </w:rPr>
                <w:delText>.859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7A994F20" w14:textId="5D1AEDE0" w:rsidR="00DD039F" w:rsidRPr="0051745E" w:rsidDel="0096313F" w:rsidRDefault="00DD039F" w:rsidP="00213370">
            <w:pPr>
              <w:jc w:val="right"/>
              <w:rPr>
                <w:del w:id="645" w:author="Lucy Marshall" w:date="2019-06-30T09:03:00Z"/>
                <w:rFonts w:ascii="Arial" w:eastAsia="Times New Roman" w:hAnsi="Arial" w:cs="Arial"/>
                <w:sz w:val="18"/>
                <w:szCs w:val="18"/>
                <w:lang w:eastAsia="en-GB"/>
              </w:rPr>
            </w:pPr>
            <w:del w:id="646" w:author="Lucy Marshall" w:date="2019-06-30T09:03:00Z">
              <w:r w:rsidRPr="0051745E" w:rsidDel="0096313F">
                <w:rPr>
                  <w:rFonts w:ascii="Arial" w:eastAsia="Times New Roman" w:hAnsi="Arial" w:cs="Arial"/>
                  <w:sz w:val="18"/>
                  <w:szCs w:val="18"/>
                  <w:lang w:eastAsia="en-GB"/>
                </w:rPr>
                <w:delText>0.224</w:delText>
              </w:r>
            </w:del>
          </w:p>
        </w:tc>
        <w:tc>
          <w:tcPr>
            <w:tcW w:w="1080" w:type="dxa"/>
            <w:tcBorders>
              <w:top w:val="single" w:sz="4" w:space="0" w:color="C0C0C0"/>
              <w:left w:val="nil"/>
              <w:bottom w:val="single" w:sz="4" w:space="0" w:color="C0C0C0"/>
              <w:right w:val="nil"/>
            </w:tcBorders>
          </w:tcPr>
          <w:p w14:paraId="667D6905" w14:textId="6D249A17" w:rsidR="00DD039F" w:rsidRPr="0051745E" w:rsidDel="0096313F" w:rsidRDefault="00DD039F" w:rsidP="00213370">
            <w:pPr>
              <w:jc w:val="right"/>
              <w:rPr>
                <w:del w:id="647"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432E252" w14:textId="7D76BF47" w:rsidR="00DD039F" w:rsidRPr="0051745E" w:rsidDel="0096313F" w:rsidRDefault="00DD039F" w:rsidP="00213370">
            <w:pPr>
              <w:jc w:val="right"/>
              <w:rPr>
                <w:del w:id="648" w:author="Lucy Marshall" w:date="2019-06-30T09:03:00Z"/>
                <w:rFonts w:ascii="Arial" w:eastAsia="Times New Roman" w:hAnsi="Arial" w:cs="Arial"/>
                <w:sz w:val="18"/>
                <w:szCs w:val="18"/>
                <w:lang w:eastAsia="en-GB"/>
              </w:rPr>
            </w:pPr>
            <w:del w:id="649"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single" w:sz="4" w:space="0" w:color="C0C0C0"/>
              <w:left w:val="nil"/>
              <w:bottom w:val="single" w:sz="4" w:space="0" w:color="C0C0C0"/>
              <w:right w:val="single" w:sz="4" w:space="0" w:color="E0E0E0"/>
            </w:tcBorders>
            <w:noWrap/>
            <w:hideMark/>
          </w:tcPr>
          <w:p w14:paraId="5F214724" w14:textId="22B8DC48" w:rsidR="00DD039F" w:rsidRPr="0051745E" w:rsidDel="0096313F" w:rsidRDefault="00DD039F" w:rsidP="00213370">
            <w:pPr>
              <w:jc w:val="right"/>
              <w:rPr>
                <w:del w:id="650" w:author="Lucy Marshall" w:date="2019-06-30T09:03:00Z"/>
                <w:rFonts w:ascii="Arial" w:eastAsia="Times New Roman" w:hAnsi="Arial" w:cs="Arial"/>
                <w:sz w:val="18"/>
                <w:szCs w:val="18"/>
                <w:lang w:eastAsia="en-GB"/>
              </w:rPr>
            </w:pPr>
            <w:del w:id="651" w:author="Lucy Marshall" w:date="2019-06-30T09:03:00Z">
              <w:r w:rsidRPr="0051745E" w:rsidDel="0096313F">
                <w:rPr>
                  <w:rFonts w:ascii="Arial" w:eastAsia="Times New Roman" w:hAnsi="Arial" w:cs="Arial"/>
                  <w:sz w:val="18"/>
                  <w:szCs w:val="18"/>
                  <w:lang w:eastAsia="en-GB"/>
                </w:rPr>
                <w:delText>0.22</w:delText>
              </w:r>
            </w:del>
          </w:p>
        </w:tc>
        <w:tc>
          <w:tcPr>
            <w:tcW w:w="1480" w:type="dxa"/>
            <w:tcBorders>
              <w:top w:val="single" w:sz="4" w:space="0" w:color="C0C0C0"/>
              <w:left w:val="nil"/>
              <w:bottom w:val="single" w:sz="4" w:space="0" w:color="C0C0C0"/>
              <w:right w:val="nil"/>
            </w:tcBorders>
            <w:noWrap/>
            <w:hideMark/>
          </w:tcPr>
          <w:p w14:paraId="1AB32AE3" w14:textId="51DD513D" w:rsidR="00DD039F" w:rsidRPr="0051745E" w:rsidDel="0096313F" w:rsidRDefault="00DD039F" w:rsidP="00213370">
            <w:pPr>
              <w:jc w:val="right"/>
              <w:rPr>
                <w:del w:id="652" w:author="Lucy Marshall" w:date="2019-06-30T09:03:00Z"/>
                <w:rFonts w:ascii="Arial" w:eastAsia="Times New Roman" w:hAnsi="Arial" w:cs="Arial"/>
                <w:sz w:val="18"/>
                <w:szCs w:val="18"/>
                <w:lang w:eastAsia="en-GB"/>
              </w:rPr>
            </w:pPr>
            <w:del w:id="653" w:author="Lucy Marshall" w:date="2019-06-30T09:03:00Z">
              <w:r w:rsidRPr="0051745E" w:rsidDel="0096313F">
                <w:rPr>
                  <w:rFonts w:ascii="Arial" w:eastAsia="Times New Roman" w:hAnsi="Arial" w:cs="Arial"/>
                  <w:sz w:val="18"/>
                  <w:szCs w:val="18"/>
                  <w:lang w:eastAsia="en-GB"/>
                </w:rPr>
                <w:delText>1.49</w:delText>
              </w:r>
            </w:del>
          </w:p>
        </w:tc>
      </w:tr>
      <w:tr w:rsidR="00DD039F" w:rsidRPr="00A44F44" w:rsidDel="0096313F" w14:paraId="68F26A4E" w14:textId="330D06CE" w:rsidTr="00213370">
        <w:trPr>
          <w:trHeight w:val="340"/>
          <w:del w:id="654" w:author="Lucy Marshall" w:date="2019-06-30T09:03:00Z"/>
        </w:trPr>
        <w:tc>
          <w:tcPr>
            <w:tcW w:w="0" w:type="auto"/>
            <w:vMerge/>
            <w:tcBorders>
              <w:top w:val="single" w:sz="4" w:space="0" w:color="C0C0C0"/>
              <w:left w:val="nil"/>
              <w:bottom w:val="nil"/>
              <w:right w:val="nil"/>
            </w:tcBorders>
            <w:vAlign w:val="center"/>
            <w:hideMark/>
          </w:tcPr>
          <w:p w14:paraId="0114D548" w14:textId="4F109F07" w:rsidR="00DD039F" w:rsidRPr="0051745E" w:rsidDel="0096313F" w:rsidRDefault="00DD039F" w:rsidP="00213370">
            <w:pPr>
              <w:rPr>
                <w:del w:id="65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746DE69" w14:textId="4BB1A603" w:rsidR="00DD039F" w:rsidRPr="0051745E" w:rsidDel="0096313F" w:rsidRDefault="00DD039F" w:rsidP="00213370">
            <w:pPr>
              <w:rPr>
                <w:del w:id="65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4CF1EEA" w14:textId="561D47BD" w:rsidR="00DD039F" w:rsidRPr="0051745E" w:rsidDel="0096313F" w:rsidRDefault="00DD039F" w:rsidP="00213370">
            <w:pPr>
              <w:rPr>
                <w:del w:id="657" w:author="Lucy Marshall" w:date="2019-06-30T09:03:00Z"/>
                <w:rFonts w:ascii="Arial" w:eastAsia="Times New Roman" w:hAnsi="Arial" w:cs="Arial"/>
                <w:sz w:val="18"/>
                <w:szCs w:val="18"/>
                <w:lang w:eastAsia="en-GB"/>
              </w:rPr>
            </w:pPr>
            <w:del w:id="658"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8E1C1E5" w14:textId="4A802A1A" w:rsidR="00DD039F" w:rsidRPr="0051745E" w:rsidDel="0096313F" w:rsidRDefault="00DD039F" w:rsidP="00213370">
            <w:pPr>
              <w:jc w:val="right"/>
              <w:rPr>
                <w:del w:id="659" w:author="Lucy Marshall" w:date="2019-06-30T09:03:00Z"/>
                <w:rFonts w:ascii="Arial" w:eastAsia="Times New Roman" w:hAnsi="Arial" w:cs="Arial"/>
                <w:sz w:val="18"/>
                <w:szCs w:val="18"/>
                <w:lang w:eastAsia="en-GB"/>
              </w:rPr>
            </w:pPr>
            <w:del w:id="660" w:author="Lucy Marshall" w:date="2019-06-30T09:03:00Z">
              <w:r w:rsidRPr="0051745E" w:rsidDel="0096313F">
                <w:rPr>
                  <w:rFonts w:ascii="Arial" w:eastAsia="Times New Roman" w:hAnsi="Arial" w:cs="Arial"/>
                  <w:sz w:val="18"/>
                  <w:szCs w:val="18"/>
                  <w:lang w:eastAsia="en-GB"/>
                </w:rPr>
                <w:delText>-0.235</w:delText>
              </w:r>
            </w:del>
          </w:p>
        </w:tc>
        <w:tc>
          <w:tcPr>
            <w:tcW w:w="1120" w:type="dxa"/>
            <w:tcBorders>
              <w:top w:val="nil"/>
              <w:left w:val="nil"/>
              <w:bottom w:val="single" w:sz="4" w:space="0" w:color="C0C0C0"/>
              <w:right w:val="single" w:sz="4" w:space="0" w:color="E0E0E0"/>
            </w:tcBorders>
            <w:noWrap/>
            <w:hideMark/>
          </w:tcPr>
          <w:p w14:paraId="37D8704E" w14:textId="5F106BDD" w:rsidR="00DD039F" w:rsidRPr="0051745E" w:rsidDel="0096313F" w:rsidRDefault="00DD039F" w:rsidP="00213370">
            <w:pPr>
              <w:jc w:val="right"/>
              <w:rPr>
                <w:del w:id="661" w:author="Lucy Marshall" w:date="2019-06-30T09:03:00Z"/>
                <w:rFonts w:ascii="Arial" w:eastAsia="Times New Roman" w:hAnsi="Arial" w:cs="Arial"/>
                <w:sz w:val="18"/>
                <w:szCs w:val="18"/>
                <w:lang w:eastAsia="en-GB"/>
              </w:rPr>
            </w:pPr>
            <w:del w:id="662" w:author="Lucy Marshall" w:date="2019-06-30T09:03:00Z">
              <w:r w:rsidRPr="0051745E" w:rsidDel="0096313F">
                <w:rPr>
                  <w:rFonts w:ascii="Arial" w:eastAsia="Times New Roman" w:hAnsi="Arial" w:cs="Arial"/>
                  <w:sz w:val="18"/>
                  <w:szCs w:val="18"/>
                  <w:lang w:eastAsia="en-GB"/>
                </w:rPr>
                <w:delText>0.199</w:delText>
              </w:r>
            </w:del>
          </w:p>
        </w:tc>
        <w:tc>
          <w:tcPr>
            <w:tcW w:w="1080" w:type="dxa"/>
            <w:tcBorders>
              <w:top w:val="nil"/>
              <w:left w:val="nil"/>
              <w:bottom w:val="single" w:sz="4" w:space="0" w:color="C0C0C0"/>
              <w:right w:val="nil"/>
            </w:tcBorders>
          </w:tcPr>
          <w:p w14:paraId="0559371B" w14:textId="1406EAE9" w:rsidR="00DD039F" w:rsidRPr="0051745E" w:rsidDel="0096313F" w:rsidRDefault="00DD039F" w:rsidP="00213370">
            <w:pPr>
              <w:jc w:val="right"/>
              <w:rPr>
                <w:del w:id="66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AA3C752" w14:textId="75834822" w:rsidR="00DD039F" w:rsidRPr="0051745E" w:rsidDel="0096313F" w:rsidRDefault="00DD039F" w:rsidP="00213370">
            <w:pPr>
              <w:jc w:val="right"/>
              <w:rPr>
                <w:del w:id="664" w:author="Lucy Marshall" w:date="2019-06-30T09:03:00Z"/>
                <w:rFonts w:ascii="Arial" w:eastAsia="Times New Roman" w:hAnsi="Arial" w:cs="Arial"/>
                <w:sz w:val="18"/>
                <w:szCs w:val="18"/>
                <w:lang w:eastAsia="en-GB"/>
              </w:rPr>
            </w:pPr>
            <w:del w:id="665"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08227DB1" w14:textId="0455E93E" w:rsidR="00DD039F" w:rsidRPr="0051745E" w:rsidDel="0096313F" w:rsidRDefault="00DD039F" w:rsidP="00213370">
            <w:pPr>
              <w:jc w:val="right"/>
              <w:rPr>
                <w:del w:id="666" w:author="Lucy Marshall" w:date="2019-06-30T09:03:00Z"/>
                <w:rFonts w:ascii="Arial" w:eastAsia="Times New Roman" w:hAnsi="Arial" w:cs="Arial"/>
                <w:sz w:val="18"/>
                <w:szCs w:val="18"/>
                <w:lang w:eastAsia="en-GB"/>
              </w:rPr>
            </w:pPr>
            <w:del w:id="667" w:author="Lucy Marshall" w:date="2019-06-30T09:03:00Z">
              <w:r w:rsidRPr="0051745E" w:rsidDel="0096313F">
                <w:rPr>
                  <w:rFonts w:ascii="Arial" w:eastAsia="Times New Roman" w:hAnsi="Arial" w:cs="Arial"/>
                  <w:sz w:val="18"/>
                  <w:szCs w:val="18"/>
                  <w:lang w:eastAsia="en-GB"/>
                </w:rPr>
                <w:delText>-0.80</w:delText>
              </w:r>
            </w:del>
          </w:p>
        </w:tc>
        <w:tc>
          <w:tcPr>
            <w:tcW w:w="1480" w:type="dxa"/>
            <w:tcBorders>
              <w:top w:val="nil"/>
              <w:left w:val="nil"/>
              <w:bottom w:val="single" w:sz="4" w:space="0" w:color="C0C0C0"/>
              <w:right w:val="nil"/>
            </w:tcBorders>
            <w:noWrap/>
            <w:hideMark/>
          </w:tcPr>
          <w:p w14:paraId="2E3CAE2B" w14:textId="604E3325" w:rsidR="00DD039F" w:rsidRPr="0051745E" w:rsidDel="0096313F" w:rsidRDefault="00DD039F" w:rsidP="00213370">
            <w:pPr>
              <w:jc w:val="right"/>
              <w:rPr>
                <w:del w:id="668" w:author="Lucy Marshall" w:date="2019-06-30T09:03:00Z"/>
                <w:rFonts w:ascii="Arial" w:eastAsia="Times New Roman" w:hAnsi="Arial" w:cs="Arial"/>
                <w:sz w:val="18"/>
                <w:szCs w:val="18"/>
                <w:lang w:eastAsia="en-GB"/>
              </w:rPr>
            </w:pPr>
            <w:del w:id="669" w:author="Lucy Marshall" w:date="2019-06-30T09:03:00Z">
              <w:r w:rsidRPr="0051745E" w:rsidDel="0096313F">
                <w:rPr>
                  <w:rFonts w:ascii="Arial" w:eastAsia="Times New Roman" w:hAnsi="Arial" w:cs="Arial"/>
                  <w:sz w:val="18"/>
                  <w:szCs w:val="18"/>
                  <w:lang w:eastAsia="en-GB"/>
                </w:rPr>
                <w:delText>0.33</w:delText>
              </w:r>
            </w:del>
          </w:p>
        </w:tc>
      </w:tr>
      <w:tr w:rsidR="00DD039F" w:rsidRPr="00A44F44" w:rsidDel="0096313F" w14:paraId="0012F76B" w14:textId="2CB97E48" w:rsidTr="00213370">
        <w:trPr>
          <w:trHeight w:val="360"/>
          <w:del w:id="670" w:author="Lucy Marshall" w:date="2019-06-30T09:03:00Z"/>
        </w:trPr>
        <w:tc>
          <w:tcPr>
            <w:tcW w:w="0" w:type="auto"/>
            <w:vMerge/>
            <w:tcBorders>
              <w:top w:val="single" w:sz="4" w:space="0" w:color="C0C0C0"/>
              <w:left w:val="nil"/>
              <w:bottom w:val="nil"/>
              <w:right w:val="nil"/>
            </w:tcBorders>
            <w:vAlign w:val="center"/>
            <w:hideMark/>
          </w:tcPr>
          <w:p w14:paraId="36E52580" w14:textId="15CAEA0D" w:rsidR="00DD039F" w:rsidRPr="0051745E" w:rsidDel="0096313F" w:rsidRDefault="00DD039F" w:rsidP="00213370">
            <w:pPr>
              <w:rPr>
                <w:del w:id="67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FDC8050" w14:textId="2481A6B4" w:rsidR="00DD039F" w:rsidRPr="0051745E" w:rsidDel="0096313F" w:rsidRDefault="00DD039F" w:rsidP="00213370">
            <w:pPr>
              <w:rPr>
                <w:del w:id="67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9332441" w14:textId="1C30188B" w:rsidR="00DD039F" w:rsidRPr="0051745E" w:rsidDel="0096313F" w:rsidRDefault="00DD039F" w:rsidP="00213370">
            <w:pPr>
              <w:rPr>
                <w:del w:id="673" w:author="Lucy Marshall" w:date="2019-06-30T09:03:00Z"/>
                <w:rFonts w:ascii="Arial" w:eastAsia="Times New Roman" w:hAnsi="Arial" w:cs="Arial"/>
                <w:sz w:val="18"/>
                <w:szCs w:val="18"/>
                <w:lang w:eastAsia="en-GB"/>
              </w:rPr>
            </w:pPr>
            <w:del w:id="67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5A028503" w14:textId="7E05E249" w:rsidR="00DD039F" w:rsidRPr="0051745E" w:rsidDel="0096313F" w:rsidRDefault="00DD039F" w:rsidP="00213370">
            <w:pPr>
              <w:jc w:val="right"/>
              <w:rPr>
                <w:del w:id="675" w:author="Lucy Marshall" w:date="2019-06-30T09:03:00Z"/>
                <w:rFonts w:ascii="Arial" w:eastAsia="Times New Roman" w:hAnsi="Arial" w:cs="Arial"/>
                <w:sz w:val="18"/>
                <w:szCs w:val="18"/>
                <w:lang w:eastAsia="en-GB"/>
              </w:rPr>
            </w:pPr>
            <w:del w:id="676" w:author="Lucy Marshall" w:date="2019-06-30T09:03:00Z">
              <w:r w:rsidRPr="0051745E" w:rsidDel="0096313F">
                <w:rPr>
                  <w:rFonts w:ascii="Arial" w:eastAsia="Times New Roman" w:hAnsi="Arial" w:cs="Arial"/>
                  <w:sz w:val="18"/>
                  <w:szCs w:val="18"/>
                  <w:lang w:eastAsia="en-GB"/>
                </w:rPr>
                <w:delText>.679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2DB5B528" w14:textId="65895444" w:rsidR="00DD039F" w:rsidRPr="0051745E" w:rsidDel="0096313F" w:rsidRDefault="00DD039F" w:rsidP="00213370">
            <w:pPr>
              <w:jc w:val="right"/>
              <w:rPr>
                <w:del w:id="677" w:author="Lucy Marshall" w:date="2019-06-30T09:03:00Z"/>
                <w:rFonts w:ascii="Arial" w:eastAsia="Times New Roman" w:hAnsi="Arial" w:cs="Arial"/>
                <w:sz w:val="18"/>
                <w:szCs w:val="18"/>
                <w:lang w:eastAsia="en-GB"/>
              </w:rPr>
            </w:pPr>
            <w:del w:id="678" w:author="Lucy Marshall" w:date="2019-06-30T09:03:00Z">
              <w:r w:rsidRPr="0051745E" w:rsidDel="0096313F">
                <w:rPr>
                  <w:rFonts w:ascii="Arial" w:eastAsia="Times New Roman" w:hAnsi="Arial" w:cs="Arial"/>
                  <w:sz w:val="18"/>
                  <w:szCs w:val="18"/>
                  <w:lang w:eastAsia="en-GB"/>
                </w:rPr>
                <w:delText>0.202</w:delText>
              </w:r>
            </w:del>
          </w:p>
        </w:tc>
        <w:tc>
          <w:tcPr>
            <w:tcW w:w="1080" w:type="dxa"/>
            <w:tcBorders>
              <w:top w:val="nil"/>
              <w:left w:val="nil"/>
              <w:bottom w:val="single" w:sz="4" w:space="0" w:color="C0C0C0"/>
              <w:right w:val="nil"/>
            </w:tcBorders>
          </w:tcPr>
          <w:p w14:paraId="2EF39D0B" w14:textId="6072AE3C" w:rsidR="00DD039F" w:rsidRPr="0051745E" w:rsidDel="0096313F" w:rsidRDefault="00DD039F" w:rsidP="00213370">
            <w:pPr>
              <w:jc w:val="right"/>
              <w:rPr>
                <w:del w:id="67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2DC7CD9" w14:textId="6A110EC2" w:rsidR="00DD039F" w:rsidRPr="0051745E" w:rsidDel="0096313F" w:rsidRDefault="00DD039F" w:rsidP="00213370">
            <w:pPr>
              <w:jc w:val="right"/>
              <w:rPr>
                <w:del w:id="680" w:author="Lucy Marshall" w:date="2019-06-30T09:03:00Z"/>
                <w:rFonts w:ascii="Arial" w:eastAsia="Times New Roman" w:hAnsi="Arial" w:cs="Arial"/>
                <w:sz w:val="18"/>
                <w:szCs w:val="18"/>
                <w:lang w:eastAsia="en-GB"/>
              </w:rPr>
            </w:pPr>
            <w:del w:id="681" w:author="Lucy Marshall" w:date="2019-06-30T09:03:00Z">
              <w:r w:rsidRPr="0051745E" w:rsidDel="0096313F">
                <w:rPr>
                  <w:rFonts w:ascii="Arial" w:eastAsia="Times New Roman" w:hAnsi="Arial" w:cs="Arial"/>
                  <w:sz w:val="18"/>
                  <w:szCs w:val="18"/>
                  <w:lang w:eastAsia="en-GB"/>
                </w:rPr>
                <w:delText>0.009</w:delText>
              </w:r>
            </w:del>
          </w:p>
        </w:tc>
        <w:tc>
          <w:tcPr>
            <w:tcW w:w="1480" w:type="dxa"/>
            <w:tcBorders>
              <w:top w:val="nil"/>
              <w:left w:val="nil"/>
              <w:bottom w:val="single" w:sz="4" w:space="0" w:color="C0C0C0"/>
              <w:right w:val="single" w:sz="4" w:space="0" w:color="E0E0E0"/>
            </w:tcBorders>
            <w:noWrap/>
            <w:hideMark/>
          </w:tcPr>
          <w:p w14:paraId="6FAE601B" w14:textId="07D87844" w:rsidR="00DD039F" w:rsidRPr="0051745E" w:rsidDel="0096313F" w:rsidRDefault="00DD039F" w:rsidP="00213370">
            <w:pPr>
              <w:jc w:val="right"/>
              <w:rPr>
                <w:del w:id="682" w:author="Lucy Marshall" w:date="2019-06-30T09:03:00Z"/>
                <w:rFonts w:ascii="Arial" w:eastAsia="Times New Roman" w:hAnsi="Arial" w:cs="Arial"/>
                <w:sz w:val="18"/>
                <w:szCs w:val="18"/>
                <w:lang w:eastAsia="en-GB"/>
              </w:rPr>
            </w:pPr>
            <w:del w:id="683" w:author="Lucy Marshall" w:date="2019-06-30T09:03:00Z">
              <w:r w:rsidRPr="0051745E" w:rsidDel="0096313F">
                <w:rPr>
                  <w:rFonts w:ascii="Arial" w:eastAsia="Times New Roman" w:hAnsi="Arial" w:cs="Arial"/>
                  <w:sz w:val="18"/>
                  <w:szCs w:val="18"/>
                  <w:lang w:eastAsia="en-GB"/>
                </w:rPr>
                <w:delText>0.11</w:delText>
              </w:r>
            </w:del>
          </w:p>
        </w:tc>
        <w:tc>
          <w:tcPr>
            <w:tcW w:w="1480" w:type="dxa"/>
            <w:tcBorders>
              <w:top w:val="nil"/>
              <w:left w:val="nil"/>
              <w:bottom w:val="single" w:sz="4" w:space="0" w:color="C0C0C0"/>
              <w:right w:val="nil"/>
            </w:tcBorders>
            <w:noWrap/>
            <w:hideMark/>
          </w:tcPr>
          <w:p w14:paraId="0FA9CC65" w14:textId="5C546527" w:rsidR="00DD039F" w:rsidRPr="0051745E" w:rsidDel="0096313F" w:rsidRDefault="00DD039F" w:rsidP="00213370">
            <w:pPr>
              <w:jc w:val="right"/>
              <w:rPr>
                <w:del w:id="684" w:author="Lucy Marshall" w:date="2019-06-30T09:03:00Z"/>
                <w:rFonts w:ascii="Arial" w:eastAsia="Times New Roman" w:hAnsi="Arial" w:cs="Arial"/>
                <w:sz w:val="18"/>
                <w:szCs w:val="18"/>
                <w:lang w:eastAsia="en-GB"/>
              </w:rPr>
            </w:pPr>
            <w:del w:id="685" w:author="Lucy Marshall" w:date="2019-06-30T09:03:00Z">
              <w:r w:rsidRPr="0051745E" w:rsidDel="0096313F">
                <w:rPr>
                  <w:rFonts w:ascii="Arial" w:eastAsia="Times New Roman" w:hAnsi="Arial" w:cs="Arial"/>
                  <w:sz w:val="18"/>
                  <w:szCs w:val="18"/>
                  <w:lang w:eastAsia="en-GB"/>
                </w:rPr>
                <w:delText>1.25</w:delText>
              </w:r>
            </w:del>
          </w:p>
        </w:tc>
      </w:tr>
      <w:tr w:rsidR="00DD039F" w:rsidRPr="00A44F44" w:rsidDel="0096313F" w14:paraId="4DACC2FA" w14:textId="06AE8BD4" w:rsidTr="00213370">
        <w:trPr>
          <w:trHeight w:val="360"/>
          <w:del w:id="686" w:author="Lucy Marshall" w:date="2019-06-30T09:03:00Z"/>
        </w:trPr>
        <w:tc>
          <w:tcPr>
            <w:tcW w:w="0" w:type="auto"/>
            <w:vMerge/>
            <w:tcBorders>
              <w:top w:val="single" w:sz="4" w:space="0" w:color="C0C0C0"/>
              <w:left w:val="nil"/>
              <w:bottom w:val="nil"/>
              <w:right w:val="nil"/>
            </w:tcBorders>
            <w:vAlign w:val="center"/>
            <w:hideMark/>
          </w:tcPr>
          <w:p w14:paraId="72AA643D" w14:textId="632E6652" w:rsidR="00DD039F" w:rsidRPr="0051745E" w:rsidDel="0096313F" w:rsidRDefault="00DD039F" w:rsidP="00213370">
            <w:pPr>
              <w:rPr>
                <w:del w:id="68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DD463FD" w14:textId="061853A6" w:rsidR="00DD039F" w:rsidRPr="0051745E" w:rsidDel="0096313F" w:rsidRDefault="00DD039F" w:rsidP="00213370">
            <w:pPr>
              <w:rPr>
                <w:del w:id="688" w:author="Lucy Marshall" w:date="2019-06-30T09:03:00Z"/>
                <w:rFonts w:ascii="Arial" w:eastAsia="Times New Roman" w:hAnsi="Arial" w:cs="Arial"/>
                <w:sz w:val="18"/>
                <w:szCs w:val="18"/>
                <w:lang w:eastAsia="en-GB"/>
              </w:rPr>
            </w:pPr>
          </w:p>
        </w:tc>
        <w:tc>
          <w:tcPr>
            <w:tcW w:w="1740" w:type="dxa"/>
            <w:shd w:val="clear" w:color="auto" w:fill="E0E0E0"/>
            <w:hideMark/>
          </w:tcPr>
          <w:p w14:paraId="280C8A59" w14:textId="38762BA5" w:rsidR="00DD039F" w:rsidRPr="0051745E" w:rsidDel="0096313F" w:rsidRDefault="00DD039F" w:rsidP="00213370">
            <w:pPr>
              <w:rPr>
                <w:del w:id="689" w:author="Lucy Marshall" w:date="2019-06-30T09:03:00Z"/>
                <w:rFonts w:ascii="Arial" w:eastAsia="Times New Roman" w:hAnsi="Arial" w:cs="Arial"/>
                <w:sz w:val="18"/>
                <w:szCs w:val="18"/>
                <w:lang w:eastAsia="en-GB"/>
              </w:rPr>
            </w:pPr>
            <w:del w:id="690"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04243CF8" w14:textId="36433479" w:rsidR="00DD039F" w:rsidRPr="0051745E" w:rsidDel="0096313F" w:rsidRDefault="00DD039F" w:rsidP="00213370">
            <w:pPr>
              <w:jc w:val="right"/>
              <w:rPr>
                <w:del w:id="691" w:author="Lucy Marshall" w:date="2019-06-30T09:03:00Z"/>
                <w:rFonts w:ascii="Arial" w:eastAsia="Times New Roman" w:hAnsi="Arial" w:cs="Arial"/>
                <w:sz w:val="18"/>
                <w:szCs w:val="18"/>
                <w:lang w:eastAsia="en-GB"/>
              </w:rPr>
            </w:pPr>
            <w:del w:id="692" w:author="Lucy Marshall" w:date="2019-06-30T09:03:00Z">
              <w:r w:rsidRPr="0051745E" w:rsidDel="0096313F">
                <w:rPr>
                  <w:rFonts w:ascii="Arial" w:eastAsia="Times New Roman" w:hAnsi="Arial" w:cs="Arial"/>
                  <w:sz w:val="18"/>
                  <w:szCs w:val="18"/>
                  <w:lang w:eastAsia="en-GB"/>
                </w:rPr>
                <w:delText>.683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7D43B841" w14:textId="0F2A7113" w:rsidR="00DD039F" w:rsidRPr="0051745E" w:rsidDel="0096313F" w:rsidRDefault="00DD039F" w:rsidP="00213370">
            <w:pPr>
              <w:jc w:val="right"/>
              <w:rPr>
                <w:del w:id="693" w:author="Lucy Marshall" w:date="2019-06-30T09:03:00Z"/>
                <w:rFonts w:ascii="Arial" w:eastAsia="Times New Roman" w:hAnsi="Arial" w:cs="Arial"/>
                <w:sz w:val="18"/>
                <w:szCs w:val="18"/>
                <w:lang w:eastAsia="en-GB"/>
              </w:rPr>
            </w:pPr>
            <w:del w:id="694" w:author="Lucy Marshall" w:date="2019-06-30T09:03:00Z">
              <w:r w:rsidRPr="0051745E" w:rsidDel="0096313F">
                <w:rPr>
                  <w:rFonts w:ascii="Arial" w:eastAsia="Times New Roman" w:hAnsi="Arial" w:cs="Arial"/>
                  <w:sz w:val="18"/>
                  <w:szCs w:val="18"/>
                  <w:lang w:eastAsia="en-GB"/>
                </w:rPr>
                <w:delText>0.229</w:delText>
              </w:r>
            </w:del>
          </w:p>
        </w:tc>
        <w:tc>
          <w:tcPr>
            <w:tcW w:w="1080" w:type="dxa"/>
          </w:tcPr>
          <w:p w14:paraId="2A007E5D" w14:textId="6A409DCC" w:rsidR="00DD039F" w:rsidRPr="0051745E" w:rsidDel="0096313F" w:rsidRDefault="00DD039F" w:rsidP="00213370">
            <w:pPr>
              <w:jc w:val="right"/>
              <w:rPr>
                <w:del w:id="695"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6FFC8D39" w14:textId="3262FE96" w:rsidR="00DD039F" w:rsidRPr="0051745E" w:rsidDel="0096313F" w:rsidRDefault="00DD039F" w:rsidP="00213370">
            <w:pPr>
              <w:jc w:val="right"/>
              <w:rPr>
                <w:del w:id="696" w:author="Lucy Marshall" w:date="2019-06-30T09:03:00Z"/>
                <w:rFonts w:ascii="Arial" w:eastAsia="Times New Roman" w:hAnsi="Arial" w:cs="Arial"/>
                <w:sz w:val="18"/>
                <w:szCs w:val="18"/>
                <w:lang w:eastAsia="en-GB"/>
              </w:rPr>
            </w:pPr>
            <w:del w:id="697" w:author="Lucy Marshall" w:date="2019-06-30T09:03:00Z">
              <w:r w:rsidRPr="0051745E" w:rsidDel="0096313F">
                <w:rPr>
                  <w:rFonts w:ascii="Arial" w:eastAsia="Times New Roman" w:hAnsi="Arial" w:cs="Arial"/>
                  <w:sz w:val="18"/>
                  <w:szCs w:val="18"/>
                  <w:lang w:eastAsia="en-GB"/>
                </w:rPr>
                <w:delText>0.031</w:delText>
              </w:r>
            </w:del>
          </w:p>
        </w:tc>
        <w:tc>
          <w:tcPr>
            <w:tcW w:w="1480" w:type="dxa"/>
            <w:tcBorders>
              <w:top w:val="nil"/>
              <w:left w:val="nil"/>
              <w:bottom w:val="nil"/>
              <w:right w:val="single" w:sz="4" w:space="0" w:color="E0E0E0"/>
            </w:tcBorders>
            <w:noWrap/>
            <w:hideMark/>
          </w:tcPr>
          <w:p w14:paraId="46C2C2EF" w14:textId="587930A9" w:rsidR="00DD039F" w:rsidRPr="0051745E" w:rsidDel="0096313F" w:rsidRDefault="00DD039F" w:rsidP="00213370">
            <w:pPr>
              <w:jc w:val="right"/>
              <w:rPr>
                <w:del w:id="698" w:author="Lucy Marshall" w:date="2019-06-30T09:03:00Z"/>
                <w:rFonts w:ascii="Arial" w:eastAsia="Times New Roman" w:hAnsi="Arial" w:cs="Arial"/>
                <w:sz w:val="18"/>
                <w:szCs w:val="18"/>
                <w:lang w:eastAsia="en-GB"/>
              </w:rPr>
            </w:pPr>
            <w:del w:id="699" w:author="Lucy Marshall" w:date="2019-06-30T09:03:00Z">
              <w:r w:rsidRPr="0051745E" w:rsidDel="0096313F">
                <w:rPr>
                  <w:rFonts w:ascii="Arial" w:eastAsia="Times New Roman" w:hAnsi="Arial" w:cs="Arial"/>
                  <w:sz w:val="18"/>
                  <w:szCs w:val="18"/>
                  <w:lang w:eastAsia="en-GB"/>
                </w:rPr>
                <w:delText>0.03</w:delText>
              </w:r>
            </w:del>
          </w:p>
        </w:tc>
        <w:tc>
          <w:tcPr>
            <w:tcW w:w="1480" w:type="dxa"/>
            <w:noWrap/>
            <w:hideMark/>
          </w:tcPr>
          <w:p w14:paraId="38BD3526" w14:textId="61EE1BD4" w:rsidR="00DD039F" w:rsidRPr="0051745E" w:rsidDel="0096313F" w:rsidRDefault="00DD039F" w:rsidP="00213370">
            <w:pPr>
              <w:jc w:val="right"/>
              <w:rPr>
                <w:del w:id="700" w:author="Lucy Marshall" w:date="2019-06-30T09:03:00Z"/>
                <w:rFonts w:ascii="Arial" w:eastAsia="Times New Roman" w:hAnsi="Arial" w:cs="Arial"/>
                <w:sz w:val="18"/>
                <w:szCs w:val="18"/>
                <w:lang w:eastAsia="en-GB"/>
              </w:rPr>
            </w:pPr>
            <w:del w:id="701" w:author="Lucy Marshall" w:date="2019-06-30T09:03:00Z">
              <w:r w:rsidRPr="0051745E" w:rsidDel="0096313F">
                <w:rPr>
                  <w:rFonts w:ascii="Arial" w:eastAsia="Times New Roman" w:hAnsi="Arial" w:cs="Arial"/>
                  <w:sz w:val="18"/>
                  <w:szCs w:val="18"/>
                  <w:lang w:eastAsia="en-GB"/>
                </w:rPr>
                <w:delText>1.33</w:delText>
              </w:r>
            </w:del>
          </w:p>
        </w:tc>
      </w:tr>
      <w:tr w:rsidR="00DD039F" w:rsidRPr="00A44F44" w:rsidDel="0096313F" w14:paraId="6125498E" w14:textId="147EE85D" w:rsidTr="00213370">
        <w:trPr>
          <w:trHeight w:val="360"/>
          <w:del w:id="702" w:author="Lucy Marshall" w:date="2019-06-30T09:03:00Z"/>
        </w:trPr>
        <w:tc>
          <w:tcPr>
            <w:tcW w:w="0" w:type="auto"/>
            <w:vMerge/>
            <w:tcBorders>
              <w:top w:val="single" w:sz="4" w:space="0" w:color="C0C0C0"/>
              <w:left w:val="nil"/>
              <w:bottom w:val="nil"/>
              <w:right w:val="nil"/>
            </w:tcBorders>
            <w:vAlign w:val="center"/>
            <w:hideMark/>
          </w:tcPr>
          <w:p w14:paraId="77C0D84B" w14:textId="7137087F" w:rsidR="00DD039F" w:rsidRPr="0051745E" w:rsidDel="0096313F" w:rsidRDefault="00DD039F" w:rsidP="00213370">
            <w:pPr>
              <w:rPr>
                <w:del w:id="703"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3C36AF88" w14:textId="3426CA0F" w:rsidR="00DD039F" w:rsidRPr="0051745E" w:rsidDel="0096313F" w:rsidRDefault="00DD039F" w:rsidP="00213370">
            <w:pPr>
              <w:rPr>
                <w:del w:id="704" w:author="Lucy Marshall" w:date="2019-06-30T09:03:00Z"/>
                <w:rFonts w:ascii="Arial" w:eastAsia="Times New Roman" w:hAnsi="Arial" w:cs="Arial"/>
                <w:sz w:val="18"/>
                <w:szCs w:val="18"/>
                <w:lang w:eastAsia="en-GB"/>
              </w:rPr>
            </w:pPr>
            <w:del w:id="705"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18F8B8AB" w14:textId="796D7137" w:rsidR="00DD039F" w:rsidRPr="0051745E" w:rsidDel="0096313F" w:rsidRDefault="00DD039F" w:rsidP="00213370">
            <w:pPr>
              <w:rPr>
                <w:del w:id="706" w:author="Lucy Marshall" w:date="2019-06-30T09:03:00Z"/>
                <w:rFonts w:ascii="Arial" w:eastAsia="Times New Roman" w:hAnsi="Arial" w:cs="Arial"/>
                <w:sz w:val="18"/>
                <w:szCs w:val="18"/>
                <w:lang w:eastAsia="en-GB"/>
              </w:rPr>
            </w:pPr>
            <w:del w:id="707"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18D13DCF" w14:textId="5E24B502" w:rsidR="00DD039F" w:rsidRPr="0051745E" w:rsidDel="0096313F" w:rsidRDefault="00DD039F" w:rsidP="00213370">
            <w:pPr>
              <w:jc w:val="right"/>
              <w:rPr>
                <w:del w:id="708" w:author="Lucy Marshall" w:date="2019-06-30T09:03:00Z"/>
                <w:rFonts w:ascii="Arial" w:eastAsia="Times New Roman" w:hAnsi="Arial" w:cs="Arial"/>
                <w:sz w:val="18"/>
                <w:szCs w:val="18"/>
                <w:lang w:eastAsia="en-GB"/>
              </w:rPr>
            </w:pPr>
            <w:del w:id="709" w:author="Lucy Marshall" w:date="2019-06-30T09:03:00Z">
              <w:r w:rsidRPr="0051745E" w:rsidDel="0096313F">
                <w:rPr>
                  <w:rFonts w:ascii="Arial" w:eastAsia="Times New Roman" w:hAnsi="Arial" w:cs="Arial"/>
                  <w:sz w:val="18"/>
                  <w:szCs w:val="18"/>
                  <w:lang w:eastAsia="en-GB"/>
                </w:rPr>
                <w:delText>-.859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2E3CDED4" w14:textId="73A70455" w:rsidR="00DD039F" w:rsidRPr="0051745E" w:rsidDel="0096313F" w:rsidRDefault="00DD039F" w:rsidP="00213370">
            <w:pPr>
              <w:jc w:val="right"/>
              <w:rPr>
                <w:del w:id="710" w:author="Lucy Marshall" w:date="2019-06-30T09:03:00Z"/>
                <w:rFonts w:ascii="Arial" w:eastAsia="Times New Roman" w:hAnsi="Arial" w:cs="Arial"/>
                <w:sz w:val="18"/>
                <w:szCs w:val="18"/>
                <w:lang w:eastAsia="en-GB"/>
              </w:rPr>
            </w:pPr>
            <w:del w:id="711" w:author="Lucy Marshall" w:date="2019-06-30T09:03:00Z">
              <w:r w:rsidRPr="0051745E" w:rsidDel="0096313F">
                <w:rPr>
                  <w:rFonts w:ascii="Arial" w:eastAsia="Times New Roman" w:hAnsi="Arial" w:cs="Arial"/>
                  <w:sz w:val="18"/>
                  <w:szCs w:val="18"/>
                  <w:lang w:eastAsia="en-GB"/>
                </w:rPr>
                <w:delText>0.224</w:delText>
              </w:r>
            </w:del>
          </w:p>
        </w:tc>
        <w:tc>
          <w:tcPr>
            <w:tcW w:w="1080" w:type="dxa"/>
            <w:tcBorders>
              <w:top w:val="single" w:sz="4" w:space="0" w:color="C0C0C0"/>
              <w:left w:val="nil"/>
              <w:bottom w:val="single" w:sz="4" w:space="0" w:color="C0C0C0"/>
              <w:right w:val="nil"/>
            </w:tcBorders>
          </w:tcPr>
          <w:p w14:paraId="703D406E" w14:textId="695E38A6" w:rsidR="00DD039F" w:rsidRPr="0051745E" w:rsidDel="0096313F" w:rsidRDefault="00DD039F" w:rsidP="00213370">
            <w:pPr>
              <w:jc w:val="right"/>
              <w:rPr>
                <w:del w:id="712"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8DDBEDC" w14:textId="24785E52" w:rsidR="00DD039F" w:rsidRPr="0051745E" w:rsidDel="0096313F" w:rsidRDefault="00DD039F" w:rsidP="00213370">
            <w:pPr>
              <w:jc w:val="right"/>
              <w:rPr>
                <w:del w:id="713" w:author="Lucy Marshall" w:date="2019-06-30T09:03:00Z"/>
                <w:rFonts w:ascii="Arial" w:eastAsia="Times New Roman" w:hAnsi="Arial" w:cs="Arial"/>
                <w:sz w:val="18"/>
                <w:szCs w:val="18"/>
                <w:lang w:eastAsia="en-GB"/>
              </w:rPr>
            </w:pPr>
            <w:del w:id="714"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single" w:sz="4" w:space="0" w:color="C0C0C0"/>
              <w:left w:val="nil"/>
              <w:bottom w:val="single" w:sz="4" w:space="0" w:color="C0C0C0"/>
              <w:right w:val="single" w:sz="4" w:space="0" w:color="E0E0E0"/>
            </w:tcBorders>
            <w:noWrap/>
            <w:hideMark/>
          </w:tcPr>
          <w:p w14:paraId="6DEFE459" w14:textId="4E8ECC1C" w:rsidR="00DD039F" w:rsidRPr="0051745E" w:rsidDel="0096313F" w:rsidRDefault="00DD039F" w:rsidP="00213370">
            <w:pPr>
              <w:jc w:val="right"/>
              <w:rPr>
                <w:del w:id="715" w:author="Lucy Marshall" w:date="2019-06-30T09:03:00Z"/>
                <w:rFonts w:ascii="Arial" w:eastAsia="Times New Roman" w:hAnsi="Arial" w:cs="Arial"/>
                <w:sz w:val="18"/>
                <w:szCs w:val="18"/>
                <w:lang w:eastAsia="en-GB"/>
              </w:rPr>
            </w:pPr>
            <w:del w:id="716" w:author="Lucy Marshall" w:date="2019-06-30T09:03:00Z">
              <w:r w:rsidRPr="0051745E" w:rsidDel="0096313F">
                <w:rPr>
                  <w:rFonts w:ascii="Arial" w:eastAsia="Times New Roman" w:hAnsi="Arial" w:cs="Arial"/>
                  <w:sz w:val="18"/>
                  <w:szCs w:val="18"/>
                  <w:lang w:eastAsia="en-GB"/>
                </w:rPr>
                <w:delText>-1.49</w:delText>
              </w:r>
            </w:del>
          </w:p>
        </w:tc>
        <w:tc>
          <w:tcPr>
            <w:tcW w:w="1480" w:type="dxa"/>
            <w:tcBorders>
              <w:top w:val="single" w:sz="4" w:space="0" w:color="C0C0C0"/>
              <w:left w:val="nil"/>
              <w:bottom w:val="single" w:sz="4" w:space="0" w:color="C0C0C0"/>
              <w:right w:val="nil"/>
            </w:tcBorders>
            <w:noWrap/>
            <w:hideMark/>
          </w:tcPr>
          <w:p w14:paraId="27180FDD" w14:textId="48FFB2E5" w:rsidR="00DD039F" w:rsidRPr="0051745E" w:rsidDel="0096313F" w:rsidRDefault="00DD039F" w:rsidP="00213370">
            <w:pPr>
              <w:jc w:val="right"/>
              <w:rPr>
                <w:del w:id="717" w:author="Lucy Marshall" w:date="2019-06-30T09:03:00Z"/>
                <w:rFonts w:ascii="Arial" w:eastAsia="Times New Roman" w:hAnsi="Arial" w:cs="Arial"/>
                <w:sz w:val="18"/>
                <w:szCs w:val="18"/>
                <w:lang w:eastAsia="en-GB"/>
              </w:rPr>
            </w:pPr>
            <w:del w:id="718" w:author="Lucy Marshall" w:date="2019-06-30T09:03:00Z">
              <w:r w:rsidRPr="0051745E" w:rsidDel="0096313F">
                <w:rPr>
                  <w:rFonts w:ascii="Arial" w:eastAsia="Times New Roman" w:hAnsi="Arial" w:cs="Arial"/>
                  <w:sz w:val="18"/>
                  <w:szCs w:val="18"/>
                  <w:lang w:eastAsia="en-GB"/>
                </w:rPr>
                <w:delText>-0.22</w:delText>
              </w:r>
            </w:del>
          </w:p>
        </w:tc>
      </w:tr>
      <w:tr w:rsidR="00DD039F" w:rsidRPr="00A44F44" w:rsidDel="0096313F" w14:paraId="6C782589" w14:textId="152EF6CB" w:rsidTr="00213370">
        <w:trPr>
          <w:trHeight w:val="360"/>
          <w:del w:id="719" w:author="Lucy Marshall" w:date="2019-06-30T09:03:00Z"/>
        </w:trPr>
        <w:tc>
          <w:tcPr>
            <w:tcW w:w="0" w:type="auto"/>
            <w:vMerge/>
            <w:tcBorders>
              <w:top w:val="single" w:sz="4" w:space="0" w:color="C0C0C0"/>
              <w:left w:val="nil"/>
              <w:bottom w:val="nil"/>
              <w:right w:val="nil"/>
            </w:tcBorders>
            <w:vAlign w:val="center"/>
            <w:hideMark/>
          </w:tcPr>
          <w:p w14:paraId="6E83B63B" w14:textId="63A50436" w:rsidR="00DD039F" w:rsidRPr="0051745E" w:rsidDel="0096313F" w:rsidRDefault="00DD039F" w:rsidP="00213370">
            <w:pPr>
              <w:rPr>
                <w:del w:id="72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DF2F9FB" w14:textId="4C9F6FF2" w:rsidR="00DD039F" w:rsidRPr="0051745E" w:rsidDel="0096313F" w:rsidRDefault="00DD039F" w:rsidP="00213370">
            <w:pPr>
              <w:rPr>
                <w:del w:id="72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D6CF875" w14:textId="76AF7F6D" w:rsidR="00DD039F" w:rsidRPr="0051745E" w:rsidDel="0096313F" w:rsidRDefault="00DD039F" w:rsidP="00213370">
            <w:pPr>
              <w:rPr>
                <w:del w:id="722" w:author="Lucy Marshall" w:date="2019-06-30T09:03:00Z"/>
                <w:rFonts w:ascii="Arial" w:eastAsia="Times New Roman" w:hAnsi="Arial" w:cs="Arial"/>
                <w:sz w:val="18"/>
                <w:szCs w:val="18"/>
                <w:lang w:eastAsia="en-GB"/>
              </w:rPr>
            </w:pPr>
            <w:del w:id="723"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58849E62" w14:textId="1DE1653A" w:rsidR="00DD039F" w:rsidRPr="0051745E" w:rsidDel="0096313F" w:rsidRDefault="00DD039F" w:rsidP="00213370">
            <w:pPr>
              <w:jc w:val="right"/>
              <w:rPr>
                <w:del w:id="724" w:author="Lucy Marshall" w:date="2019-06-30T09:03:00Z"/>
                <w:rFonts w:ascii="Arial" w:eastAsia="Times New Roman" w:hAnsi="Arial" w:cs="Arial"/>
                <w:sz w:val="18"/>
                <w:szCs w:val="18"/>
                <w:lang w:eastAsia="en-GB"/>
              </w:rPr>
            </w:pPr>
            <w:del w:id="725" w:author="Lucy Marshall" w:date="2019-06-30T09:03:00Z">
              <w:r w:rsidRPr="0051745E" w:rsidDel="0096313F">
                <w:rPr>
                  <w:rFonts w:ascii="Arial" w:eastAsia="Times New Roman" w:hAnsi="Arial" w:cs="Arial"/>
                  <w:sz w:val="18"/>
                  <w:szCs w:val="18"/>
                  <w:lang w:eastAsia="en-GB"/>
                </w:rPr>
                <w:delText>-1.094</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2BCF56F" w14:textId="57652C3D" w:rsidR="00DD039F" w:rsidRPr="0051745E" w:rsidDel="0096313F" w:rsidRDefault="00DD039F" w:rsidP="00213370">
            <w:pPr>
              <w:jc w:val="right"/>
              <w:rPr>
                <w:del w:id="726" w:author="Lucy Marshall" w:date="2019-06-30T09:03:00Z"/>
                <w:rFonts w:ascii="Arial" w:eastAsia="Times New Roman" w:hAnsi="Arial" w:cs="Arial"/>
                <w:sz w:val="18"/>
                <w:szCs w:val="18"/>
                <w:lang w:eastAsia="en-GB"/>
              </w:rPr>
            </w:pPr>
            <w:del w:id="727" w:author="Lucy Marshall" w:date="2019-06-30T09:03:00Z">
              <w:r w:rsidRPr="0051745E" w:rsidDel="0096313F">
                <w:rPr>
                  <w:rFonts w:ascii="Arial" w:eastAsia="Times New Roman" w:hAnsi="Arial" w:cs="Arial"/>
                  <w:sz w:val="18"/>
                  <w:szCs w:val="18"/>
                  <w:lang w:eastAsia="en-GB"/>
                </w:rPr>
                <w:delText>0.237</w:delText>
              </w:r>
            </w:del>
          </w:p>
        </w:tc>
        <w:tc>
          <w:tcPr>
            <w:tcW w:w="1080" w:type="dxa"/>
            <w:tcBorders>
              <w:top w:val="nil"/>
              <w:left w:val="nil"/>
              <w:bottom w:val="single" w:sz="4" w:space="0" w:color="C0C0C0"/>
              <w:right w:val="nil"/>
            </w:tcBorders>
          </w:tcPr>
          <w:p w14:paraId="56208960" w14:textId="5F5EF6B3" w:rsidR="00DD039F" w:rsidRPr="0051745E" w:rsidDel="0096313F" w:rsidRDefault="00DD039F" w:rsidP="00213370">
            <w:pPr>
              <w:jc w:val="right"/>
              <w:rPr>
                <w:del w:id="72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9431100" w14:textId="67DEA3AF" w:rsidR="00DD039F" w:rsidRPr="0051745E" w:rsidDel="0096313F" w:rsidRDefault="00DD039F" w:rsidP="00213370">
            <w:pPr>
              <w:jc w:val="right"/>
              <w:rPr>
                <w:del w:id="729" w:author="Lucy Marshall" w:date="2019-06-30T09:03:00Z"/>
                <w:rFonts w:ascii="Arial" w:eastAsia="Times New Roman" w:hAnsi="Arial" w:cs="Arial"/>
                <w:sz w:val="18"/>
                <w:szCs w:val="18"/>
                <w:lang w:eastAsia="en-GB"/>
              </w:rPr>
            </w:pPr>
            <w:del w:id="730"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5CF000C5" w14:textId="4FCF6476" w:rsidR="00DD039F" w:rsidRPr="0051745E" w:rsidDel="0096313F" w:rsidRDefault="00DD039F" w:rsidP="00213370">
            <w:pPr>
              <w:jc w:val="right"/>
              <w:rPr>
                <w:del w:id="731" w:author="Lucy Marshall" w:date="2019-06-30T09:03:00Z"/>
                <w:rFonts w:ascii="Arial" w:eastAsia="Times New Roman" w:hAnsi="Arial" w:cs="Arial"/>
                <w:sz w:val="18"/>
                <w:szCs w:val="18"/>
                <w:lang w:eastAsia="en-GB"/>
              </w:rPr>
            </w:pPr>
            <w:del w:id="732" w:author="Lucy Marshall" w:date="2019-06-30T09:03:00Z">
              <w:r w:rsidRPr="0051745E" w:rsidDel="0096313F">
                <w:rPr>
                  <w:rFonts w:ascii="Arial" w:eastAsia="Times New Roman" w:hAnsi="Arial" w:cs="Arial"/>
                  <w:sz w:val="18"/>
                  <w:szCs w:val="18"/>
                  <w:lang w:eastAsia="en-GB"/>
                </w:rPr>
                <w:delText>-1.77</w:delText>
              </w:r>
            </w:del>
          </w:p>
        </w:tc>
        <w:tc>
          <w:tcPr>
            <w:tcW w:w="1480" w:type="dxa"/>
            <w:tcBorders>
              <w:top w:val="nil"/>
              <w:left w:val="nil"/>
              <w:bottom w:val="single" w:sz="4" w:space="0" w:color="C0C0C0"/>
              <w:right w:val="nil"/>
            </w:tcBorders>
            <w:noWrap/>
            <w:hideMark/>
          </w:tcPr>
          <w:p w14:paraId="7E5A6240" w14:textId="61A86B73" w:rsidR="00DD039F" w:rsidRPr="0051745E" w:rsidDel="0096313F" w:rsidRDefault="00DD039F" w:rsidP="00213370">
            <w:pPr>
              <w:jc w:val="right"/>
              <w:rPr>
                <w:del w:id="733" w:author="Lucy Marshall" w:date="2019-06-30T09:03:00Z"/>
                <w:rFonts w:ascii="Arial" w:eastAsia="Times New Roman" w:hAnsi="Arial" w:cs="Arial"/>
                <w:sz w:val="18"/>
                <w:szCs w:val="18"/>
                <w:lang w:eastAsia="en-GB"/>
              </w:rPr>
            </w:pPr>
            <w:del w:id="734" w:author="Lucy Marshall" w:date="2019-06-30T09:03:00Z">
              <w:r w:rsidRPr="0051745E" w:rsidDel="0096313F">
                <w:rPr>
                  <w:rFonts w:ascii="Arial" w:eastAsia="Times New Roman" w:hAnsi="Arial" w:cs="Arial"/>
                  <w:sz w:val="18"/>
                  <w:szCs w:val="18"/>
                  <w:lang w:eastAsia="en-GB"/>
                </w:rPr>
                <w:delText>-0.42</w:delText>
              </w:r>
            </w:del>
          </w:p>
        </w:tc>
      </w:tr>
      <w:tr w:rsidR="00DD039F" w:rsidRPr="00A44F44" w:rsidDel="0096313F" w14:paraId="72ABE04F" w14:textId="2D9D3DB8" w:rsidTr="00213370">
        <w:trPr>
          <w:trHeight w:val="340"/>
          <w:del w:id="735" w:author="Lucy Marshall" w:date="2019-06-30T09:03:00Z"/>
        </w:trPr>
        <w:tc>
          <w:tcPr>
            <w:tcW w:w="0" w:type="auto"/>
            <w:vMerge/>
            <w:tcBorders>
              <w:top w:val="single" w:sz="4" w:space="0" w:color="C0C0C0"/>
              <w:left w:val="nil"/>
              <w:bottom w:val="nil"/>
              <w:right w:val="nil"/>
            </w:tcBorders>
            <w:vAlign w:val="center"/>
            <w:hideMark/>
          </w:tcPr>
          <w:p w14:paraId="5844F560" w14:textId="45BE7F52" w:rsidR="00DD039F" w:rsidRPr="0051745E" w:rsidDel="0096313F" w:rsidRDefault="00DD039F" w:rsidP="00213370">
            <w:pPr>
              <w:rPr>
                <w:del w:id="73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8864069" w14:textId="382741C2" w:rsidR="00DD039F" w:rsidRPr="0051745E" w:rsidDel="0096313F" w:rsidRDefault="00DD039F" w:rsidP="00213370">
            <w:pPr>
              <w:rPr>
                <w:del w:id="73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0161E280" w14:textId="430DFB64" w:rsidR="00DD039F" w:rsidRPr="0051745E" w:rsidDel="0096313F" w:rsidRDefault="00DD039F" w:rsidP="00213370">
            <w:pPr>
              <w:rPr>
                <w:del w:id="738" w:author="Lucy Marshall" w:date="2019-06-30T09:03:00Z"/>
                <w:rFonts w:ascii="Arial" w:eastAsia="Times New Roman" w:hAnsi="Arial" w:cs="Arial"/>
                <w:sz w:val="18"/>
                <w:szCs w:val="18"/>
                <w:lang w:eastAsia="en-GB"/>
              </w:rPr>
            </w:pPr>
            <w:del w:id="739"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233B00A0" w14:textId="53991027" w:rsidR="00DD039F" w:rsidRPr="0051745E" w:rsidDel="0096313F" w:rsidRDefault="00DD039F" w:rsidP="00213370">
            <w:pPr>
              <w:jc w:val="right"/>
              <w:rPr>
                <w:del w:id="740" w:author="Lucy Marshall" w:date="2019-06-30T09:03:00Z"/>
                <w:rFonts w:ascii="Arial" w:eastAsia="Times New Roman" w:hAnsi="Arial" w:cs="Arial"/>
                <w:sz w:val="18"/>
                <w:szCs w:val="18"/>
                <w:lang w:eastAsia="en-GB"/>
              </w:rPr>
            </w:pPr>
            <w:del w:id="741" w:author="Lucy Marshall" w:date="2019-06-30T09:03:00Z">
              <w:r w:rsidRPr="0051745E" w:rsidDel="0096313F">
                <w:rPr>
                  <w:rFonts w:ascii="Arial" w:eastAsia="Times New Roman" w:hAnsi="Arial" w:cs="Arial"/>
                  <w:sz w:val="18"/>
                  <w:szCs w:val="18"/>
                  <w:lang w:eastAsia="en-GB"/>
                </w:rPr>
                <w:delText>-0.180</w:delText>
              </w:r>
            </w:del>
          </w:p>
        </w:tc>
        <w:tc>
          <w:tcPr>
            <w:tcW w:w="1120" w:type="dxa"/>
            <w:tcBorders>
              <w:top w:val="nil"/>
              <w:left w:val="nil"/>
              <w:bottom w:val="single" w:sz="4" w:space="0" w:color="C0C0C0"/>
              <w:right w:val="single" w:sz="4" w:space="0" w:color="E0E0E0"/>
            </w:tcBorders>
            <w:noWrap/>
            <w:hideMark/>
          </w:tcPr>
          <w:p w14:paraId="2993AF7A" w14:textId="4E6BF3EE" w:rsidR="00DD039F" w:rsidRPr="0051745E" w:rsidDel="0096313F" w:rsidRDefault="00DD039F" w:rsidP="00213370">
            <w:pPr>
              <w:jc w:val="right"/>
              <w:rPr>
                <w:del w:id="742" w:author="Lucy Marshall" w:date="2019-06-30T09:03:00Z"/>
                <w:rFonts w:ascii="Arial" w:eastAsia="Times New Roman" w:hAnsi="Arial" w:cs="Arial"/>
                <w:sz w:val="18"/>
                <w:szCs w:val="18"/>
                <w:lang w:eastAsia="en-GB"/>
              </w:rPr>
            </w:pPr>
            <w:del w:id="743" w:author="Lucy Marshall" w:date="2019-06-30T09:03:00Z">
              <w:r w:rsidRPr="0051745E" w:rsidDel="0096313F">
                <w:rPr>
                  <w:rFonts w:ascii="Arial" w:eastAsia="Times New Roman" w:hAnsi="Arial" w:cs="Arial"/>
                  <w:sz w:val="18"/>
                  <w:szCs w:val="18"/>
                  <w:lang w:eastAsia="en-GB"/>
                </w:rPr>
                <w:delText>0.240</w:delText>
              </w:r>
            </w:del>
          </w:p>
        </w:tc>
        <w:tc>
          <w:tcPr>
            <w:tcW w:w="1080" w:type="dxa"/>
            <w:tcBorders>
              <w:top w:val="nil"/>
              <w:left w:val="nil"/>
              <w:bottom w:val="single" w:sz="4" w:space="0" w:color="C0C0C0"/>
              <w:right w:val="nil"/>
            </w:tcBorders>
          </w:tcPr>
          <w:p w14:paraId="21BFA6E3" w14:textId="1E79BF9D" w:rsidR="00DD039F" w:rsidRPr="0051745E" w:rsidDel="0096313F" w:rsidRDefault="00DD039F" w:rsidP="00213370">
            <w:pPr>
              <w:jc w:val="right"/>
              <w:rPr>
                <w:del w:id="74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0722034" w14:textId="2B177E64" w:rsidR="00DD039F" w:rsidRPr="0051745E" w:rsidDel="0096313F" w:rsidRDefault="00DD039F" w:rsidP="00213370">
            <w:pPr>
              <w:jc w:val="right"/>
              <w:rPr>
                <w:del w:id="745" w:author="Lucy Marshall" w:date="2019-06-30T09:03:00Z"/>
                <w:rFonts w:ascii="Arial" w:eastAsia="Times New Roman" w:hAnsi="Arial" w:cs="Arial"/>
                <w:sz w:val="18"/>
                <w:szCs w:val="18"/>
                <w:lang w:eastAsia="en-GB"/>
              </w:rPr>
            </w:pPr>
            <w:del w:id="74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454A42E5" w14:textId="40AC0600" w:rsidR="00DD039F" w:rsidRPr="0051745E" w:rsidDel="0096313F" w:rsidRDefault="00DD039F" w:rsidP="00213370">
            <w:pPr>
              <w:jc w:val="right"/>
              <w:rPr>
                <w:del w:id="747" w:author="Lucy Marshall" w:date="2019-06-30T09:03:00Z"/>
                <w:rFonts w:ascii="Arial" w:eastAsia="Times New Roman" w:hAnsi="Arial" w:cs="Arial"/>
                <w:sz w:val="18"/>
                <w:szCs w:val="18"/>
                <w:lang w:eastAsia="en-GB"/>
              </w:rPr>
            </w:pPr>
            <w:del w:id="748" w:author="Lucy Marshall" w:date="2019-06-30T09:03:00Z">
              <w:r w:rsidRPr="0051745E" w:rsidDel="0096313F">
                <w:rPr>
                  <w:rFonts w:ascii="Arial" w:eastAsia="Times New Roman" w:hAnsi="Arial" w:cs="Arial"/>
                  <w:sz w:val="18"/>
                  <w:szCs w:val="18"/>
                  <w:lang w:eastAsia="en-GB"/>
                </w:rPr>
                <w:delText>-0.86</w:delText>
              </w:r>
            </w:del>
          </w:p>
        </w:tc>
        <w:tc>
          <w:tcPr>
            <w:tcW w:w="1480" w:type="dxa"/>
            <w:tcBorders>
              <w:top w:val="nil"/>
              <w:left w:val="nil"/>
              <w:bottom w:val="single" w:sz="4" w:space="0" w:color="C0C0C0"/>
              <w:right w:val="nil"/>
            </w:tcBorders>
            <w:noWrap/>
            <w:hideMark/>
          </w:tcPr>
          <w:p w14:paraId="4CF51ED0" w14:textId="15425AAC" w:rsidR="00DD039F" w:rsidRPr="0051745E" w:rsidDel="0096313F" w:rsidRDefault="00DD039F" w:rsidP="00213370">
            <w:pPr>
              <w:jc w:val="right"/>
              <w:rPr>
                <w:del w:id="749" w:author="Lucy Marshall" w:date="2019-06-30T09:03:00Z"/>
                <w:rFonts w:ascii="Arial" w:eastAsia="Times New Roman" w:hAnsi="Arial" w:cs="Arial"/>
                <w:sz w:val="18"/>
                <w:szCs w:val="18"/>
                <w:lang w:eastAsia="en-GB"/>
              </w:rPr>
            </w:pPr>
            <w:del w:id="750" w:author="Lucy Marshall" w:date="2019-06-30T09:03:00Z">
              <w:r w:rsidRPr="0051745E" w:rsidDel="0096313F">
                <w:rPr>
                  <w:rFonts w:ascii="Arial" w:eastAsia="Times New Roman" w:hAnsi="Arial" w:cs="Arial"/>
                  <w:sz w:val="18"/>
                  <w:szCs w:val="18"/>
                  <w:lang w:eastAsia="en-GB"/>
                </w:rPr>
                <w:delText>0.50</w:delText>
              </w:r>
            </w:del>
          </w:p>
        </w:tc>
      </w:tr>
      <w:tr w:rsidR="00DD039F" w:rsidRPr="00A44F44" w:rsidDel="0096313F" w14:paraId="02CBF3C6" w14:textId="2C52FA9E" w:rsidTr="00213370">
        <w:trPr>
          <w:trHeight w:val="340"/>
          <w:del w:id="751" w:author="Lucy Marshall" w:date="2019-06-30T09:03:00Z"/>
        </w:trPr>
        <w:tc>
          <w:tcPr>
            <w:tcW w:w="0" w:type="auto"/>
            <w:vMerge/>
            <w:tcBorders>
              <w:top w:val="single" w:sz="4" w:space="0" w:color="C0C0C0"/>
              <w:left w:val="nil"/>
              <w:bottom w:val="nil"/>
              <w:right w:val="nil"/>
            </w:tcBorders>
            <w:vAlign w:val="center"/>
            <w:hideMark/>
          </w:tcPr>
          <w:p w14:paraId="46C9333B" w14:textId="04558F65" w:rsidR="00DD039F" w:rsidRPr="0051745E" w:rsidDel="0096313F" w:rsidRDefault="00DD039F" w:rsidP="00213370">
            <w:pPr>
              <w:rPr>
                <w:del w:id="75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FBF3414" w14:textId="616AB71C" w:rsidR="00DD039F" w:rsidRPr="0051745E" w:rsidDel="0096313F" w:rsidRDefault="00DD039F" w:rsidP="00213370">
            <w:pPr>
              <w:rPr>
                <w:del w:id="753" w:author="Lucy Marshall" w:date="2019-06-30T09:03:00Z"/>
                <w:rFonts w:ascii="Arial" w:eastAsia="Times New Roman" w:hAnsi="Arial" w:cs="Arial"/>
                <w:sz w:val="18"/>
                <w:szCs w:val="18"/>
                <w:lang w:eastAsia="en-GB"/>
              </w:rPr>
            </w:pPr>
          </w:p>
        </w:tc>
        <w:tc>
          <w:tcPr>
            <w:tcW w:w="1740" w:type="dxa"/>
            <w:shd w:val="clear" w:color="auto" w:fill="E0E0E0"/>
            <w:hideMark/>
          </w:tcPr>
          <w:p w14:paraId="553DAE58" w14:textId="46FC8EFC" w:rsidR="00DD039F" w:rsidRPr="0051745E" w:rsidDel="0096313F" w:rsidRDefault="00DD039F" w:rsidP="00213370">
            <w:pPr>
              <w:rPr>
                <w:del w:id="754" w:author="Lucy Marshall" w:date="2019-06-30T09:03:00Z"/>
                <w:rFonts w:ascii="Arial" w:eastAsia="Times New Roman" w:hAnsi="Arial" w:cs="Arial"/>
                <w:sz w:val="18"/>
                <w:szCs w:val="18"/>
                <w:lang w:eastAsia="en-GB"/>
              </w:rPr>
            </w:pPr>
            <w:del w:id="755"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A563FF5" w14:textId="24E817E1" w:rsidR="00DD039F" w:rsidRPr="0051745E" w:rsidDel="0096313F" w:rsidRDefault="00DD039F" w:rsidP="00213370">
            <w:pPr>
              <w:jc w:val="right"/>
              <w:rPr>
                <w:del w:id="756" w:author="Lucy Marshall" w:date="2019-06-30T09:03:00Z"/>
                <w:rFonts w:ascii="Arial" w:eastAsia="Times New Roman" w:hAnsi="Arial" w:cs="Arial"/>
                <w:sz w:val="18"/>
                <w:szCs w:val="18"/>
                <w:lang w:eastAsia="en-GB"/>
              </w:rPr>
            </w:pPr>
            <w:del w:id="757" w:author="Lucy Marshall" w:date="2019-06-30T09:03:00Z">
              <w:r w:rsidRPr="0051745E" w:rsidDel="0096313F">
                <w:rPr>
                  <w:rFonts w:ascii="Arial" w:eastAsia="Times New Roman" w:hAnsi="Arial" w:cs="Arial"/>
                  <w:sz w:val="18"/>
                  <w:szCs w:val="18"/>
                  <w:lang w:eastAsia="en-GB"/>
                </w:rPr>
                <w:delText>-0.176</w:delText>
              </w:r>
            </w:del>
          </w:p>
        </w:tc>
        <w:tc>
          <w:tcPr>
            <w:tcW w:w="1120" w:type="dxa"/>
            <w:tcBorders>
              <w:top w:val="nil"/>
              <w:left w:val="nil"/>
              <w:bottom w:val="nil"/>
              <w:right w:val="single" w:sz="4" w:space="0" w:color="E0E0E0"/>
            </w:tcBorders>
            <w:noWrap/>
            <w:hideMark/>
          </w:tcPr>
          <w:p w14:paraId="19E0799D" w14:textId="5B81B838" w:rsidR="00DD039F" w:rsidRPr="0051745E" w:rsidDel="0096313F" w:rsidRDefault="00DD039F" w:rsidP="00213370">
            <w:pPr>
              <w:jc w:val="right"/>
              <w:rPr>
                <w:del w:id="758" w:author="Lucy Marshall" w:date="2019-06-30T09:03:00Z"/>
                <w:rFonts w:ascii="Arial" w:eastAsia="Times New Roman" w:hAnsi="Arial" w:cs="Arial"/>
                <w:sz w:val="18"/>
                <w:szCs w:val="18"/>
                <w:lang w:eastAsia="en-GB"/>
              </w:rPr>
            </w:pPr>
            <w:del w:id="759" w:author="Lucy Marshall" w:date="2019-06-30T09:03:00Z">
              <w:r w:rsidRPr="0051745E" w:rsidDel="0096313F">
                <w:rPr>
                  <w:rFonts w:ascii="Arial" w:eastAsia="Times New Roman" w:hAnsi="Arial" w:cs="Arial"/>
                  <w:sz w:val="18"/>
                  <w:szCs w:val="18"/>
                  <w:lang w:eastAsia="en-GB"/>
                </w:rPr>
                <w:delText>0.262</w:delText>
              </w:r>
            </w:del>
          </w:p>
        </w:tc>
        <w:tc>
          <w:tcPr>
            <w:tcW w:w="1080" w:type="dxa"/>
          </w:tcPr>
          <w:p w14:paraId="53A64D2E" w14:textId="1A852878" w:rsidR="00DD039F" w:rsidRPr="0051745E" w:rsidDel="0096313F" w:rsidRDefault="00DD039F" w:rsidP="00213370">
            <w:pPr>
              <w:jc w:val="right"/>
              <w:rPr>
                <w:del w:id="760"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DEBD30D" w14:textId="7CE19818" w:rsidR="00DD039F" w:rsidRPr="0051745E" w:rsidDel="0096313F" w:rsidRDefault="00DD039F" w:rsidP="00213370">
            <w:pPr>
              <w:jc w:val="right"/>
              <w:rPr>
                <w:del w:id="761" w:author="Lucy Marshall" w:date="2019-06-30T09:03:00Z"/>
                <w:rFonts w:ascii="Arial" w:eastAsia="Times New Roman" w:hAnsi="Arial" w:cs="Arial"/>
                <w:sz w:val="18"/>
                <w:szCs w:val="18"/>
                <w:lang w:eastAsia="en-GB"/>
              </w:rPr>
            </w:pPr>
            <w:del w:id="762"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4B0C5E6E" w14:textId="6995A5A4" w:rsidR="00DD039F" w:rsidRPr="0051745E" w:rsidDel="0096313F" w:rsidRDefault="00DD039F" w:rsidP="00213370">
            <w:pPr>
              <w:jc w:val="right"/>
              <w:rPr>
                <w:del w:id="763" w:author="Lucy Marshall" w:date="2019-06-30T09:03:00Z"/>
                <w:rFonts w:ascii="Arial" w:eastAsia="Times New Roman" w:hAnsi="Arial" w:cs="Arial"/>
                <w:sz w:val="18"/>
                <w:szCs w:val="18"/>
                <w:lang w:eastAsia="en-GB"/>
              </w:rPr>
            </w:pPr>
            <w:del w:id="764" w:author="Lucy Marshall" w:date="2019-06-30T09:03:00Z">
              <w:r w:rsidRPr="0051745E" w:rsidDel="0096313F">
                <w:rPr>
                  <w:rFonts w:ascii="Arial" w:eastAsia="Times New Roman" w:hAnsi="Arial" w:cs="Arial"/>
                  <w:sz w:val="18"/>
                  <w:szCs w:val="18"/>
                  <w:lang w:eastAsia="en-GB"/>
                </w:rPr>
                <w:delText>-0.92</w:delText>
              </w:r>
            </w:del>
          </w:p>
        </w:tc>
        <w:tc>
          <w:tcPr>
            <w:tcW w:w="1480" w:type="dxa"/>
            <w:noWrap/>
            <w:hideMark/>
          </w:tcPr>
          <w:p w14:paraId="348F9175" w14:textId="05691B8F" w:rsidR="00DD039F" w:rsidRPr="0051745E" w:rsidDel="0096313F" w:rsidRDefault="00DD039F" w:rsidP="00213370">
            <w:pPr>
              <w:jc w:val="right"/>
              <w:rPr>
                <w:del w:id="765" w:author="Lucy Marshall" w:date="2019-06-30T09:03:00Z"/>
                <w:rFonts w:ascii="Arial" w:eastAsia="Times New Roman" w:hAnsi="Arial" w:cs="Arial"/>
                <w:sz w:val="18"/>
                <w:szCs w:val="18"/>
                <w:lang w:eastAsia="en-GB"/>
              </w:rPr>
            </w:pPr>
            <w:del w:id="766" w:author="Lucy Marshall" w:date="2019-06-30T09:03:00Z">
              <w:r w:rsidRPr="0051745E" w:rsidDel="0096313F">
                <w:rPr>
                  <w:rFonts w:ascii="Arial" w:eastAsia="Times New Roman" w:hAnsi="Arial" w:cs="Arial"/>
                  <w:sz w:val="18"/>
                  <w:szCs w:val="18"/>
                  <w:lang w:eastAsia="en-GB"/>
                </w:rPr>
                <w:delText>0.57</w:delText>
              </w:r>
            </w:del>
          </w:p>
        </w:tc>
      </w:tr>
      <w:tr w:rsidR="00DD039F" w:rsidRPr="00A44F44" w:rsidDel="0096313F" w14:paraId="63228B10" w14:textId="47A5E4CF" w:rsidTr="00213370">
        <w:trPr>
          <w:trHeight w:val="340"/>
          <w:del w:id="767" w:author="Lucy Marshall" w:date="2019-06-30T09:03:00Z"/>
        </w:trPr>
        <w:tc>
          <w:tcPr>
            <w:tcW w:w="0" w:type="auto"/>
            <w:vMerge/>
            <w:tcBorders>
              <w:top w:val="single" w:sz="4" w:space="0" w:color="C0C0C0"/>
              <w:left w:val="nil"/>
              <w:bottom w:val="nil"/>
              <w:right w:val="nil"/>
            </w:tcBorders>
            <w:vAlign w:val="center"/>
            <w:hideMark/>
          </w:tcPr>
          <w:p w14:paraId="6553A43B" w14:textId="066545AF" w:rsidR="00DD039F" w:rsidRPr="0051745E" w:rsidDel="0096313F" w:rsidRDefault="00DD039F" w:rsidP="00213370">
            <w:pPr>
              <w:rPr>
                <w:del w:id="768"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54D05934" w14:textId="0602B14F" w:rsidR="00DD039F" w:rsidRPr="0051745E" w:rsidDel="0096313F" w:rsidRDefault="00DD039F" w:rsidP="00213370">
            <w:pPr>
              <w:rPr>
                <w:del w:id="769" w:author="Lucy Marshall" w:date="2019-06-30T09:03:00Z"/>
                <w:rFonts w:ascii="Arial" w:eastAsia="Times New Roman" w:hAnsi="Arial" w:cs="Arial"/>
                <w:sz w:val="18"/>
                <w:szCs w:val="18"/>
                <w:lang w:eastAsia="en-GB"/>
              </w:rPr>
            </w:pPr>
            <w:del w:id="770"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57FB14B4" w14:textId="5C1E2130" w:rsidR="00DD039F" w:rsidRPr="0051745E" w:rsidDel="0096313F" w:rsidRDefault="00DD039F" w:rsidP="00213370">
            <w:pPr>
              <w:rPr>
                <w:del w:id="771" w:author="Lucy Marshall" w:date="2019-06-30T09:03:00Z"/>
                <w:rFonts w:ascii="Arial" w:eastAsia="Times New Roman" w:hAnsi="Arial" w:cs="Arial"/>
                <w:sz w:val="18"/>
                <w:szCs w:val="18"/>
                <w:lang w:eastAsia="en-GB"/>
              </w:rPr>
            </w:pPr>
            <w:del w:id="772"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6561E0C" w14:textId="20C366E4" w:rsidR="00DD039F" w:rsidRPr="0051745E" w:rsidDel="0096313F" w:rsidRDefault="00DD039F" w:rsidP="00213370">
            <w:pPr>
              <w:jc w:val="right"/>
              <w:rPr>
                <w:del w:id="773" w:author="Lucy Marshall" w:date="2019-06-30T09:03:00Z"/>
                <w:rFonts w:ascii="Arial" w:eastAsia="Times New Roman" w:hAnsi="Arial" w:cs="Arial"/>
                <w:sz w:val="18"/>
                <w:szCs w:val="18"/>
                <w:lang w:eastAsia="en-GB"/>
              </w:rPr>
            </w:pPr>
            <w:del w:id="774" w:author="Lucy Marshall" w:date="2019-06-30T09:03:00Z">
              <w:r w:rsidRPr="0051745E" w:rsidDel="0096313F">
                <w:rPr>
                  <w:rFonts w:ascii="Arial" w:eastAsia="Times New Roman" w:hAnsi="Arial" w:cs="Arial"/>
                  <w:sz w:val="18"/>
                  <w:szCs w:val="18"/>
                  <w:lang w:eastAsia="en-GB"/>
                </w:rPr>
                <w:delText>0.235</w:delText>
              </w:r>
            </w:del>
          </w:p>
        </w:tc>
        <w:tc>
          <w:tcPr>
            <w:tcW w:w="1120" w:type="dxa"/>
            <w:tcBorders>
              <w:top w:val="single" w:sz="4" w:space="0" w:color="C0C0C0"/>
              <w:left w:val="nil"/>
              <w:bottom w:val="single" w:sz="4" w:space="0" w:color="C0C0C0"/>
              <w:right w:val="single" w:sz="4" w:space="0" w:color="E0E0E0"/>
            </w:tcBorders>
            <w:noWrap/>
            <w:hideMark/>
          </w:tcPr>
          <w:p w14:paraId="40CB9856" w14:textId="0992128F" w:rsidR="00DD039F" w:rsidRPr="0051745E" w:rsidDel="0096313F" w:rsidRDefault="00DD039F" w:rsidP="00213370">
            <w:pPr>
              <w:jc w:val="right"/>
              <w:rPr>
                <w:del w:id="775" w:author="Lucy Marshall" w:date="2019-06-30T09:03:00Z"/>
                <w:rFonts w:ascii="Arial" w:eastAsia="Times New Roman" w:hAnsi="Arial" w:cs="Arial"/>
                <w:sz w:val="18"/>
                <w:szCs w:val="18"/>
                <w:lang w:eastAsia="en-GB"/>
              </w:rPr>
            </w:pPr>
            <w:del w:id="776" w:author="Lucy Marshall" w:date="2019-06-30T09:03:00Z">
              <w:r w:rsidRPr="0051745E" w:rsidDel="0096313F">
                <w:rPr>
                  <w:rFonts w:ascii="Arial" w:eastAsia="Times New Roman" w:hAnsi="Arial" w:cs="Arial"/>
                  <w:sz w:val="18"/>
                  <w:szCs w:val="18"/>
                  <w:lang w:eastAsia="en-GB"/>
                </w:rPr>
                <w:delText>0.199</w:delText>
              </w:r>
            </w:del>
          </w:p>
        </w:tc>
        <w:tc>
          <w:tcPr>
            <w:tcW w:w="1080" w:type="dxa"/>
            <w:tcBorders>
              <w:top w:val="single" w:sz="4" w:space="0" w:color="C0C0C0"/>
              <w:left w:val="nil"/>
              <w:bottom w:val="single" w:sz="4" w:space="0" w:color="C0C0C0"/>
              <w:right w:val="nil"/>
            </w:tcBorders>
          </w:tcPr>
          <w:p w14:paraId="5D9FFD3F" w14:textId="43DEA762" w:rsidR="00DD039F" w:rsidRPr="0051745E" w:rsidDel="0096313F" w:rsidRDefault="00DD039F" w:rsidP="00213370">
            <w:pPr>
              <w:jc w:val="right"/>
              <w:rPr>
                <w:del w:id="777"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5DC34A34" w14:textId="4C2364A5" w:rsidR="00DD039F" w:rsidRPr="0051745E" w:rsidDel="0096313F" w:rsidRDefault="00DD039F" w:rsidP="00213370">
            <w:pPr>
              <w:jc w:val="right"/>
              <w:rPr>
                <w:del w:id="778" w:author="Lucy Marshall" w:date="2019-06-30T09:03:00Z"/>
                <w:rFonts w:ascii="Arial" w:eastAsia="Times New Roman" w:hAnsi="Arial" w:cs="Arial"/>
                <w:sz w:val="18"/>
                <w:szCs w:val="18"/>
                <w:lang w:eastAsia="en-GB"/>
              </w:rPr>
            </w:pPr>
            <w:del w:id="77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28029172" w14:textId="1109EC47" w:rsidR="00DD039F" w:rsidRPr="0051745E" w:rsidDel="0096313F" w:rsidRDefault="00DD039F" w:rsidP="00213370">
            <w:pPr>
              <w:jc w:val="right"/>
              <w:rPr>
                <w:del w:id="780" w:author="Lucy Marshall" w:date="2019-06-30T09:03:00Z"/>
                <w:rFonts w:ascii="Arial" w:eastAsia="Times New Roman" w:hAnsi="Arial" w:cs="Arial"/>
                <w:sz w:val="18"/>
                <w:szCs w:val="18"/>
                <w:lang w:eastAsia="en-GB"/>
              </w:rPr>
            </w:pPr>
            <w:del w:id="781" w:author="Lucy Marshall" w:date="2019-06-30T09:03:00Z">
              <w:r w:rsidRPr="0051745E" w:rsidDel="0096313F">
                <w:rPr>
                  <w:rFonts w:ascii="Arial" w:eastAsia="Times New Roman" w:hAnsi="Arial" w:cs="Arial"/>
                  <w:sz w:val="18"/>
                  <w:szCs w:val="18"/>
                  <w:lang w:eastAsia="en-GB"/>
                </w:rPr>
                <w:delText>-0.33</w:delText>
              </w:r>
            </w:del>
          </w:p>
        </w:tc>
        <w:tc>
          <w:tcPr>
            <w:tcW w:w="1480" w:type="dxa"/>
            <w:tcBorders>
              <w:top w:val="single" w:sz="4" w:space="0" w:color="C0C0C0"/>
              <w:left w:val="nil"/>
              <w:bottom w:val="single" w:sz="4" w:space="0" w:color="C0C0C0"/>
              <w:right w:val="nil"/>
            </w:tcBorders>
            <w:noWrap/>
            <w:hideMark/>
          </w:tcPr>
          <w:p w14:paraId="0592931E" w14:textId="3433F0B3" w:rsidR="00DD039F" w:rsidRPr="0051745E" w:rsidDel="0096313F" w:rsidRDefault="00DD039F" w:rsidP="00213370">
            <w:pPr>
              <w:jc w:val="right"/>
              <w:rPr>
                <w:del w:id="782" w:author="Lucy Marshall" w:date="2019-06-30T09:03:00Z"/>
                <w:rFonts w:ascii="Arial" w:eastAsia="Times New Roman" w:hAnsi="Arial" w:cs="Arial"/>
                <w:sz w:val="18"/>
                <w:szCs w:val="18"/>
                <w:lang w:eastAsia="en-GB"/>
              </w:rPr>
            </w:pPr>
            <w:del w:id="783" w:author="Lucy Marshall" w:date="2019-06-30T09:03:00Z">
              <w:r w:rsidRPr="0051745E" w:rsidDel="0096313F">
                <w:rPr>
                  <w:rFonts w:ascii="Arial" w:eastAsia="Times New Roman" w:hAnsi="Arial" w:cs="Arial"/>
                  <w:sz w:val="18"/>
                  <w:szCs w:val="18"/>
                  <w:lang w:eastAsia="en-GB"/>
                </w:rPr>
                <w:delText>0.80</w:delText>
              </w:r>
            </w:del>
          </w:p>
        </w:tc>
      </w:tr>
      <w:tr w:rsidR="00DD039F" w:rsidRPr="00A44F44" w:rsidDel="0096313F" w14:paraId="4F1AEB0A" w14:textId="535272B9" w:rsidTr="00213370">
        <w:trPr>
          <w:trHeight w:val="417"/>
          <w:del w:id="784" w:author="Lucy Marshall" w:date="2019-06-30T09:03:00Z"/>
        </w:trPr>
        <w:tc>
          <w:tcPr>
            <w:tcW w:w="0" w:type="auto"/>
            <w:vMerge/>
            <w:tcBorders>
              <w:top w:val="single" w:sz="4" w:space="0" w:color="C0C0C0"/>
              <w:left w:val="nil"/>
              <w:bottom w:val="nil"/>
              <w:right w:val="nil"/>
            </w:tcBorders>
            <w:vAlign w:val="center"/>
            <w:hideMark/>
          </w:tcPr>
          <w:p w14:paraId="3F3DC240" w14:textId="4247B49D" w:rsidR="00DD039F" w:rsidRPr="0051745E" w:rsidDel="0096313F" w:rsidRDefault="00DD039F" w:rsidP="00213370">
            <w:pPr>
              <w:rPr>
                <w:del w:id="78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F51D822" w14:textId="53E8B597" w:rsidR="00DD039F" w:rsidRPr="0051745E" w:rsidDel="0096313F" w:rsidRDefault="00DD039F" w:rsidP="00213370">
            <w:pPr>
              <w:rPr>
                <w:del w:id="78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1DD63BF" w14:textId="73F41F0D" w:rsidR="00DD039F" w:rsidRPr="0051745E" w:rsidDel="0096313F" w:rsidRDefault="00DD039F" w:rsidP="00213370">
            <w:pPr>
              <w:rPr>
                <w:del w:id="787" w:author="Lucy Marshall" w:date="2019-06-30T09:03:00Z"/>
                <w:rFonts w:ascii="Arial" w:eastAsia="Times New Roman" w:hAnsi="Arial" w:cs="Arial"/>
                <w:sz w:val="18"/>
                <w:szCs w:val="18"/>
                <w:lang w:eastAsia="en-GB"/>
              </w:rPr>
            </w:pPr>
            <w:del w:id="788"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65487698" w14:textId="7B31678A" w:rsidR="00DD039F" w:rsidRPr="0051745E" w:rsidDel="0096313F" w:rsidRDefault="00DD039F" w:rsidP="00213370">
            <w:pPr>
              <w:jc w:val="right"/>
              <w:rPr>
                <w:del w:id="789" w:author="Lucy Marshall" w:date="2019-06-30T09:03:00Z"/>
                <w:rFonts w:ascii="Arial" w:eastAsia="Times New Roman" w:hAnsi="Arial" w:cs="Arial"/>
                <w:sz w:val="18"/>
                <w:szCs w:val="18"/>
                <w:lang w:eastAsia="en-GB"/>
              </w:rPr>
            </w:pPr>
            <w:del w:id="790" w:author="Lucy Marshall" w:date="2019-06-30T09:03:00Z">
              <w:r w:rsidRPr="0051745E" w:rsidDel="0096313F">
                <w:rPr>
                  <w:rFonts w:ascii="Arial" w:eastAsia="Times New Roman" w:hAnsi="Arial" w:cs="Arial"/>
                  <w:sz w:val="18"/>
                  <w:szCs w:val="18"/>
                  <w:lang w:eastAsia="en-GB"/>
                </w:rPr>
                <w:delText>1.094</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27FA87C0" w14:textId="7E921181" w:rsidR="00DD039F" w:rsidRPr="0051745E" w:rsidDel="0096313F" w:rsidRDefault="00DD039F" w:rsidP="00213370">
            <w:pPr>
              <w:jc w:val="right"/>
              <w:rPr>
                <w:del w:id="791" w:author="Lucy Marshall" w:date="2019-06-30T09:03:00Z"/>
                <w:rFonts w:ascii="Arial" w:eastAsia="Times New Roman" w:hAnsi="Arial" w:cs="Arial"/>
                <w:sz w:val="18"/>
                <w:szCs w:val="18"/>
                <w:lang w:eastAsia="en-GB"/>
              </w:rPr>
            </w:pPr>
            <w:del w:id="792" w:author="Lucy Marshall" w:date="2019-06-30T09:03:00Z">
              <w:r w:rsidRPr="0051745E" w:rsidDel="0096313F">
                <w:rPr>
                  <w:rFonts w:ascii="Arial" w:eastAsia="Times New Roman" w:hAnsi="Arial" w:cs="Arial"/>
                  <w:sz w:val="18"/>
                  <w:szCs w:val="18"/>
                  <w:lang w:eastAsia="en-GB"/>
                </w:rPr>
                <w:delText>0.237</w:delText>
              </w:r>
            </w:del>
          </w:p>
        </w:tc>
        <w:tc>
          <w:tcPr>
            <w:tcW w:w="1080" w:type="dxa"/>
            <w:tcBorders>
              <w:top w:val="nil"/>
              <w:left w:val="nil"/>
              <w:bottom w:val="single" w:sz="4" w:space="0" w:color="C0C0C0"/>
              <w:right w:val="nil"/>
            </w:tcBorders>
          </w:tcPr>
          <w:p w14:paraId="5136A51E" w14:textId="44B6867D" w:rsidR="00DD039F" w:rsidRPr="0051745E" w:rsidDel="0096313F" w:rsidRDefault="00DD039F" w:rsidP="00213370">
            <w:pPr>
              <w:jc w:val="right"/>
              <w:rPr>
                <w:del w:id="79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8695DF8" w14:textId="51166083" w:rsidR="00DD039F" w:rsidRPr="0051745E" w:rsidDel="0096313F" w:rsidRDefault="00DD039F" w:rsidP="00213370">
            <w:pPr>
              <w:jc w:val="right"/>
              <w:rPr>
                <w:del w:id="794" w:author="Lucy Marshall" w:date="2019-06-30T09:03:00Z"/>
                <w:rFonts w:ascii="Arial" w:eastAsia="Times New Roman" w:hAnsi="Arial" w:cs="Arial"/>
                <w:sz w:val="18"/>
                <w:szCs w:val="18"/>
                <w:lang w:eastAsia="en-GB"/>
              </w:rPr>
            </w:pPr>
            <w:del w:id="795"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3D46C66A" w14:textId="17F398C1" w:rsidR="00DD039F" w:rsidRPr="0051745E" w:rsidDel="0096313F" w:rsidRDefault="00DD039F" w:rsidP="00213370">
            <w:pPr>
              <w:jc w:val="right"/>
              <w:rPr>
                <w:del w:id="796" w:author="Lucy Marshall" w:date="2019-06-30T09:03:00Z"/>
                <w:rFonts w:ascii="Arial" w:eastAsia="Times New Roman" w:hAnsi="Arial" w:cs="Arial"/>
                <w:sz w:val="18"/>
                <w:szCs w:val="18"/>
                <w:lang w:eastAsia="en-GB"/>
              </w:rPr>
            </w:pPr>
            <w:del w:id="797" w:author="Lucy Marshall" w:date="2019-06-30T09:03:00Z">
              <w:r w:rsidRPr="0051745E" w:rsidDel="0096313F">
                <w:rPr>
                  <w:rFonts w:ascii="Arial" w:eastAsia="Times New Roman" w:hAnsi="Arial" w:cs="Arial"/>
                  <w:sz w:val="18"/>
                  <w:szCs w:val="18"/>
                  <w:lang w:eastAsia="en-GB"/>
                </w:rPr>
                <w:delText>0.42</w:delText>
              </w:r>
            </w:del>
          </w:p>
        </w:tc>
        <w:tc>
          <w:tcPr>
            <w:tcW w:w="1480" w:type="dxa"/>
            <w:tcBorders>
              <w:top w:val="nil"/>
              <w:left w:val="nil"/>
              <w:bottom w:val="single" w:sz="4" w:space="0" w:color="C0C0C0"/>
              <w:right w:val="nil"/>
            </w:tcBorders>
            <w:noWrap/>
            <w:hideMark/>
          </w:tcPr>
          <w:p w14:paraId="5F36A9BF" w14:textId="38BD5AD5" w:rsidR="00DD039F" w:rsidRPr="0051745E" w:rsidDel="0096313F" w:rsidRDefault="00DD039F" w:rsidP="00213370">
            <w:pPr>
              <w:jc w:val="right"/>
              <w:rPr>
                <w:del w:id="798" w:author="Lucy Marshall" w:date="2019-06-30T09:03:00Z"/>
                <w:rFonts w:ascii="Arial" w:eastAsia="Times New Roman" w:hAnsi="Arial" w:cs="Arial"/>
                <w:sz w:val="18"/>
                <w:szCs w:val="18"/>
                <w:lang w:eastAsia="en-GB"/>
              </w:rPr>
            </w:pPr>
            <w:del w:id="799" w:author="Lucy Marshall" w:date="2019-06-30T09:03:00Z">
              <w:r w:rsidRPr="0051745E" w:rsidDel="0096313F">
                <w:rPr>
                  <w:rFonts w:ascii="Arial" w:eastAsia="Times New Roman" w:hAnsi="Arial" w:cs="Arial"/>
                  <w:sz w:val="18"/>
                  <w:szCs w:val="18"/>
                  <w:lang w:eastAsia="en-GB"/>
                </w:rPr>
                <w:delText>1.77</w:delText>
              </w:r>
            </w:del>
          </w:p>
        </w:tc>
      </w:tr>
      <w:tr w:rsidR="00DD039F" w:rsidRPr="00A44F44" w:rsidDel="0096313F" w14:paraId="7EBB18F7" w14:textId="159AC376" w:rsidTr="00213370">
        <w:trPr>
          <w:trHeight w:val="360"/>
          <w:del w:id="800" w:author="Lucy Marshall" w:date="2019-06-30T09:03:00Z"/>
        </w:trPr>
        <w:tc>
          <w:tcPr>
            <w:tcW w:w="0" w:type="auto"/>
            <w:vMerge/>
            <w:tcBorders>
              <w:top w:val="single" w:sz="4" w:space="0" w:color="C0C0C0"/>
              <w:left w:val="nil"/>
              <w:bottom w:val="nil"/>
              <w:right w:val="nil"/>
            </w:tcBorders>
            <w:vAlign w:val="center"/>
            <w:hideMark/>
          </w:tcPr>
          <w:p w14:paraId="56B7B2A0" w14:textId="1D07F8C7" w:rsidR="00DD039F" w:rsidRPr="0051745E" w:rsidDel="0096313F" w:rsidRDefault="00DD039F" w:rsidP="00213370">
            <w:pPr>
              <w:rPr>
                <w:del w:id="80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04C95B7" w14:textId="55DFAE67" w:rsidR="00DD039F" w:rsidRPr="0051745E" w:rsidDel="0096313F" w:rsidRDefault="00DD039F" w:rsidP="00213370">
            <w:pPr>
              <w:rPr>
                <w:del w:id="80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5187567" w14:textId="09ECB148" w:rsidR="00DD039F" w:rsidRPr="0051745E" w:rsidDel="0096313F" w:rsidRDefault="00DD039F" w:rsidP="00213370">
            <w:pPr>
              <w:rPr>
                <w:del w:id="803" w:author="Lucy Marshall" w:date="2019-06-30T09:03:00Z"/>
                <w:rFonts w:ascii="Arial" w:eastAsia="Times New Roman" w:hAnsi="Arial" w:cs="Arial"/>
                <w:sz w:val="18"/>
                <w:szCs w:val="18"/>
                <w:lang w:eastAsia="en-GB"/>
              </w:rPr>
            </w:pPr>
            <w:del w:id="80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465CEE26" w14:textId="208AF1CD" w:rsidR="00DD039F" w:rsidRPr="0051745E" w:rsidDel="0096313F" w:rsidRDefault="00DD039F" w:rsidP="00213370">
            <w:pPr>
              <w:jc w:val="right"/>
              <w:rPr>
                <w:del w:id="805" w:author="Lucy Marshall" w:date="2019-06-30T09:03:00Z"/>
                <w:rFonts w:ascii="Arial" w:eastAsia="Times New Roman" w:hAnsi="Arial" w:cs="Arial"/>
                <w:sz w:val="18"/>
                <w:szCs w:val="18"/>
                <w:lang w:eastAsia="en-GB"/>
              </w:rPr>
            </w:pPr>
            <w:del w:id="806" w:author="Lucy Marshall" w:date="2019-06-30T09:03:00Z">
              <w:r w:rsidRPr="0051745E" w:rsidDel="0096313F">
                <w:rPr>
                  <w:rFonts w:ascii="Arial" w:eastAsia="Times New Roman" w:hAnsi="Arial" w:cs="Arial"/>
                  <w:sz w:val="18"/>
                  <w:szCs w:val="18"/>
                  <w:lang w:eastAsia="en-GB"/>
                </w:rPr>
                <w:delText>.914</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628F9D9" w14:textId="5F752A90" w:rsidR="00DD039F" w:rsidRPr="0051745E" w:rsidDel="0096313F" w:rsidRDefault="00DD039F" w:rsidP="00213370">
            <w:pPr>
              <w:jc w:val="right"/>
              <w:rPr>
                <w:del w:id="807" w:author="Lucy Marshall" w:date="2019-06-30T09:03:00Z"/>
                <w:rFonts w:ascii="Arial" w:eastAsia="Times New Roman" w:hAnsi="Arial" w:cs="Arial"/>
                <w:sz w:val="18"/>
                <w:szCs w:val="18"/>
                <w:lang w:eastAsia="en-GB"/>
              </w:rPr>
            </w:pPr>
            <w:del w:id="808" w:author="Lucy Marshall" w:date="2019-06-30T09:03:00Z">
              <w:r w:rsidRPr="0051745E" w:rsidDel="0096313F">
                <w:rPr>
                  <w:rFonts w:ascii="Arial" w:eastAsia="Times New Roman" w:hAnsi="Arial" w:cs="Arial"/>
                  <w:sz w:val="18"/>
                  <w:szCs w:val="18"/>
                  <w:lang w:eastAsia="en-GB"/>
                </w:rPr>
                <w:delText>0.216</w:delText>
              </w:r>
            </w:del>
          </w:p>
        </w:tc>
        <w:tc>
          <w:tcPr>
            <w:tcW w:w="1080" w:type="dxa"/>
            <w:tcBorders>
              <w:top w:val="nil"/>
              <w:left w:val="nil"/>
              <w:bottom w:val="single" w:sz="4" w:space="0" w:color="C0C0C0"/>
              <w:right w:val="nil"/>
            </w:tcBorders>
          </w:tcPr>
          <w:p w14:paraId="1D05F611" w14:textId="2CEEC7AE" w:rsidR="00DD039F" w:rsidRPr="0051745E" w:rsidDel="0096313F" w:rsidRDefault="00DD039F" w:rsidP="00213370">
            <w:pPr>
              <w:jc w:val="right"/>
              <w:rPr>
                <w:del w:id="80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8BDA3F3" w14:textId="47C0882A" w:rsidR="00DD039F" w:rsidRPr="0051745E" w:rsidDel="0096313F" w:rsidRDefault="00DD039F" w:rsidP="00213370">
            <w:pPr>
              <w:jc w:val="right"/>
              <w:rPr>
                <w:del w:id="810" w:author="Lucy Marshall" w:date="2019-06-30T09:03:00Z"/>
                <w:rFonts w:ascii="Arial" w:eastAsia="Times New Roman" w:hAnsi="Arial" w:cs="Arial"/>
                <w:sz w:val="18"/>
                <w:szCs w:val="18"/>
                <w:lang w:eastAsia="en-GB"/>
              </w:rPr>
            </w:pPr>
            <w:del w:id="811"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6E475679" w14:textId="39B9F967" w:rsidR="00DD039F" w:rsidRPr="0051745E" w:rsidDel="0096313F" w:rsidRDefault="00DD039F" w:rsidP="00213370">
            <w:pPr>
              <w:jc w:val="right"/>
              <w:rPr>
                <w:del w:id="812" w:author="Lucy Marshall" w:date="2019-06-30T09:03:00Z"/>
                <w:rFonts w:ascii="Arial" w:eastAsia="Times New Roman" w:hAnsi="Arial" w:cs="Arial"/>
                <w:sz w:val="18"/>
                <w:szCs w:val="18"/>
                <w:lang w:eastAsia="en-GB"/>
              </w:rPr>
            </w:pPr>
            <w:del w:id="813" w:author="Lucy Marshall" w:date="2019-06-30T09:03:00Z">
              <w:r w:rsidRPr="0051745E" w:rsidDel="0096313F">
                <w:rPr>
                  <w:rFonts w:ascii="Arial" w:eastAsia="Times New Roman" w:hAnsi="Arial" w:cs="Arial"/>
                  <w:sz w:val="18"/>
                  <w:szCs w:val="18"/>
                  <w:lang w:eastAsia="en-GB"/>
                </w:rPr>
                <w:delText>0.30</w:delText>
              </w:r>
            </w:del>
          </w:p>
        </w:tc>
        <w:tc>
          <w:tcPr>
            <w:tcW w:w="1480" w:type="dxa"/>
            <w:tcBorders>
              <w:top w:val="nil"/>
              <w:left w:val="nil"/>
              <w:bottom w:val="single" w:sz="4" w:space="0" w:color="C0C0C0"/>
              <w:right w:val="nil"/>
            </w:tcBorders>
            <w:noWrap/>
            <w:hideMark/>
          </w:tcPr>
          <w:p w14:paraId="41CD5ED0" w14:textId="0DF89C8F" w:rsidR="00DD039F" w:rsidRPr="0051745E" w:rsidDel="0096313F" w:rsidRDefault="00DD039F" w:rsidP="00213370">
            <w:pPr>
              <w:jc w:val="right"/>
              <w:rPr>
                <w:del w:id="814" w:author="Lucy Marshall" w:date="2019-06-30T09:03:00Z"/>
                <w:rFonts w:ascii="Arial" w:eastAsia="Times New Roman" w:hAnsi="Arial" w:cs="Arial"/>
                <w:sz w:val="18"/>
                <w:szCs w:val="18"/>
                <w:lang w:eastAsia="en-GB"/>
              </w:rPr>
            </w:pPr>
            <w:del w:id="815" w:author="Lucy Marshall" w:date="2019-06-30T09:03:00Z">
              <w:r w:rsidRPr="0051745E" w:rsidDel="0096313F">
                <w:rPr>
                  <w:rFonts w:ascii="Arial" w:eastAsia="Times New Roman" w:hAnsi="Arial" w:cs="Arial"/>
                  <w:sz w:val="18"/>
                  <w:szCs w:val="18"/>
                  <w:lang w:eastAsia="en-GB"/>
                </w:rPr>
                <w:delText>1.53</w:delText>
              </w:r>
            </w:del>
          </w:p>
        </w:tc>
      </w:tr>
      <w:tr w:rsidR="00DD039F" w:rsidRPr="00A44F44" w:rsidDel="0096313F" w14:paraId="7AFB18C9" w14:textId="16BA221C" w:rsidTr="00213370">
        <w:trPr>
          <w:trHeight w:val="360"/>
          <w:del w:id="816" w:author="Lucy Marshall" w:date="2019-06-30T09:03:00Z"/>
        </w:trPr>
        <w:tc>
          <w:tcPr>
            <w:tcW w:w="0" w:type="auto"/>
            <w:vMerge/>
            <w:tcBorders>
              <w:top w:val="single" w:sz="4" w:space="0" w:color="C0C0C0"/>
              <w:left w:val="nil"/>
              <w:bottom w:val="nil"/>
              <w:right w:val="nil"/>
            </w:tcBorders>
            <w:vAlign w:val="center"/>
            <w:hideMark/>
          </w:tcPr>
          <w:p w14:paraId="6AB9BFE7" w14:textId="6D495178" w:rsidR="00DD039F" w:rsidRPr="0051745E" w:rsidDel="0096313F" w:rsidRDefault="00DD039F" w:rsidP="00213370">
            <w:pPr>
              <w:rPr>
                <w:del w:id="81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303EAA4" w14:textId="30C74D00" w:rsidR="00DD039F" w:rsidRPr="0051745E" w:rsidDel="0096313F" w:rsidRDefault="00DD039F" w:rsidP="00213370">
            <w:pPr>
              <w:rPr>
                <w:del w:id="818" w:author="Lucy Marshall" w:date="2019-06-30T09:03:00Z"/>
                <w:rFonts w:ascii="Arial" w:eastAsia="Times New Roman" w:hAnsi="Arial" w:cs="Arial"/>
                <w:sz w:val="18"/>
                <w:szCs w:val="18"/>
                <w:lang w:eastAsia="en-GB"/>
              </w:rPr>
            </w:pPr>
          </w:p>
        </w:tc>
        <w:tc>
          <w:tcPr>
            <w:tcW w:w="1740" w:type="dxa"/>
            <w:shd w:val="clear" w:color="auto" w:fill="E0E0E0"/>
            <w:hideMark/>
          </w:tcPr>
          <w:p w14:paraId="784D7ABA" w14:textId="36ECFB9C" w:rsidR="00DD039F" w:rsidRPr="0051745E" w:rsidDel="0096313F" w:rsidRDefault="00DD039F" w:rsidP="00213370">
            <w:pPr>
              <w:rPr>
                <w:del w:id="819" w:author="Lucy Marshall" w:date="2019-06-30T09:03:00Z"/>
                <w:rFonts w:ascii="Arial" w:eastAsia="Times New Roman" w:hAnsi="Arial" w:cs="Arial"/>
                <w:sz w:val="18"/>
                <w:szCs w:val="18"/>
                <w:lang w:eastAsia="en-GB"/>
              </w:rPr>
            </w:pPr>
            <w:del w:id="820"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4F6A3A2A" w14:textId="1162D394" w:rsidR="00DD039F" w:rsidRPr="0051745E" w:rsidDel="0096313F" w:rsidRDefault="00DD039F" w:rsidP="00213370">
            <w:pPr>
              <w:jc w:val="right"/>
              <w:rPr>
                <w:del w:id="821" w:author="Lucy Marshall" w:date="2019-06-30T09:03:00Z"/>
                <w:rFonts w:ascii="Arial" w:eastAsia="Times New Roman" w:hAnsi="Arial" w:cs="Arial"/>
                <w:sz w:val="18"/>
                <w:szCs w:val="18"/>
                <w:lang w:eastAsia="en-GB"/>
              </w:rPr>
            </w:pPr>
            <w:del w:id="822" w:author="Lucy Marshall" w:date="2019-06-30T09:03:00Z">
              <w:r w:rsidRPr="0051745E" w:rsidDel="0096313F">
                <w:rPr>
                  <w:rFonts w:ascii="Arial" w:eastAsia="Times New Roman" w:hAnsi="Arial" w:cs="Arial"/>
                  <w:sz w:val="18"/>
                  <w:szCs w:val="18"/>
                  <w:lang w:eastAsia="en-GB"/>
                </w:rPr>
                <w:delText>.918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39463C31" w14:textId="2DEB1FAC" w:rsidR="00DD039F" w:rsidRPr="0051745E" w:rsidDel="0096313F" w:rsidRDefault="00DD039F" w:rsidP="00213370">
            <w:pPr>
              <w:jc w:val="right"/>
              <w:rPr>
                <w:del w:id="823" w:author="Lucy Marshall" w:date="2019-06-30T09:03:00Z"/>
                <w:rFonts w:ascii="Arial" w:eastAsia="Times New Roman" w:hAnsi="Arial" w:cs="Arial"/>
                <w:sz w:val="18"/>
                <w:szCs w:val="18"/>
                <w:lang w:eastAsia="en-GB"/>
              </w:rPr>
            </w:pPr>
            <w:del w:id="824" w:author="Lucy Marshall" w:date="2019-06-30T09:03:00Z">
              <w:r w:rsidRPr="0051745E" w:rsidDel="0096313F">
                <w:rPr>
                  <w:rFonts w:ascii="Arial" w:eastAsia="Times New Roman" w:hAnsi="Arial" w:cs="Arial"/>
                  <w:sz w:val="18"/>
                  <w:szCs w:val="18"/>
                  <w:lang w:eastAsia="en-GB"/>
                </w:rPr>
                <w:delText>0.241</w:delText>
              </w:r>
            </w:del>
          </w:p>
        </w:tc>
        <w:tc>
          <w:tcPr>
            <w:tcW w:w="1080" w:type="dxa"/>
          </w:tcPr>
          <w:p w14:paraId="568002F5" w14:textId="302AC5BA" w:rsidR="00DD039F" w:rsidRPr="0051745E" w:rsidDel="0096313F" w:rsidRDefault="00DD039F" w:rsidP="00213370">
            <w:pPr>
              <w:jc w:val="right"/>
              <w:rPr>
                <w:del w:id="825"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7FE6512" w14:textId="649CED3A" w:rsidR="00DD039F" w:rsidRPr="0051745E" w:rsidDel="0096313F" w:rsidRDefault="00DD039F" w:rsidP="00213370">
            <w:pPr>
              <w:jc w:val="right"/>
              <w:rPr>
                <w:del w:id="826" w:author="Lucy Marshall" w:date="2019-06-30T09:03:00Z"/>
                <w:rFonts w:ascii="Arial" w:eastAsia="Times New Roman" w:hAnsi="Arial" w:cs="Arial"/>
                <w:sz w:val="18"/>
                <w:szCs w:val="18"/>
                <w:lang w:eastAsia="en-GB"/>
              </w:rPr>
            </w:pPr>
            <w:del w:id="827"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nil"/>
              <w:left w:val="nil"/>
              <w:bottom w:val="nil"/>
              <w:right w:val="single" w:sz="4" w:space="0" w:color="E0E0E0"/>
            </w:tcBorders>
            <w:noWrap/>
            <w:hideMark/>
          </w:tcPr>
          <w:p w14:paraId="457824E0" w14:textId="5687BB72" w:rsidR="00DD039F" w:rsidRPr="0051745E" w:rsidDel="0096313F" w:rsidRDefault="00DD039F" w:rsidP="00213370">
            <w:pPr>
              <w:jc w:val="right"/>
              <w:rPr>
                <w:del w:id="828" w:author="Lucy Marshall" w:date="2019-06-30T09:03:00Z"/>
                <w:rFonts w:ascii="Arial" w:eastAsia="Times New Roman" w:hAnsi="Arial" w:cs="Arial"/>
                <w:sz w:val="18"/>
                <w:szCs w:val="18"/>
                <w:lang w:eastAsia="en-GB"/>
              </w:rPr>
            </w:pPr>
            <w:del w:id="829" w:author="Lucy Marshall" w:date="2019-06-30T09:03:00Z">
              <w:r w:rsidRPr="0051745E" w:rsidDel="0096313F">
                <w:rPr>
                  <w:rFonts w:ascii="Arial" w:eastAsia="Times New Roman" w:hAnsi="Arial" w:cs="Arial"/>
                  <w:sz w:val="18"/>
                  <w:szCs w:val="18"/>
                  <w:lang w:eastAsia="en-GB"/>
                </w:rPr>
                <w:delText>0.24</w:delText>
              </w:r>
            </w:del>
          </w:p>
        </w:tc>
        <w:tc>
          <w:tcPr>
            <w:tcW w:w="1480" w:type="dxa"/>
            <w:noWrap/>
            <w:hideMark/>
          </w:tcPr>
          <w:p w14:paraId="2D2B8E33" w14:textId="146F8E7E" w:rsidR="00DD039F" w:rsidRPr="0051745E" w:rsidDel="0096313F" w:rsidRDefault="00DD039F" w:rsidP="00213370">
            <w:pPr>
              <w:jc w:val="right"/>
              <w:rPr>
                <w:del w:id="830" w:author="Lucy Marshall" w:date="2019-06-30T09:03:00Z"/>
                <w:rFonts w:ascii="Arial" w:eastAsia="Times New Roman" w:hAnsi="Arial" w:cs="Arial"/>
                <w:sz w:val="18"/>
                <w:szCs w:val="18"/>
                <w:lang w:eastAsia="en-GB"/>
              </w:rPr>
            </w:pPr>
            <w:del w:id="831" w:author="Lucy Marshall" w:date="2019-06-30T09:03:00Z">
              <w:r w:rsidRPr="0051745E" w:rsidDel="0096313F">
                <w:rPr>
                  <w:rFonts w:ascii="Arial" w:eastAsia="Times New Roman" w:hAnsi="Arial" w:cs="Arial"/>
                  <w:sz w:val="18"/>
                  <w:szCs w:val="18"/>
                  <w:lang w:eastAsia="en-GB"/>
                </w:rPr>
                <w:delText>1.60</w:delText>
              </w:r>
            </w:del>
          </w:p>
        </w:tc>
      </w:tr>
      <w:tr w:rsidR="00DD039F" w:rsidRPr="00A44F44" w:rsidDel="0096313F" w14:paraId="0CF6488E" w14:textId="59DC41A9" w:rsidTr="00213370">
        <w:trPr>
          <w:trHeight w:val="360"/>
          <w:del w:id="832" w:author="Lucy Marshall" w:date="2019-06-30T09:03:00Z"/>
        </w:trPr>
        <w:tc>
          <w:tcPr>
            <w:tcW w:w="0" w:type="auto"/>
            <w:vMerge/>
            <w:tcBorders>
              <w:top w:val="single" w:sz="4" w:space="0" w:color="C0C0C0"/>
              <w:left w:val="nil"/>
              <w:bottom w:val="nil"/>
              <w:right w:val="nil"/>
            </w:tcBorders>
            <w:vAlign w:val="center"/>
            <w:hideMark/>
          </w:tcPr>
          <w:p w14:paraId="0DF2C432" w14:textId="7DBB57B2" w:rsidR="00DD039F" w:rsidRPr="0051745E" w:rsidDel="0096313F" w:rsidRDefault="00DD039F" w:rsidP="00213370">
            <w:pPr>
              <w:rPr>
                <w:del w:id="833"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355D584E" w14:textId="75149ACC" w:rsidR="00DD039F" w:rsidRPr="0051745E" w:rsidDel="0096313F" w:rsidRDefault="00DD039F" w:rsidP="00213370">
            <w:pPr>
              <w:rPr>
                <w:del w:id="834" w:author="Lucy Marshall" w:date="2019-06-30T09:03:00Z"/>
                <w:rFonts w:ascii="Arial" w:eastAsia="Times New Roman" w:hAnsi="Arial" w:cs="Arial"/>
                <w:sz w:val="18"/>
                <w:szCs w:val="18"/>
                <w:lang w:eastAsia="en-GB"/>
              </w:rPr>
            </w:pPr>
            <w:del w:id="835"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59116D45" w14:textId="7ACDFEED" w:rsidR="00DD039F" w:rsidRPr="0051745E" w:rsidDel="0096313F" w:rsidRDefault="00DD039F" w:rsidP="00213370">
            <w:pPr>
              <w:rPr>
                <w:del w:id="836" w:author="Lucy Marshall" w:date="2019-06-30T09:03:00Z"/>
                <w:rFonts w:ascii="Arial" w:eastAsia="Times New Roman" w:hAnsi="Arial" w:cs="Arial"/>
                <w:sz w:val="18"/>
                <w:szCs w:val="18"/>
                <w:lang w:eastAsia="en-GB"/>
              </w:rPr>
            </w:pPr>
            <w:del w:id="837"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0C99CE1B" w14:textId="44151148" w:rsidR="00DD039F" w:rsidRPr="0051745E" w:rsidDel="0096313F" w:rsidRDefault="00DD039F" w:rsidP="00213370">
            <w:pPr>
              <w:jc w:val="right"/>
              <w:rPr>
                <w:del w:id="838" w:author="Lucy Marshall" w:date="2019-06-30T09:03:00Z"/>
                <w:rFonts w:ascii="Arial" w:eastAsia="Times New Roman" w:hAnsi="Arial" w:cs="Arial"/>
                <w:sz w:val="18"/>
                <w:szCs w:val="18"/>
                <w:lang w:eastAsia="en-GB"/>
              </w:rPr>
            </w:pPr>
            <w:del w:id="839" w:author="Lucy Marshall" w:date="2019-06-30T09:03:00Z">
              <w:r w:rsidRPr="0051745E" w:rsidDel="0096313F">
                <w:rPr>
                  <w:rFonts w:ascii="Arial" w:eastAsia="Times New Roman" w:hAnsi="Arial" w:cs="Arial"/>
                  <w:sz w:val="18"/>
                  <w:szCs w:val="18"/>
                  <w:lang w:eastAsia="en-GB"/>
                </w:rPr>
                <w:delText>-.679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038493B7" w14:textId="2890BB9A" w:rsidR="00DD039F" w:rsidRPr="0051745E" w:rsidDel="0096313F" w:rsidRDefault="00DD039F" w:rsidP="00213370">
            <w:pPr>
              <w:jc w:val="right"/>
              <w:rPr>
                <w:del w:id="840" w:author="Lucy Marshall" w:date="2019-06-30T09:03:00Z"/>
                <w:rFonts w:ascii="Arial" w:eastAsia="Times New Roman" w:hAnsi="Arial" w:cs="Arial"/>
                <w:sz w:val="18"/>
                <w:szCs w:val="18"/>
                <w:lang w:eastAsia="en-GB"/>
              </w:rPr>
            </w:pPr>
            <w:del w:id="841" w:author="Lucy Marshall" w:date="2019-06-30T09:03:00Z">
              <w:r w:rsidRPr="0051745E" w:rsidDel="0096313F">
                <w:rPr>
                  <w:rFonts w:ascii="Arial" w:eastAsia="Times New Roman" w:hAnsi="Arial" w:cs="Arial"/>
                  <w:sz w:val="18"/>
                  <w:szCs w:val="18"/>
                  <w:lang w:eastAsia="en-GB"/>
                </w:rPr>
                <w:delText>0.202</w:delText>
              </w:r>
            </w:del>
          </w:p>
        </w:tc>
        <w:tc>
          <w:tcPr>
            <w:tcW w:w="1080" w:type="dxa"/>
            <w:tcBorders>
              <w:top w:val="single" w:sz="4" w:space="0" w:color="C0C0C0"/>
              <w:left w:val="nil"/>
              <w:bottom w:val="single" w:sz="4" w:space="0" w:color="C0C0C0"/>
              <w:right w:val="nil"/>
            </w:tcBorders>
          </w:tcPr>
          <w:p w14:paraId="102385E9" w14:textId="5379BBD1" w:rsidR="00DD039F" w:rsidRPr="0051745E" w:rsidDel="0096313F" w:rsidRDefault="00DD039F" w:rsidP="00213370">
            <w:pPr>
              <w:jc w:val="right"/>
              <w:rPr>
                <w:del w:id="842"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3DD4F87D" w14:textId="76744BCC" w:rsidR="00DD039F" w:rsidRPr="0051745E" w:rsidDel="0096313F" w:rsidRDefault="00DD039F" w:rsidP="00213370">
            <w:pPr>
              <w:jc w:val="right"/>
              <w:rPr>
                <w:del w:id="843" w:author="Lucy Marshall" w:date="2019-06-30T09:03:00Z"/>
                <w:rFonts w:ascii="Arial" w:eastAsia="Times New Roman" w:hAnsi="Arial" w:cs="Arial"/>
                <w:sz w:val="18"/>
                <w:szCs w:val="18"/>
                <w:lang w:eastAsia="en-GB"/>
              </w:rPr>
            </w:pPr>
            <w:del w:id="844" w:author="Lucy Marshall" w:date="2019-06-30T09:03:00Z">
              <w:r w:rsidRPr="0051745E" w:rsidDel="0096313F">
                <w:rPr>
                  <w:rFonts w:ascii="Arial" w:eastAsia="Times New Roman" w:hAnsi="Arial" w:cs="Arial"/>
                  <w:sz w:val="18"/>
                  <w:szCs w:val="18"/>
                  <w:lang w:eastAsia="en-GB"/>
                </w:rPr>
                <w:delText>0.009</w:delText>
              </w:r>
            </w:del>
          </w:p>
        </w:tc>
        <w:tc>
          <w:tcPr>
            <w:tcW w:w="1480" w:type="dxa"/>
            <w:tcBorders>
              <w:top w:val="single" w:sz="4" w:space="0" w:color="C0C0C0"/>
              <w:left w:val="nil"/>
              <w:bottom w:val="single" w:sz="4" w:space="0" w:color="C0C0C0"/>
              <w:right w:val="single" w:sz="4" w:space="0" w:color="E0E0E0"/>
            </w:tcBorders>
            <w:noWrap/>
            <w:hideMark/>
          </w:tcPr>
          <w:p w14:paraId="2E4D99C5" w14:textId="3FD451D3" w:rsidR="00DD039F" w:rsidRPr="0051745E" w:rsidDel="0096313F" w:rsidRDefault="00DD039F" w:rsidP="00213370">
            <w:pPr>
              <w:jc w:val="right"/>
              <w:rPr>
                <w:del w:id="845" w:author="Lucy Marshall" w:date="2019-06-30T09:03:00Z"/>
                <w:rFonts w:ascii="Arial" w:eastAsia="Times New Roman" w:hAnsi="Arial" w:cs="Arial"/>
                <w:sz w:val="18"/>
                <w:szCs w:val="18"/>
                <w:lang w:eastAsia="en-GB"/>
              </w:rPr>
            </w:pPr>
            <w:del w:id="846" w:author="Lucy Marshall" w:date="2019-06-30T09:03:00Z">
              <w:r w:rsidRPr="0051745E" w:rsidDel="0096313F">
                <w:rPr>
                  <w:rFonts w:ascii="Arial" w:eastAsia="Times New Roman" w:hAnsi="Arial" w:cs="Arial"/>
                  <w:sz w:val="18"/>
                  <w:szCs w:val="18"/>
                  <w:lang w:eastAsia="en-GB"/>
                </w:rPr>
                <w:delText>-1.25</w:delText>
              </w:r>
            </w:del>
          </w:p>
        </w:tc>
        <w:tc>
          <w:tcPr>
            <w:tcW w:w="1480" w:type="dxa"/>
            <w:tcBorders>
              <w:top w:val="single" w:sz="4" w:space="0" w:color="C0C0C0"/>
              <w:left w:val="nil"/>
              <w:bottom w:val="single" w:sz="4" w:space="0" w:color="C0C0C0"/>
              <w:right w:val="nil"/>
            </w:tcBorders>
            <w:noWrap/>
            <w:hideMark/>
          </w:tcPr>
          <w:p w14:paraId="7210E38B" w14:textId="5FAF0EEB" w:rsidR="00DD039F" w:rsidRPr="0051745E" w:rsidDel="0096313F" w:rsidRDefault="00DD039F" w:rsidP="00213370">
            <w:pPr>
              <w:jc w:val="right"/>
              <w:rPr>
                <w:del w:id="847" w:author="Lucy Marshall" w:date="2019-06-30T09:03:00Z"/>
                <w:rFonts w:ascii="Arial" w:eastAsia="Times New Roman" w:hAnsi="Arial" w:cs="Arial"/>
                <w:sz w:val="18"/>
                <w:szCs w:val="18"/>
                <w:lang w:eastAsia="en-GB"/>
              </w:rPr>
            </w:pPr>
            <w:del w:id="848" w:author="Lucy Marshall" w:date="2019-06-30T09:03:00Z">
              <w:r w:rsidRPr="0051745E" w:rsidDel="0096313F">
                <w:rPr>
                  <w:rFonts w:ascii="Arial" w:eastAsia="Times New Roman" w:hAnsi="Arial" w:cs="Arial"/>
                  <w:sz w:val="18"/>
                  <w:szCs w:val="18"/>
                  <w:lang w:eastAsia="en-GB"/>
                </w:rPr>
                <w:delText>-0.11</w:delText>
              </w:r>
            </w:del>
          </w:p>
        </w:tc>
      </w:tr>
      <w:tr w:rsidR="00DD039F" w:rsidRPr="00A44F44" w:rsidDel="0096313F" w14:paraId="143A727A" w14:textId="10973296" w:rsidTr="00213370">
        <w:trPr>
          <w:trHeight w:val="340"/>
          <w:del w:id="849" w:author="Lucy Marshall" w:date="2019-06-30T09:03:00Z"/>
        </w:trPr>
        <w:tc>
          <w:tcPr>
            <w:tcW w:w="0" w:type="auto"/>
            <w:vMerge/>
            <w:tcBorders>
              <w:top w:val="single" w:sz="4" w:space="0" w:color="C0C0C0"/>
              <w:left w:val="nil"/>
              <w:bottom w:val="nil"/>
              <w:right w:val="nil"/>
            </w:tcBorders>
            <w:vAlign w:val="center"/>
            <w:hideMark/>
          </w:tcPr>
          <w:p w14:paraId="5F4A2934" w14:textId="71CFC6A2" w:rsidR="00DD039F" w:rsidRPr="0051745E" w:rsidDel="0096313F" w:rsidRDefault="00DD039F" w:rsidP="00213370">
            <w:pPr>
              <w:rPr>
                <w:del w:id="85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B1BA3E1" w14:textId="4B0437AD" w:rsidR="00DD039F" w:rsidRPr="0051745E" w:rsidDel="0096313F" w:rsidRDefault="00DD039F" w:rsidP="00213370">
            <w:pPr>
              <w:rPr>
                <w:del w:id="85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E6ACF79" w14:textId="4665C4C8" w:rsidR="00DD039F" w:rsidRPr="0051745E" w:rsidDel="0096313F" w:rsidRDefault="00DD039F" w:rsidP="00213370">
            <w:pPr>
              <w:rPr>
                <w:del w:id="852" w:author="Lucy Marshall" w:date="2019-06-30T09:03:00Z"/>
                <w:rFonts w:ascii="Arial" w:eastAsia="Times New Roman" w:hAnsi="Arial" w:cs="Arial"/>
                <w:sz w:val="18"/>
                <w:szCs w:val="18"/>
                <w:lang w:eastAsia="en-GB"/>
              </w:rPr>
            </w:pPr>
            <w:del w:id="853"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52A61B8A" w14:textId="77781330" w:rsidR="00DD039F" w:rsidRPr="0051745E" w:rsidDel="0096313F" w:rsidRDefault="00DD039F" w:rsidP="00213370">
            <w:pPr>
              <w:jc w:val="right"/>
              <w:rPr>
                <w:del w:id="854" w:author="Lucy Marshall" w:date="2019-06-30T09:03:00Z"/>
                <w:rFonts w:ascii="Arial" w:eastAsia="Times New Roman" w:hAnsi="Arial" w:cs="Arial"/>
                <w:sz w:val="18"/>
                <w:szCs w:val="18"/>
                <w:lang w:eastAsia="en-GB"/>
              </w:rPr>
            </w:pPr>
            <w:del w:id="855" w:author="Lucy Marshall" w:date="2019-06-30T09:03:00Z">
              <w:r w:rsidRPr="0051745E" w:rsidDel="0096313F">
                <w:rPr>
                  <w:rFonts w:ascii="Arial" w:eastAsia="Times New Roman" w:hAnsi="Arial" w:cs="Arial"/>
                  <w:sz w:val="18"/>
                  <w:szCs w:val="18"/>
                  <w:lang w:eastAsia="en-GB"/>
                </w:rPr>
                <w:delText>0.180</w:delText>
              </w:r>
            </w:del>
          </w:p>
        </w:tc>
        <w:tc>
          <w:tcPr>
            <w:tcW w:w="1120" w:type="dxa"/>
            <w:tcBorders>
              <w:top w:val="nil"/>
              <w:left w:val="nil"/>
              <w:bottom w:val="single" w:sz="4" w:space="0" w:color="C0C0C0"/>
              <w:right w:val="single" w:sz="4" w:space="0" w:color="E0E0E0"/>
            </w:tcBorders>
            <w:noWrap/>
            <w:hideMark/>
          </w:tcPr>
          <w:p w14:paraId="497B5B05" w14:textId="0DD90251" w:rsidR="00DD039F" w:rsidRPr="0051745E" w:rsidDel="0096313F" w:rsidRDefault="00DD039F" w:rsidP="00213370">
            <w:pPr>
              <w:jc w:val="right"/>
              <w:rPr>
                <w:del w:id="856" w:author="Lucy Marshall" w:date="2019-06-30T09:03:00Z"/>
                <w:rFonts w:ascii="Arial" w:eastAsia="Times New Roman" w:hAnsi="Arial" w:cs="Arial"/>
                <w:sz w:val="18"/>
                <w:szCs w:val="18"/>
                <w:lang w:eastAsia="en-GB"/>
              </w:rPr>
            </w:pPr>
            <w:del w:id="857" w:author="Lucy Marshall" w:date="2019-06-30T09:03:00Z">
              <w:r w:rsidRPr="0051745E" w:rsidDel="0096313F">
                <w:rPr>
                  <w:rFonts w:ascii="Arial" w:eastAsia="Times New Roman" w:hAnsi="Arial" w:cs="Arial"/>
                  <w:sz w:val="18"/>
                  <w:szCs w:val="18"/>
                  <w:lang w:eastAsia="en-GB"/>
                </w:rPr>
                <w:delText>0.240</w:delText>
              </w:r>
            </w:del>
          </w:p>
        </w:tc>
        <w:tc>
          <w:tcPr>
            <w:tcW w:w="1080" w:type="dxa"/>
            <w:tcBorders>
              <w:top w:val="nil"/>
              <w:left w:val="nil"/>
              <w:bottom w:val="single" w:sz="4" w:space="0" w:color="C0C0C0"/>
              <w:right w:val="nil"/>
            </w:tcBorders>
          </w:tcPr>
          <w:p w14:paraId="1C5F9926" w14:textId="593A8CC7" w:rsidR="00DD039F" w:rsidRPr="0051745E" w:rsidDel="0096313F" w:rsidRDefault="00DD039F" w:rsidP="00213370">
            <w:pPr>
              <w:jc w:val="right"/>
              <w:rPr>
                <w:del w:id="85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A83017A" w14:textId="10031D43" w:rsidR="00DD039F" w:rsidRPr="0051745E" w:rsidDel="0096313F" w:rsidRDefault="00DD039F" w:rsidP="00213370">
            <w:pPr>
              <w:jc w:val="right"/>
              <w:rPr>
                <w:del w:id="859" w:author="Lucy Marshall" w:date="2019-06-30T09:03:00Z"/>
                <w:rFonts w:ascii="Arial" w:eastAsia="Times New Roman" w:hAnsi="Arial" w:cs="Arial"/>
                <w:sz w:val="18"/>
                <w:szCs w:val="18"/>
                <w:lang w:eastAsia="en-GB"/>
              </w:rPr>
            </w:pPr>
            <w:del w:id="860"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2EDC616A" w14:textId="554346FE" w:rsidR="00DD039F" w:rsidRPr="0051745E" w:rsidDel="0096313F" w:rsidRDefault="00DD039F" w:rsidP="00213370">
            <w:pPr>
              <w:jc w:val="right"/>
              <w:rPr>
                <w:del w:id="861" w:author="Lucy Marshall" w:date="2019-06-30T09:03:00Z"/>
                <w:rFonts w:ascii="Arial" w:eastAsia="Times New Roman" w:hAnsi="Arial" w:cs="Arial"/>
                <w:sz w:val="18"/>
                <w:szCs w:val="18"/>
                <w:lang w:eastAsia="en-GB"/>
              </w:rPr>
            </w:pPr>
            <w:del w:id="862" w:author="Lucy Marshall" w:date="2019-06-30T09:03:00Z">
              <w:r w:rsidRPr="0051745E" w:rsidDel="0096313F">
                <w:rPr>
                  <w:rFonts w:ascii="Arial" w:eastAsia="Times New Roman" w:hAnsi="Arial" w:cs="Arial"/>
                  <w:sz w:val="18"/>
                  <w:szCs w:val="18"/>
                  <w:lang w:eastAsia="en-GB"/>
                </w:rPr>
                <w:delText>-0.50</w:delText>
              </w:r>
            </w:del>
          </w:p>
        </w:tc>
        <w:tc>
          <w:tcPr>
            <w:tcW w:w="1480" w:type="dxa"/>
            <w:tcBorders>
              <w:top w:val="nil"/>
              <w:left w:val="nil"/>
              <w:bottom w:val="single" w:sz="4" w:space="0" w:color="C0C0C0"/>
              <w:right w:val="nil"/>
            </w:tcBorders>
            <w:noWrap/>
            <w:hideMark/>
          </w:tcPr>
          <w:p w14:paraId="5791ECE8" w14:textId="62D4964F" w:rsidR="00DD039F" w:rsidRPr="0051745E" w:rsidDel="0096313F" w:rsidRDefault="00DD039F" w:rsidP="00213370">
            <w:pPr>
              <w:jc w:val="right"/>
              <w:rPr>
                <w:del w:id="863" w:author="Lucy Marshall" w:date="2019-06-30T09:03:00Z"/>
                <w:rFonts w:ascii="Arial" w:eastAsia="Times New Roman" w:hAnsi="Arial" w:cs="Arial"/>
                <w:sz w:val="18"/>
                <w:szCs w:val="18"/>
                <w:lang w:eastAsia="en-GB"/>
              </w:rPr>
            </w:pPr>
            <w:del w:id="864" w:author="Lucy Marshall" w:date="2019-06-30T09:03:00Z">
              <w:r w:rsidRPr="0051745E" w:rsidDel="0096313F">
                <w:rPr>
                  <w:rFonts w:ascii="Arial" w:eastAsia="Times New Roman" w:hAnsi="Arial" w:cs="Arial"/>
                  <w:sz w:val="18"/>
                  <w:szCs w:val="18"/>
                  <w:lang w:eastAsia="en-GB"/>
                </w:rPr>
                <w:delText>0.86</w:delText>
              </w:r>
            </w:del>
          </w:p>
        </w:tc>
      </w:tr>
      <w:tr w:rsidR="00DD039F" w:rsidRPr="00A44F44" w:rsidDel="0096313F" w14:paraId="024E4DF5" w14:textId="63CD7068" w:rsidTr="00213370">
        <w:trPr>
          <w:trHeight w:val="360"/>
          <w:del w:id="865" w:author="Lucy Marshall" w:date="2019-06-30T09:03:00Z"/>
        </w:trPr>
        <w:tc>
          <w:tcPr>
            <w:tcW w:w="0" w:type="auto"/>
            <w:vMerge/>
            <w:tcBorders>
              <w:top w:val="single" w:sz="4" w:space="0" w:color="C0C0C0"/>
              <w:left w:val="nil"/>
              <w:bottom w:val="nil"/>
              <w:right w:val="nil"/>
            </w:tcBorders>
            <w:vAlign w:val="center"/>
            <w:hideMark/>
          </w:tcPr>
          <w:p w14:paraId="21465EE8" w14:textId="137C6ED3" w:rsidR="00DD039F" w:rsidRPr="0051745E" w:rsidDel="0096313F" w:rsidRDefault="00DD039F" w:rsidP="00213370">
            <w:pPr>
              <w:rPr>
                <w:del w:id="86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3B3A0AE" w14:textId="27B44F53" w:rsidR="00DD039F" w:rsidRPr="0051745E" w:rsidDel="0096313F" w:rsidRDefault="00DD039F" w:rsidP="00213370">
            <w:pPr>
              <w:rPr>
                <w:del w:id="86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D28081B" w14:textId="6BA84149" w:rsidR="00DD039F" w:rsidRPr="0051745E" w:rsidDel="0096313F" w:rsidRDefault="00DD039F" w:rsidP="00213370">
            <w:pPr>
              <w:rPr>
                <w:del w:id="868" w:author="Lucy Marshall" w:date="2019-06-30T09:03:00Z"/>
                <w:rFonts w:ascii="Arial" w:eastAsia="Times New Roman" w:hAnsi="Arial" w:cs="Arial"/>
                <w:sz w:val="18"/>
                <w:szCs w:val="18"/>
                <w:lang w:eastAsia="en-GB"/>
              </w:rPr>
            </w:pPr>
            <w:del w:id="869"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43CBC5EE" w14:textId="12020E94" w:rsidR="00DD039F" w:rsidRPr="0051745E" w:rsidDel="0096313F" w:rsidRDefault="00DD039F" w:rsidP="00213370">
            <w:pPr>
              <w:jc w:val="right"/>
              <w:rPr>
                <w:del w:id="870" w:author="Lucy Marshall" w:date="2019-06-30T09:03:00Z"/>
                <w:rFonts w:ascii="Arial" w:eastAsia="Times New Roman" w:hAnsi="Arial" w:cs="Arial"/>
                <w:sz w:val="18"/>
                <w:szCs w:val="18"/>
                <w:lang w:eastAsia="en-GB"/>
              </w:rPr>
            </w:pPr>
            <w:del w:id="871" w:author="Lucy Marshall" w:date="2019-06-30T09:03:00Z">
              <w:r w:rsidRPr="0051745E" w:rsidDel="0096313F">
                <w:rPr>
                  <w:rFonts w:ascii="Arial" w:eastAsia="Times New Roman" w:hAnsi="Arial" w:cs="Arial"/>
                  <w:sz w:val="18"/>
                  <w:szCs w:val="18"/>
                  <w:lang w:eastAsia="en-GB"/>
                </w:rPr>
                <w:delText>-.914</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B75184B" w14:textId="3D5D1FBB" w:rsidR="00DD039F" w:rsidRPr="0051745E" w:rsidDel="0096313F" w:rsidRDefault="00DD039F" w:rsidP="00213370">
            <w:pPr>
              <w:jc w:val="right"/>
              <w:rPr>
                <w:del w:id="872" w:author="Lucy Marshall" w:date="2019-06-30T09:03:00Z"/>
                <w:rFonts w:ascii="Arial" w:eastAsia="Times New Roman" w:hAnsi="Arial" w:cs="Arial"/>
                <w:sz w:val="18"/>
                <w:szCs w:val="18"/>
                <w:lang w:eastAsia="en-GB"/>
              </w:rPr>
            </w:pPr>
            <w:del w:id="873" w:author="Lucy Marshall" w:date="2019-06-30T09:03:00Z">
              <w:r w:rsidRPr="0051745E" w:rsidDel="0096313F">
                <w:rPr>
                  <w:rFonts w:ascii="Arial" w:eastAsia="Times New Roman" w:hAnsi="Arial" w:cs="Arial"/>
                  <w:sz w:val="18"/>
                  <w:szCs w:val="18"/>
                  <w:lang w:eastAsia="en-GB"/>
                </w:rPr>
                <w:delText>0.216</w:delText>
              </w:r>
            </w:del>
          </w:p>
        </w:tc>
        <w:tc>
          <w:tcPr>
            <w:tcW w:w="1080" w:type="dxa"/>
            <w:tcBorders>
              <w:top w:val="nil"/>
              <w:left w:val="nil"/>
              <w:bottom w:val="single" w:sz="4" w:space="0" w:color="C0C0C0"/>
              <w:right w:val="nil"/>
            </w:tcBorders>
          </w:tcPr>
          <w:p w14:paraId="5631F778" w14:textId="389725C5" w:rsidR="00DD039F" w:rsidRPr="0051745E" w:rsidDel="0096313F" w:rsidRDefault="00DD039F" w:rsidP="00213370">
            <w:pPr>
              <w:jc w:val="right"/>
              <w:rPr>
                <w:del w:id="87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5EFAB1B" w14:textId="63E593F6" w:rsidR="00DD039F" w:rsidRPr="0051745E" w:rsidDel="0096313F" w:rsidRDefault="00DD039F" w:rsidP="00213370">
            <w:pPr>
              <w:jc w:val="right"/>
              <w:rPr>
                <w:del w:id="875" w:author="Lucy Marshall" w:date="2019-06-30T09:03:00Z"/>
                <w:rFonts w:ascii="Arial" w:eastAsia="Times New Roman" w:hAnsi="Arial" w:cs="Arial"/>
                <w:sz w:val="18"/>
                <w:szCs w:val="18"/>
                <w:lang w:eastAsia="en-GB"/>
              </w:rPr>
            </w:pPr>
            <w:del w:id="876"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668415F4" w14:textId="7797031A" w:rsidR="00DD039F" w:rsidRPr="0051745E" w:rsidDel="0096313F" w:rsidRDefault="00DD039F" w:rsidP="00213370">
            <w:pPr>
              <w:jc w:val="right"/>
              <w:rPr>
                <w:del w:id="877" w:author="Lucy Marshall" w:date="2019-06-30T09:03:00Z"/>
                <w:rFonts w:ascii="Arial" w:eastAsia="Times New Roman" w:hAnsi="Arial" w:cs="Arial"/>
                <w:sz w:val="18"/>
                <w:szCs w:val="18"/>
                <w:lang w:eastAsia="en-GB"/>
              </w:rPr>
            </w:pPr>
            <w:del w:id="878" w:author="Lucy Marshall" w:date="2019-06-30T09:03:00Z">
              <w:r w:rsidRPr="0051745E" w:rsidDel="0096313F">
                <w:rPr>
                  <w:rFonts w:ascii="Arial" w:eastAsia="Times New Roman" w:hAnsi="Arial" w:cs="Arial"/>
                  <w:sz w:val="18"/>
                  <w:szCs w:val="18"/>
                  <w:lang w:eastAsia="en-GB"/>
                </w:rPr>
                <w:delText>-1.53</w:delText>
              </w:r>
            </w:del>
          </w:p>
        </w:tc>
        <w:tc>
          <w:tcPr>
            <w:tcW w:w="1480" w:type="dxa"/>
            <w:tcBorders>
              <w:top w:val="nil"/>
              <w:left w:val="nil"/>
              <w:bottom w:val="single" w:sz="4" w:space="0" w:color="C0C0C0"/>
              <w:right w:val="nil"/>
            </w:tcBorders>
            <w:noWrap/>
            <w:hideMark/>
          </w:tcPr>
          <w:p w14:paraId="744B2819" w14:textId="12F533B5" w:rsidR="00DD039F" w:rsidRPr="0051745E" w:rsidDel="0096313F" w:rsidRDefault="00DD039F" w:rsidP="00213370">
            <w:pPr>
              <w:jc w:val="right"/>
              <w:rPr>
                <w:del w:id="879" w:author="Lucy Marshall" w:date="2019-06-30T09:03:00Z"/>
                <w:rFonts w:ascii="Arial" w:eastAsia="Times New Roman" w:hAnsi="Arial" w:cs="Arial"/>
                <w:sz w:val="18"/>
                <w:szCs w:val="18"/>
                <w:lang w:eastAsia="en-GB"/>
              </w:rPr>
            </w:pPr>
            <w:del w:id="880" w:author="Lucy Marshall" w:date="2019-06-30T09:03:00Z">
              <w:r w:rsidRPr="0051745E" w:rsidDel="0096313F">
                <w:rPr>
                  <w:rFonts w:ascii="Arial" w:eastAsia="Times New Roman" w:hAnsi="Arial" w:cs="Arial"/>
                  <w:sz w:val="18"/>
                  <w:szCs w:val="18"/>
                  <w:lang w:eastAsia="en-GB"/>
                </w:rPr>
                <w:delText>-0.30</w:delText>
              </w:r>
            </w:del>
          </w:p>
        </w:tc>
      </w:tr>
      <w:tr w:rsidR="00DD039F" w:rsidRPr="00A44F44" w:rsidDel="0096313F" w14:paraId="436723B8" w14:textId="11ECC155" w:rsidTr="00213370">
        <w:trPr>
          <w:trHeight w:val="340"/>
          <w:del w:id="881" w:author="Lucy Marshall" w:date="2019-06-30T09:03:00Z"/>
        </w:trPr>
        <w:tc>
          <w:tcPr>
            <w:tcW w:w="0" w:type="auto"/>
            <w:vMerge/>
            <w:tcBorders>
              <w:top w:val="single" w:sz="4" w:space="0" w:color="C0C0C0"/>
              <w:left w:val="nil"/>
              <w:bottom w:val="nil"/>
              <w:right w:val="nil"/>
            </w:tcBorders>
            <w:vAlign w:val="center"/>
            <w:hideMark/>
          </w:tcPr>
          <w:p w14:paraId="111161AF" w14:textId="5B5E34D3" w:rsidR="00DD039F" w:rsidRPr="0051745E" w:rsidDel="0096313F" w:rsidRDefault="00DD039F" w:rsidP="00213370">
            <w:pPr>
              <w:rPr>
                <w:del w:id="88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2DD3A76" w14:textId="481D63D6" w:rsidR="00DD039F" w:rsidRPr="0051745E" w:rsidDel="0096313F" w:rsidRDefault="00DD039F" w:rsidP="00213370">
            <w:pPr>
              <w:rPr>
                <w:del w:id="883" w:author="Lucy Marshall" w:date="2019-06-30T09:03:00Z"/>
                <w:rFonts w:ascii="Arial" w:eastAsia="Times New Roman" w:hAnsi="Arial" w:cs="Arial"/>
                <w:sz w:val="18"/>
                <w:szCs w:val="18"/>
                <w:lang w:eastAsia="en-GB"/>
              </w:rPr>
            </w:pPr>
          </w:p>
        </w:tc>
        <w:tc>
          <w:tcPr>
            <w:tcW w:w="1740" w:type="dxa"/>
            <w:shd w:val="clear" w:color="auto" w:fill="E0E0E0"/>
            <w:hideMark/>
          </w:tcPr>
          <w:p w14:paraId="5C18A113" w14:textId="5121BB16" w:rsidR="00DD039F" w:rsidRPr="0051745E" w:rsidDel="0096313F" w:rsidRDefault="00DD039F" w:rsidP="00213370">
            <w:pPr>
              <w:rPr>
                <w:del w:id="884" w:author="Lucy Marshall" w:date="2019-06-30T09:03:00Z"/>
                <w:rFonts w:ascii="Arial" w:eastAsia="Times New Roman" w:hAnsi="Arial" w:cs="Arial"/>
                <w:sz w:val="18"/>
                <w:szCs w:val="18"/>
                <w:lang w:eastAsia="en-GB"/>
              </w:rPr>
            </w:pPr>
            <w:del w:id="885"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7E8386F" w14:textId="78D5F5B9" w:rsidR="00DD039F" w:rsidRPr="0051745E" w:rsidDel="0096313F" w:rsidRDefault="00DD039F" w:rsidP="00213370">
            <w:pPr>
              <w:jc w:val="right"/>
              <w:rPr>
                <w:del w:id="886" w:author="Lucy Marshall" w:date="2019-06-30T09:03:00Z"/>
                <w:rFonts w:ascii="Arial" w:eastAsia="Times New Roman" w:hAnsi="Arial" w:cs="Arial"/>
                <w:sz w:val="18"/>
                <w:szCs w:val="18"/>
                <w:lang w:eastAsia="en-GB"/>
              </w:rPr>
            </w:pPr>
            <w:del w:id="887" w:author="Lucy Marshall" w:date="2019-06-30T09:03:00Z">
              <w:r w:rsidRPr="0051745E" w:rsidDel="0096313F">
                <w:rPr>
                  <w:rFonts w:ascii="Arial" w:eastAsia="Times New Roman" w:hAnsi="Arial" w:cs="Arial"/>
                  <w:sz w:val="18"/>
                  <w:szCs w:val="18"/>
                  <w:lang w:eastAsia="en-GB"/>
                </w:rPr>
                <w:delText>0.004</w:delText>
              </w:r>
            </w:del>
          </w:p>
        </w:tc>
        <w:tc>
          <w:tcPr>
            <w:tcW w:w="1120" w:type="dxa"/>
            <w:tcBorders>
              <w:top w:val="nil"/>
              <w:left w:val="nil"/>
              <w:bottom w:val="nil"/>
              <w:right w:val="single" w:sz="4" w:space="0" w:color="E0E0E0"/>
            </w:tcBorders>
            <w:noWrap/>
            <w:hideMark/>
          </w:tcPr>
          <w:p w14:paraId="62C9CEB1" w14:textId="253EFFB0" w:rsidR="00DD039F" w:rsidRPr="0051745E" w:rsidDel="0096313F" w:rsidRDefault="00DD039F" w:rsidP="00213370">
            <w:pPr>
              <w:jc w:val="right"/>
              <w:rPr>
                <w:del w:id="888" w:author="Lucy Marshall" w:date="2019-06-30T09:03:00Z"/>
                <w:rFonts w:ascii="Arial" w:eastAsia="Times New Roman" w:hAnsi="Arial" w:cs="Arial"/>
                <w:sz w:val="18"/>
                <w:szCs w:val="18"/>
                <w:lang w:eastAsia="en-GB"/>
              </w:rPr>
            </w:pPr>
            <w:del w:id="889" w:author="Lucy Marshall" w:date="2019-06-30T09:03:00Z">
              <w:r w:rsidRPr="0051745E" w:rsidDel="0096313F">
                <w:rPr>
                  <w:rFonts w:ascii="Arial" w:eastAsia="Times New Roman" w:hAnsi="Arial" w:cs="Arial"/>
                  <w:sz w:val="18"/>
                  <w:szCs w:val="18"/>
                  <w:lang w:eastAsia="en-GB"/>
                </w:rPr>
                <w:delText>0.244</w:delText>
              </w:r>
            </w:del>
          </w:p>
        </w:tc>
        <w:tc>
          <w:tcPr>
            <w:tcW w:w="1080" w:type="dxa"/>
          </w:tcPr>
          <w:p w14:paraId="730B4A5E" w14:textId="7CE3D834" w:rsidR="00DD039F" w:rsidRPr="0051745E" w:rsidDel="0096313F" w:rsidRDefault="00DD039F" w:rsidP="00213370">
            <w:pPr>
              <w:jc w:val="right"/>
              <w:rPr>
                <w:del w:id="890"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1330F1D6" w14:textId="736D94DD" w:rsidR="00DD039F" w:rsidRPr="0051745E" w:rsidDel="0096313F" w:rsidRDefault="00DD039F" w:rsidP="00213370">
            <w:pPr>
              <w:jc w:val="right"/>
              <w:rPr>
                <w:del w:id="891" w:author="Lucy Marshall" w:date="2019-06-30T09:03:00Z"/>
                <w:rFonts w:ascii="Arial" w:eastAsia="Times New Roman" w:hAnsi="Arial" w:cs="Arial"/>
                <w:sz w:val="18"/>
                <w:szCs w:val="18"/>
                <w:lang w:eastAsia="en-GB"/>
              </w:rPr>
            </w:pPr>
            <w:del w:id="892"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57BA519E" w14:textId="4282B68B" w:rsidR="00DD039F" w:rsidRPr="0051745E" w:rsidDel="0096313F" w:rsidRDefault="00DD039F" w:rsidP="00213370">
            <w:pPr>
              <w:jc w:val="right"/>
              <w:rPr>
                <w:del w:id="893" w:author="Lucy Marshall" w:date="2019-06-30T09:03:00Z"/>
                <w:rFonts w:ascii="Arial" w:eastAsia="Times New Roman" w:hAnsi="Arial" w:cs="Arial"/>
                <w:sz w:val="18"/>
                <w:szCs w:val="18"/>
                <w:lang w:eastAsia="en-GB"/>
              </w:rPr>
            </w:pPr>
            <w:del w:id="894" w:author="Lucy Marshall" w:date="2019-06-30T09:03:00Z">
              <w:r w:rsidRPr="0051745E" w:rsidDel="0096313F">
                <w:rPr>
                  <w:rFonts w:ascii="Arial" w:eastAsia="Times New Roman" w:hAnsi="Arial" w:cs="Arial"/>
                  <w:sz w:val="18"/>
                  <w:szCs w:val="18"/>
                  <w:lang w:eastAsia="en-GB"/>
                </w:rPr>
                <w:delText>-0.69</w:delText>
              </w:r>
            </w:del>
          </w:p>
        </w:tc>
        <w:tc>
          <w:tcPr>
            <w:tcW w:w="1480" w:type="dxa"/>
            <w:noWrap/>
            <w:hideMark/>
          </w:tcPr>
          <w:p w14:paraId="21DA010D" w14:textId="7B87559F" w:rsidR="00DD039F" w:rsidRPr="0051745E" w:rsidDel="0096313F" w:rsidRDefault="00DD039F" w:rsidP="00213370">
            <w:pPr>
              <w:jc w:val="right"/>
              <w:rPr>
                <w:del w:id="895" w:author="Lucy Marshall" w:date="2019-06-30T09:03:00Z"/>
                <w:rFonts w:ascii="Arial" w:eastAsia="Times New Roman" w:hAnsi="Arial" w:cs="Arial"/>
                <w:sz w:val="18"/>
                <w:szCs w:val="18"/>
                <w:lang w:eastAsia="en-GB"/>
              </w:rPr>
            </w:pPr>
            <w:del w:id="896" w:author="Lucy Marshall" w:date="2019-06-30T09:03:00Z">
              <w:r w:rsidRPr="0051745E" w:rsidDel="0096313F">
                <w:rPr>
                  <w:rFonts w:ascii="Arial" w:eastAsia="Times New Roman" w:hAnsi="Arial" w:cs="Arial"/>
                  <w:sz w:val="18"/>
                  <w:szCs w:val="18"/>
                  <w:lang w:eastAsia="en-GB"/>
                </w:rPr>
                <w:delText>0.69</w:delText>
              </w:r>
            </w:del>
          </w:p>
        </w:tc>
      </w:tr>
      <w:tr w:rsidR="00DD039F" w:rsidRPr="00A44F44" w:rsidDel="0096313F" w14:paraId="1A41E86C" w14:textId="467DAF90" w:rsidTr="00213370">
        <w:trPr>
          <w:trHeight w:val="360"/>
          <w:del w:id="897" w:author="Lucy Marshall" w:date="2019-06-30T09:03:00Z"/>
        </w:trPr>
        <w:tc>
          <w:tcPr>
            <w:tcW w:w="0" w:type="auto"/>
            <w:vMerge/>
            <w:tcBorders>
              <w:top w:val="single" w:sz="4" w:space="0" w:color="C0C0C0"/>
              <w:left w:val="nil"/>
              <w:bottom w:val="nil"/>
              <w:right w:val="nil"/>
            </w:tcBorders>
            <w:vAlign w:val="center"/>
            <w:hideMark/>
          </w:tcPr>
          <w:p w14:paraId="66D21512" w14:textId="42C18410" w:rsidR="00DD039F" w:rsidRPr="0051745E" w:rsidDel="0096313F" w:rsidRDefault="00DD039F" w:rsidP="00213370">
            <w:pPr>
              <w:rPr>
                <w:del w:id="898"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247F3B77" w14:textId="78F26DE1" w:rsidR="00DD039F" w:rsidRPr="0051745E" w:rsidDel="0096313F" w:rsidRDefault="00DD039F" w:rsidP="00213370">
            <w:pPr>
              <w:rPr>
                <w:del w:id="899" w:author="Lucy Marshall" w:date="2019-06-30T09:03:00Z"/>
                <w:rFonts w:ascii="Arial" w:eastAsia="Times New Roman" w:hAnsi="Arial" w:cs="Arial"/>
                <w:sz w:val="18"/>
                <w:szCs w:val="18"/>
                <w:lang w:eastAsia="en-GB"/>
              </w:rPr>
            </w:pPr>
            <w:del w:id="900"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40191B99" w14:textId="2B30013D" w:rsidR="00DD039F" w:rsidRPr="0051745E" w:rsidDel="0096313F" w:rsidRDefault="00DD039F" w:rsidP="00213370">
            <w:pPr>
              <w:rPr>
                <w:del w:id="901" w:author="Lucy Marshall" w:date="2019-06-30T09:03:00Z"/>
                <w:rFonts w:ascii="Arial" w:eastAsia="Times New Roman" w:hAnsi="Arial" w:cs="Arial"/>
                <w:sz w:val="18"/>
                <w:szCs w:val="18"/>
                <w:lang w:eastAsia="en-GB"/>
              </w:rPr>
            </w:pPr>
            <w:del w:id="902"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1E448E7B" w14:textId="7358187A" w:rsidR="00DD039F" w:rsidRPr="0051745E" w:rsidDel="0096313F" w:rsidRDefault="00DD039F" w:rsidP="00213370">
            <w:pPr>
              <w:jc w:val="right"/>
              <w:rPr>
                <w:del w:id="903" w:author="Lucy Marshall" w:date="2019-06-30T09:03:00Z"/>
                <w:rFonts w:ascii="Arial" w:eastAsia="Times New Roman" w:hAnsi="Arial" w:cs="Arial"/>
                <w:sz w:val="18"/>
                <w:szCs w:val="18"/>
                <w:lang w:eastAsia="en-GB"/>
              </w:rPr>
            </w:pPr>
            <w:del w:id="904" w:author="Lucy Marshall" w:date="2019-06-30T09:03:00Z">
              <w:r w:rsidRPr="0051745E" w:rsidDel="0096313F">
                <w:rPr>
                  <w:rFonts w:ascii="Arial" w:eastAsia="Times New Roman" w:hAnsi="Arial" w:cs="Arial"/>
                  <w:sz w:val="18"/>
                  <w:szCs w:val="18"/>
                  <w:lang w:eastAsia="en-GB"/>
                </w:rPr>
                <w:delText>-.683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471ACC9D" w14:textId="1C86C10D" w:rsidR="00DD039F" w:rsidRPr="0051745E" w:rsidDel="0096313F" w:rsidRDefault="00DD039F" w:rsidP="00213370">
            <w:pPr>
              <w:jc w:val="right"/>
              <w:rPr>
                <w:del w:id="905" w:author="Lucy Marshall" w:date="2019-06-30T09:03:00Z"/>
                <w:rFonts w:ascii="Arial" w:eastAsia="Times New Roman" w:hAnsi="Arial" w:cs="Arial"/>
                <w:sz w:val="18"/>
                <w:szCs w:val="18"/>
                <w:lang w:eastAsia="en-GB"/>
              </w:rPr>
            </w:pPr>
            <w:del w:id="906" w:author="Lucy Marshall" w:date="2019-06-30T09:03:00Z">
              <w:r w:rsidRPr="0051745E" w:rsidDel="0096313F">
                <w:rPr>
                  <w:rFonts w:ascii="Arial" w:eastAsia="Times New Roman" w:hAnsi="Arial" w:cs="Arial"/>
                  <w:sz w:val="18"/>
                  <w:szCs w:val="18"/>
                  <w:lang w:eastAsia="en-GB"/>
                </w:rPr>
                <w:delText>0.229</w:delText>
              </w:r>
            </w:del>
          </w:p>
        </w:tc>
        <w:tc>
          <w:tcPr>
            <w:tcW w:w="1080" w:type="dxa"/>
            <w:tcBorders>
              <w:top w:val="single" w:sz="4" w:space="0" w:color="C0C0C0"/>
              <w:left w:val="nil"/>
              <w:bottom w:val="single" w:sz="4" w:space="0" w:color="C0C0C0"/>
              <w:right w:val="nil"/>
            </w:tcBorders>
          </w:tcPr>
          <w:p w14:paraId="6A288B42" w14:textId="78A8D999" w:rsidR="00DD039F" w:rsidRPr="0051745E" w:rsidDel="0096313F" w:rsidRDefault="00DD039F" w:rsidP="00213370">
            <w:pPr>
              <w:jc w:val="right"/>
              <w:rPr>
                <w:del w:id="907"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30735638" w14:textId="18BD244D" w:rsidR="00DD039F" w:rsidRPr="0051745E" w:rsidDel="0096313F" w:rsidRDefault="00DD039F" w:rsidP="00213370">
            <w:pPr>
              <w:jc w:val="right"/>
              <w:rPr>
                <w:del w:id="908" w:author="Lucy Marshall" w:date="2019-06-30T09:03:00Z"/>
                <w:rFonts w:ascii="Arial" w:eastAsia="Times New Roman" w:hAnsi="Arial" w:cs="Arial"/>
                <w:sz w:val="18"/>
                <w:szCs w:val="18"/>
                <w:lang w:eastAsia="en-GB"/>
              </w:rPr>
            </w:pPr>
            <w:del w:id="909" w:author="Lucy Marshall" w:date="2019-06-30T09:03:00Z">
              <w:r w:rsidRPr="0051745E" w:rsidDel="0096313F">
                <w:rPr>
                  <w:rFonts w:ascii="Arial" w:eastAsia="Times New Roman" w:hAnsi="Arial" w:cs="Arial"/>
                  <w:sz w:val="18"/>
                  <w:szCs w:val="18"/>
                  <w:lang w:eastAsia="en-GB"/>
                </w:rPr>
                <w:delText>0.031</w:delText>
              </w:r>
            </w:del>
          </w:p>
        </w:tc>
        <w:tc>
          <w:tcPr>
            <w:tcW w:w="1480" w:type="dxa"/>
            <w:tcBorders>
              <w:top w:val="single" w:sz="4" w:space="0" w:color="C0C0C0"/>
              <w:left w:val="nil"/>
              <w:bottom w:val="single" w:sz="4" w:space="0" w:color="C0C0C0"/>
              <w:right w:val="single" w:sz="4" w:space="0" w:color="E0E0E0"/>
            </w:tcBorders>
            <w:noWrap/>
            <w:hideMark/>
          </w:tcPr>
          <w:p w14:paraId="53BF63C1" w14:textId="7CA7310E" w:rsidR="00DD039F" w:rsidRPr="0051745E" w:rsidDel="0096313F" w:rsidRDefault="00DD039F" w:rsidP="00213370">
            <w:pPr>
              <w:jc w:val="right"/>
              <w:rPr>
                <w:del w:id="910" w:author="Lucy Marshall" w:date="2019-06-30T09:03:00Z"/>
                <w:rFonts w:ascii="Arial" w:eastAsia="Times New Roman" w:hAnsi="Arial" w:cs="Arial"/>
                <w:sz w:val="18"/>
                <w:szCs w:val="18"/>
                <w:lang w:eastAsia="en-GB"/>
              </w:rPr>
            </w:pPr>
            <w:del w:id="911" w:author="Lucy Marshall" w:date="2019-06-30T09:03:00Z">
              <w:r w:rsidRPr="0051745E" w:rsidDel="0096313F">
                <w:rPr>
                  <w:rFonts w:ascii="Arial" w:eastAsia="Times New Roman" w:hAnsi="Arial" w:cs="Arial"/>
                  <w:sz w:val="18"/>
                  <w:szCs w:val="18"/>
                  <w:lang w:eastAsia="en-GB"/>
                </w:rPr>
                <w:delText>-1.33</w:delText>
              </w:r>
            </w:del>
          </w:p>
        </w:tc>
        <w:tc>
          <w:tcPr>
            <w:tcW w:w="1480" w:type="dxa"/>
            <w:tcBorders>
              <w:top w:val="single" w:sz="4" w:space="0" w:color="C0C0C0"/>
              <w:left w:val="nil"/>
              <w:bottom w:val="single" w:sz="4" w:space="0" w:color="C0C0C0"/>
              <w:right w:val="nil"/>
            </w:tcBorders>
            <w:noWrap/>
            <w:hideMark/>
          </w:tcPr>
          <w:p w14:paraId="7062D2E7" w14:textId="077C4C09" w:rsidR="00DD039F" w:rsidRPr="0051745E" w:rsidDel="0096313F" w:rsidRDefault="00DD039F" w:rsidP="00213370">
            <w:pPr>
              <w:jc w:val="right"/>
              <w:rPr>
                <w:del w:id="912" w:author="Lucy Marshall" w:date="2019-06-30T09:03:00Z"/>
                <w:rFonts w:ascii="Arial" w:eastAsia="Times New Roman" w:hAnsi="Arial" w:cs="Arial"/>
                <w:sz w:val="18"/>
                <w:szCs w:val="18"/>
                <w:lang w:eastAsia="en-GB"/>
              </w:rPr>
            </w:pPr>
            <w:del w:id="913" w:author="Lucy Marshall" w:date="2019-06-30T09:03:00Z">
              <w:r w:rsidRPr="0051745E" w:rsidDel="0096313F">
                <w:rPr>
                  <w:rFonts w:ascii="Arial" w:eastAsia="Times New Roman" w:hAnsi="Arial" w:cs="Arial"/>
                  <w:sz w:val="18"/>
                  <w:szCs w:val="18"/>
                  <w:lang w:eastAsia="en-GB"/>
                </w:rPr>
                <w:delText>-0.03</w:delText>
              </w:r>
            </w:del>
          </w:p>
        </w:tc>
      </w:tr>
      <w:tr w:rsidR="00DD039F" w:rsidRPr="00A44F44" w:rsidDel="0096313F" w14:paraId="033176E7" w14:textId="07520A90" w:rsidTr="00213370">
        <w:trPr>
          <w:trHeight w:val="340"/>
          <w:del w:id="914" w:author="Lucy Marshall" w:date="2019-06-30T09:03:00Z"/>
        </w:trPr>
        <w:tc>
          <w:tcPr>
            <w:tcW w:w="0" w:type="auto"/>
            <w:vMerge/>
            <w:tcBorders>
              <w:top w:val="single" w:sz="4" w:space="0" w:color="C0C0C0"/>
              <w:left w:val="nil"/>
              <w:bottom w:val="nil"/>
              <w:right w:val="nil"/>
            </w:tcBorders>
            <w:vAlign w:val="center"/>
            <w:hideMark/>
          </w:tcPr>
          <w:p w14:paraId="6D7E3E7D" w14:textId="5EC50D4A" w:rsidR="00DD039F" w:rsidRPr="0051745E" w:rsidDel="0096313F" w:rsidRDefault="00DD039F" w:rsidP="00213370">
            <w:pPr>
              <w:rPr>
                <w:del w:id="91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F3037A6" w14:textId="489BB1E4" w:rsidR="00DD039F" w:rsidRPr="0051745E" w:rsidDel="0096313F" w:rsidRDefault="00DD039F" w:rsidP="00213370">
            <w:pPr>
              <w:rPr>
                <w:del w:id="91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7D3A70F" w14:textId="765C7A35" w:rsidR="00DD039F" w:rsidRPr="0051745E" w:rsidDel="0096313F" w:rsidRDefault="00DD039F" w:rsidP="00213370">
            <w:pPr>
              <w:rPr>
                <w:del w:id="917" w:author="Lucy Marshall" w:date="2019-06-30T09:03:00Z"/>
                <w:rFonts w:ascii="Arial" w:eastAsia="Times New Roman" w:hAnsi="Arial" w:cs="Arial"/>
                <w:sz w:val="18"/>
                <w:szCs w:val="18"/>
                <w:lang w:eastAsia="en-GB"/>
              </w:rPr>
            </w:pPr>
            <w:del w:id="918"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2DBCB66E" w14:textId="46CF0107" w:rsidR="00DD039F" w:rsidRPr="0051745E" w:rsidDel="0096313F" w:rsidRDefault="00DD039F" w:rsidP="00213370">
            <w:pPr>
              <w:jc w:val="right"/>
              <w:rPr>
                <w:del w:id="919" w:author="Lucy Marshall" w:date="2019-06-30T09:03:00Z"/>
                <w:rFonts w:ascii="Arial" w:eastAsia="Times New Roman" w:hAnsi="Arial" w:cs="Arial"/>
                <w:sz w:val="18"/>
                <w:szCs w:val="18"/>
                <w:lang w:eastAsia="en-GB"/>
              </w:rPr>
            </w:pPr>
            <w:del w:id="920" w:author="Lucy Marshall" w:date="2019-06-30T09:03:00Z">
              <w:r w:rsidRPr="0051745E" w:rsidDel="0096313F">
                <w:rPr>
                  <w:rFonts w:ascii="Arial" w:eastAsia="Times New Roman" w:hAnsi="Arial" w:cs="Arial"/>
                  <w:sz w:val="18"/>
                  <w:szCs w:val="18"/>
                  <w:lang w:eastAsia="en-GB"/>
                </w:rPr>
                <w:delText>0.176</w:delText>
              </w:r>
            </w:del>
          </w:p>
        </w:tc>
        <w:tc>
          <w:tcPr>
            <w:tcW w:w="1120" w:type="dxa"/>
            <w:tcBorders>
              <w:top w:val="nil"/>
              <w:left w:val="nil"/>
              <w:bottom w:val="single" w:sz="4" w:space="0" w:color="C0C0C0"/>
              <w:right w:val="single" w:sz="4" w:space="0" w:color="E0E0E0"/>
            </w:tcBorders>
            <w:noWrap/>
            <w:hideMark/>
          </w:tcPr>
          <w:p w14:paraId="3BAF547B" w14:textId="2C26260A" w:rsidR="00DD039F" w:rsidRPr="0051745E" w:rsidDel="0096313F" w:rsidRDefault="00DD039F" w:rsidP="00213370">
            <w:pPr>
              <w:jc w:val="right"/>
              <w:rPr>
                <w:del w:id="921" w:author="Lucy Marshall" w:date="2019-06-30T09:03:00Z"/>
                <w:rFonts w:ascii="Arial" w:eastAsia="Times New Roman" w:hAnsi="Arial" w:cs="Arial"/>
                <w:sz w:val="18"/>
                <w:szCs w:val="18"/>
                <w:lang w:eastAsia="en-GB"/>
              </w:rPr>
            </w:pPr>
            <w:del w:id="922" w:author="Lucy Marshall" w:date="2019-06-30T09:03:00Z">
              <w:r w:rsidRPr="0051745E" w:rsidDel="0096313F">
                <w:rPr>
                  <w:rFonts w:ascii="Arial" w:eastAsia="Times New Roman" w:hAnsi="Arial" w:cs="Arial"/>
                  <w:sz w:val="18"/>
                  <w:szCs w:val="18"/>
                  <w:lang w:eastAsia="en-GB"/>
                </w:rPr>
                <w:delText>0.262</w:delText>
              </w:r>
            </w:del>
          </w:p>
        </w:tc>
        <w:tc>
          <w:tcPr>
            <w:tcW w:w="1080" w:type="dxa"/>
            <w:tcBorders>
              <w:top w:val="nil"/>
              <w:left w:val="nil"/>
              <w:bottom w:val="single" w:sz="4" w:space="0" w:color="C0C0C0"/>
              <w:right w:val="nil"/>
            </w:tcBorders>
          </w:tcPr>
          <w:p w14:paraId="5048C734" w14:textId="4E8E2167" w:rsidR="00DD039F" w:rsidRPr="0051745E" w:rsidDel="0096313F" w:rsidRDefault="00DD039F" w:rsidP="00213370">
            <w:pPr>
              <w:jc w:val="right"/>
              <w:rPr>
                <w:del w:id="92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30EEB89" w14:textId="62955EBB" w:rsidR="00DD039F" w:rsidRPr="0051745E" w:rsidDel="0096313F" w:rsidRDefault="00DD039F" w:rsidP="00213370">
            <w:pPr>
              <w:jc w:val="right"/>
              <w:rPr>
                <w:del w:id="924" w:author="Lucy Marshall" w:date="2019-06-30T09:03:00Z"/>
                <w:rFonts w:ascii="Arial" w:eastAsia="Times New Roman" w:hAnsi="Arial" w:cs="Arial"/>
                <w:sz w:val="18"/>
                <w:szCs w:val="18"/>
                <w:lang w:eastAsia="en-GB"/>
              </w:rPr>
            </w:pPr>
            <w:del w:id="925"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3E6EB1D9" w14:textId="5F001298" w:rsidR="00DD039F" w:rsidRPr="0051745E" w:rsidDel="0096313F" w:rsidRDefault="00DD039F" w:rsidP="00213370">
            <w:pPr>
              <w:jc w:val="right"/>
              <w:rPr>
                <w:del w:id="926" w:author="Lucy Marshall" w:date="2019-06-30T09:03:00Z"/>
                <w:rFonts w:ascii="Arial" w:eastAsia="Times New Roman" w:hAnsi="Arial" w:cs="Arial"/>
                <w:sz w:val="18"/>
                <w:szCs w:val="18"/>
                <w:lang w:eastAsia="en-GB"/>
              </w:rPr>
            </w:pPr>
            <w:del w:id="927" w:author="Lucy Marshall" w:date="2019-06-30T09:03:00Z">
              <w:r w:rsidRPr="0051745E" w:rsidDel="0096313F">
                <w:rPr>
                  <w:rFonts w:ascii="Arial" w:eastAsia="Times New Roman" w:hAnsi="Arial" w:cs="Arial"/>
                  <w:sz w:val="18"/>
                  <w:szCs w:val="18"/>
                  <w:lang w:eastAsia="en-GB"/>
                </w:rPr>
                <w:delText>-0.57</w:delText>
              </w:r>
            </w:del>
          </w:p>
        </w:tc>
        <w:tc>
          <w:tcPr>
            <w:tcW w:w="1480" w:type="dxa"/>
            <w:tcBorders>
              <w:top w:val="nil"/>
              <w:left w:val="nil"/>
              <w:bottom w:val="single" w:sz="4" w:space="0" w:color="C0C0C0"/>
              <w:right w:val="nil"/>
            </w:tcBorders>
            <w:noWrap/>
            <w:hideMark/>
          </w:tcPr>
          <w:p w14:paraId="37A9ABD2" w14:textId="5413668D" w:rsidR="00DD039F" w:rsidRPr="0051745E" w:rsidDel="0096313F" w:rsidRDefault="00DD039F" w:rsidP="00213370">
            <w:pPr>
              <w:jc w:val="right"/>
              <w:rPr>
                <w:del w:id="928" w:author="Lucy Marshall" w:date="2019-06-30T09:03:00Z"/>
                <w:rFonts w:ascii="Arial" w:eastAsia="Times New Roman" w:hAnsi="Arial" w:cs="Arial"/>
                <w:sz w:val="18"/>
                <w:szCs w:val="18"/>
                <w:lang w:eastAsia="en-GB"/>
              </w:rPr>
            </w:pPr>
            <w:del w:id="929" w:author="Lucy Marshall" w:date="2019-06-30T09:03:00Z">
              <w:r w:rsidRPr="0051745E" w:rsidDel="0096313F">
                <w:rPr>
                  <w:rFonts w:ascii="Arial" w:eastAsia="Times New Roman" w:hAnsi="Arial" w:cs="Arial"/>
                  <w:sz w:val="18"/>
                  <w:szCs w:val="18"/>
                  <w:lang w:eastAsia="en-GB"/>
                </w:rPr>
                <w:delText>0.92</w:delText>
              </w:r>
            </w:del>
          </w:p>
        </w:tc>
      </w:tr>
      <w:tr w:rsidR="00DD039F" w:rsidRPr="00A44F44" w:rsidDel="0096313F" w14:paraId="3BB12841" w14:textId="03225DBF" w:rsidTr="00213370">
        <w:trPr>
          <w:trHeight w:val="360"/>
          <w:del w:id="930" w:author="Lucy Marshall" w:date="2019-06-30T09:03:00Z"/>
        </w:trPr>
        <w:tc>
          <w:tcPr>
            <w:tcW w:w="0" w:type="auto"/>
            <w:vMerge/>
            <w:tcBorders>
              <w:top w:val="single" w:sz="4" w:space="0" w:color="C0C0C0"/>
              <w:left w:val="nil"/>
              <w:bottom w:val="nil"/>
              <w:right w:val="nil"/>
            </w:tcBorders>
            <w:vAlign w:val="center"/>
            <w:hideMark/>
          </w:tcPr>
          <w:p w14:paraId="1BAB26B4" w14:textId="716BF9E5" w:rsidR="00DD039F" w:rsidRPr="0051745E" w:rsidDel="0096313F" w:rsidRDefault="00DD039F" w:rsidP="00213370">
            <w:pPr>
              <w:rPr>
                <w:del w:id="93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FF8965F" w14:textId="565EC040" w:rsidR="00DD039F" w:rsidRPr="0051745E" w:rsidDel="0096313F" w:rsidRDefault="00DD039F" w:rsidP="00213370">
            <w:pPr>
              <w:rPr>
                <w:del w:id="93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EAD6FDC" w14:textId="4A86D803" w:rsidR="00DD039F" w:rsidRPr="0051745E" w:rsidDel="0096313F" w:rsidRDefault="00DD039F" w:rsidP="00213370">
            <w:pPr>
              <w:rPr>
                <w:del w:id="933" w:author="Lucy Marshall" w:date="2019-06-30T09:03:00Z"/>
                <w:rFonts w:ascii="Arial" w:eastAsia="Times New Roman" w:hAnsi="Arial" w:cs="Arial"/>
                <w:sz w:val="18"/>
                <w:szCs w:val="18"/>
                <w:lang w:eastAsia="en-GB"/>
              </w:rPr>
            </w:pPr>
            <w:del w:id="934"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EA93159" w14:textId="4051358D" w:rsidR="00DD039F" w:rsidRPr="0051745E" w:rsidDel="0096313F" w:rsidRDefault="00DD039F" w:rsidP="00213370">
            <w:pPr>
              <w:jc w:val="right"/>
              <w:rPr>
                <w:del w:id="935" w:author="Lucy Marshall" w:date="2019-06-30T09:03:00Z"/>
                <w:rFonts w:ascii="Arial" w:eastAsia="Times New Roman" w:hAnsi="Arial" w:cs="Arial"/>
                <w:sz w:val="18"/>
                <w:szCs w:val="18"/>
                <w:lang w:eastAsia="en-GB"/>
              </w:rPr>
            </w:pPr>
            <w:del w:id="936" w:author="Lucy Marshall" w:date="2019-06-30T09:03:00Z">
              <w:r w:rsidRPr="0051745E" w:rsidDel="0096313F">
                <w:rPr>
                  <w:rFonts w:ascii="Arial" w:eastAsia="Times New Roman" w:hAnsi="Arial" w:cs="Arial"/>
                  <w:sz w:val="18"/>
                  <w:szCs w:val="18"/>
                  <w:lang w:eastAsia="en-GB"/>
                </w:rPr>
                <w:delText>-.918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6BD708C8" w14:textId="7E7EFB26" w:rsidR="00DD039F" w:rsidRPr="0051745E" w:rsidDel="0096313F" w:rsidRDefault="00DD039F" w:rsidP="00213370">
            <w:pPr>
              <w:jc w:val="right"/>
              <w:rPr>
                <w:del w:id="937" w:author="Lucy Marshall" w:date="2019-06-30T09:03:00Z"/>
                <w:rFonts w:ascii="Arial" w:eastAsia="Times New Roman" w:hAnsi="Arial" w:cs="Arial"/>
                <w:sz w:val="18"/>
                <w:szCs w:val="18"/>
                <w:lang w:eastAsia="en-GB"/>
              </w:rPr>
            </w:pPr>
            <w:del w:id="938" w:author="Lucy Marshall" w:date="2019-06-30T09:03:00Z">
              <w:r w:rsidRPr="0051745E" w:rsidDel="0096313F">
                <w:rPr>
                  <w:rFonts w:ascii="Arial" w:eastAsia="Times New Roman" w:hAnsi="Arial" w:cs="Arial"/>
                  <w:sz w:val="18"/>
                  <w:szCs w:val="18"/>
                  <w:lang w:eastAsia="en-GB"/>
                </w:rPr>
                <w:delText>0.241</w:delText>
              </w:r>
            </w:del>
          </w:p>
        </w:tc>
        <w:tc>
          <w:tcPr>
            <w:tcW w:w="1080" w:type="dxa"/>
            <w:tcBorders>
              <w:top w:val="nil"/>
              <w:left w:val="nil"/>
              <w:bottom w:val="single" w:sz="4" w:space="0" w:color="C0C0C0"/>
              <w:right w:val="nil"/>
            </w:tcBorders>
          </w:tcPr>
          <w:p w14:paraId="3378DEC3" w14:textId="6875D371" w:rsidR="00DD039F" w:rsidRPr="0051745E" w:rsidDel="0096313F" w:rsidRDefault="00DD039F" w:rsidP="00213370">
            <w:pPr>
              <w:jc w:val="right"/>
              <w:rPr>
                <w:del w:id="93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F06AD4A" w14:textId="543B92F9" w:rsidR="00DD039F" w:rsidRPr="0051745E" w:rsidDel="0096313F" w:rsidRDefault="00DD039F" w:rsidP="00213370">
            <w:pPr>
              <w:jc w:val="right"/>
              <w:rPr>
                <w:del w:id="940" w:author="Lucy Marshall" w:date="2019-06-30T09:03:00Z"/>
                <w:rFonts w:ascii="Arial" w:eastAsia="Times New Roman" w:hAnsi="Arial" w:cs="Arial"/>
                <w:sz w:val="18"/>
                <w:szCs w:val="18"/>
                <w:lang w:eastAsia="en-GB"/>
              </w:rPr>
            </w:pPr>
            <w:del w:id="941"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nil"/>
              <w:left w:val="nil"/>
              <w:bottom w:val="single" w:sz="4" w:space="0" w:color="C0C0C0"/>
              <w:right w:val="single" w:sz="4" w:space="0" w:color="E0E0E0"/>
            </w:tcBorders>
            <w:noWrap/>
            <w:hideMark/>
          </w:tcPr>
          <w:p w14:paraId="7E32D089" w14:textId="7E3929F2" w:rsidR="00DD039F" w:rsidRPr="0051745E" w:rsidDel="0096313F" w:rsidRDefault="00DD039F" w:rsidP="00213370">
            <w:pPr>
              <w:jc w:val="right"/>
              <w:rPr>
                <w:del w:id="942" w:author="Lucy Marshall" w:date="2019-06-30T09:03:00Z"/>
                <w:rFonts w:ascii="Arial" w:eastAsia="Times New Roman" w:hAnsi="Arial" w:cs="Arial"/>
                <w:sz w:val="18"/>
                <w:szCs w:val="18"/>
                <w:lang w:eastAsia="en-GB"/>
              </w:rPr>
            </w:pPr>
            <w:del w:id="943" w:author="Lucy Marshall" w:date="2019-06-30T09:03:00Z">
              <w:r w:rsidRPr="0051745E" w:rsidDel="0096313F">
                <w:rPr>
                  <w:rFonts w:ascii="Arial" w:eastAsia="Times New Roman" w:hAnsi="Arial" w:cs="Arial"/>
                  <w:sz w:val="18"/>
                  <w:szCs w:val="18"/>
                  <w:lang w:eastAsia="en-GB"/>
                </w:rPr>
                <w:delText>-1.60</w:delText>
              </w:r>
            </w:del>
          </w:p>
        </w:tc>
        <w:tc>
          <w:tcPr>
            <w:tcW w:w="1480" w:type="dxa"/>
            <w:tcBorders>
              <w:top w:val="nil"/>
              <w:left w:val="nil"/>
              <w:bottom w:val="single" w:sz="4" w:space="0" w:color="C0C0C0"/>
              <w:right w:val="nil"/>
            </w:tcBorders>
            <w:noWrap/>
            <w:hideMark/>
          </w:tcPr>
          <w:p w14:paraId="7E77241B" w14:textId="2F524B60" w:rsidR="00DD039F" w:rsidRPr="0051745E" w:rsidDel="0096313F" w:rsidRDefault="00DD039F" w:rsidP="00213370">
            <w:pPr>
              <w:jc w:val="right"/>
              <w:rPr>
                <w:del w:id="944" w:author="Lucy Marshall" w:date="2019-06-30T09:03:00Z"/>
                <w:rFonts w:ascii="Arial" w:eastAsia="Times New Roman" w:hAnsi="Arial" w:cs="Arial"/>
                <w:sz w:val="18"/>
                <w:szCs w:val="18"/>
                <w:lang w:eastAsia="en-GB"/>
              </w:rPr>
            </w:pPr>
            <w:del w:id="945" w:author="Lucy Marshall" w:date="2019-06-30T09:03:00Z">
              <w:r w:rsidRPr="0051745E" w:rsidDel="0096313F">
                <w:rPr>
                  <w:rFonts w:ascii="Arial" w:eastAsia="Times New Roman" w:hAnsi="Arial" w:cs="Arial"/>
                  <w:sz w:val="18"/>
                  <w:szCs w:val="18"/>
                  <w:lang w:eastAsia="en-GB"/>
                </w:rPr>
                <w:delText>-0.24</w:delText>
              </w:r>
            </w:del>
          </w:p>
        </w:tc>
      </w:tr>
      <w:tr w:rsidR="00DD039F" w:rsidRPr="00A44F44" w:rsidDel="0096313F" w14:paraId="1C605038" w14:textId="181C1E7C" w:rsidTr="00213370">
        <w:trPr>
          <w:trHeight w:val="340"/>
          <w:del w:id="946" w:author="Lucy Marshall" w:date="2019-06-30T09:03:00Z"/>
        </w:trPr>
        <w:tc>
          <w:tcPr>
            <w:tcW w:w="0" w:type="auto"/>
            <w:vMerge/>
            <w:tcBorders>
              <w:top w:val="single" w:sz="4" w:space="0" w:color="C0C0C0"/>
              <w:left w:val="nil"/>
              <w:bottom w:val="nil"/>
              <w:right w:val="nil"/>
            </w:tcBorders>
            <w:vAlign w:val="center"/>
            <w:hideMark/>
          </w:tcPr>
          <w:p w14:paraId="1662169D" w14:textId="587320E2" w:rsidR="00DD039F" w:rsidRPr="0051745E" w:rsidDel="0096313F" w:rsidRDefault="00DD039F" w:rsidP="00213370">
            <w:pPr>
              <w:rPr>
                <w:del w:id="94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C0A4613" w14:textId="53C1564B" w:rsidR="00DD039F" w:rsidRPr="0051745E" w:rsidDel="0096313F" w:rsidRDefault="00DD039F" w:rsidP="00213370">
            <w:pPr>
              <w:rPr>
                <w:del w:id="948" w:author="Lucy Marshall" w:date="2019-06-30T09:03:00Z"/>
                <w:rFonts w:ascii="Arial" w:eastAsia="Times New Roman" w:hAnsi="Arial" w:cs="Arial"/>
                <w:sz w:val="18"/>
                <w:szCs w:val="18"/>
                <w:lang w:eastAsia="en-GB"/>
              </w:rPr>
            </w:pPr>
          </w:p>
        </w:tc>
        <w:tc>
          <w:tcPr>
            <w:tcW w:w="1740" w:type="dxa"/>
            <w:shd w:val="clear" w:color="auto" w:fill="E0E0E0"/>
            <w:hideMark/>
          </w:tcPr>
          <w:p w14:paraId="412F13DB" w14:textId="31C3E4CD" w:rsidR="00DD039F" w:rsidRPr="0051745E" w:rsidDel="0096313F" w:rsidRDefault="00DD039F" w:rsidP="00213370">
            <w:pPr>
              <w:rPr>
                <w:del w:id="949" w:author="Lucy Marshall" w:date="2019-06-30T09:03:00Z"/>
                <w:rFonts w:ascii="Arial" w:eastAsia="Times New Roman" w:hAnsi="Arial" w:cs="Arial"/>
                <w:sz w:val="18"/>
                <w:szCs w:val="18"/>
                <w:lang w:eastAsia="en-GB"/>
              </w:rPr>
            </w:pPr>
            <w:del w:id="950"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461980F0" w14:textId="3CE0BD95" w:rsidR="00DD039F" w:rsidRPr="0051745E" w:rsidDel="0096313F" w:rsidRDefault="00DD039F" w:rsidP="00213370">
            <w:pPr>
              <w:jc w:val="right"/>
              <w:rPr>
                <w:del w:id="951" w:author="Lucy Marshall" w:date="2019-06-30T09:03:00Z"/>
                <w:rFonts w:ascii="Arial" w:eastAsia="Times New Roman" w:hAnsi="Arial" w:cs="Arial"/>
                <w:sz w:val="18"/>
                <w:szCs w:val="18"/>
                <w:lang w:eastAsia="en-GB"/>
              </w:rPr>
            </w:pPr>
            <w:del w:id="952" w:author="Lucy Marshall" w:date="2019-06-30T09:03:00Z">
              <w:r w:rsidRPr="0051745E" w:rsidDel="0096313F">
                <w:rPr>
                  <w:rFonts w:ascii="Arial" w:eastAsia="Times New Roman" w:hAnsi="Arial" w:cs="Arial"/>
                  <w:sz w:val="18"/>
                  <w:szCs w:val="18"/>
                  <w:lang w:eastAsia="en-GB"/>
                </w:rPr>
                <w:delText>-0.004</w:delText>
              </w:r>
            </w:del>
          </w:p>
        </w:tc>
        <w:tc>
          <w:tcPr>
            <w:tcW w:w="1120" w:type="dxa"/>
            <w:tcBorders>
              <w:top w:val="nil"/>
              <w:left w:val="nil"/>
              <w:bottom w:val="nil"/>
              <w:right w:val="single" w:sz="4" w:space="0" w:color="E0E0E0"/>
            </w:tcBorders>
            <w:noWrap/>
            <w:hideMark/>
          </w:tcPr>
          <w:p w14:paraId="5B7462DC" w14:textId="6C3727A8" w:rsidR="00DD039F" w:rsidRPr="0051745E" w:rsidDel="0096313F" w:rsidRDefault="00DD039F" w:rsidP="00213370">
            <w:pPr>
              <w:jc w:val="right"/>
              <w:rPr>
                <w:del w:id="953" w:author="Lucy Marshall" w:date="2019-06-30T09:03:00Z"/>
                <w:rFonts w:ascii="Arial" w:eastAsia="Times New Roman" w:hAnsi="Arial" w:cs="Arial"/>
                <w:sz w:val="18"/>
                <w:szCs w:val="18"/>
                <w:lang w:eastAsia="en-GB"/>
              </w:rPr>
            </w:pPr>
            <w:del w:id="954" w:author="Lucy Marshall" w:date="2019-06-30T09:03:00Z">
              <w:r w:rsidRPr="0051745E" w:rsidDel="0096313F">
                <w:rPr>
                  <w:rFonts w:ascii="Arial" w:eastAsia="Times New Roman" w:hAnsi="Arial" w:cs="Arial"/>
                  <w:sz w:val="18"/>
                  <w:szCs w:val="18"/>
                  <w:lang w:eastAsia="en-GB"/>
                </w:rPr>
                <w:delText>0.244</w:delText>
              </w:r>
            </w:del>
          </w:p>
        </w:tc>
        <w:tc>
          <w:tcPr>
            <w:tcW w:w="1080" w:type="dxa"/>
          </w:tcPr>
          <w:p w14:paraId="1B016C70" w14:textId="1AF9564A" w:rsidR="00DD039F" w:rsidRPr="0051745E" w:rsidDel="0096313F" w:rsidRDefault="00DD039F" w:rsidP="00213370">
            <w:pPr>
              <w:jc w:val="right"/>
              <w:rPr>
                <w:del w:id="955"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0A9C85A" w14:textId="675F3EB2" w:rsidR="00DD039F" w:rsidRPr="0051745E" w:rsidDel="0096313F" w:rsidRDefault="00DD039F" w:rsidP="00213370">
            <w:pPr>
              <w:jc w:val="right"/>
              <w:rPr>
                <w:del w:id="956" w:author="Lucy Marshall" w:date="2019-06-30T09:03:00Z"/>
                <w:rFonts w:ascii="Arial" w:eastAsia="Times New Roman" w:hAnsi="Arial" w:cs="Arial"/>
                <w:sz w:val="18"/>
                <w:szCs w:val="18"/>
                <w:lang w:eastAsia="en-GB"/>
              </w:rPr>
            </w:pPr>
            <w:del w:id="957"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2C77D8FF" w14:textId="14DBEC4B" w:rsidR="00DD039F" w:rsidRPr="0051745E" w:rsidDel="0096313F" w:rsidRDefault="00DD039F" w:rsidP="00213370">
            <w:pPr>
              <w:jc w:val="right"/>
              <w:rPr>
                <w:del w:id="958" w:author="Lucy Marshall" w:date="2019-06-30T09:03:00Z"/>
                <w:rFonts w:ascii="Arial" w:eastAsia="Times New Roman" w:hAnsi="Arial" w:cs="Arial"/>
                <w:sz w:val="18"/>
                <w:szCs w:val="18"/>
                <w:lang w:eastAsia="en-GB"/>
              </w:rPr>
            </w:pPr>
            <w:del w:id="959" w:author="Lucy Marshall" w:date="2019-06-30T09:03:00Z">
              <w:r w:rsidRPr="0051745E" w:rsidDel="0096313F">
                <w:rPr>
                  <w:rFonts w:ascii="Arial" w:eastAsia="Times New Roman" w:hAnsi="Arial" w:cs="Arial"/>
                  <w:sz w:val="18"/>
                  <w:szCs w:val="18"/>
                  <w:lang w:eastAsia="en-GB"/>
                </w:rPr>
                <w:delText>-0.69</w:delText>
              </w:r>
            </w:del>
          </w:p>
        </w:tc>
        <w:tc>
          <w:tcPr>
            <w:tcW w:w="1480" w:type="dxa"/>
            <w:noWrap/>
            <w:hideMark/>
          </w:tcPr>
          <w:p w14:paraId="0CCC803D" w14:textId="555424FF" w:rsidR="00DD039F" w:rsidRPr="0051745E" w:rsidDel="0096313F" w:rsidRDefault="00DD039F" w:rsidP="00213370">
            <w:pPr>
              <w:jc w:val="right"/>
              <w:rPr>
                <w:del w:id="960" w:author="Lucy Marshall" w:date="2019-06-30T09:03:00Z"/>
                <w:rFonts w:ascii="Arial" w:eastAsia="Times New Roman" w:hAnsi="Arial" w:cs="Arial"/>
                <w:sz w:val="18"/>
                <w:szCs w:val="18"/>
                <w:lang w:eastAsia="en-GB"/>
              </w:rPr>
            </w:pPr>
            <w:del w:id="961" w:author="Lucy Marshall" w:date="2019-06-30T09:03:00Z">
              <w:r w:rsidRPr="0051745E" w:rsidDel="0096313F">
                <w:rPr>
                  <w:rFonts w:ascii="Arial" w:eastAsia="Times New Roman" w:hAnsi="Arial" w:cs="Arial"/>
                  <w:sz w:val="18"/>
                  <w:szCs w:val="18"/>
                  <w:lang w:eastAsia="en-GB"/>
                </w:rPr>
                <w:delText>0.69</w:delText>
              </w:r>
            </w:del>
          </w:p>
        </w:tc>
      </w:tr>
      <w:tr w:rsidR="00DD039F" w:rsidRPr="00A44F44" w:rsidDel="0096313F" w14:paraId="58438A15" w14:textId="56A06EF8" w:rsidTr="00213370">
        <w:trPr>
          <w:trHeight w:val="360"/>
          <w:del w:id="962"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35F246B1" w14:textId="2DE02B69" w:rsidR="00DD039F" w:rsidRPr="0051745E" w:rsidDel="0096313F" w:rsidRDefault="00DD039F" w:rsidP="00213370">
            <w:pPr>
              <w:rPr>
                <w:del w:id="963" w:author="Lucy Marshall" w:date="2019-06-30T09:03:00Z"/>
                <w:rFonts w:ascii="Arial" w:eastAsia="Times New Roman" w:hAnsi="Arial" w:cs="Arial"/>
                <w:sz w:val="18"/>
                <w:szCs w:val="18"/>
                <w:lang w:eastAsia="en-GB"/>
              </w:rPr>
            </w:pPr>
            <w:del w:id="964" w:author="Lucy Marshall" w:date="2019-06-30T09:03:00Z">
              <w:r w:rsidRPr="0051745E" w:rsidDel="0096313F">
                <w:rPr>
                  <w:rFonts w:ascii="Arial" w:eastAsia="Times New Roman" w:hAnsi="Arial" w:cs="Arial"/>
                  <w:sz w:val="18"/>
                  <w:szCs w:val="18"/>
                  <w:lang w:eastAsia="en-GB"/>
                </w:rPr>
                <w:delText>Fish to fish on show</w:delText>
              </w:r>
            </w:del>
          </w:p>
        </w:tc>
        <w:tc>
          <w:tcPr>
            <w:tcW w:w="1740" w:type="dxa"/>
            <w:vMerge w:val="restart"/>
            <w:tcBorders>
              <w:top w:val="single" w:sz="4" w:space="0" w:color="C0C0C0"/>
              <w:left w:val="nil"/>
              <w:bottom w:val="nil"/>
              <w:right w:val="nil"/>
            </w:tcBorders>
            <w:shd w:val="clear" w:color="auto" w:fill="E0E0E0"/>
            <w:hideMark/>
          </w:tcPr>
          <w:p w14:paraId="2A8EBFAE" w14:textId="4BF7DEC8" w:rsidR="00DD039F" w:rsidRPr="0051745E" w:rsidDel="0096313F" w:rsidRDefault="00DD039F" w:rsidP="00213370">
            <w:pPr>
              <w:rPr>
                <w:del w:id="965" w:author="Lucy Marshall" w:date="2019-06-30T09:03:00Z"/>
                <w:rFonts w:ascii="Arial" w:eastAsia="Times New Roman" w:hAnsi="Arial" w:cs="Arial"/>
                <w:sz w:val="18"/>
                <w:szCs w:val="18"/>
                <w:lang w:eastAsia="en-GB"/>
              </w:rPr>
            </w:pPr>
            <w:del w:id="966"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415C45B6" w14:textId="191BABCE" w:rsidR="00DD039F" w:rsidRPr="0051745E" w:rsidDel="0096313F" w:rsidRDefault="00DD039F" w:rsidP="00213370">
            <w:pPr>
              <w:rPr>
                <w:del w:id="967" w:author="Lucy Marshall" w:date="2019-06-30T09:03:00Z"/>
                <w:rFonts w:ascii="Arial" w:eastAsia="Times New Roman" w:hAnsi="Arial" w:cs="Arial"/>
                <w:sz w:val="18"/>
                <w:szCs w:val="18"/>
                <w:lang w:eastAsia="en-GB"/>
              </w:rPr>
            </w:pPr>
            <w:del w:id="968"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0BEB263F" w14:textId="79D9181A" w:rsidR="00DD039F" w:rsidRPr="0051745E" w:rsidDel="0096313F" w:rsidRDefault="00DD039F" w:rsidP="00213370">
            <w:pPr>
              <w:jc w:val="right"/>
              <w:rPr>
                <w:del w:id="969" w:author="Lucy Marshall" w:date="2019-06-30T09:03:00Z"/>
                <w:rFonts w:ascii="Arial" w:eastAsia="Times New Roman" w:hAnsi="Arial" w:cs="Arial"/>
                <w:sz w:val="18"/>
                <w:szCs w:val="18"/>
                <w:lang w:eastAsia="en-GB"/>
              </w:rPr>
            </w:pPr>
            <w:del w:id="970" w:author="Lucy Marshall" w:date="2019-06-30T09:03:00Z">
              <w:r w:rsidRPr="0051745E" w:rsidDel="0096313F">
                <w:rPr>
                  <w:rFonts w:ascii="Arial" w:eastAsia="Times New Roman" w:hAnsi="Arial" w:cs="Arial"/>
                  <w:sz w:val="18"/>
                  <w:szCs w:val="18"/>
                  <w:lang w:eastAsia="en-GB"/>
                </w:rPr>
                <w:delText>-1.183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5726EB2B" w14:textId="4A30F51F" w:rsidR="00DD039F" w:rsidRPr="0051745E" w:rsidDel="0096313F" w:rsidRDefault="00DD039F" w:rsidP="00213370">
            <w:pPr>
              <w:jc w:val="right"/>
              <w:rPr>
                <w:del w:id="971" w:author="Lucy Marshall" w:date="2019-06-30T09:03:00Z"/>
                <w:rFonts w:ascii="Arial" w:eastAsia="Times New Roman" w:hAnsi="Arial" w:cs="Arial"/>
                <w:sz w:val="18"/>
                <w:szCs w:val="18"/>
                <w:lang w:eastAsia="en-GB"/>
              </w:rPr>
            </w:pPr>
            <w:del w:id="972" w:author="Lucy Marshall" w:date="2019-06-30T09:03:00Z">
              <w:r w:rsidRPr="0051745E" w:rsidDel="0096313F">
                <w:rPr>
                  <w:rFonts w:ascii="Arial" w:eastAsia="Times New Roman" w:hAnsi="Arial" w:cs="Arial"/>
                  <w:sz w:val="18"/>
                  <w:szCs w:val="18"/>
                  <w:lang w:eastAsia="en-GB"/>
                </w:rPr>
                <w:delText>0.230</w:delText>
              </w:r>
            </w:del>
          </w:p>
        </w:tc>
        <w:tc>
          <w:tcPr>
            <w:tcW w:w="1080" w:type="dxa"/>
            <w:tcBorders>
              <w:top w:val="single" w:sz="4" w:space="0" w:color="C0C0C0"/>
              <w:left w:val="nil"/>
              <w:bottom w:val="single" w:sz="4" w:space="0" w:color="C0C0C0"/>
              <w:right w:val="nil"/>
            </w:tcBorders>
          </w:tcPr>
          <w:p w14:paraId="0B18B7E0" w14:textId="53387DED" w:rsidR="00DD039F" w:rsidRPr="0051745E" w:rsidDel="0096313F" w:rsidRDefault="00DD039F" w:rsidP="00213370">
            <w:pPr>
              <w:jc w:val="right"/>
              <w:rPr>
                <w:del w:id="973"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4E52CB64" w14:textId="7B305475" w:rsidR="00DD039F" w:rsidRPr="0051745E" w:rsidDel="0096313F" w:rsidRDefault="00DD039F" w:rsidP="00213370">
            <w:pPr>
              <w:jc w:val="right"/>
              <w:rPr>
                <w:del w:id="974" w:author="Lucy Marshall" w:date="2019-06-30T09:03:00Z"/>
                <w:rFonts w:ascii="Arial" w:eastAsia="Times New Roman" w:hAnsi="Arial" w:cs="Arial"/>
                <w:sz w:val="18"/>
                <w:szCs w:val="18"/>
                <w:lang w:eastAsia="en-GB"/>
              </w:rPr>
            </w:pPr>
            <w:del w:id="975" w:author="Lucy Marshall" w:date="2019-06-30T09:03:00Z">
              <w:r w:rsidRPr="0051745E" w:rsidDel="0096313F">
                <w:rPr>
                  <w:rFonts w:ascii="Arial" w:eastAsia="Times New Roman" w:hAnsi="Arial" w:cs="Arial"/>
                  <w:sz w:val="18"/>
                  <w:szCs w:val="18"/>
                  <w:lang w:eastAsia="en-GB"/>
                </w:rPr>
                <w:delText>0.000</w:delText>
              </w:r>
            </w:del>
          </w:p>
        </w:tc>
        <w:tc>
          <w:tcPr>
            <w:tcW w:w="1480" w:type="dxa"/>
            <w:tcBorders>
              <w:top w:val="single" w:sz="4" w:space="0" w:color="C0C0C0"/>
              <w:left w:val="nil"/>
              <w:bottom w:val="single" w:sz="4" w:space="0" w:color="C0C0C0"/>
              <w:right w:val="single" w:sz="4" w:space="0" w:color="E0E0E0"/>
            </w:tcBorders>
            <w:noWrap/>
            <w:hideMark/>
          </w:tcPr>
          <w:p w14:paraId="59518BF3" w14:textId="0D06F44D" w:rsidR="00DD039F" w:rsidRPr="0051745E" w:rsidDel="0096313F" w:rsidRDefault="00DD039F" w:rsidP="00213370">
            <w:pPr>
              <w:jc w:val="right"/>
              <w:rPr>
                <w:del w:id="976" w:author="Lucy Marshall" w:date="2019-06-30T09:03:00Z"/>
                <w:rFonts w:ascii="Arial" w:eastAsia="Times New Roman" w:hAnsi="Arial" w:cs="Arial"/>
                <w:sz w:val="18"/>
                <w:szCs w:val="18"/>
                <w:lang w:eastAsia="en-GB"/>
              </w:rPr>
            </w:pPr>
            <w:del w:id="977" w:author="Lucy Marshall" w:date="2019-06-30T09:03:00Z">
              <w:r w:rsidRPr="0051745E" w:rsidDel="0096313F">
                <w:rPr>
                  <w:rFonts w:ascii="Arial" w:eastAsia="Times New Roman" w:hAnsi="Arial" w:cs="Arial"/>
                  <w:sz w:val="18"/>
                  <w:szCs w:val="18"/>
                  <w:lang w:eastAsia="en-GB"/>
                </w:rPr>
                <w:delText>-1.84</w:delText>
              </w:r>
            </w:del>
          </w:p>
        </w:tc>
        <w:tc>
          <w:tcPr>
            <w:tcW w:w="1480" w:type="dxa"/>
            <w:tcBorders>
              <w:top w:val="single" w:sz="4" w:space="0" w:color="C0C0C0"/>
              <w:left w:val="nil"/>
              <w:bottom w:val="single" w:sz="4" w:space="0" w:color="C0C0C0"/>
              <w:right w:val="nil"/>
            </w:tcBorders>
            <w:noWrap/>
            <w:hideMark/>
          </w:tcPr>
          <w:p w14:paraId="2872D434" w14:textId="76DB5031" w:rsidR="00DD039F" w:rsidRPr="0051745E" w:rsidDel="0096313F" w:rsidRDefault="00DD039F" w:rsidP="00213370">
            <w:pPr>
              <w:jc w:val="right"/>
              <w:rPr>
                <w:del w:id="978" w:author="Lucy Marshall" w:date="2019-06-30T09:03:00Z"/>
                <w:rFonts w:ascii="Arial" w:eastAsia="Times New Roman" w:hAnsi="Arial" w:cs="Arial"/>
                <w:sz w:val="18"/>
                <w:szCs w:val="18"/>
                <w:lang w:eastAsia="en-GB"/>
              </w:rPr>
            </w:pPr>
            <w:del w:id="979" w:author="Lucy Marshall" w:date="2019-06-30T09:03:00Z">
              <w:r w:rsidRPr="0051745E" w:rsidDel="0096313F">
                <w:rPr>
                  <w:rFonts w:ascii="Arial" w:eastAsia="Times New Roman" w:hAnsi="Arial" w:cs="Arial"/>
                  <w:sz w:val="18"/>
                  <w:szCs w:val="18"/>
                  <w:lang w:eastAsia="en-GB"/>
                </w:rPr>
                <w:delText>-0.53</w:delText>
              </w:r>
            </w:del>
          </w:p>
        </w:tc>
      </w:tr>
      <w:tr w:rsidR="00DD039F" w:rsidRPr="00A44F44" w:rsidDel="0096313F" w14:paraId="4806D029" w14:textId="653052AA" w:rsidTr="00213370">
        <w:trPr>
          <w:trHeight w:val="340"/>
          <w:del w:id="980" w:author="Lucy Marshall" w:date="2019-06-30T09:03:00Z"/>
        </w:trPr>
        <w:tc>
          <w:tcPr>
            <w:tcW w:w="0" w:type="auto"/>
            <w:vMerge/>
            <w:tcBorders>
              <w:top w:val="single" w:sz="4" w:space="0" w:color="C0C0C0"/>
              <w:left w:val="nil"/>
              <w:bottom w:val="nil"/>
              <w:right w:val="nil"/>
            </w:tcBorders>
            <w:vAlign w:val="center"/>
            <w:hideMark/>
          </w:tcPr>
          <w:p w14:paraId="32153480" w14:textId="63CE1402" w:rsidR="00DD039F" w:rsidRPr="0051745E" w:rsidDel="0096313F" w:rsidRDefault="00DD039F" w:rsidP="00213370">
            <w:pPr>
              <w:rPr>
                <w:del w:id="98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28BE96A" w14:textId="73E26A7D" w:rsidR="00DD039F" w:rsidRPr="0051745E" w:rsidDel="0096313F" w:rsidRDefault="00DD039F" w:rsidP="00213370">
            <w:pPr>
              <w:rPr>
                <w:del w:id="98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C867C51" w14:textId="1B14281A" w:rsidR="00DD039F" w:rsidRPr="0051745E" w:rsidDel="0096313F" w:rsidRDefault="00DD039F" w:rsidP="00213370">
            <w:pPr>
              <w:rPr>
                <w:del w:id="983" w:author="Lucy Marshall" w:date="2019-06-30T09:03:00Z"/>
                <w:rFonts w:ascii="Arial" w:eastAsia="Times New Roman" w:hAnsi="Arial" w:cs="Arial"/>
                <w:sz w:val="18"/>
                <w:szCs w:val="18"/>
                <w:lang w:eastAsia="en-GB"/>
              </w:rPr>
            </w:pPr>
            <w:del w:id="984"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4E5C3685" w14:textId="66AF268A" w:rsidR="00DD039F" w:rsidRPr="0051745E" w:rsidDel="0096313F" w:rsidRDefault="00DD039F" w:rsidP="00213370">
            <w:pPr>
              <w:jc w:val="right"/>
              <w:rPr>
                <w:del w:id="985" w:author="Lucy Marshall" w:date="2019-06-30T09:03:00Z"/>
                <w:rFonts w:ascii="Arial" w:eastAsia="Times New Roman" w:hAnsi="Arial" w:cs="Arial"/>
                <w:sz w:val="18"/>
                <w:szCs w:val="18"/>
                <w:lang w:eastAsia="en-GB"/>
              </w:rPr>
            </w:pPr>
            <w:del w:id="986" w:author="Lucy Marshall" w:date="2019-06-30T09:03:00Z">
              <w:r w:rsidRPr="0051745E" w:rsidDel="0096313F">
                <w:rPr>
                  <w:rFonts w:ascii="Arial" w:eastAsia="Times New Roman" w:hAnsi="Arial" w:cs="Arial"/>
                  <w:sz w:val="18"/>
                  <w:szCs w:val="18"/>
                  <w:lang w:eastAsia="en-GB"/>
                </w:rPr>
                <w:delText>-0.221</w:delText>
              </w:r>
            </w:del>
          </w:p>
        </w:tc>
        <w:tc>
          <w:tcPr>
            <w:tcW w:w="1120" w:type="dxa"/>
            <w:tcBorders>
              <w:top w:val="nil"/>
              <w:left w:val="nil"/>
              <w:bottom w:val="single" w:sz="4" w:space="0" w:color="C0C0C0"/>
              <w:right w:val="single" w:sz="4" w:space="0" w:color="E0E0E0"/>
            </w:tcBorders>
            <w:noWrap/>
            <w:hideMark/>
          </w:tcPr>
          <w:p w14:paraId="42A47956" w14:textId="39420007" w:rsidR="00DD039F" w:rsidRPr="0051745E" w:rsidDel="0096313F" w:rsidRDefault="00DD039F" w:rsidP="00213370">
            <w:pPr>
              <w:jc w:val="right"/>
              <w:rPr>
                <w:del w:id="987" w:author="Lucy Marshall" w:date="2019-06-30T09:03:00Z"/>
                <w:rFonts w:ascii="Arial" w:eastAsia="Times New Roman" w:hAnsi="Arial" w:cs="Arial"/>
                <w:sz w:val="18"/>
                <w:szCs w:val="18"/>
                <w:lang w:eastAsia="en-GB"/>
              </w:rPr>
            </w:pPr>
            <w:del w:id="988" w:author="Lucy Marshall" w:date="2019-06-30T09:03:00Z">
              <w:r w:rsidRPr="0051745E" w:rsidDel="0096313F">
                <w:rPr>
                  <w:rFonts w:ascii="Arial" w:eastAsia="Times New Roman" w:hAnsi="Arial" w:cs="Arial"/>
                  <w:sz w:val="18"/>
                  <w:szCs w:val="18"/>
                  <w:lang w:eastAsia="en-GB"/>
                </w:rPr>
                <w:delText>0.204</w:delText>
              </w:r>
            </w:del>
          </w:p>
        </w:tc>
        <w:tc>
          <w:tcPr>
            <w:tcW w:w="1080" w:type="dxa"/>
            <w:tcBorders>
              <w:top w:val="nil"/>
              <w:left w:val="nil"/>
              <w:bottom w:val="single" w:sz="4" w:space="0" w:color="C0C0C0"/>
              <w:right w:val="nil"/>
            </w:tcBorders>
          </w:tcPr>
          <w:p w14:paraId="3ACFBD19" w14:textId="3407CFC1" w:rsidR="00DD039F" w:rsidRPr="0051745E" w:rsidDel="0096313F" w:rsidRDefault="00DD039F" w:rsidP="00213370">
            <w:pPr>
              <w:jc w:val="right"/>
              <w:rPr>
                <w:del w:id="98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E962E4A" w14:textId="3B2BDED7" w:rsidR="00DD039F" w:rsidRPr="0051745E" w:rsidDel="0096313F" w:rsidRDefault="00DD039F" w:rsidP="00213370">
            <w:pPr>
              <w:jc w:val="right"/>
              <w:rPr>
                <w:del w:id="990" w:author="Lucy Marshall" w:date="2019-06-30T09:03:00Z"/>
                <w:rFonts w:ascii="Arial" w:eastAsia="Times New Roman" w:hAnsi="Arial" w:cs="Arial"/>
                <w:sz w:val="18"/>
                <w:szCs w:val="18"/>
                <w:lang w:eastAsia="en-GB"/>
              </w:rPr>
            </w:pPr>
            <w:del w:id="99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727AAE49" w14:textId="23FAC145" w:rsidR="00DD039F" w:rsidRPr="0051745E" w:rsidDel="0096313F" w:rsidRDefault="00DD039F" w:rsidP="00213370">
            <w:pPr>
              <w:jc w:val="right"/>
              <w:rPr>
                <w:del w:id="992" w:author="Lucy Marshall" w:date="2019-06-30T09:03:00Z"/>
                <w:rFonts w:ascii="Arial" w:eastAsia="Times New Roman" w:hAnsi="Arial" w:cs="Arial"/>
                <w:sz w:val="18"/>
                <w:szCs w:val="18"/>
                <w:lang w:eastAsia="en-GB"/>
              </w:rPr>
            </w:pPr>
            <w:del w:id="993" w:author="Lucy Marshall" w:date="2019-06-30T09:03:00Z">
              <w:r w:rsidRPr="0051745E" w:rsidDel="0096313F">
                <w:rPr>
                  <w:rFonts w:ascii="Arial" w:eastAsia="Times New Roman" w:hAnsi="Arial" w:cs="Arial"/>
                  <w:sz w:val="18"/>
                  <w:szCs w:val="18"/>
                  <w:lang w:eastAsia="en-GB"/>
                </w:rPr>
                <w:delText>-0.80</w:delText>
              </w:r>
            </w:del>
          </w:p>
        </w:tc>
        <w:tc>
          <w:tcPr>
            <w:tcW w:w="1480" w:type="dxa"/>
            <w:tcBorders>
              <w:top w:val="nil"/>
              <w:left w:val="nil"/>
              <w:bottom w:val="single" w:sz="4" w:space="0" w:color="C0C0C0"/>
              <w:right w:val="nil"/>
            </w:tcBorders>
            <w:noWrap/>
            <w:hideMark/>
          </w:tcPr>
          <w:p w14:paraId="677D2BD1" w14:textId="4237792C" w:rsidR="00DD039F" w:rsidRPr="0051745E" w:rsidDel="0096313F" w:rsidRDefault="00DD039F" w:rsidP="00213370">
            <w:pPr>
              <w:jc w:val="right"/>
              <w:rPr>
                <w:del w:id="994" w:author="Lucy Marshall" w:date="2019-06-30T09:03:00Z"/>
                <w:rFonts w:ascii="Arial" w:eastAsia="Times New Roman" w:hAnsi="Arial" w:cs="Arial"/>
                <w:sz w:val="18"/>
                <w:szCs w:val="18"/>
                <w:lang w:eastAsia="en-GB"/>
              </w:rPr>
            </w:pPr>
            <w:del w:id="995" w:author="Lucy Marshall" w:date="2019-06-30T09:03:00Z">
              <w:r w:rsidRPr="0051745E" w:rsidDel="0096313F">
                <w:rPr>
                  <w:rFonts w:ascii="Arial" w:eastAsia="Times New Roman" w:hAnsi="Arial" w:cs="Arial"/>
                  <w:sz w:val="18"/>
                  <w:szCs w:val="18"/>
                  <w:lang w:eastAsia="en-GB"/>
                </w:rPr>
                <w:delText>0.36</w:delText>
              </w:r>
            </w:del>
          </w:p>
        </w:tc>
      </w:tr>
      <w:tr w:rsidR="00DD039F" w:rsidRPr="00A44F44" w:rsidDel="0096313F" w14:paraId="6401D9DF" w14:textId="6EC3D3D1" w:rsidTr="00213370">
        <w:trPr>
          <w:trHeight w:val="360"/>
          <w:del w:id="996" w:author="Lucy Marshall" w:date="2019-06-30T09:03:00Z"/>
        </w:trPr>
        <w:tc>
          <w:tcPr>
            <w:tcW w:w="0" w:type="auto"/>
            <w:vMerge/>
            <w:tcBorders>
              <w:top w:val="single" w:sz="4" w:space="0" w:color="C0C0C0"/>
              <w:left w:val="nil"/>
              <w:bottom w:val="nil"/>
              <w:right w:val="nil"/>
            </w:tcBorders>
            <w:vAlign w:val="center"/>
            <w:hideMark/>
          </w:tcPr>
          <w:p w14:paraId="486C8990" w14:textId="09E0411E" w:rsidR="00DD039F" w:rsidRPr="0051745E" w:rsidDel="0096313F" w:rsidRDefault="00DD039F" w:rsidP="00213370">
            <w:pPr>
              <w:rPr>
                <w:del w:id="99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6E63CE5" w14:textId="7B2ECAF3" w:rsidR="00DD039F" w:rsidRPr="0051745E" w:rsidDel="0096313F" w:rsidRDefault="00DD039F" w:rsidP="00213370">
            <w:pPr>
              <w:rPr>
                <w:del w:id="99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9BAE007" w14:textId="4B14D7C6" w:rsidR="00DD039F" w:rsidRPr="0051745E" w:rsidDel="0096313F" w:rsidRDefault="00DD039F" w:rsidP="00213370">
            <w:pPr>
              <w:rPr>
                <w:del w:id="999" w:author="Lucy Marshall" w:date="2019-06-30T09:03:00Z"/>
                <w:rFonts w:ascii="Arial" w:eastAsia="Times New Roman" w:hAnsi="Arial" w:cs="Arial"/>
                <w:sz w:val="18"/>
                <w:szCs w:val="18"/>
                <w:lang w:eastAsia="en-GB"/>
              </w:rPr>
            </w:pPr>
            <w:del w:id="1000"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21314749" w14:textId="6EF755AD" w:rsidR="00DD039F" w:rsidRPr="0051745E" w:rsidDel="0096313F" w:rsidRDefault="00DD039F" w:rsidP="00213370">
            <w:pPr>
              <w:jc w:val="right"/>
              <w:rPr>
                <w:del w:id="1001" w:author="Lucy Marshall" w:date="2019-06-30T09:03:00Z"/>
                <w:rFonts w:ascii="Arial" w:eastAsia="Times New Roman" w:hAnsi="Arial" w:cs="Arial"/>
                <w:sz w:val="18"/>
                <w:szCs w:val="18"/>
                <w:lang w:eastAsia="en-GB"/>
              </w:rPr>
            </w:pPr>
            <w:del w:id="1002" w:author="Lucy Marshall" w:date="2019-06-30T09:03:00Z">
              <w:r w:rsidRPr="0051745E" w:rsidDel="0096313F">
                <w:rPr>
                  <w:rFonts w:ascii="Arial" w:eastAsia="Times New Roman" w:hAnsi="Arial" w:cs="Arial"/>
                  <w:sz w:val="18"/>
                  <w:szCs w:val="18"/>
                  <w:lang w:eastAsia="en-GB"/>
                </w:rPr>
                <w:delText>-.663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A886DB8" w14:textId="60D5A29D" w:rsidR="00DD039F" w:rsidRPr="0051745E" w:rsidDel="0096313F" w:rsidRDefault="00DD039F" w:rsidP="00213370">
            <w:pPr>
              <w:jc w:val="right"/>
              <w:rPr>
                <w:del w:id="1003" w:author="Lucy Marshall" w:date="2019-06-30T09:03:00Z"/>
                <w:rFonts w:ascii="Arial" w:eastAsia="Times New Roman" w:hAnsi="Arial" w:cs="Arial"/>
                <w:sz w:val="18"/>
                <w:szCs w:val="18"/>
                <w:lang w:eastAsia="en-GB"/>
              </w:rPr>
            </w:pPr>
            <w:del w:id="1004" w:author="Lucy Marshall" w:date="2019-06-30T09:03:00Z">
              <w:r w:rsidRPr="0051745E" w:rsidDel="0096313F">
                <w:rPr>
                  <w:rFonts w:ascii="Arial" w:eastAsia="Times New Roman" w:hAnsi="Arial" w:cs="Arial"/>
                  <w:sz w:val="18"/>
                  <w:szCs w:val="18"/>
                  <w:lang w:eastAsia="en-GB"/>
                </w:rPr>
                <w:delText>0.208</w:delText>
              </w:r>
            </w:del>
          </w:p>
        </w:tc>
        <w:tc>
          <w:tcPr>
            <w:tcW w:w="1080" w:type="dxa"/>
            <w:tcBorders>
              <w:top w:val="nil"/>
              <w:left w:val="nil"/>
              <w:bottom w:val="single" w:sz="4" w:space="0" w:color="C0C0C0"/>
              <w:right w:val="nil"/>
            </w:tcBorders>
          </w:tcPr>
          <w:p w14:paraId="5EE62081" w14:textId="7ECC4A15" w:rsidR="00DD039F" w:rsidRPr="0051745E" w:rsidDel="0096313F" w:rsidRDefault="00DD039F" w:rsidP="00213370">
            <w:pPr>
              <w:jc w:val="right"/>
              <w:rPr>
                <w:del w:id="100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D79EE06" w14:textId="6A9C1EA0" w:rsidR="00DD039F" w:rsidRPr="0051745E" w:rsidDel="0096313F" w:rsidRDefault="00DD039F" w:rsidP="00213370">
            <w:pPr>
              <w:jc w:val="right"/>
              <w:rPr>
                <w:del w:id="1006" w:author="Lucy Marshall" w:date="2019-06-30T09:03:00Z"/>
                <w:rFonts w:ascii="Arial" w:eastAsia="Times New Roman" w:hAnsi="Arial" w:cs="Arial"/>
                <w:sz w:val="18"/>
                <w:szCs w:val="18"/>
                <w:lang w:eastAsia="en-GB"/>
              </w:rPr>
            </w:pPr>
            <w:del w:id="1007" w:author="Lucy Marshall" w:date="2019-06-30T09:03:00Z">
              <w:r w:rsidRPr="0051745E" w:rsidDel="0096313F">
                <w:rPr>
                  <w:rFonts w:ascii="Arial" w:eastAsia="Times New Roman" w:hAnsi="Arial" w:cs="Arial"/>
                  <w:sz w:val="18"/>
                  <w:szCs w:val="18"/>
                  <w:lang w:eastAsia="en-GB"/>
                </w:rPr>
                <w:delText>0.016</w:delText>
              </w:r>
            </w:del>
          </w:p>
        </w:tc>
        <w:tc>
          <w:tcPr>
            <w:tcW w:w="1480" w:type="dxa"/>
            <w:tcBorders>
              <w:top w:val="nil"/>
              <w:left w:val="nil"/>
              <w:bottom w:val="single" w:sz="4" w:space="0" w:color="C0C0C0"/>
              <w:right w:val="single" w:sz="4" w:space="0" w:color="E0E0E0"/>
            </w:tcBorders>
            <w:noWrap/>
            <w:hideMark/>
          </w:tcPr>
          <w:p w14:paraId="09AD2B02" w14:textId="4C94913D" w:rsidR="00DD039F" w:rsidRPr="0051745E" w:rsidDel="0096313F" w:rsidRDefault="00DD039F" w:rsidP="00213370">
            <w:pPr>
              <w:jc w:val="right"/>
              <w:rPr>
                <w:del w:id="1008" w:author="Lucy Marshall" w:date="2019-06-30T09:03:00Z"/>
                <w:rFonts w:ascii="Arial" w:eastAsia="Times New Roman" w:hAnsi="Arial" w:cs="Arial"/>
                <w:sz w:val="18"/>
                <w:szCs w:val="18"/>
                <w:lang w:eastAsia="en-GB"/>
              </w:rPr>
            </w:pPr>
            <w:del w:id="1009" w:author="Lucy Marshall" w:date="2019-06-30T09:03:00Z">
              <w:r w:rsidRPr="0051745E" w:rsidDel="0096313F">
                <w:rPr>
                  <w:rFonts w:ascii="Arial" w:eastAsia="Times New Roman" w:hAnsi="Arial" w:cs="Arial"/>
                  <w:sz w:val="18"/>
                  <w:szCs w:val="18"/>
                  <w:lang w:eastAsia="en-GB"/>
                </w:rPr>
                <w:delText>-1.25</w:delText>
              </w:r>
            </w:del>
          </w:p>
        </w:tc>
        <w:tc>
          <w:tcPr>
            <w:tcW w:w="1480" w:type="dxa"/>
            <w:tcBorders>
              <w:top w:val="nil"/>
              <w:left w:val="nil"/>
              <w:bottom w:val="single" w:sz="4" w:space="0" w:color="C0C0C0"/>
              <w:right w:val="nil"/>
            </w:tcBorders>
            <w:noWrap/>
            <w:hideMark/>
          </w:tcPr>
          <w:p w14:paraId="5357A280" w14:textId="375C660D" w:rsidR="00DD039F" w:rsidRPr="0051745E" w:rsidDel="0096313F" w:rsidRDefault="00DD039F" w:rsidP="00213370">
            <w:pPr>
              <w:jc w:val="right"/>
              <w:rPr>
                <w:del w:id="1010" w:author="Lucy Marshall" w:date="2019-06-30T09:03:00Z"/>
                <w:rFonts w:ascii="Arial" w:eastAsia="Times New Roman" w:hAnsi="Arial" w:cs="Arial"/>
                <w:sz w:val="18"/>
                <w:szCs w:val="18"/>
                <w:lang w:eastAsia="en-GB"/>
              </w:rPr>
            </w:pPr>
            <w:del w:id="1011" w:author="Lucy Marshall" w:date="2019-06-30T09:03:00Z">
              <w:r w:rsidRPr="0051745E" w:rsidDel="0096313F">
                <w:rPr>
                  <w:rFonts w:ascii="Arial" w:eastAsia="Times New Roman" w:hAnsi="Arial" w:cs="Arial"/>
                  <w:sz w:val="18"/>
                  <w:szCs w:val="18"/>
                  <w:lang w:eastAsia="en-GB"/>
                </w:rPr>
                <w:delText>-0.07</w:delText>
              </w:r>
            </w:del>
          </w:p>
        </w:tc>
      </w:tr>
      <w:tr w:rsidR="00DD039F" w:rsidRPr="00A44F44" w:rsidDel="0096313F" w14:paraId="030BF1A5" w14:textId="20D3F68C" w:rsidTr="00213370">
        <w:trPr>
          <w:trHeight w:val="360"/>
          <w:del w:id="1012" w:author="Lucy Marshall" w:date="2019-06-30T09:03:00Z"/>
        </w:trPr>
        <w:tc>
          <w:tcPr>
            <w:tcW w:w="0" w:type="auto"/>
            <w:vMerge/>
            <w:tcBorders>
              <w:top w:val="single" w:sz="4" w:space="0" w:color="C0C0C0"/>
              <w:left w:val="nil"/>
              <w:bottom w:val="nil"/>
              <w:right w:val="nil"/>
            </w:tcBorders>
            <w:vAlign w:val="center"/>
            <w:hideMark/>
          </w:tcPr>
          <w:p w14:paraId="361023E4" w14:textId="69A1E39F" w:rsidR="00DD039F" w:rsidRPr="0051745E" w:rsidDel="0096313F" w:rsidRDefault="00DD039F" w:rsidP="00213370">
            <w:pPr>
              <w:rPr>
                <w:del w:id="101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43DC08A" w14:textId="02A63DC8" w:rsidR="00DD039F" w:rsidRPr="0051745E" w:rsidDel="0096313F" w:rsidRDefault="00DD039F" w:rsidP="00213370">
            <w:pPr>
              <w:rPr>
                <w:del w:id="1014" w:author="Lucy Marshall" w:date="2019-06-30T09:03:00Z"/>
                <w:rFonts w:ascii="Arial" w:eastAsia="Times New Roman" w:hAnsi="Arial" w:cs="Arial"/>
                <w:sz w:val="18"/>
                <w:szCs w:val="18"/>
                <w:lang w:eastAsia="en-GB"/>
              </w:rPr>
            </w:pPr>
          </w:p>
        </w:tc>
        <w:tc>
          <w:tcPr>
            <w:tcW w:w="1740" w:type="dxa"/>
            <w:shd w:val="clear" w:color="auto" w:fill="E0E0E0"/>
            <w:hideMark/>
          </w:tcPr>
          <w:p w14:paraId="70103862" w14:textId="209DF70E" w:rsidR="00DD039F" w:rsidRPr="0051745E" w:rsidDel="0096313F" w:rsidRDefault="00DD039F" w:rsidP="00213370">
            <w:pPr>
              <w:rPr>
                <w:del w:id="1015" w:author="Lucy Marshall" w:date="2019-06-30T09:03:00Z"/>
                <w:rFonts w:ascii="Arial" w:eastAsia="Times New Roman" w:hAnsi="Arial" w:cs="Arial"/>
                <w:sz w:val="18"/>
                <w:szCs w:val="18"/>
                <w:lang w:eastAsia="en-GB"/>
              </w:rPr>
            </w:pPr>
            <w:del w:id="1016"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9500808" w14:textId="1361BC93" w:rsidR="00DD039F" w:rsidRPr="0051745E" w:rsidDel="0096313F" w:rsidRDefault="00DD039F" w:rsidP="00213370">
            <w:pPr>
              <w:jc w:val="right"/>
              <w:rPr>
                <w:del w:id="1017" w:author="Lucy Marshall" w:date="2019-06-30T09:03:00Z"/>
                <w:rFonts w:ascii="Arial" w:eastAsia="Times New Roman" w:hAnsi="Arial" w:cs="Arial"/>
                <w:sz w:val="18"/>
                <w:szCs w:val="18"/>
                <w:lang w:eastAsia="en-GB"/>
              </w:rPr>
            </w:pPr>
            <w:del w:id="1018" w:author="Lucy Marshall" w:date="2019-06-30T09:03:00Z">
              <w:r w:rsidRPr="0051745E" w:rsidDel="0096313F">
                <w:rPr>
                  <w:rFonts w:ascii="Arial" w:eastAsia="Times New Roman" w:hAnsi="Arial" w:cs="Arial"/>
                  <w:sz w:val="18"/>
                  <w:szCs w:val="18"/>
                  <w:lang w:eastAsia="en-GB"/>
                </w:rPr>
                <w:delText>-.830</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4E50DB45" w14:textId="4551F07C" w:rsidR="00DD039F" w:rsidRPr="0051745E" w:rsidDel="0096313F" w:rsidRDefault="00DD039F" w:rsidP="00213370">
            <w:pPr>
              <w:jc w:val="right"/>
              <w:rPr>
                <w:del w:id="1019" w:author="Lucy Marshall" w:date="2019-06-30T09:03:00Z"/>
                <w:rFonts w:ascii="Arial" w:eastAsia="Times New Roman" w:hAnsi="Arial" w:cs="Arial"/>
                <w:sz w:val="18"/>
                <w:szCs w:val="18"/>
                <w:lang w:eastAsia="en-GB"/>
              </w:rPr>
            </w:pPr>
            <w:del w:id="1020" w:author="Lucy Marshall" w:date="2019-06-30T09:03:00Z">
              <w:r w:rsidRPr="0051745E" w:rsidDel="0096313F">
                <w:rPr>
                  <w:rFonts w:ascii="Arial" w:eastAsia="Times New Roman" w:hAnsi="Arial" w:cs="Arial"/>
                  <w:sz w:val="18"/>
                  <w:szCs w:val="18"/>
                  <w:lang w:eastAsia="en-GB"/>
                </w:rPr>
                <w:delText>0.235</w:delText>
              </w:r>
            </w:del>
          </w:p>
        </w:tc>
        <w:tc>
          <w:tcPr>
            <w:tcW w:w="1080" w:type="dxa"/>
          </w:tcPr>
          <w:p w14:paraId="0EF8C108" w14:textId="7383919F" w:rsidR="00DD039F" w:rsidRPr="0051745E" w:rsidDel="0096313F" w:rsidRDefault="00DD039F" w:rsidP="00213370">
            <w:pPr>
              <w:jc w:val="right"/>
              <w:rPr>
                <w:del w:id="1021"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78121703" w14:textId="7027AD87" w:rsidR="00DD039F" w:rsidRPr="0051745E" w:rsidDel="0096313F" w:rsidRDefault="00DD039F" w:rsidP="00213370">
            <w:pPr>
              <w:jc w:val="right"/>
              <w:rPr>
                <w:del w:id="1022" w:author="Lucy Marshall" w:date="2019-06-30T09:03:00Z"/>
                <w:rFonts w:ascii="Arial" w:eastAsia="Times New Roman" w:hAnsi="Arial" w:cs="Arial"/>
                <w:sz w:val="18"/>
                <w:szCs w:val="18"/>
                <w:lang w:eastAsia="en-GB"/>
              </w:rPr>
            </w:pPr>
            <w:del w:id="1023" w:author="Lucy Marshall" w:date="2019-06-30T09:03:00Z">
              <w:r w:rsidRPr="0051745E" w:rsidDel="0096313F">
                <w:rPr>
                  <w:rFonts w:ascii="Arial" w:eastAsia="Times New Roman" w:hAnsi="Arial" w:cs="Arial"/>
                  <w:sz w:val="18"/>
                  <w:szCs w:val="18"/>
                  <w:lang w:eastAsia="en-GB"/>
                </w:rPr>
                <w:delText>0.005</w:delText>
              </w:r>
            </w:del>
          </w:p>
        </w:tc>
        <w:tc>
          <w:tcPr>
            <w:tcW w:w="1480" w:type="dxa"/>
            <w:tcBorders>
              <w:top w:val="nil"/>
              <w:left w:val="nil"/>
              <w:bottom w:val="nil"/>
              <w:right w:val="single" w:sz="4" w:space="0" w:color="E0E0E0"/>
            </w:tcBorders>
            <w:noWrap/>
            <w:hideMark/>
          </w:tcPr>
          <w:p w14:paraId="6909B663" w14:textId="52A7DC9A" w:rsidR="00DD039F" w:rsidRPr="0051745E" w:rsidDel="0096313F" w:rsidRDefault="00DD039F" w:rsidP="00213370">
            <w:pPr>
              <w:jc w:val="right"/>
              <w:rPr>
                <w:del w:id="1024" w:author="Lucy Marshall" w:date="2019-06-30T09:03:00Z"/>
                <w:rFonts w:ascii="Arial" w:eastAsia="Times New Roman" w:hAnsi="Arial" w:cs="Arial"/>
                <w:sz w:val="18"/>
                <w:szCs w:val="18"/>
                <w:lang w:eastAsia="en-GB"/>
              </w:rPr>
            </w:pPr>
            <w:del w:id="1025" w:author="Lucy Marshall" w:date="2019-06-30T09:03:00Z">
              <w:r w:rsidRPr="0051745E" w:rsidDel="0096313F">
                <w:rPr>
                  <w:rFonts w:ascii="Arial" w:eastAsia="Times New Roman" w:hAnsi="Arial" w:cs="Arial"/>
                  <w:sz w:val="18"/>
                  <w:szCs w:val="18"/>
                  <w:lang w:eastAsia="en-GB"/>
                </w:rPr>
                <w:delText>-1.50</w:delText>
              </w:r>
            </w:del>
          </w:p>
        </w:tc>
        <w:tc>
          <w:tcPr>
            <w:tcW w:w="1480" w:type="dxa"/>
            <w:noWrap/>
            <w:hideMark/>
          </w:tcPr>
          <w:p w14:paraId="34A6EE2D" w14:textId="41FCF872" w:rsidR="00DD039F" w:rsidRPr="0051745E" w:rsidDel="0096313F" w:rsidRDefault="00DD039F" w:rsidP="00213370">
            <w:pPr>
              <w:jc w:val="right"/>
              <w:rPr>
                <w:del w:id="1026" w:author="Lucy Marshall" w:date="2019-06-30T09:03:00Z"/>
                <w:rFonts w:ascii="Arial" w:eastAsia="Times New Roman" w:hAnsi="Arial" w:cs="Arial"/>
                <w:sz w:val="18"/>
                <w:szCs w:val="18"/>
                <w:lang w:eastAsia="en-GB"/>
              </w:rPr>
            </w:pPr>
            <w:del w:id="1027" w:author="Lucy Marshall" w:date="2019-06-30T09:03:00Z">
              <w:r w:rsidRPr="0051745E" w:rsidDel="0096313F">
                <w:rPr>
                  <w:rFonts w:ascii="Arial" w:eastAsia="Times New Roman" w:hAnsi="Arial" w:cs="Arial"/>
                  <w:sz w:val="18"/>
                  <w:szCs w:val="18"/>
                  <w:lang w:eastAsia="en-GB"/>
                </w:rPr>
                <w:delText>-0.17</w:delText>
              </w:r>
            </w:del>
          </w:p>
        </w:tc>
      </w:tr>
      <w:tr w:rsidR="00DD039F" w:rsidRPr="00A44F44" w:rsidDel="0096313F" w14:paraId="489E18DE" w14:textId="6A422F4A" w:rsidTr="00213370">
        <w:trPr>
          <w:trHeight w:val="360"/>
          <w:del w:id="1028" w:author="Lucy Marshall" w:date="2019-06-30T09:03:00Z"/>
        </w:trPr>
        <w:tc>
          <w:tcPr>
            <w:tcW w:w="0" w:type="auto"/>
            <w:vMerge/>
            <w:tcBorders>
              <w:top w:val="single" w:sz="4" w:space="0" w:color="C0C0C0"/>
              <w:left w:val="nil"/>
              <w:bottom w:val="nil"/>
              <w:right w:val="nil"/>
            </w:tcBorders>
            <w:vAlign w:val="center"/>
            <w:hideMark/>
          </w:tcPr>
          <w:p w14:paraId="7C41EA61" w14:textId="7EA6171F" w:rsidR="00DD039F" w:rsidRPr="0051745E" w:rsidDel="0096313F" w:rsidRDefault="00DD039F" w:rsidP="00213370">
            <w:pPr>
              <w:rPr>
                <w:del w:id="1029"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07C9883A" w14:textId="47154ACD" w:rsidR="00DD039F" w:rsidRPr="0051745E" w:rsidDel="0096313F" w:rsidRDefault="00DD039F" w:rsidP="00213370">
            <w:pPr>
              <w:rPr>
                <w:del w:id="1030" w:author="Lucy Marshall" w:date="2019-06-30T09:03:00Z"/>
                <w:rFonts w:ascii="Arial" w:eastAsia="Times New Roman" w:hAnsi="Arial" w:cs="Arial"/>
                <w:sz w:val="18"/>
                <w:szCs w:val="18"/>
                <w:lang w:eastAsia="en-GB"/>
              </w:rPr>
            </w:pPr>
            <w:del w:id="1031"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597BBC5C" w14:textId="31A0F3D4" w:rsidR="00DD039F" w:rsidRPr="0051745E" w:rsidDel="0096313F" w:rsidRDefault="00DD039F" w:rsidP="00213370">
            <w:pPr>
              <w:rPr>
                <w:del w:id="1032" w:author="Lucy Marshall" w:date="2019-06-30T09:03:00Z"/>
                <w:rFonts w:ascii="Arial" w:eastAsia="Times New Roman" w:hAnsi="Arial" w:cs="Arial"/>
                <w:sz w:val="18"/>
                <w:szCs w:val="18"/>
                <w:lang w:eastAsia="en-GB"/>
              </w:rPr>
            </w:pPr>
            <w:del w:id="1033"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7AF60476" w14:textId="35FB8534" w:rsidR="00DD039F" w:rsidRPr="0051745E" w:rsidDel="0096313F" w:rsidRDefault="00DD039F" w:rsidP="00213370">
            <w:pPr>
              <w:jc w:val="right"/>
              <w:rPr>
                <w:del w:id="1034" w:author="Lucy Marshall" w:date="2019-06-30T09:03:00Z"/>
                <w:rFonts w:ascii="Arial" w:eastAsia="Times New Roman" w:hAnsi="Arial" w:cs="Arial"/>
                <w:sz w:val="18"/>
                <w:szCs w:val="18"/>
                <w:lang w:eastAsia="en-GB"/>
              </w:rPr>
            </w:pPr>
            <w:del w:id="1035" w:author="Lucy Marshall" w:date="2019-06-30T09:03:00Z">
              <w:r w:rsidRPr="0051745E" w:rsidDel="0096313F">
                <w:rPr>
                  <w:rFonts w:ascii="Arial" w:eastAsia="Times New Roman" w:hAnsi="Arial" w:cs="Arial"/>
                  <w:sz w:val="18"/>
                  <w:szCs w:val="18"/>
                  <w:lang w:eastAsia="en-GB"/>
                </w:rPr>
                <w:delText>1.183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4B162A6A" w14:textId="4C79C8F9" w:rsidR="00DD039F" w:rsidRPr="0051745E" w:rsidDel="0096313F" w:rsidRDefault="00DD039F" w:rsidP="00213370">
            <w:pPr>
              <w:jc w:val="right"/>
              <w:rPr>
                <w:del w:id="1036" w:author="Lucy Marshall" w:date="2019-06-30T09:03:00Z"/>
                <w:rFonts w:ascii="Arial" w:eastAsia="Times New Roman" w:hAnsi="Arial" w:cs="Arial"/>
                <w:sz w:val="18"/>
                <w:szCs w:val="18"/>
                <w:lang w:eastAsia="en-GB"/>
              </w:rPr>
            </w:pPr>
            <w:del w:id="1037" w:author="Lucy Marshall" w:date="2019-06-30T09:03:00Z">
              <w:r w:rsidRPr="0051745E" w:rsidDel="0096313F">
                <w:rPr>
                  <w:rFonts w:ascii="Arial" w:eastAsia="Times New Roman" w:hAnsi="Arial" w:cs="Arial"/>
                  <w:sz w:val="18"/>
                  <w:szCs w:val="18"/>
                  <w:lang w:eastAsia="en-GB"/>
                </w:rPr>
                <w:delText>0.230</w:delText>
              </w:r>
            </w:del>
          </w:p>
        </w:tc>
        <w:tc>
          <w:tcPr>
            <w:tcW w:w="1080" w:type="dxa"/>
            <w:tcBorders>
              <w:top w:val="single" w:sz="4" w:space="0" w:color="C0C0C0"/>
              <w:left w:val="nil"/>
              <w:bottom w:val="single" w:sz="4" w:space="0" w:color="C0C0C0"/>
              <w:right w:val="nil"/>
            </w:tcBorders>
          </w:tcPr>
          <w:p w14:paraId="2C65EE9D" w14:textId="771FD896" w:rsidR="00DD039F" w:rsidRPr="0051745E" w:rsidDel="0096313F" w:rsidRDefault="00DD039F" w:rsidP="00213370">
            <w:pPr>
              <w:jc w:val="right"/>
              <w:rPr>
                <w:del w:id="1038"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5D7FC929" w14:textId="6DE18582" w:rsidR="00DD039F" w:rsidRPr="0051745E" w:rsidDel="0096313F" w:rsidRDefault="00DD039F" w:rsidP="00213370">
            <w:pPr>
              <w:jc w:val="right"/>
              <w:rPr>
                <w:del w:id="1039" w:author="Lucy Marshall" w:date="2019-06-30T09:03:00Z"/>
                <w:rFonts w:ascii="Arial" w:eastAsia="Times New Roman" w:hAnsi="Arial" w:cs="Arial"/>
                <w:sz w:val="18"/>
                <w:szCs w:val="18"/>
                <w:lang w:eastAsia="en-GB"/>
              </w:rPr>
            </w:pPr>
            <w:del w:id="1040"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0A5518B8" w14:textId="47BF11AC" w:rsidR="00DD039F" w:rsidRPr="0051745E" w:rsidDel="0096313F" w:rsidRDefault="00DD039F" w:rsidP="00213370">
            <w:pPr>
              <w:jc w:val="right"/>
              <w:rPr>
                <w:del w:id="1041" w:author="Lucy Marshall" w:date="2019-06-30T09:03:00Z"/>
                <w:rFonts w:ascii="Arial" w:eastAsia="Times New Roman" w:hAnsi="Arial" w:cs="Arial"/>
                <w:sz w:val="18"/>
                <w:szCs w:val="18"/>
                <w:lang w:eastAsia="en-GB"/>
              </w:rPr>
            </w:pPr>
            <w:del w:id="1042" w:author="Lucy Marshall" w:date="2019-06-30T09:03:00Z">
              <w:r w:rsidRPr="0051745E" w:rsidDel="0096313F">
                <w:rPr>
                  <w:rFonts w:ascii="Arial" w:eastAsia="Times New Roman" w:hAnsi="Arial" w:cs="Arial"/>
                  <w:sz w:val="18"/>
                  <w:szCs w:val="18"/>
                  <w:lang w:eastAsia="en-GB"/>
                </w:rPr>
                <w:delText>0.53</w:delText>
              </w:r>
            </w:del>
          </w:p>
        </w:tc>
        <w:tc>
          <w:tcPr>
            <w:tcW w:w="1480" w:type="dxa"/>
            <w:tcBorders>
              <w:top w:val="single" w:sz="4" w:space="0" w:color="C0C0C0"/>
              <w:left w:val="nil"/>
              <w:bottom w:val="single" w:sz="4" w:space="0" w:color="C0C0C0"/>
              <w:right w:val="nil"/>
            </w:tcBorders>
            <w:noWrap/>
            <w:hideMark/>
          </w:tcPr>
          <w:p w14:paraId="7DA1F0C1" w14:textId="46E8C108" w:rsidR="00DD039F" w:rsidRPr="0051745E" w:rsidDel="0096313F" w:rsidRDefault="00DD039F" w:rsidP="00213370">
            <w:pPr>
              <w:jc w:val="right"/>
              <w:rPr>
                <w:del w:id="1043" w:author="Lucy Marshall" w:date="2019-06-30T09:03:00Z"/>
                <w:rFonts w:ascii="Arial" w:eastAsia="Times New Roman" w:hAnsi="Arial" w:cs="Arial"/>
                <w:sz w:val="18"/>
                <w:szCs w:val="18"/>
                <w:lang w:eastAsia="en-GB"/>
              </w:rPr>
            </w:pPr>
            <w:del w:id="1044" w:author="Lucy Marshall" w:date="2019-06-30T09:03:00Z">
              <w:r w:rsidRPr="0051745E" w:rsidDel="0096313F">
                <w:rPr>
                  <w:rFonts w:ascii="Arial" w:eastAsia="Times New Roman" w:hAnsi="Arial" w:cs="Arial"/>
                  <w:sz w:val="18"/>
                  <w:szCs w:val="18"/>
                  <w:lang w:eastAsia="en-GB"/>
                </w:rPr>
                <w:delText>1.84</w:delText>
              </w:r>
            </w:del>
          </w:p>
        </w:tc>
      </w:tr>
      <w:tr w:rsidR="00DD039F" w:rsidRPr="00A44F44" w:rsidDel="0096313F" w14:paraId="052C5969" w14:textId="3DA966D6" w:rsidTr="00213370">
        <w:trPr>
          <w:trHeight w:val="360"/>
          <w:del w:id="1045" w:author="Lucy Marshall" w:date="2019-06-30T09:03:00Z"/>
        </w:trPr>
        <w:tc>
          <w:tcPr>
            <w:tcW w:w="0" w:type="auto"/>
            <w:vMerge/>
            <w:tcBorders>
              <w:top w:val="single" w:sz="4" w:space="0" w:color="C0C0C0"/>
              <w:left w:val="nil"/>
              <w:bottom w:val="nil"/>
              <w:right w:val="nil"/>
            </w:tcBorders>
            <w:vAlign w:val="center"/>
            <w:hideMark/>
          </w:tcPr>
          <w:p w14:paraId="742CE71E" w14:textId="081D0C7E" w:rsidR="00DD039F" w:rsidRPr="0051745E" w:rsidDel="0096313F" w:rsidRDefault="00DD039F" w:rsidP="00213370">
            <w:pPr>
              <w:rPr>
                <w:del w:id="104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9AB6E5E" w14:textId="5D74F2BF" w:rsidR="00DD039F" w:rsidRPr="0051745E" w:rsidDel="0096313F" w:rsidRDefault="00DD039F" w:rsidP="00213370">
            <w:pPr>
              <w:rPr>
                <w:del w:id="104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0B611BF" w14:textId="69027DEF" w:rsidR="00DD039F" w:rsidRPr="0051745E" w:rsidDel="0096313F" w:rsidRDefault="00DD039F" w:rsidP="00213370">
            <w:pPr>
              <w:rPr>
                <w:del w:id="1048" w:author="Lucy Marshall" w:date="2019-06-30T09:03:00Z"/>
                <w:rFonts w:ascii="Arial" w:eastAsia="Times New Roman" w:hAnsi="Arial" w:cs="Arial"/>
                <w:sz w:val="18"/>
                <w:szCs w:val="18"/>
                <w:lang w:eastAsia="en-GB"/>
              </w:rPr>
            </w:pPr>
            <w:del w:id="1049"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23D3A122" w14:textId="25478763" w:rsidR="00DD039F" w:rsidRPr="0051745E" w:rsidDel="0096313F" w:rsidRDefault="00DD039F" w:rsidP="00213370">
            <w:pPr>
              <w:jc w:val="right"/>
              <w:rPr>
                <w:del w:id="1050" w:author="Lucy Marshall" w:date="2019-06-30T09:03:00Z"/>
                <w:rFonts w:ascii="Arial" w:eastAsia="Times New Roman" w:hAnsi="Arial" w:cs="Arial"/>
                <w:sz w:val="18"/>
                <w:szCs w:val="18"/>
                <w:lang w:eastAsia="en-GB"/>
              </w:rPr>
            </w:pPr>
            <w:del w:id="1051" w:author="Lucy Marshall" w:date="2019-06-30T09:03:00Z">
              <w:r w:rsidRPr="0051745E" w:rsidDel="0096313F">
                <w:rPr>
                  <w:rFonts w:ascii="Arial" w:eastAsia="Times New Roman" w:hAnsi="Arial" w:cs="Arial"/>
                  <w:sz w:val="18"/>
                  <w:szCs w:val="18"/>
                  <w:lang w:eastAsia="en-GB"/>
                </w:rPr>
                <w:delText>.962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08D9598A" w14:textId="58343A1E" w:rsidR="00DD039F" w:rsidRPr="0051745E" w:rsidDel="0096313F" w:rsidRDefault="00DD039F" w:rsidP="00213370">
            <w:pPr>
              <w:jc w:val="right"/>
              <w:rPr>
                <w:del w:id="1052" w:author="Lucy Marshall" w:date="2019-06-30T09:03:00Z"/>
                <w:rFonts w:ascii="Arial" w:eastAsia="Times New Roman" w:hAnsi="Arial" w:cs="Arial"/>
                <w:sz w:val="18"/>
                <w:szCs w:val="18"/>
                <w:lang w:eastAsia="en-GB"/>
              </w:rPr>
            </w:pPr>
            <w:del w:id="1053" w:author="Lucy Marshall" w:date="2019-06-30T09:03:00Z">
              <w:r w:rsidRPr="0051745E" w:rsidDel="0096313F">
                <w:rPr>
                  <w:rFonts w:ascii="Arial" w:eastAsia="Times New Roman" w:hAnsi="Arial" w:cs="Arial"/>
                  <w:sz w:val="18"/>
                  <w:szCs w:val="18"/>
                  <w:lang w:eastAsia="en-GB"/>
                </w:rPr>
                <w:delText>0.243</w:delText>
              </w:r>
            </w:del>
          </w:p>
        </w:tc>
        <w:tc>
          <w:tcPr>
            <w:tcW w:w="1080" w:type="dxa"/>
            <w:tcBorders>
              <w:top w:val="nil"/>
              <w:left w:val="nil"/>
              <w:bottom w:val="single" w:sz="4" w:space="0" w:color="C0C0C0"/>
              <w:right w:val="nil"/>
            </w:tcBorders>
          </w:tcPr>
          <w:p w14:paraId="154CC1DA" w14:textId="66A671A1" w:rsidR="00DD039F" w:rsidRPr="0051745E" w:rsidDel="0096313F" w:rsidRDefault="00DD039F" w:rsidP="00213370">
            <w:pPr>
              <w:jc w:val="right"/>
              <w:rPr>
                <w:del w:id="105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CB57CF2" w14:textId="409CF236" w:rsidR="00DD039F" w:rsidRPr="0051745E" w:rsidDel="0096313F" w:rsidRDefault="00DD039F" w:rsidP="00213370">
            <w:pPr>
              <w:jc w:val="right"/>
              <w:rPr>
                <w:del w:id="1055" w:author="Lucy Marshall" w:date="2019-06-30T09:03:00Z"/>
                <w:rFonts w:ascii="Arial" w:eastAsia="Times New Roman" w:hAnsi="Arial" w:cs="Arial"/>
                <w:sz w:val="18"/>
                <w:szCs w:val="18"/>
                <w:lang w:eastAsia="en-GB"/>
              </w:rPr>
            </w:pPr>
            <w:del w:id="1056"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nil"/>
              <w:left w:val="nil"/>
              <w:bottom w:val="single" w:sz="4" w:space="0" w:color="C0C0C0"/>
              <w:right w:val="single" w:sz="4" w:space="0" w:color="E0E0E0"/>
            </w:tcBorders>
            <w:noWrap/>
            <w:hideMark/>
          </w:tcPr>
          <w:p w14:paraId="198724F6" w14:textId="3310E3F3" w:rsidR="00DD039F" w:rsidRPr="0051745E" w:rsidDel="0096313F" w:rsidRDefault="00DD039F" w:rsidP="00213370">
            <w:pPr>
              <w:jc w:val="right"/>
              <w:rPr>
                <w:del w:id="1057" w:author="Lucy Marshall" w:date="2019-06-30T09:03:00Z"/>
                <w:rFonts w:ascii="Arial" w:eastAsia="Times New Roman" w:hAnsi="Arial" w:cs="Arial"/>
                <w:sz w:val="18"/>
                <w:szCs w:val="18"/>
                <w:lang w:eastAsia="en-GB"/>
              </w:rPr>
            </w:pPr>
            <w:del w:id="1058" w:author="Lucy Marshall" w:date="2019-06-30T09:03:00Z">
              <w:r w:rsidRPr="0051745E" w:rsidDel="0096313F">
                <w:rPr>
                  <w:rFonts w:ascii="Arial" w:eastAsia="Times New Roman" w:hAnsi="Arial" w:cs="Arial"/>
                  <w:sz w:val="18"/>
                  <w:szCs w:val="18"/>
                  <w:lang w:eastAsia="en-GB"/>
                </w:rPr>
                <w:delText>0.27</w:delText>
              </w:r>
            </w:del>
          </w:p>
        </w:tc>
        <w:tc>
          <w:tcPr>
            <w:tcW w:w="1480" w:type="dxa"/>
            <w:tcBorders>
              <w:top w:val="nil"/>
              <w:left w:val="nil"/>
              <w:bottom w:val="single" w:sz="4" w:space="0" w:color="C0C0C0"/>
              <w:right w:val="nil"/>
            </w:tcBorders>
            <w:noWrap/>
            <w:hideMark/>
          </w:tcPr>
          <w:p w14:paraId="70A1AB0F" w14:textId="347312EA" w:rsidR="00DD039F" w:rsidRPr="0051745E" w:rsidDel="0096313F" w:rsidRDefault="00DD039F" w:rsidP="00213370">
            <w:pPr>
              <w:jc w:val="right"/>
              <w:rPr>
                <w:del w:id="1059" w:author="Lucy Marshall" w:date="2019-06-30T09:03:00Z"/>
                <w:rFonts w:ascii="Arial" w:eastAsia="Times New Roman" w:hAnsi="Arial" w:cs="Arial"/>
                <w:sz w:val="18"/>
                <w:szCs w:val="18"/>
                <w:lang w:eastAsia="en-GB"/>
              </w:rPr>
            </w:pPr>
            <w:del w:id="1060" w:author="Lucy Marshall" w:date="2019-06-30T09:03:00Z">
              <w:r w:rsidRPr="0051745E" w:rsidDel="0096313F">
                <w:rPr>
                  <w:rFonts w:ascii="Arial" w:eastAsia="Times New Roman" w:hAnsi="Arial" w:cs="Arial"/>
                  <w:sz w:val="18"/>
                  <w:szCs w:val="18"/>
                  <w:lang w:eastAsia="en-GB"/>
                </w:rPr>
                <w:delText>1.65</w:delText>
              </w:r>
            </w:del>
          </w:p>
        </w:tc>
      </w:tr>
      <w:tr w:rsidR="00DD039F" w:rsidRPr="00A44F44" w:rsidDel="0096313F" w14:paraId="2A749E31" w14:textId="37012FC9" w:rsidTr="00213370">
        <w:trPr>
          <w:trHeight w:val="340"/>
          <w:del w:id="1061" w:author="Lucy Marshall" w:date="2019-06-30T09:03:00Z"/>
        </w:trPr>
        <w:tc>
          <w:tcPr>
            <w:tcW w:w="0" w:type="auto"/>
            <w:vMerge/>
            <w:tcBorders>
              <w:top w:val="single" w:sz="4" w:space="0" w:color="C0C0C0"/>
              <w:left w:val="nil"/>
              <w:bottom w:val="nil"/>
              <w:right w:val="nil"/>
            </w:tcBorders>
            <w:vAlign w:val="center"/>
            <w:hideMark/>
          </w:tcPr>
          <w:p w14:paraId="116EC779" w14:textId="26DAF2B1" w:rsidR="00DD039F" w:rsidRPr="0051745E" w:rsidDel="0096313F" w:rsidRDefault="00DD039F" w:rsidP="00213370">
            <w:pPr>
              <w:rPr>
                <w:del w:id="106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1E71484" w14:textId="389D26B3" w:rsidR="00DD039F" w:rsidRPr="0051745E" w:rsidDel="0096313F" w:rsidRDefault="00DD039F" w:rsidP="00213370">
            <w:pPr>
              <w:rPr>
                <w:del w:id="1063"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90B088E" w14:textId="2DD2B0DB" w:rsidR="00DD039F" w:rsidRPr="0051745E" w:rsidDel="0096313F" w:rsidRDefault="00DD039F" w:rsidP="00213370">
            <w:pPr>
              <w:rPr>
                <w:del w:id="1064" w:author="Lucy Marshall" w:date="2019-06-30T09:03:00Z"/>
                <w:rFonts w:ascii="Arial" w:eastAsia="Times New Roman" w:hAnsi="Arial" w:cs="Arial"/>
                <w:sz w:val="18"/>
                <w:szCs w:val="18"/>
                <w:lang w:eastAsia="en-GB"/>
              </w:rPr>
            </w:pPr>
            <w:del w:id="1065"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37543269" w14:textId="18E4648E" w:rsidR="00DD039F" w:rsidRPr="0051745E" w:rsidDel="0096313F" w:rsidRDefault="00DD039F" w:rsidP="00213370">
            <w:pPr>
              <w:jc w:val="right"/>
              <w:rPr>
                <w:del w:id="1066" w:author="Lucy Marshall" w:date="2019-06-30T09:03:00Z"/>
                <w:rFonts w:ascii="Arial" w:eastAsia="Times New Roman" w:hAnsi="Arial" w:cs="Arial"/>
                <w:sz w:val="18"/>
                <w:szCs w:val="18"/>
                <w:lang w:eastAsia="en-GB"/>
              </w:rPr>
            </w:pPr>
            <w:del w:id="1067" w:author="Lucy Marshall" w:date="2019-06-30T09:03:00Z">
              <w:r w:rsidRPr="0051745E" w:rsidDel="0096313F">
                <w:rPr>
                  <w:rFonts w:ascii="Arial" w:eastAsia="Times New Roman" w:hAnsi="Arial" w:cs="Arial"/>
                  <w:sz w:val="18"/>
                  <w:szCs w:val="18"/>
                  <w:lang w:eastAsia="en-GB"/>
                </w:rPr>
                <w:delText>0.520</w:delText>
              </w:r>
            </w:del>
          </w:p>
        </w:tc>
        <w:tc>
          <w:tcPr>
            <w:tcW w:w="1120" w:type="dxa"/>
            <w:tcBorders>
              <w:top w:val="nil"/>
              <w:left w:val="nil"/>
              <w:bottom w:val="single" w:sz="4" w:space="0" w:color="C0C0C0"/>
              <w:right w:val="single" w:sz="4" w:space="0" w:color="E0E0E0"/>
            </w:tcBorders>
            <w:noWrap/>
            <w:hideMark/>
          </w:tcPr>
          <w:p w14:paraId="341EC5AE" w14:textId="4AC97CB4" w:rsidR="00DD039F" w:rsidRPr="0051745E" w:rsidDel="0096313F" w:rsidRDefault="00DD039F" w:rsidP="00213370">
            <w:pPr>
              <w:jc w:val="right"/>
              <w:rPr>
                <w:del w:id="1068" w:author="Lucy Marshall" w:date="2019-06-30T09:03:00Z"/>
                <w:rFonts w:ascii="Arial" w:eastAsia="Times New Roman" w:hAnsi="Arial" w:cs="Arial"/>
                <w:sz w:val="18"/>
                <w:szCs w:val="18"/>
                <w:lang w:eastAsia="en-GB"/>
              </w:rPr>
            </w:pPr>
            <w:del w:id="1069" w:author="Lucy Marshall" w:date="2019-06-30T09:03:00Z">
              <w:r w:rsidRPr="0051745E" w:rsidDel="0096313F">
                <w:rPr>
                  <w:rFonts w:ascii="Arial" w:eastAsia="Times New Roman" w:hAnsi="Arial" w:cs="Arial"/>
                  <w:sz w:val="18"/>
                  <w:szCs w:val="18"/>
                  <w:lang w:eastAsia="en-GB"/>
                </w:rPr>
                <w:delText>0.246</w:delText>
              </w:r>
            </w:del>
          </w:p>
        </w:tc>
        <w:tc>
          <w:tcPr>
            <w:tcW w:w="1080" w:type="dxa"/>
            <w:tcBorders>
              <w:top w:val="nil"/>
              <w:left w:val="nil"/>
              <w:bottom w:val="single" w:sz="4" w:space="0" w:color="C0C0C0"/>
              <w:right w:val="nil"/>
            </w:tcBorders>
          </w:tcPr>
          <w:p w14:paraId="1B926E64" w14:textId="2EC1DDBC" w:rsidR="00DD039F" w:rsidRPr="0051745E" w:rsidDel="0096313F" w:rsidRDefault="00DD039F" w:rsidP="00213370">
            <w:pPr>
              <w:jc w:val="right"/>
              <w:rPr>
                <w:del w:id="1070"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BA1C56C" w14:textId="44601B63" w:rsidR="00DD039F" w:rsidRPr="0051745E" w:rsidDel="0096313F" w:rsidRDefault="00DD039F" w:rsidP="00213370">
            <w:pPr>
              <w:jc w:val="right"/>
              <w:rPr>
                <w:del w:id="1071" w:author="Lucy Marshall" w:date="2019-06-30T09:03:00Z"/>
                <w:rFonts w:ascii="Arial" w:eastAsia="Times New Roman" w:hAnsi="Arial" w:cs="Arial"/>
                <w:sz w:val="18"/>
                <w:szCs w:val="18"/>
                <w:lang w:eastAsia="en-GB"/>
              </w:rPr>
            </w:pPr>
            <w:del w:id="1072" w:author="Lucy Marshall" w:date="2019-06-30T09:03:00Z">
              <w:r w:rsidRPr="0051745E" w:rsidDel="0096313F">
                <w:rPr>
                  <w:rFonts w:ascii="Arial" w:eastAsia="Times New Roman" w:hAnsi="Arial" w:cs="Arial"/>
                  <w:sz w:val="18"/>
                  <w:szCs w:val="18"/>
                  <w:lang w:eastAsia="en-GB"/>
                </w:rPr>
                <w:delText>0.356</w:delText>
              </w:r>
            </w:del>
          </w:p>
        </w:tc>
        <w:tc>
          <w:tcPr>
            <w:tcW w:w="1480" w:type="dxa"/>
            <w:tcBorders>
              <w:top w:val="nil"/>
              <w:left w:val="nil"/>
              <w:bottom w:val="single" w:sz="4" w:space="0" w:color="C0C0C0"/>
              <w:right w:val="single" w:sz="4" w:space="0" w:color="E0E0E0"/>
            </w:tcBorders>
            <w:noWrap/>
            <w:hideMark/>
          </w:tcPr>
          <w:p w14:paraId="681FAAEE" w14:textId="55BB777C" w:rsidR="00DD039F" w:rsidRPr="0051745E" w:rsidDel="0096313F" w:rsidRDefault="00DD039F" w:rsidP="00213370">
            <w:pPr>
              <w:jc w:val="right"/>
              <w:rPr>
                <w:del w:id="1073" w:author="Lucy Marshall" w:date="2019-06-30T09:03:00Z"/>
                <w:rFonts w:ascii="Arial" w:eastAsia="Times New Roman" w:hAnsi="Arial" w:cs="Arial"/>
                <w:sz w:val="18"/>
                <w:szCs w:val="18"/>
                <w:lang w:eastAsia="en-GB"/>
              </w:rPr>
            </w:pPr>
            <w:del w:id="1074" w:author="Lucy Marshall" w:date="2019-06-30T09:03:00Z">
              <w:r w:rsidRPr="0051745E" w:rsidDel="0096313F">
                <w:rPr>
                  <w:rFonts w:ascii="Arial" w:eastAsia="Times New Roman" w:hAnsi="Arial" w:cs="Arial"/>
                  <w:sz w:val="18"/>
                  <w:szCs w:val="18"/>
                  <w:lang w:eastAsia="en-GB"/>
                </w:rPr>
                <w:delText>-0.18</w:delText>
              </w:r>
            </w:del>
          </w:p>
        </w:tc>
        <w:tc>
          <w:tcPr>
            <w:tcW w:w="1480" w:type="dxa"/>
            <w:tcBorders>
              <w:top w:val="nil"/>
              <w:left w:val="nil"/>
              <w:bottom w:val="single" w:sz="4" w:space="0" w:color="C0C0C0"/>
              <w:right w:val="nil"/>
            </w:tcBorders>
            <w:noWrap/>
            <w:hideMark/>
          </w:tcPr>
          <w:p w14:paraId="21ED5F7A" w14:textId="2229C1EC" w:rsidR="00DD039F" w:rsidRPr="0051745E" w:rsidDel="0096313F" w:rsidRDefault="00DD039F" w:rsidP="00213370">
            <w:pPr>
              <w:jc w:val="right"/>
              <w:rPr>
                <w:del w:id="1075" w:author="Lucy Marshall" w:date="2019-06-30T09:03:00Z"/>
                <w:rFonts w:ascii="Arial" w:eastAsia="Times New Roman" w:hAnsi="Arial" w:cs="Arial"/>
                <w:sz w:val="18"/>
                <w:szCs w:val="18"/>
                <w:lang w:eastAsia="en-GB"/>
              </w:rPr>
            </w:pPr>
            <w:del w:id="1076" w:author="Lucy Marshall" w:date="2019-06-30T09:03:00Z">
              <w:r w:rsidRPr="0051745E" w:rsidDel="0096313F">
                <w:rPr>
                  <w:rFonts w:ascii="Arial" w:eastAsia="Times New Roman" w:hAnsi="Arial" w:cs="Arial"/>
                  <w:sz w:val="18"/>
                  <w:szCs w:val="18"/>
                  <w:lang w:eastAsia="en-GB"/>
                </w:rPr>
                <w:delText>1.22</w:delText>
              </w:r>
            </w:del>
          </w:p>
        </w:tc>
      </w:tr>
      <w:tr w:rsidR="00DD039F" w:rsidRPr="00A44F44" w:rsidDel="0096313F" w14:paraId="20F19E16" w14:textId="5CD688E0" w:rsidTr="00213370">
        <w:trPr>
          <w:trHeight w:val="340"/>
          <w:del w:id="1077" w:author="Lucy Marshall" w:date="2019-06-30T09:03:00Z"/>
        </w:trPr>
        <w:tc>
          <w:tcPr>
            <w:tcW w:w="0" w:type="auto"/>
            <w:vMerge/>
            <w:tcBorders>
              <w:top w:val="single" w:sz="4" w:space="0" w:color="C0C0C0"/>
              <w:left w:val="nil"/>
              <w:bottom w:val="nil"/>
              <w:right w:val="nil"/>
            </w:tcBorders>
            <w:vAlign w:val="center"/>
            <w:hideMark/>
          </w:tcPr>
          <w:p w14:paraId="56E59398" w14:textId="4392FC93" w:rsidR="00DD039F" w:rsidRPr="0051745E" w:rsidDel="0096313F" w:rsidRDefault="00DD039F" w:rsidP="00213370">
            <w:pPr>
              <w:rPr>
                <w:del w:id="107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05C073C" w14:textId="78F062F9" w:rsidR="00DD039F" w:rsidRPr="0051745E" w:rsidDel="0096313F" w:rsidRDefault="00DD039F" w:rsidP="00213370">
            <w:pPr>
              <w:rPr>
                <w:del w:id="1079" w:author="Lucy Marshall" w:date="2019-06-30T09:03:00Z"/>
                <w:rFonts w:ascii="Arial" w:eastAsia="Times New Roman" w:hAnsi="Arial" w:cs="Arial"/>
                <w:sz w:val="18"/>
                <w:szCs w:val="18"/>
                <w:lang w:eastAsia="en-GB"/>
              </w:rPr>
            </w:pPr>
          </w:p>
        </w:tc>
        <w:tc>
          <w:tcPr>
            <w:tcW w:w="1740" w:type="dxa"/>
            <w:shd w:val="clear" w:color="auto" w:fill="E0E0E0"/>
            <w:hideMark/>
          </w:tcPr>
          <w:p w14:paraId="258E5A8C" w14:textId="7ED46D9B" w:rsidR="00DD039F" w:rsidRPr="0051745E" w:rsidDel="0096313F" w:rsidRDefault="00DD039F" w:rsidP="00213370">
            <w:pPr>
              <w:rPr>
                <w:del w:id="1080" w:author="Lucy Marshall" w:date="2019-06-30T09:03:00Z"/>
                <w:rFonts w:ascii="Arial" w:eastAsia="Times New Roman" w:hAnsi="Arial" w:cs="Arial"/>
                <w:sz w:val="18"/>
                <w:szCs w:val="18"/>
                <w:lang w:eastAsia="en-GB"/>
              </w:rPr>
            </w:pPr>
            <w:del w:id="1081"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613466DA" w14:textId="118498A8" w:rsidR="00DD039F" w:rsidRPr="0051745E" w:rsidDel="0096313F" w:rsidRDefault="00DD039F" w:rsidP="00213370">
            <w:pPr>
              <w:jc w:val="right"/>
              <w:rPr>
                <w:del w:id="1082" w:author="Lucy Marshall" w:date="2019-06-30T09:03:00Z"/>
                <w:rFonts w:ascii="Arial" w:eastAsia="Times New Roman" w:hAnsi="Arial" w:cs="Arial"/>
                <w:sz w:val="18"/>
                <w:szCs w:val="18"/>
                <w:lang w:eastAsia="en-GB"/>
              </w:rPr>
            </w:pPr>
            <w:del w:id="1083" w:author="Lucy Marshall" w:date="2019-06-30T09:03:00Z">
              <w:r w:rsidRPr="0051745E" w:rsidDel="0096313F">
                <w:rPr>
                  <w:rFonts w:ascii="Arial" w:eastAsia="Times New Roman" w:hAnsi="Arial" w:cs="Arial"/>
                  <w:sz w:val="18"/>
                  <w:szCs w:val="18"/>
                  <w:lang w:eastAsia="en-GB"/>
                </w:rPr>
                <w:delText>0.353</w:delText>
              </w:r>
            </w:del>
          </w:p>
        </w:tc>
        <w:tc>
          <w:tcPr>
            <w:tcW w:w="1120" w:type="dxa"/>
            <w:tcBorders>
              <w:top w:val="nil"/>
              <w:left w:val="nil"/>
              <w:bottom w:val="nil"/>
              <w:right w:val="single" w:sz="4" w:space="0" w:color="E0E0E0"/>
            </w:tcBorders>
            <w:noWrap/>
            <w:hideMark/>
          </w:tcPr>
          <w:p w14:paraId="325AA9AA" w14:textId="25CC1583" w:rsidR="00DD039F" w:rsidRPr="0051745E" w:rsidDel="0096313F" w:rsidRDefault="00DD039F" w:rsidP="00213370">
            <w:pPr>
              <w:jc w:val="right"/>
              <w:rPr>
                <w:del w:id="1084" w:author="Lucy Marshall" w:date="2019-06-30T09:03:00Z"/>
                <w:rFonts w:ascii="Arial" w:eastAsia="Times New Roman" w:hAnsi="Arial" w:cs="Arial"/>
                <w:sz w:val="18"/>
                <w:szCs w:val="18"/>
                <w:lang w:eastAsia="en-GB"/>
              </w:rPr>
            </w:pPr>
            <w:del w:id="1085" w:author="Lucy Marshall" w:date="2019-06-30T09:03:00Z">
              <w:r w:rsidRPr="0051745E" w:rsidDel="0096313F">
                <w:rPr>
                  <w:rFonts w:ascii="Arial" w:eastAsia="Times New Roman" w:hAnsi="Arial" w:cs="Arial"/>
                  <w:sz w:val="18"/>
                  <w:szCs w:val="18"/>
                  <w:lang w:eastAsia="en-GB"/>
                </w:rPr>
                <w:delText>0.269</w:delText>
              </w:r>
            </w:del>
          </w:p>
        </w:tc>
        <w:tc>
          <w:tcPr>
            <w:tcW w:w="1080" w:type="dxa"/>
          </w:tcPr>
          <w:p w14:paraId="5B2BAAE2" w14:textId="2161FDEF" w:rsidR="00DD039F" w:rsidRPr="0051745E" w:rsidDel="0096313F" w:rsidRDefault="00DD039F" w:rsidP="00213370">
            <w:pPr>
              <w:jc w:val="right"/>
              <w:rPr>
                <w:del w:id="1086"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35478EEC" w14:textId="04F9BBBF" w:rsidR="00DD039F" w:rsidRPr="0051745E" w:rsidDel="0096313F" w:rsidRDefault="00DD039F" w:rsidP="00213370">
            <w:pPr>
              <w:jc w:val="right"/>
              <w:rPr>
                <w:del w:id="1087" w:author="Lucy Marshall" w:date="2019-06-30T09:03:00Z"/>
                <w:rFonts w:ascii="Arial" w:eastAsia="Times New Roman" w:hAnsi="Arial" w:cs="Arial"/>
                <w:sz w:val="18"/>
                <w:szCs w:val="18"/>
                <w:lang w:eastAsia="en-GB"/>
              </w:rPr>
            </w:pPr>
            <w:del w:id="1088"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1542C004" w14:textId="65E75F52" w:rsidR="00DD039F" w:rsidRPr="0051745E" w:rsidDel="0096313F" w:rsidRDefault="00DD039F" w:rsidP="00213370">
            <w:pPr>
              <w:jc w:val="right"/>
              <w:rPr>
                <w:del w:id="1089" w:author="Lucy Marshall" w:date="2019-06-30T09:03:00Z"/>
                <w:rFonts w:ascii="Arial" w:eastAsia="Times New Roman" w:hAnsi="Arial" w:cs="Arial"/>
                <w:sz w:val="18"/>
                <w:szCs w:val="18"/>
                <w:lang w:eastAsia="en-GB"/>
              </w:rPr>
            </w:pPr>
            <w:del w:id="1090" w:author="Lucy Marshall" w:date="2019-06-30T09:03:00Z">
              <w:r w:rsidRPr="0051745E" w:rsidDel="0096313F">
                <w:rPr>
                  <w:rFonts w:ascii="Arial" w:eastAsia="Times New Roman" w:hAnsi="Arial" w:cs="Arial"/>
                  <w:sz w:val="18"/>
                  <w:szCs w:val="18"/>
                  <w:lang w:eastAsia="en-GB"/>
                </w:rPr>
                <w:delText>-0.41</w:delText>
              </w:r>
            </w:del>
          </w:p>
        </w:tc>
        <w:tc>
          <w:tcPr>
            <w:tcW w:w="1480" w:type="dxa"/>
            <w:noWrap/>
            <w:hideMark/>
          </w:tcPr>
          <w:p w14:paraId="3CCD097C" w14:textId="64A9B01F" w:rsidR="00DD039F" w:rsidRPr="0051745E" w:rsidDel="0096313F" w:rsidRDefault="00DD039F" w:rsidP="00213370">
            <w:pPr>
              <w:jc w:val="right"/>
              <w:rPr>
                <w:del w:id="1091" w:author="Lucy Marshall" w:date="2019-06-30T09:03:00Z"/>
                <w:rFonts w:ascii="Arial" w:eastAsia="Times New Roman" w:hAnsi="Arial" w:cs="Arial"/>
                <w:sz w:val="18"/>
                <w:szCs w:val="18"/>
                <w:lang w:eastAsia="en-GB"/>
              </w:rPr>
            </w:pPr>
            <w:del w:id="1092" w:author="Lucy Marshall" w:date="2019-06-30T09:03:00Z">
              <w:r w:rsidRPr="0051745E" w:rsidDel="0096313F">
                <w:rPr>
                  <w:rFonts w:ascii="Arial" w:eastAsia="Times New Roman" w:hAnsi="Arial" w:cs="Arial"/>
                  <w:sz w:val="18"/>
                  <w:szCs w:val="18"/>
                  <w:lang w:eastAsia="en-GB"/>
                </w:rPr>
                <w:delText>1.12</w:delText>
              </w:r>
            </w:del>
          </w:p>
        </w:tc>
      </w:tr>
      <w:tr w:rsidR="00DD039F" w:rsidRPr="00A44F44" w:rsidDel="0096313F" w14:paraId="322B936F" w14:textId="18F915D6" w:rsidTr="00213370">
        <w:trPr>
          <w:trHeight w:val="340"/>
          <w:del w:id="1093" w:author="Lucy Marshall" w:date="2019-06-30T09:03:00Z"/>
        </w:trPr>
        <w:tc>
          <w:tcPr>
            <w:tcW w:w="0" w:type="auto"/>
            <w:vMerge/>
            <w:tcBorders>
              <w:top w:val="single" w:sz="4" w:space="0" w:color="C0C0C0"/>
              <w:left w:val="nil"/>
              <w:bottom w:val="nil"/>
              <w:right w:val="nil"/>
            </w:tcBorders>
            <w:vAlign w:val="center"/>
            <w:hideMark/>
          </w:tcPr>
          <w:p w14:paraId="704A62C5" w14:textId="2D4DDDA1" w:rsidR="00DD039F" w:rsidRPr="0051745E" w:rsidDel="0096313F" w:rsidRDefault="00DD039F" w:rsidP="00213370">
            <w:pPr>
              <w:rPr>
                <w:del w:id="1094"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70BC02EB" w14:textId="66237CDC" w:rsidR="00DD039F" w:rsidRPr="0051745E" w:rsidDel="0096313F" w:rsidRDefault="00DD039F" w:rsidP="00213370">
            <w:pPr>
              <w:rPr>
                <w:del w:id="1095" w:author="Lucy Marshall" w:date="2019-06-30T09:03:00Z"/>
                <w:rFonts w:ascii="Arial" w:eastAsia="Times New Roman" w:hAnsi="Arial" w:cs="Arial"/>
                <w:sz w:val="18"/>
                <w:szCs w:val="18"/>
                <w:lang w:eastAsia="en-GB"/>
              </w:rPr>
            </w:pPr>
            <w:del w:id="1096"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77C8EC2D" w14:textId="308DCFE4" w:rsidR="00DD039F" w:rsidRPr="0051745E" w:rsidDel="0096313F" w:rsidRDefault="00DD039F" w:rsidP="00213370">
            <w:pPr>
              <w:rPr>
                <w:del w:id="1097" w:author="Lucy Marshall" w:date="2019-06-30T09:03:00Z"/>
                <w:rFonts w:ascii="Arial" w:eastAsia="Times New Roman" w:hAnsi="Arial" w:cs="Arial"/>
                <w:sz w:val="18"/>
                <w:szCs w:val="18"/>
                <w:lang w:eastAsia="en-GB"/>
              </w:rPr>
            </w:pPr>
            <w:del w:id="1098"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72196F75" w14:textId="37E66DD4" w:rsidR="00DD039F" w:rsidRPr="0051745E" w:rsidDel="0096313F" w:rsidRDefault="00DD039F" w:rsidP="00213370">
            <w:pPr>
              <w:jc w:val="right"/>
              <w:rPr>
                <w:del w:id="1099" w:author="Lucy Marshall" w:date="2019-06-30T09:03:00Z"/>
                <w:rFonts w:ascii="Arial" w:eastAsia="Times New Roman" w:hAnsi="Arial" w:cs="Arial"/>
                <w:sz w:val="18"/>
                <w:szCs w:val="18"/>
                <w:lang w:eastAsia="en-GB"/>
              </w:rPr>
            </w:pPr>
            <w:del w:id="1100" w:author="Lucy Marshall" w:date="2019-06-30T09:03:00Z">
              <w:r w:rsidRPr="0051745E" w:rsidDel="0096313F">
                <w:rPr>
                  <w:rFonts w:ascii="Arial" w:eastAsia="Times New Roman" w:hAnsi="Arial" w:cs="Arial"/>
                  <w:sz w:val="18"/>
                  <w:szCs w:val="18"/>
                  <w:lang w:eastAsia="en-GB"/>
                </w:rPr>
                <w:delText>0.221</w:delText>
              </w:r>
            </w:del>
          </w:p>
        </w:tc>
        <w:tc>
          <w:tcPr>
            <w:tcW w:w="1120" w:type="dxa"/>
            <w:tcBorders>
              <w:top w:val="single" w:sz="4" w:space="0" w:color="C0C0C0"/>
              <w:left w:val="nil"/>
              <w:bottom w:val="single" w:sz="4" w:space="0" w:color="C0C0C0"/>
              <w:right w:val="single" w:sz="4" w:space="0" w:color="E0E0E0"/>
            </w:tcBorders>
            <w:noWrap/>
            <w:hideMark/>
          </w:tcPr>
          <w:p w14:paraId="54D5D81C" w14:textId="6E5B6851" w:rsidR="00DD039F" w:rsidRPr="0051745E" w:rsidDel="0096313F" w:rsidRDefault="00DD039F" w:rsidP="00213370">
            <w:pPr>
              <w:jc w:val="right"/>
              <w:rPr>
                <w:del w:id="1101" w:author="Lucy Marshall" w:date="2019-06-30T09:03:00Z"/>
                <w:rFonts w:ascii="Arial" w:eastAsia="Times New Roman" w:hAnsi="Arial" w:cs="Arial"/>
                <w:sz w:val="18"/>
                <w:szCs w:val="18"/>
                <w:lang w:eastAsia="en-GB"/>
              </w:rPr>
            </w:pPr>
            <w:del w:id="1102" w:author="Lucy Marshall" w:date="2019-06-30T09:03:00Z">
              <w:r w:rsidRPr="0051745E" w:rsidDel="0096313F">
                <w:rPr>
                  <w:rFonts w:ascii="Arial" w:eastAsia="Times New Roman" w:hAnsi="Arial" w:cs="Arial"/>
                  <w:sz w:val="18"/>
                  <w:szCs w:val="18"/>
                  <w:lang w:eastAsia="en-GB"/>
                </w:rPr>
                <w:delText>0.204</w:delText>
              </w:r>
            </w:del>
          </w:p>
        </w:tc>
        <w:tc>
          <w:tcPr>
            <w:tcW w:w="1080" w:type="dxa"/>
            <w:tcBorders>
              <w:top w:val="single" w:sz="4" w:space="0" w:color="C0C0C0"/>
              <w:left w:val="nil"/>
              <w:bottom w:val="single" w:sz="4" w:space="0" w:color="C0C0C0"/>
              <w:right w:val="nil"/>
            </w:tcBorders>
          </w:tcPr>
          <w:p w14:paraId="2AD086B6" w14:textId="43BDD35A" w:rsidR="00DD039F" w:rsidRPr="0051745E" w:rsidDel="0096313F" w:rsidRDefault="00DD039F" w:rsidP="00213370">
            <w:pPr>
              <w:jc w:val="right"/>
              <w:rPr>
                <w:del w:id="1103"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1CCCB41C" w14:textId="1DEC4695" w:rsidR="00DD039F" w:rsidRPr="0051745E" w:rsidDel="0096313F" w:rsidRDefault="00DD039F" w:rsidP="00213370">
            <w:pPr>
              <w:jc w:val="right"/>
              <w:rPr>
                <w:del w:id="1104" w:author="Lucy Marshall" w:date="2019-06-30T09:03:00Z"/>
                <w:rFonts w:ascii="Arial" w:eastAsia="Times New Roman" w:hAnsi="Arial" w:cs="Arial"/>
                <w:sz w:val="18"/>
                <w:szCs w:val="18"/>
                <w:lang w:eastAsia="en-GB"/>
              </w:rPr>
            </w:pPr>
            <w:del w:id="1105"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74264E4A" w14:textId="548B30C9" w:rsidR="00DD039F" w:rsidRPr="0051745E" w:rsidDel="0096313F" w:rsidRDefault="00DD039F" w:rsidP="00213370">
            <w:pPr>
              <w:jc w:val="right"/>
              <w:rPr>
                <w:del w:id="1106" w:author="Lucy Marshall" w:date="2019-06-30T09:03:00Z"/>
                <w:rFonts w:ascii="Arial" w:eastAsia="Times New Roman" w:hAnsi="Arial" w:cs="Arial"/>
                <w:sz w:val="18"/>
                <w:szCs w:val="18"/>
                <w:lang w:eastAsia="en-GB"/>
              </w:rPr>
            </w:pPr>
            <w:del w:id="1107" w:author="Lucy Marshall" w:date="2019-06-30T09:03:00Z">
              <w:r w:rsidRPr="0051745E" w:rsidDel="0096313F">
                <w:rPr>
                  <w:rFonts w:ascii="Arial" w:eastAsia="Times New Roman" w:hAnsi="Arial" w:cs="Arial"/>
                  <w:sz w:val="18"/>
                  <w:szCs w:val="18"/>
                  <w:lang w:eastAsia="en-GB"/>
                </w:rPr>
                <w:delText>-0.36</w:delText>
              </w:r>
            </w:del>
          </w:p>
        </w:tc>
        <w:tc>
          <w:tcPr>
            <w:tcW w:w="1480" w:type="dxa"/>
            <w:tcBorders>
              <w:top w:val="single" w:sz="4" w:space="0" w:color="C0C0C0"/>
              <w:left w:val="nil"/>
              <w:bottom w:val="single" w:sz="4" w:space="0" w:color="C0C0C0"/>
              <w:right w:val="nil"/>
            </w:tcBorders>
            <w:noWrap/>
            <w:hideMark/>
          </w:tcPr>
          <w:p w14:paraId="7C966EF4" w14:textId="5199EBD4" w:rsidR="00DD039F" w:rsidRPr="0051745E" w:rsidDel="0096313F" w:rsidRDefault="00DD039F" w:rsidP="00213370">
            <w:pPr>
              <w:jc w:val="right"/>
              <w:rPr>
                <w:del w:id="1108" w:author="Lucy Marshall" w:date="2019-06-30T09:03:00Z"/>
                <w:rFonts w:ascii="Arial" w:eastAsia="Times New Roman" w:hAnsi="Arial" w:cs="Arial"/>
                <w:sz w:val="18"/>
                <w:szCs w:val="18"/>
                <w:lang w:eastAsia="en-GB"/>
              </w:rPr>
            </w:pPr>
            <w:del w:id="1109" w:author="Lucy Marshall" w:date="2019-06-30T09:03:00Z">
              <w:r w:rsidRPr="0051745E" w:rsidDel="0096313F">
                <w:rPr>
                  <w:rFonts w:ascii="Arial" w:eastAsia="Times New Roman" w:hAnsi="Arial" w:cs="Arial"/>
                  <w:sz w:val="18"/>
                  <w:szCs w:val="18"/>
                  <w:lang w:eastAsia="en-GB"/>
                </w:rPr>
                <w:delText>0.80</w:delText>
              </w:r>
            </w:del>
          </w:p>
        </w:tc>
      </w:tr>
      <w:tr w:rsidR="00DD039F" w:rsidRPr="00A44F44" w:rsidDel="0096313F" w14:paraId="1DEBAE4F" w14:textId="41BE80B9" w:rsidTr="00213370">
        <w:trPr>
          <w:trHeight w:val="360"/>
          <w:del w:id="1110" w:author="Lucy Marshall" w:date="2019-06-30T09:03:00Z"/>
        </w:trPr>
        <w:tc>
          <w:tcPr>
            <w:tcW w:w="0" w:type="auto"/>
            <w:vMerge/>
            <w:tcBorders>
              <w:top w:val="single" w:sz="4" w:space="0" w:color="C0C0C0"/>
              <w:left w:val="nil"/>
              <w:bottom w:val="nil"/>
              <w:right w:val="nil"/>
            </w:tcBorders>
            <w:vAlign w:val="center"/>
            <w:hideMark/>
          </w:tcPr>
          <w:p w14:paraId="4CC3C87D" w14:textId="26C762D9" w:rsidR="00DD039F" w:rsidRPr="0051745E" w:rsidDel="0096313F" w:rsidRDefault="00DD039F" w:rsidP="00213370">
            <w:pPr>
              <w:rPr>
                <w:del w:id="111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DEF41F9" w14:textId="4A27E9D6" w:rsidR="00DD039F" w:rsidRPr="0051745E" w:rsidDel="0096313F" w:rsidRDefault="00DD039F" w:rsidP="00213370">
            <w:pPr>
              <w:rPr>
                <w:del w:id="111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EC2A9C7" w14:textId="2BABE192" w:rsidR="00DD039F" w:rsidRPr="0051745E" w:rsidDel="0096313F" w:rsidRDefault="00DD039F" w:rsidP="00213370">
            <w:pPr>
              <w:rPr>
                <w:del w:id="1113" w:author="Lucy Marshall" w:date="2019-06-30T09:03:00Z"/>
                <w:rFonts w:ascii="Arial" w:eastAsia="Times New Roman" w:hAnsi="Arial" w:cs="Arial"/>
                <w:sz w:val="18"/>
                <w:szCs w:val="18"/>
                <w:lang w:eastAsia="en-GB"/>
              </w:rPr>
            </w:pPr>
            <w:del w:id="1114"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7CF7F33B" w14:textId="7F1226CD" w:rsidR="00DD039F" w:rsidRPr="0051745E" w:rsidDel="0096313F" w:rsidRDefault="00DD039F" w:rsidP="00213370">
            <w:pPr>
              <w:jc w:val="right"/>
              <w:rPr>
                <w:del w:id="1115" w:author="Lucy Marshall" w:date="2019-06-30T09:03:00Z"/>
                <w:rFonts w:ascii="Arial" w:eastAsia="Times New Roman" w:hAnsi="Arial" w:cs="Arial"/>
                <w:sz w:val="18"/>
                <w:szCs w:val="18"/>
                <w:lang w:eastAsia="en-GB"/>
              </w:rPr>
            </w:pPr>
            <w:del w:id="1116" w:author="Lucy Marshall" w:date="2019-06-30T09:03:00Z">
              <w:r w:rsidRPr="0051745E" w:rsidDel="0096313F">
                <w:rPr>
                  <w:rFonts w:ascii="Arial" w:eastAsia="Times New Roman" w:hAnsi="Arial" w:cs="Arial"/>
                  <w:sz w:val="18"/>
                  <w:szCs w:val="18"/>
                  <w:lang w:eastAsia="en-GB"/>
                </w:rPr>
                <w:delText>-.962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4F3B2AA0" w14:textId="7C02940A" w:rsidR="00DD039F" w:rsidRPr="0051745E" w:rsidDel="0096313F" w:rsidRDefault="00DD039F" w:rsidP="00213370">
            <w:pPr>
              <w:jc w:val="right"/>
              <w:rPr>
                <w:del w:id="1117" w:author="Lucy Marshall" w:date="2019-06-30T09:03:00Z"/>
                <w:rFonts w:ascii="Arial" w:eastAsia="Times New Roman" w:hAnsi="Arial" w:cs="Arial"/>
                <w:sz w:val="18"/>
                <w:szCs w:val="18"/>
                <w:lang w:eastAsia="en-GB"/>
              </w:rPr>
            </w:pPr>
            <w:del w:id="1118" w:author="Lucy Marshall" w:date="2019-06-30T09:03:00Z">
              <w:r w:rsidRPr="0051745E" w:rsidDel="0096313F">
                <w:rPr>
                  <w:rFonts w:ascii="Arial" w:eastAsia="Times New Roman" w:hAnsi="Arial" w:cs="Arial"/>
                  <w:sz w:val="18"/>
                  <w:szCs w:val="18"/>
                  <w:lang w:eastAsia="en-GB"/>
                </w:rPr>
                <w:delText>0.243</w:delText>
              </w:r>
            </w:del>
          </w:p>
        </w:tc>
        <w:tc>
          <w:tcPr>
            <w:tcW w:w="1080" w:type="dxa"/>
            <w:tcBorders>
              <w:top w:val="nil"/>
              <w:left w:val="nil"/>
              <w:bottom w:val="single" w:sz="4" w:space="0" w:color="C0C0C0"/>
              <w:right w:val="nil"/>
            </w:tcBorders>
          </w:tcPr>
          <w:p w14:paraId="2BDF1045" w14:textId="09F62FC2" w:rsidR="00DD039F" w:rsidRPr="0051745E" w:rsidDel="0096313F" w:rsidRDefault="00DD039F" w:rsidP="00213370">
            <w:pPr>
              <w:jc w:val="right"/>
              <w:rPr>
                <w:del w:id="111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780003C" w14:textId="513AD312" w:rsidR="00DD039F" w:rsidRPr="0051745E" w:rsidDel="0096313F" w:rsidRDefault="00DD039F" w:rsidP="00213370">
            <w:pPr>
              <w:jc w:val="right"/>
              <w:rPr>
                <w:del w:id="1120" w:author="Lucy Marshall" w:date="2019-06-30T09:03:00Z"/>
                <w:rFonts w:ascii="Arial" w:eastAsia="Times New Roman" w:hAnsi="Arial" w:cs="Arial"/>
                <w:sz w:val="18"/>
                <w:szCs w:val="18"/>
                <w:lang w:eastAsia="en-GB"/>
              </w:rPr>
            </w:pPr>
            <w:del w:id="1121"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nil"/>
              <w:left w:val="nil"/>
              <w:bottom w:val="single" w:sz="4" w:space="0" w:color="C0C0C0"/>
              <w:right w:val="single" w:sz="4" w:space="0" w:color="E0E0E0"/>
            </w:tcBorders>
            <w:noWrap/>
            <w:hideMark/>
          </w:tcPr>
          <w:p w14:paraId="7495B71D" w14:textId="6057A3B8" w:rsidR="00DD039F" w:rsidRPr="0051745E" w:rsidDel="0096313F" w:rsidRDefault="00DD039F" w:rsidP="00213370">
            <w:pPr>
              <w:jc w:val="right"/>
              <w:rPr>
                <w:del w:id="1122" w:author="Lucy Marshall" w:date="2019-06-30T09:03:00Z"/>
                <w:rFonts w:ascii="Arial" w:eastAsia="Times New Roman" w:hAnsi="Arial" w:cs="Arial"/>
                <w:sz w:val="18"/>
                <w:szCs w:val="18"/>
                <w:lang w:eastAsia="en-GB"/>
              </w:rPr>
            </w:pPr>
            <w:del w:id="1123" w:author="Lucy Marshall" w:date="2019-06-30T09:03:00Z">
              <w:r w:rsidRPr="0051745E" w:rsidDel="0096313F">
                <w:rPr>
                  <w:rFonts w:ascii="Arial" w:eastAsia="Times New Roman" w:hAnsi="Arial" w:cs="Arial"/>
                  <w:sz w:val="18"/>
                  <w:szCs w:val="18"/>
                  <w:lang w:eastAsia="en-GB"/>
                </w:rPr>
                <w:delText>-1.65</w:delText>
              </w:r>
            </w:del>
          </w:p>
        </w:tc>
        <w:tc>
          <w:tcPr>
            <w:tcW w:w="1480" w:type="dxa"/>
            <w:tcBorders>
              <w:top w:val="nil"/>
              <w:left w:val="nil"/>
              <w:bottom w:val="single" w:sz="4" w:space="0" w:color="C0C0C0"/>
              <w:right w:val="nil"/>
            </w:tcBorders>
            <w:noWrap/>
            <w:hideMark/>
          </w:tcPr>
          <w:p w14:paraId="2E9ED204" w14:textId="70D8A1A7" w:rsidR="00DD039F" w:rsidRPr="0051745E" w:rsidDel="0096313F" w:rsidRDefault="00DD039F" w:rsidP="00213370">
            <w:pPr>
              <w:jc w:val="right"/>
              <w:rPr>
                <w:del w:id="1124" w:author="Lucy Marshall" w:date="2019-06-30T09:03:00Z"/>
                <w:rFonts w:ascii="Arial" w:eastAsia="Times New Roman" w:hAnsi="Arial" w:cs="Arial"/>
                <w:sz w:val="18"/>
                <w:szCs w:val="18"/>
                <w:lang w:eastAsia="en-GB"/>
              </w:rPr>
            </w:pPr>
            <w:del w:id="1125" w:author="Lucy Marshall" w:date="2019-06-30T09:03:00Z">
              <w:r w:rsidRPr="0051745E" w:rsidDel="0096313F">
                <w:rPr>
                  <w:rFonts w:ascii="Arial" w:eastAsia="Times New Roman" w:hAnsi="Arial" w:cs="Arial"/>
                  <w:sz w:val="18"/>
                  <w:szCs w:val="18"/>
                  <w:lang w:eastAsia="en-GB"/>
                </w:rPr>
                <w:delText>-0.27</w:delText>
              </w:r>
            </w:del>
          </w:p>
        </w:tc>
      </w:tr>
      <w:tr w:rsidR="00DD039F" w:rsidRPr="00A44F44" w:rsidDel="0096313F" w14:paraId="137C434C" w14:textId="7ABCB917" w:rsidTr="00213370">
        <w:trPr>
          <w:trHeight w:val="340"/>
          <w:del w:id="1126" w:author="Lucy Marshall" w:date="2019-06-30T09:03:00Z"/>
        </w:trPr>
        <w:tc>
          <w:tcPr>
            <w:tcW w:w="0" w:type="auto"/>
            <w:vMerge/>
            <w:tcBorders>
              <w:top w:val="single" w:sz="4" w:space="0" w:color="C0C0C0"/>
              <w:left w:val="nil"/>
              <w:bottom w:val="nil"/>
              <w:right w:val="nil"/>
            </w:tcBorders>
            <w:vAlign w:val="center"/>
            <w:hideMark/>
          </w:tcPr>
          <w:p w14:paraId="758AD1C8" w14:textId="445D1931" w:rsidR="00DD039F" w:rsidRPr="0051745E" w:rsidDel="0096313F" w:rsidRDefault="00DD039F" w:rsidP="00213370">
            <w:pPr>
              <w:rPr>
                <w:del w:id="112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99ED1A0" w14:textId="429C3A6D" w:rsidR="00DD039F" w:rsidRPr="0051745E" w:rsidDel="0096313F" w:rsidRDefault="00DD039F" w:rsidP="00213370">
            <w:pPr>
              <w:rPr>
                <w:del w:id="112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0CDCDD97" w14:textId="3435AB76" w:rsidR="00DD039F" w:rsidRPr="0051745E" w:rsidDel="0096313F" w:rsidRDefault="00DD039F" w:rsidP="00213370">
            <w:pPr>
              <w:rPr>
                <w:del w:id="1129" w:author="Lucy Marshall" w:date="2019-06-30T09:03:00Z"/>
                <w:rFonts w:ascii="Arial" w:eastAsia="Times New Roman" w:hAnsi="Arial" w:cs="Arial"/>
                <w:sz w:val="18"/>
                <w:szCs w:val="18"/>
                <w:lang w:eastAsia="en-GB"/>
              </w:rPr>
            </w:pPr>
            <w:del w:id="1130"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102DA401" w14:textId="3072952F" w:rsidR="00DD039F" w:rsidRPr="0051745E" w:rsidDel="0096313F" w:rsidRDefault="00DD039F" w:rsidP="00213370">
            <w:pPr>
              <w:jc w:val="right"/>
              <w:rPr>
                <w:del w:id="1131" w:author="Lucy Marshall" w:date="2019-06-30T09:03:00Z"/>
                <w:rFonts w:ascii="Arial" w:eastAsia="Times New Roman" w:hAnsi="Arial" w:cs="Arial"/>
                <w:sz w:val="18"/>
                <w:szCs w:val="18"/>
                <w:lang w:eastAsia="en-GB"/>
              </w:rPr>
            </w:pPr>
            <w:del w:id="1132" w:author="Lucy Marshall" w:date="2019-06-30T09:03:00Z">
              <w:r w:rsidRPr="0051745E" w:rsidDel="0096313F">
                <w:rPr>
                  <w:rFonts w:ascii="Arial" w:eastAsia="Times New Roman" w:hAnsi="Arial" w:cs="Arial"/>
                  <w:sz w:val="18"/>
                  <w:szCs w:val="18"/>
                  <w:lang w:eastAsia="en-GB"/>
                </w:rPr>
                <w:delText>-0.442</w:delText>
              </w:r>
            </w:del>
          </w:p>
        </w:tc>
        <w:tc>
          <w:tcPr>
            <w:tcW w:w="1120" w:type="dxa"/>
            <w:tcBorders>
              <w:top w:val="nil"/>
              <w:left w:val="nil"/>
              <w:bottom w:val="single" w:sz="4" w:space="0" w:color="C0C0C0"/>
              <w:right w:val="single" w:sz="4" w:space="0" w:color="E0E0E0"/>
            </w:tcBorders>
            <w:noWrap/>
            <w:hideMark/>
          </w:tcPr>
          <w:p w14:paraId="41F96C0A" w14:textId="3211757E" w:rsidR="00DD039F" w:rsidRPr="0051745E" w:rsidDel="0096313F" w:rsidRDefault="00DD039F" w:rsidP="00213370">
            <w:pPr>
              <w:jc w:val="right"/>
              <w:rPr>
                <w:del w:id="1133" w:author="Lucy Marshall" w:date="2019-06-30T09:03:00Z"/>
                <w:rFonts w:ascii="Arial" w:eastAsia="Times New Roman" w:hAnsi="Arial" w:cs="Arial"/>
                <w:sz w:val="18"/>
                <w:szCs w:val="18"/>
                <w:lang w:eastAsia="en-GB"/>
              </w:rPr>
            </w:pPr>
            <w:del w:id="1134"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nil"/>
              <w:left w:val="nil"/>
              <w:bottom w:val="single" w:sz="4" w:space="0" w:color="C0C0C0"/>
              <w:right w:val="nil"/>
            </w:tcBorders>
          </w:tcPr>
          <w:p w14:paraId="18B2A5E2" w14:textId="62D52921" w:rsidR="00DD039F" w:rsidRPr="0051745E" w:rsidDel="0096313F" w:rsidRDefault="00DD039F" w:rsidP="00213370">
            <w:pPr>
              <w:jc w:val="right"/>
              <w:rPr>
                <w:del w:id="113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892984F" w14:textId="27A08193" w:rsidR="00DD039F" w:rsidRPr="0051745E" w:rsidDel="0096313F" w:rsidRDefault="00DD039F" w:rsidP="00213370">
            <w:pPr>
              <w:jc w:val="right"/>
              <w:rPr>
                <w:del w:id="1136" w:author="Lucy Marshall" w:date="2019-06-30T09:03:00Z"/>
                <w:rFonts w:ascii="Arial" w:eastAsia="Times New Roman" w:hAnsi="Arial" w:cs="Arial"/>
                <w:sz w:val="18"/>
                <w:szCs w:val="18"/>
                <w:lang w:eastAsia="en-GB"/>
              </w:rPr>
            </w:pPr>
            <w:del w:id="1137" w:author="Lucy Marshall" w:date="2019-06-30T09:03:00Z">
              <w:r w:rsidRPr="0051745E" w:rsidDel="0096313F">
                <w:rPr>
                  <w:rFonts w:ascii="Arial" w:eastAsia="Times New Roman" w:hAnsi="Arial" w:cs="Arial"/>
                  <w:sz w:val="18"/>
                  <w:szCs w:val="18"/>
                  <w:lang w:eastAsia="en-GB"/>
                </w:rPr>
                <w:delText>0.474</w:delText>
              </w:r>
            </w:del>
          </w:p>
        </w:tc>
        <w:tc>
          <w:tcPr>
            <w:tcW w:w="1480" w:type="dxa"/>
            <w:tcBorders>
              <w:top w:val="nil"/>
              <w:left w:val="nil"/>
              <w:bottom w:val="single" w:sz="4" w:space="0" w:color="C0C0C0"/>
              <w:right w:val="single" w:sz="4" w:space="0" w:color="E0E0E0"/>
            </w:tcBorders>
            <w:noWrap/>
            <w:hideMark/>
          </w:tcPr>
          <w:p w14:paraId="4AE9D3EF" w14:textId="7A9339EE" w:rsidR="00DD039F" w:rsidRPr="0051745E" w:rsidDel="0096313F" w:rsidRDefault="00DD039F" w:rsidP="00213370">
            <w:pPr>
              <w:jc w:val="right"/>
              <w:rPr>
                <w:del w:id="1138" w:author="Lucy Marshall" w:date="2019-06-30T09:03:00Z"/>
                <w:rFonts w:ascii="Arial" w:eastAsia="Times New Roman" w:hAnsi="Arial" w:cs="Arial"/>
                <w:sz w:val="18"/>
                <w:szCs w:val="18"/>
                <w:lang w:eastAsia="en-GB"/>
              </w:rPr>
            </w:pPr>
            <w:del w:id="1139" w:author="Lucy Marshall" w:date="2019-06-30T09:03:00Z">
              <w:r w:rsidRPr="0051745E" w:rsidDel="0096313F">
                <w:rPr>
                  <w:rFonts w:ascii="Arial" w:eastAsia="Times New Roman" w:hAnsi="Arial" w:cs="Arial"/>
                  <w:sz w:val="18"/>
                  <w:szCs w:val="18"/>
                  <w:lang w:eastAsia="en-GB"/>
                </w:rPr>
                <w:delText>-1.07</w:delText>
              </w:r>
            </w:del>
          </w:p>
        </w:tc>
        <w:tc>
          <w:tcPr>
            <w:tcW w:w="1480" w:type="dxa"/>
            <w:tcBorders>
              <w:top w:val="nil"/>
              <w:left w:val="nil"/>
              <w:bottom w:val="single" w:sz="4" w:space="0" w:color="C0C0C0"/>
              <w:right w:val="nil"/>
            </w:tcBorders>
            <w:noWrap/>
            <w:hideMark/>
          </w:tcPr>
          <w:p w14:paraId="07744B5F" w14:textId="2C635B92" w:rsidR="00DD039F" w:rsidRPr="0051745E" w:rsidDel="0096313F" w:rsidRDefault="00DD039F" w:rsidP="00213370">
            <w:pPr>
              <w:jc w:val="right"/>
              <w:rPr>
                <w:del w:id="1140" w:author="Lucy Marshall" w:date="2019-06-30T09:03:00Z"/>
                <w:rFonts w:ascii="Arial" w:eastAsia="Times New Roman" w:hAnsi="Arial" w:cs="Arial"/>
                <w:sz w:val="18"/>
                <w:szCs w:val="18"/>
                <w:lang w:eastAsia="en-GB"/>
              </w:rPr>
            </w:pPr>
            <w:del w:id="1141" w:author="Lucy Marshall" w:date="2019-06-30T09:03:00Z">
              <w:r w:rsidRPr="0051745E" w:rsidDel="0096313F">
                <w:rPr>
                  <w:rFonts w:ascii="Arial" w:eastAsia="Times New Roman" w:hAnsi="Arial" w:cs="Arial"/>
                  <w:sz w:val="18"/>
                  <w:szCs w:val="18"/>
                  <w:lang w:eastAsia="en-GB"/>
                </w:rPr>
                <w:delText>0.19</w:delText>
              </w:r>
            </w:del>
          </w:p>
        </w:tc>
      </w:tr>
      <w:tr w:rsidR="00DD039F" w:rsidRPr="00A44F44" w:rsidDel="0096313F" w14:paraId="7BBFF044" w14:textId="74EF7F09" w:rsidTr="00213370">
        <w:trPr>
          <w:trHeight w:val="340"/>
          <w:del w:id="1142" w:author="Lucy Marshall" w:date="2019-06-30T09:03:00Z"/>
        </w:trPr>
        <w:tc>
          <w:tcPr>
            <w:tcW w:w="0" w:type="auto"/>
            <w:vMerge/>
            <w:tcBorders>
              <w:top w:val="single" w:sz="4" w:space="0" w:color="C0C0C0"/>
              <w:left w:val="nil"/>
              <w:bottom w:val="nil"/>
              <w:right w:val="nil"/>
            </w:tcBorders>
            <w:vAlign w:val="center"/>
            <w:hideMark/>
          </w:tcPr>
          <w:p w14:paraId="212E6E89" w14:textId="3515AB61" w:rsidR="00DD039F" w:rsidRPr="0051745E" w:rsidDel="0096313F" w:rsidRDefault="00DD039F" w:rsidP="00213370">
            <w:pPr>
              <w:rPr>
                <w:del w:id="114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D5352E4" w14:textId="1B5C842E" w:rsidR="00DD039F" w:rsidRPr="0051745E" w:rsidDel="0096313F" w:rsidRDefault="00DD039F" w:rsidP="00213370">
            <w:pPr>
              <w:rPr>
                <w:del w:id="1144" w:author="Lucy Marshall" w:date="2019-06-30T09:03:00Z"/>
                <w:rFonts w:ascii="Arial" w:eastAsia="Times New Roman" w:hAnsi="Arial" w:cs="Arial"/>
                <w:sz w:val="18"/>
                <w:szCs w:val="18"/>
                <w:lang w:eastAsia="en-GB"/>
              </w:rPr>
            </w:pPr>
          </w:p>
        </w:tc>
        <w:tc>
          <w:tcPr>
            <w:tcW w:w="1740" w:type="dxa"/>
            <w:shd w:val="clear" w:color="auto" w:fill="E0E0E0"/>
            <w:hideMark/>
          </w:tcPr>
          <w:p w14:paraId="509FB57E" w14:textId="1E1F0785" w:rsidR="00DD039F" w:rsidRPr="0051745E" w:rsidDel="0096313F" w:rsidRDefault="00DD039F" w:rsidP="00213370">
            <w:pPr>
              <w:rPr>
                <w:del w:id="1145" w:author="Lucy Marshall" w:date="2019-06-30T09:03:00Z"/>
                <w:rFonts w:ascii="Arial" w:eastAsia="Times New Roman" w:hAnsi="Arial" w:cs="Arial"/>
                <w:sz w:val="18"/>
                <w:szCs w:val="18"/>
                <w:lang w:eastAsia="en-GB"/>
              </w:rPr>
            </w:pPr>
            <w:del w:id="1146"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1A027340" w14:textId="15481B5C" w:rsidR="00DD039F" w:rsidRPr="0051745E" w:rsidDel="0096313F" w:rsidRDefault="00DD039F" w:rsidP="00213370">
            <w:pPr>
              <w:jc w:val="right"/>
              <w:rPr>
                <w:del w:id="1147" w:author="Lucy Marshall" w:date="2019-06-30T09:03:00Z"/>
                <w:rFonts w:ascii="Arial" w:eastAsia="Times New Roman" w:hAnsi="Arial" w:cs="Arial"/>
                <w:sz w:val="18"/>
                <w:szCs w:val="18"/>
                <w:lang w:eastAsia="en-GB"/>
              </w:rPr>
            </w:pPr>
            <w:del w:id="1148" w:author="Lucy Marshall" w:date="2019-06-30T09:03:00Z">
              <w:r w:rsidRPr="0051745E" w:rsidDel="0096313F">
                <w:rPr>
                  <w:rFonts w:ascii="Arial" w:eastAsia="Times New Roman" w:hAnsi="Arial" w:cs="Arial"/>
                  <w:sz w:val="18"/>
                  <w:szCs w:val="18"/>
                  <w:lang w:eastAsia="en-GB"/>
                </w:rPr>
                <w:delText>-0.609</w:delText>
              </w:r>
            </w:del>
          </w:p>
        </w:tc>
        <w:tc>
          <w:tcPr>
            <w:tcW w:w="1120" w:type="dxa"/>
            <w:tcBorders>
              <w:top w:val="nil"/>
              <w:left w:val="nil"/>
              <w:bottom w:val="nil"/>
              <w:right w:val="single" w:sz="4" w:space="0" w:color="E0E0E0"/>
            </w:tcBorders>
            <w:noWrap/>
            <w:hideMark/>
          </w:tcPr>
          <w:p w14:paraId="6B0C14DF" w14:textId="7C350085" w:rsidR="00DD039F" w:rsidRPr="0051745E" w:rsidDel="0096313F" w:rsidRDefault="00DD039F" w:rsidP="00213370">
            <w:pPr>
              <w:jc w:val="right"/>
              <w:rPr>
                <w:del w:id="1149" w:author="Lucy Marshall" w:date="2019-06-30T09:03:00Z"/>
                <w:rFonts w:ascii="Arial" w:eastAsia="Times New Roman" w:hAnsi="Arial" w:cs="Arial"/>
                <w:sz w:val="18"/>
                <w:szCs w:val="18"/>
                <w:lang w:eastAsia="en-GB"/>
              </w:rPr>
            </w:pPr>
            <w:del w:id="1150" w:author="Lucy Marshall" w:date="2019-06-30T09:03:00Z">
              <w:r w:rsidRPr="0051745E" w:rsidDel="0096313F">
                <w:rPr>
                  <w:rFonts w:ascii="Arial" w:eastAsia="Times New Roman" w:hAnsi="Arial" w:cs="Arial"/>
                  <w:sz w:val="18"/>
                  <w:szCs w:val="18"/>
                  <w:lang w:eastAsia="en-GB"/>
                </w:rPr>
                <w:delText>0.247</w:delText>
              </w:r>
            </w:del>
          </w:p>
        </w:tc>
        <w:tc>
          <w:tcPr>
            <w:tcW w:w="1080" w:type="dxa"/>
          </w:tcPr>
          <w:p w14:paraId="498998CF" w14:textId="1861EEE5" w:rsidR="00DD039F" w:rsidRPr="0051745E" w:rsidDel="0096313F" w:rsidRDefault="00DD039F" w:rsidP="00213370">
            <w:pPr>
              <w:jc w:val="right"/>
              <w:rPr>
                <w:del w:id="1151"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3EB82952" w14:textId="7D6C15C0" w:rsidR="00DD039F" w:rsidRPr="0051745E" w:rsidDel="0096313F" w:rsidRDefault="00DD039F" w:rsidP="00213370">
            <w:pPr>
              <w:jc w:val="right"/>
              <w:rPr>
                <w:del w:id="1152" w:author="Lucy Marshall" w:date="2019-06-30T09:03:00Z"/>
                <w:rFonts w:ascii="Arial" w:eastAsia="Times New Roman" w:hAnsi="Arial" w:cs="Arial"/>
                <w:sz w:val="18"/>
                <w:szCs w:val="18"/>
                <w:lang w:eastAsia="en-GB"/>
              </w:rPr>
            </w:pPr>
            <w:del w:id="1153" w:author="Lucy Marshall" w:date="2019-06-30T09:03:00Z">
              <w:r w:rsidRPr="0051745E" w:rsidDel="0096313F">
                <w:rPr>
                  <w:rFonts w:ascii="Arial" w:eastAsia="Times New Roman" w:hAnsi="Arial" w:cs="Arial"/>
                  <w:sz w:val="18"/>
                  <w:szCs w:val="18"/>
                  <w:lang w:eastAsia="en-GB"/>
                </w:rPr>
                <w:delText>0.145</w:delText>
              </w:r>
            </w:del>
          </w:p>
        </w:tc>
        <w:tc>
          <w:tcPr>
            <w:tcW w:w="1480" w:type="dxa"/>
            <w:tcBorders>
              <w:top w:val="nil"/>
              <w:left w:val="nil"/>
              <w:bottom w:val="nil"/>
              <w:right w:val="single" w:sz="4" w:space="0" w:color="E0E0E0"/>
            </w:tcBorders>
            <w:noWrap/>
            <w:hideMark/>
          </w:tcPr>
          <w:p w14:paraId="3A160CC0" w14:textId="1B83CED7" w:rsidR="00DD039F" w:rsidRPr="0051745E" w:rsidDel="0096313F" w:rsidRDefault="00DD039F" w:rsidP="00213370">
            <w:pPr>
              <w:jc w:val="right"/>
              <w:rPr>
                <w:del w:id="1154" w:author="Lucy Marshall" w:date="2019-06-30T09:03:00Z"/>
                <w:rFonts w:ascii="Arial" w:eastAsia="Times New Roman" w:hAnsi="Arial" w:cs="Arial"/>
                <w:sz w:val="18"/>
                <w:szCs w:val="18"/>
                <w:lang w:eastAsia="en-GB"/>
              </w:rPr>
            </w:pPr>
            <w:del w:id="1155" w:author="Lucy Marshall" w:date="2019-06-30T09:03:00Z">
              <w:r w:rsidRPr="0051745E" w:rsidDel="0096313F">
                <w:rPr>
                  <w:rFonts w:ascii="Arial" w:eastAsia="Times New Roman" w:hAnsi="Arial" w:cs="Arial"/>
                  <w:sz w:val="18"/>
                  <w:szCs w:val="18"/>
                  <w:lang w:eastAsia="en-GB"/>
                </w:rPr>
                <w:delText>-1.31</w:delText>
              </w:r>
            </w:del>
          </w:p>
        </w:tc>
        <w:tc>
          <w:tcPr>
            <w:tcW w:w="1480" w:type="dxa"/>
            <w:noWrap/>
            <w:hideMark/>
          </w:tcPr>
          <w:p w14:paraId="7AF3F30B" w14:textId="4205D5FF" w:rsidR="00DD039F" w:rsidRPr="0051745E" w:rsidDel="0096313F" w:rsidRDefault="00DD039F" w:rsidP="00213370">
            <w:pPr>
              <w:jc w:val="right"/>
              <w:rPr>
                <w:del w:id="1156" w:author="Lucy Marshall" w:date="2019-06-30T09:03:00Z"/>
                <w:rFonts w:ascii="Arial" w:eastAsia="Times New Roman" w:hAnsi="Arial" w:cs="Arial"/>
                <w:sz w:val="18"/>
                <w:szCs w:val="18"/>
                <w:lang w:eastAsia="en-GB"/>
              </w:rPr>
            </w:pPr>
            <w:del w:id="1157" w:author="Lucy Marshall" w:date="2019-06-30T09:03:00Z">
              <w:r w:rsidRPr="0051745E" w:rsidDel="0096313F">
                <w:rPr>
                  <w:rFonts w:ascii="Arial" w:eastAsia="Times New Roman" w:hAnsi="Arial" w:cs="Arial"/>
                  <w:sz w:val="18"/>
                  <w:szCs w:val="18"/>
                  <w:lang w:eastAsia="en-GB"/>
                </w:rPr>
                <w:delText>0.09</w:delText>
              </w:r>
            </w:del>
          </w:p>
        </w:tc>
      </w:tr>
      <w:tr w:rsidR="00DD039F" w:rsidRPr="00A44F44" w:rsidDel="0096313F" w14:paraId="776124CD" w14:textId="5EA9F802" w:rsidTr="00213370">
        <w:trPr>
          <w:trHeight w:val="360"/>
          <w:del w:id="1158" w:author="Lucy Marshall" w:date="2019-06-30T09:03:00Z"/>
        </w:trPr>
        <w:tc>
          <w:tcPr>
            <w:tcW w:w="0" w:type="auto"/>
            <w:vMerge/>
            <w:tcBorders>
              <w:top w:val="single" w:sz="4" w:space="0" w:color="C0C0C0"/>
              <w:left w:val="nil"/>
              <w:bottom w:val="nil"/>
              <w:right w:val="nil"/>
            </w:tcBorders>
            <w:vAlign w:val="center"/>
            <w:hideMark/>
          </w:tcPr>
          <w:p w14:paraId="0D7169E6" w14:textId="22E96F96" w:rsidR="00DD039F" w:rsidRPr="0051745E" w:rsidDel="0096313F" w:rsidRDefault="00DD039F" w:rsidP="00213370">
            <w:pPr>
              <w:rPr>
                <w:del w:id="1159"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52F86682" w14:textId="4407578E" w:rsidR="00DD039F" w:rsidRPr="0051745E" w:rsidDel="0096313F" w:rsidRDefault="00DD039F" w:rsidP="00213370">
            <w:pPr>
              <w:rPr>
                <w:del w:id="1160" w:author="Lucy Marshall" w:date="2019-06-30T09:03:00Z"/>
                <w:rFonts w:ascii="Arial" w:eastAsia="Times New Roman" w:hAnsi="Arial" w:cs="Arial"/>
                <w:sz w:val="18"/>
                <w:szCs w:val="18"/>
                <w:lang w:eastAsia="en-GB"/>
              </w:rPr>
            </w:pPr>
            <w:del w:id="1161"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1E816DC8" w14:textId="44E8F8F6" w:rsidR="00DD039F" w:rsidRPr="0051745E" w:rsidDel="0096313F" w:rsidRDefault="00DD039F" w:rsidP="00213370">
            <w:pPr>
              <w:rPr>
                <w:del w:id="1162" w:author="Lucy Marshall" w:date="2019-06-30T09:03:00Z"/>
                <w:rFonts w:ascii="Arial" w:eastAsia="Times New Roman" w:hAnsi="Arial" w:cs="Arial"/>
                <w:sz w:val="18"/>
                <w:szCs w:val="18"/>
                <w:lang w:eastAsia="en-GB"/>
              </w:rPr>
            </w:pPr>
            <w:del w:id="1163"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665D625A" w14:textId="7BCEFA72" w:rsidR="00DD039F" w:rsidRPr="0051745E" w:rsidDel="0096313F" w:rsidRDefault="00DD039F" w:rsidP="00213370">
            <w:pPr>
              <w:jc w:val="right"/>
              <w:rPr>
                <w:del w:id="1164" w:author="Lucy Marshall" w:date="2019-06-30T09:03:00Z"/>
                <w:rFonts w:ascii="Arial" w:eastAsia="Times New Roman" w:hAnsi="Arial" w:cs="Arial"/>
                <w:sz w:val="18"/>
                <w:szCs w:val="18"/>
                <w:lang w:eastAsia="en-GB"/>
              </w:rPr>
            </w:pPr>
            <w:del w:id="1165" w:author="Lucy Marshall" w:date="2019-06-30T09:03:00Z">
              <w:r w:rsidRPr="0051745E" w:rsidDel="0096313F">
                <w:rPr>
                  <w:rFonts w:ascii="Arial" w:eastAsia="Times New Roman" w:hAnsi="Arial" w:cs="Arial"/>
                  <w:sz w:val="18"/>
                  <w:szCs w:val="18"/>
                  <w:lang w:eastAsia="en-GB"/>
                </w:rPr>
                <w:delText>.663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27930897" w14:textId="77D6D809" w:rsidR="00DD039F" w:rsidRPr="0051745E" w:rsidDel="0096313F" w:rsidRDefault="00DD039F" w:rsidP="00213370">
            <w:pPr>
              <w:jc w:val="right"/>
              <w:rPr>
                <w:del w:id="1166" w:author="Lucy Marshall" w:date="2019-06-30T09:03:00Z"/>
                <w:rFonts w:ascii="Arial" w:eastAsia="Times New Roman" w:hAnsi="Arial" w:cs="Arial"/>
                <w:sz w:val="18"/>
                <w:szCs w:val="18"/>
                <w:lang w:eastAsia="en-GB"/>
              </w:rPr>
            </w:pPr>
            <w:del w:id="1167" w:author="Lucy Marshall" w:date="2019-06-30T09:03:00Z">
              <w:r w:rsidRPr="0051745E" w:rsidDel="0096313F">
                <w:rPr>
                  <w:rFonts w:ascii="Arial" w:eastAsia="Times New Roman" w:hAnsi="Arial" w:cs="Arial"/>
                  <w:sz w:val="18"/>
                  <w:szCs w:val="18"/>
                  <w:lang w:eastAsia="en-GB"/>
                </w:rPr>
                <w:delText>0.208</w:delText>
              </w:r>
            </w:del>
          </w:p>
        </w:tc>
        <w:tc>
          <w:tcPr>
            <w:tcW w:w="1080" w:type="dxa"/>
            <w:tcBorders>
              <w:top w:val="single" w:sz="4" w:space="0" w:color="C0C0C0"/>
              <w:left w:val="nil"/>
              <w:bottom w:val="single" w:sz="4" w:space="0" w:color="C0C0C0"/>
              <w:right w:val="nil"/>
            </w:tcBorders>
          </w:tcPr>
          <w:p w14:paraId="4EBD3FED" w14:textId="082AD67F" w:rsidR="00DD039F" w:rsidRPr="0051745E" w:rsidDel="0096313F" w:rsidRDefault="00DD039F" w:rsidP="00213370">
            <w:pPr>
              <w:jc w:val="right"/>
              <w:rPr>
                <w:del w:id="1168"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4D4A5458" w14:textId="5ED3D04B" w:rsidR="00DD039F" w:rsidRPr="0051745E" w:rsidDel="0096313F" w:rsidRDefault="00DD039F" w:rsidP="00213370">
            <w:pPr>
              <w:jc w:val="right"/>
              <w:rPr>
                <w:del w:id="1169" w:author="Lucy Marshall" w:date="2019-06-30T09:03:00Z"/>
                <w:rFonts w:ascii="Arial" w:eastAsia="Times New Roman" w:hAnsi="Arial" w:cs="Arial"/>
                <w:sz w:val="18"/>
                <w:szCs w:val="18"/>
                <w:lang w:eastAsia="en-GB"/>
              </w:rPr>
            </w:pPr>
            <w:del w:id="1170" w:author="Lucy Marshall" w:date="2019-06-30T09:03:00Z">
              <w:r w:rsidRPr="0051745E" w:rsidDel="0096313F">
                <w:rPr>
                  <w:rFonts w:ascii="Arial" w:eastAsia="Times New Roman" w:hAnsi="Arial" w:cs="Arial"/>
                  <w:sz w:val="18"/>
                  <w:szCs w:val="18"/>
                  <w:lang w:eastAsia="en-GB"/>
                </w:rPr>
                <w:delText>0.016</w:delText>
              </w:r>
            </w:del>
          </w:p>
        </w:tc>
        <w:tc>
          <w:tcPr>
            <w:tcW w:w="1480" w:type="dxa"/>
            <w:tcBorders>
              <w:top w:val="single" w:sz="4" w:space="0" w:color="C0C0C0"/>
              <w:left w:val="nil"/>
              <w:bottom w:val="single" w:sz="4" w:space="0" w:color="C0C0C0"/>
              <w:right w:val="single" w:sz="4" w:space="0" w:color="E0E0E0"/>
            </w:tcBorders>
            <w:noWrap/>
            <w:hideMark/>
          </w:tcPr>
          <w:p w14:paraId="3792875D" w14:textId="0BE7BF5B" w:rsidR="00DD039F" w:rsidRPr="0051745E" w:rsidDel="0096313F" w:rsidRDefault="00DD039F" w:rsidP="00213370">
            <w:pPr>
              <w:jc w:val="right"/>
              <w:rPr>
                <w:del w:id="1171" w:author="Lucy Marshall" w:date="2019-06-30T09:03:00Z"/>
                <w:rFonts w:ascii="Arial" w:eastAsia="Times New Roman" w:hAnsi="Arial" w:cs="Arial"/>
                <w:sz w:val="18"/>
                <w:szCs w:val="18"/>
                <w:lang w:eastAsia="en-GB"/>
              </w:rPr>
            </w:pPr>
            <w:del w:id="1172" w:author="Lucy Marshall" w:date="2019-06-30T09:03:00Z">
              <w:r w:rsidRPr="0051745E" w:rsidDel="0096313F">
                <w:rPr>
                  <w:rFonts w:ascii="Arial" w:eastAsia="Times New Roman" w:hAnsi="Arial" w:cs="Arial"/>
                  <w:sz w:val="18"/>
                  <w:szCs w:val="18"/>
                  <w:lang w:eastAsia="en-GB"/>
                </w:rPr>
                <w:delText>0.07</w:delText>
              </w:r>
            </w:del>
          </w:p>
        </w:tc>
        <w:tc>
          <w:tcPr>
            <w:tcW w:w="1480" w:type="dxa"/>
            <w:tcBorders>
              <w:top w:val="single" w:sz="4" w:space="0" w:color="C0C0C0"/>
              <w:left w:val="nil"/>
              <w:bottom w:val="single" w:sz="4" w:space="0" w:color="C0C0C0"/>
              <w:right w:val="nil"/>
            </w:tcBorders>
            <w:noWrap/>
            <w:hideMark/>
          </w:tcPr>
          <w:p w14:paraId="0B5FDAFF" w14:textId="4FE9FD5F" w:rsidR="00DD039F" w:rsidRPr="0051745E" w:rsidDel="0096313F" w:rsidRDefault="00DD039F" w:rsidP="00213370">
            <w:pPr>
              <w:jc w:val="right"/>
              <w:rPr>
                <w:del w:id="1173" w:author="Lucy Marshall" w:date="2019-06-30T09:03:00Z"/>
                <w:rFonts w:ascii="Arial" w:eastAsia="Times New Roman" w:hAnsi="Arial" w:cs="Arial"/>
                <w:sz w:val="18"/>
                <w:szCs w:val="18"/>
                <w:lang w:eastAsia="en-GB"/>
              </w:rPr>
            </w:pPr>
            <w:del w:id="1174" w:author="Lucy Marshall" w:date="2019-06-30T09:03:00Z">
              <w:r w:rsidRPr="0051745E" w:rsidDel="0096313F">
                <w:rPr>
                  <w:rFonts w:ascii="Arial" w:eastAsia="Times New Roman" w:hAnsi="Arial" w:cs="Arial"/>
                  <w:sz w:val="18"/>
                  <w:szCs w:val="18"/>
                  <w:lang w:eastAsia="en-GB"/>
                </w:rPr>
                <w:delText>1.25</w:delText>
              </w:r>
            </w:del>
          </w:p>
        </w:tc>
      </w:tr>
      <w:tr w:rsidR="00DD039F" w:rsidRPr="00A44F44" w:rsidDel="0096313F" w14:paraId="4972C34F" w14:textId="3A5CAE3C" w:rsidTr="00213370">
        <w:trPr>
          <w:trHeight w:val="340"/>
          <w:del w:id="1175" w:author="Lucy Marshall" w:date="2019-06-30T09:03:00Z"/>
        </w:trPr>
        <w:tc>
          <w:tcPr>
            <w:tcW w:w="0" w:type="auto"/>
            <w:vMerge/>
            <w:tcBorders>
              <w:top w:val="single" w:sz="4" w:space="0" w:color="C0C0C0"/>
              <w:left w:val="nil"/>
              <w:bottom w:val="nil"/>
              <w:right w:val="nil"/>
            </w:tcBorders>
            <w:vAlign w:val="center"/>
            <w:hideMark/>
          </w:tcPr>
          <w:p w14:paraId="64CDC734" w14:textId="399C3E0B" w:rsidR="00DD039F" w:rsidRPr="0051745E" w:rsidDel="0096313F" w:rsidRDefault="00DD039F" w:rsidP="00213370">
            <w:pPr>
              <w:rPr>
                <w:del w:id="117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560041C" w14:textId="3A04F341" w:rsidR="00DD039F" w:rsidRPr="0051745E" w:rsidDel="0096313F" w:rsidRDefault="00DD039F" w:rsidP="00213370">
            <w:pPr>
              <w:rPr>
                <w:del w:id="117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0F8A876F" w14:textId="4D888B03" w:rsidR="00DD039F" w:rsidRPr="0051745E" w:rsidDel="0096313F" w:rsidRDefault="00DD039F" w:rsidP="00213370">
            <w:pPr>
              <w:rPr>
                <w:del w:id="1178" w:author="Lucy Marshall" w:date="2019-06-30T09:03:00Z"/>
                <w:rFonts w:ascii="Arial" w:eastAsia="Times New Roman" w:hAnsi="Arial" w:cs="Arial"/>
                <w:sz w:val="18"/>
                <w:szCs w:val="18"/>
                <w:lang w:eastAsia="en-GB"/>
              </w:rPr>
            </w:pPr>
            <w:del w:id="1179"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507A57F5" w14:textId="4DB968C5" w:rsidR="00DD039F" w:rsidRPr="0051745E" w:rsidDel="0096313F" w:rsidRDefault="00DD039F" w:rsidP="00213370">
            <w:pPr>
              <w:jc w:val="right"/>
              <w:rPr>
                <w:del w:id="1180" w:author="Lucy Marshall" w:date="2019-06-30T09:03:00Z"/>
                <w:rFonts w:ascii="Arial" w:eastAsia="Times New Roman" w:hAnsi="Arial" w:cs="Arial"/>
                <w:sz w:val="18"/>
                <w:szCs w:val="18"/>
                <w:lang w:eastAsia="en-GB"/>
              </w:rPr>
            </w:pPr>
            <w:del w:id="1181" w:author="Lucy Marshall" w:date="2019-06-30T09:03:00Z">
              <w:r w:rsidRPr="0051745E" w:rsidDel="0096313F">
                <w:rPr>
                  <w:rFonts w:ascii="Arial" w:eastAsia="Times New Roman" w:hAnsi="Arial" w:cs="Arial"/>
                  <w:sz w:val="18"/>
                  <w:szCs w:val="18"/>
                  <w:lang w:eastAsia="en-GB"/>
                </w:rPr>
                <w:delText>-0.520</w:delText>
              </w:r>
            </w:del>
          </w:p>
        </w:tc>
        <w:tc>
          <w:tcPr>
            <w:tcW w:w="1120" w:type="dxa"/>
            <w:tcBorders>
              <w:top w:val="nil"/>
              <w:left w:val="nil"/>
              <w:bottom w:val="single" w:sz="4" w:space="0" w:color="C0C0C0"/>
              <w:right w:val="single" w:sz="4" w:space="0" w:color="E0E0E0"/>
            </w:tcBorders>
            <w:noWrap/>
            <w:hideMark/>
          </w:tcPr>
          <w:p w14:paraId="008D3969" w14:textId="426EA40B" w:rsidR="00DD039F" w:rsidRPr="0051745E" w:rsidDel="0096313F" w:rsidRDefault="00DD039F" w:rsidP="00213370">
            <w:pPr>
              <w:jc w:val="right"/>
              <w:rPr>
                <w:del w:id="1182" w:author="Lucy Marshall" w:date="2019-06-30T09:03:00Z"/>
                <w:rFonts w:ascii="Arial" w:eastAsia="Times New Roman" w:hAnsi="Arial" w:cs="Arial"/>
                <w:sz w:val="18"/>
                <w:szCs w:val="18"/>
                <w:lang w:eastAsia="en-GB"/>
              </w:rPr>
            </w:pPr>
            <w:del w:id="1183" w:author="Lucy Marshall" w:date="2019-06-30T09:03:00Z">
              <w:r w:rsidRPr="0051745E" w:rsidDel="0096313F">
                <w:rPr>
                  <w:rFonts w:ascii="Arial" w:eastAsia="Times New Roman" w:hAnsi="Arial" w:cs="Arial"/>
                  <w:sz w:val="18"/>
                  <w:szCs w:val="18"/>
                  <w:lang w:eastAsia="en-GB"/>
                </w:rPr>
                <w:delText>0.246</w:delText>
              </w:r>
            </w:del>
          </w:p>
        </w:tc>
        <w:tc>
          <w:tcPr>
            <w:tcW w:w="1080" w:type="dxa"/>
            <w:tcBorders>
              <w:top w:val="nil"/>
              <w:left w:val="nil"/>
              <w:bottom w:val="single" w:sz="4" w:space="0" w:color="C0C0C0"/>
              <w:right w:val="nil"/>
            </w:tcBorders>
          </w:tcPr>
          <w:p w14:paraId="44E017BC" w14:textId="29980467" w:rsidR="00DD039F" w:rsidRPr="0051745E" w:rsidDel="0096313F" w:rsidRDefault="00DD039F" w:rsidP="00213370">
            <w:pPr>
              <w:jc w:val="right"/>
              <w:rPr>
                <w:del w:id="118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3FB4FAD" w14:textId="02E1E86D" w:rsidR="00DD039F" w:rsidRPr="0051745E" w:rsidDel="0096313F" w:rsidRDefault="00DD039F" w:rsidP="00213370">
            <w:pPr>
              <w:jc w:val="right"/>
              <w:rPr>
                <w:del w:id="1185" w:author="Lucy Marshall" w:date="2019-06-30T09:03:00Z"/>
                <w:rFonts w:ascii="Arial" w:eastAsia="Times New Roman" w:hAnsi="Arial" w:cs="Arial"/>
                <w:sz w:val="18"/>
                <w:szCs w:val="18"/>
                <w:lang w:eastAsia="en-GB"/>
              </w:rPr>
            </w:pPr>
            <w:del w:id="1186" w:author="Lucy Marshall" w:date="2019-06-30T09:03:00Z">
              <w:r w:rsidRPr="0051745E" w:rsidDel="0096313F">
                <w:rPr>
                  <w:rFonts w:ascii="Arial" w:eastAsia="Times New Roman" w:hAnsi="Arial" w:cs="Arial"/>
                  <w:sz w:val="18"/>
                  <w:szCs w:val="18"/>
                  <w:lang w:eastAsia="en-GB"/>
                </w:rPr>
                <w:delText>0.356</w:delText>
              </w:r>
            </w:del>
          </w:p>
        </w:tc>
        <w:tc>
          <w:tcPr>
            <w:tcW w:w="1480" w:type="dxa"/>
            <w:tcBorders>
              <w:top w:val="nil"/>
              <w:left w:val="nil"/>
              <w:bottom w:val="single" w:sz="4" w:space="0" w:color="C0C0C0"/>
              <w:right w:val="single" w:sz="4" w:space="0" w:color="E0E0E0"/>
            </w:tcBorders>
            <w:noWrap/>
            <w:hideMark/>
          </w:tcPr>
          <w:p w14:paraId="3B2C96FC" w14:textId="65CA4C65" w:rsidR="00DD039F" w:rsidRPr="0051745E" w:rsidDel="0096313F" w:rsidRDefault="00DD039F" w:rsidP="00213370">
            <w:pPr>
              <w:jc w:val="right"/>
              <w:rPr>
                <w:del w:id="1187" w:author="Lucy Marshall" w:date="2019-06-30T09:03:00Z"/>
                <w:rFonts w:ascii="Arial" w:eastAsia="Times New Roman" w:hAnsi="Arial" w:cs="Arial"/>
                <w:sz w:val="18"/>
                <w:szCs w:val="18"/>
                <w:lang w:eastAsia="en-GB"/>
              </w:rPr>
            </w:pPr>
            <w:del w:id="1188" w:author="Lucy Marshall" w:date="2019-06-30T09:03:00Z">
              <w:r w:rsidRPr="0051745E" w:rsidDel="0096313F">
                <w:rPr>
                  <w:rFonts w:ascii="Arial" w:eastAsia="Times New Roman" w:hAnsi="Arial" w:cs="Arial"/>
                  <w:sz w:val="18"/>
                  <w:szCs w:val="18"/>
                  <w:lang w:eastAsia="en-GB"/>
                </w:rPr>
                <w:delText>-1.22</w:delText>
              </w:r>
            </w:del>
          </w:p>
        </w:tc>
        <w:tc>
          <w:tcPr>
            <w:tcW w:w="1480" w:type="dxa"/>
            <w:tcBorders>
              <w:top w:val="nil"/>
              <w:left w:val="nil"/>
              <w:bottom w:val="single" w:sz="4" w:space="0" w:color="C0C0C0"/>
              <w:right w:val="nil"/>
            </w:tcBorders>
            <w:noWrap/>
            <w:hideMark/>
          </w:tcPr>
          <w:p w14:paraId="38A9140B" w14:textId="1AB8B0A0" w:rsidR="00DD039F" w:rsidRPr="0051745E" w:rsidDel="0096313F" w:rsidRDefault="00DD039F" w:rsidP="00213370">
            <w:pPr>
              <w:jc w:val="right"/>
              <w:rPr>
                <w:del w:id="1189" w:author="Lucy Marshall" w:date="2019-06-30T09:03:00Z"/>
                <w:rFonts w:ascii="Arial" w:eastAsia="Times New Roman" w:hAnsi="Arial" w:cs="Arial"/>
                <w:sz w:val="18"/>
                <w:szCs w:val="18"/>
                <w:lang w:eastAsia="en-GB"/>
              </w:rPr>
            </w:pPr>
            <w:del w:id="1190" w:author="Lucy Marshall" w:date="2019-06-30T09:03:00Z">
              <w:r w:rsidRPr="0051745E" w:rsidDel="0096313F">
                <w:rPr>
                  <w:rFonts w:ascii="Arial" w:eastAsia="Times New Roman" w:hAnsi="Arial" w:cs="Arial"/>
                  <w:sz w:val="18"/>
                  <w:szCs w:val="18"/>
                  <w:lang w:eastAsia="en-GB"/>
                </w:rPr>
                <w:delText>0.18</w:delText>
              </w:r>
            </w:del>
          </w:p>
        </w:tc>
      </w:tr>
      <w:tr w:rsidR="00DD039F" w:rsidRPr="00A44F44" w:rsidDel="0096313F" w14:paraId="71570523" w14:textId="68B73576" w:rsidTr="00213370">
        <w:trPr>
          <w:trHeight w:val="340"/>
          <w:del w:id="1191" w:author="Lucy Marshall" w:date="2019-06-30T09:03:00Z"/>
        </w:trPr>
        <w:tc>
          <w:tcPr>
            <w:tcW w:w="0" w:type="auto"/>
            <w:vMerge/>
            <w:tcBorders>
              <w:top w:val="single" w:sz="4" w:space="0" w:color="C0C0C0"/>
              <w:left w:val="nil"/>
              <w:bottom w:val="nil"/>
              <w:right w:val="nil"/>
            </w:tcBorders>
            <w:vAlign w:val="center"/>
            <w:hideMark/>
          </w:tcPr>
          <w:p w14:paraId="52BB9B52" w14:textId="109511E9" w:rsidR="00DD039F" w:rsidRPr="0051745E" w:rsidDel="0096313F" w:rsidRDefault="00DD039F" w:rsidP="00213370">
            <w:pPr>
              <w:rPr>
                <w:del w:id="119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24268AB" w14:textId="41DCD084" w:rsidR="00DD039F" w:rsidRPr="0051745E" w:rsidDel="0096313F" w:rsidRDefault="00DD039F" w:rsidP="00213370">
            <w:pPr>
              <w:rPr>
                <w:del w:id="1193"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8B60D5C" w14:textId="3914B358" w:rsidR="00DD039F" w:rsidRPr="0051745E" w:rsidDel="0096313F" w:rsidRDefault="00DD039F" w:rsidP="00213370">
            <w:pPr>
              <w:rPr>
                <w:del w:id="1194" w:author="Lucy Marshall" w:date="2019-06-30T09:03:00Z"/>
                <w:rFonts w:ascii="Arial" w:eastAsia="Times New Roman" w:hAnsi="Arial" w:cs="Arial"/>
                <w:sz w:val="18"/>
                <w:szCs w:val="18"/>
                <w:lang w:eastAsia="en-GB"/>
              </w:rPr>
            </w:pPr>
            <w:del w:id="1195"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0B2B66D5" w14:textId="73EC2E92" w:rsidR="00DD039F" w:rsidRPr="0051745E" w:rsidDel="0096313F" w:rsidRDefault="00DD039F" w:rsidP="00213370">
            <w:pPr>
              <w:jc w:val="right"/>
              <w:rPr>
                <w:del w:id="1196" w:author="Lucy Marshall" w:date="2019-06-30T09:03:00Z"/>
                <w:rFonts w:ascii="Arial" w:eastAsia="Times New Roman" w:hAnsi="Arial" w:cs="Arial"/>
                <w:sz w:val="18"/>
                <w:szCs w:val="18"/>
                <w:lang w:eastAsia="en-GB"/>
              </w:rPr>
            </w:pPr>
            <w:del w:id="1197" w:author="Lucy Marshall" w:date="2019-06-30T09:03:00Z">
              <w:r w:rsidRPr="0051745E" w:rsidDel="0096313F">
                <w:rPr>
                  <w:rFonts w:ascii="Arial" w:eastAsia="Times New Roman" w:hAnsi="Arial" w:cs="Arial"/>
                  <w:sz w:val="18"/>
                  <w:szCs w:val="18"/>
                  <w:lang w:eastAsia="en-GB"/>
                </w:rPr>
                <w:delText>0.442</w:delText>
              </w:r>
            </w:del>
          </w:p>
        </w:tc>
        <w:tc>
          <w:tcPr>
            <w:tcW w:w="1120" w:type="dxa"/>
            <w:tcBorders>
              <w:top w:val="nil"/>
              <w:left w:val="nil"/>
              <w:bottom w:val="single" w:sz="4" w:space="0" w:color="C0C0C0"/>
              <w:right w:val="single" w:sz="4" w:space="0" w:color="E0E0E0"/>
            </w:tcBorders>
            <w:noWrap/>
            <w:hideMark/>
          </w:tcPr>
          <w:p w14:paraId="1B14ACC8" w14:textId="585D198B" w:rsidR="00DD039F" w:rsidRPr="0051745E" w:rsidDel="0096313F" w:rsidRDefault="00DD039F" w:rsidP="00213370">
            <w:pPr>
              <w:jc w:val="right"/>
              <w:rPr>
                <w:del w:id="1198" w:author="Lucy Marshall" w:date="2019-06-30T09:03:00Z"/>
                <w:rFonts w:ascii="Arial" w:eastAsia="Times New Roman" w:hAnsi="Arial" w:cs="Arial"/>
                <w:sz w:val="18"/>
                <w:szCs w:val="18"/>
                <w:lang w:eastAsia="en-GB"/>
              </w:rPr>
            </w:pPr>
            <w:del w:id="1199"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nil"/>
              <w:left w:val="nil"/>
              <w:bottom w:val="single" w:sz="4" w:space="0" w:color="C0C0C0"/>
              <w:right w:val="nil"/>
            </w:tcBorders>
          </w:tcPr>
          <w:p w14:paraId="03353F5D" w14:textId="06A9CA28" w:rsidR="00DD039F" w:rsidRPr="0051745E" w:rsidDel="0096313F" w:rsidRDefault="00DD039F" w:rsidP="00213370">
            <w:pPr>
              <w:jc w:val="right"/>
              <w:rPr>
                <w:del w:id="1200"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CCC89EF" w14:textId="04870D74" w:rsidR="00DD039F" w:rsidRPr="0051745E" w:rsidDel="0096313F" w:rsidRDefault="00DD039F" w:rsidP="00213370">
            <w:pPr>
              <w:jc w:val="right"/>
              <w:rPr>
                <w:del w:id="1201" w:author="Lucy Marshall" w:date="2019-06-30T09:03:00Z"/>
                <w:rFonts w:ascii="Arial" w:eastAsia="Times New Roman" w:hAnsi="Arial" w:cs="Arial"/>
                <w:sz w:val="18"/>
                <w:szCs w:val="18"/>
                <w:lang w:eastAsia="en-GB"/>
              </w:rPr>
            </w:pPr>
            <w:del w:id="1202" w:author="Lucy Marshall" w:date="2019-06-30T09:03:00Z">
              <w:r w:rsidRPr="0051745E" w:rsidDel="0096313F">
                <w:rPr>
                  <w:rFonts w:ascii="Arial" w:eastAsia="Times New Roman" w:hAnsi="Arial" w:cs="Arial"/>
                  <w:sz w:val="18"/>
                  <w:szCs w:val="18"/>
                  <w:lang w:eastAsia="en-GB"/>
                </w:rPr>
                <w:delText>0.474</w:delText>
              </w:r>
            </w:del>
          </w:p>
        </w:tc>
        <w:tc>
          <w:tcPr>
            <w:tcW w:w="1480" w:type="dxa"/>
            <w:tcBorders>
              <w:top w:val="nil"/>
              <w:left w:val="nil"/>
              <w:bottom w:val="single" w:sz="4" w:space="0" w:color="C0C0C0"/>
              <w:right w:val="single" w:sz="4" w:space="0" w:color="E0E0E0"/>
            </w:tcBorders>
            <w:noWrap/>
            <w:hideMark/>
          </w:tcPr>
          <w:p w14:paraId="3DD463AD" w14:textId="5F70F07C" w:rsidR="00DD039F" w:rsidRPr="0051745E" w:rsidDel="0096313F" w:rsidRDefault="00DD039F" w:rsidP="00213370">
            <w:pPr>
              <w:jc w:val="right"/>
              <w:rPr>
                <w:del w:id="1203" w:author="Lucy Marshall" w:date="2019-06-30T09:03:00Z"/>
                <w:rFonts w:ascii="Arial" w:eastAsia="Times New Roman" w:hAnsi="Arial" w:cs="Arial"/>
                <w:sz w:val="18"/>
                <w:szCs w:val="18"/>
                <w:lang w:eastAsia="en-GB"/>
              </w:rPr>
            </w:pPr>
            <w:del w:id="1204" w:author="Lucy Marshall" w:date="2019-06-30T09:03:00Z">
              <w:r w:rsidRPr="0051745E" w:rsidDel="0096313F">
                <w:rPr>
                  <w:rFonts w:ascii="Arial" w:eastAsia="Times New Roman" w:hAnsi="Arial" w:cs="Arial"/>
                  <w:sz w:val="18"/>
                  <w:szCs w:val="18"/>
                  <w:lang w:eastAsia="en-GB"/>
                </w:rPr>
                <w:delText>-0.19</w:delText>
              </w:r>
            </w:del>
          </w:p>
        </w:tc>
        <w:tc>
          <w:tcPr>
            <w:tcW w:w="1480" w:type="dxa"/>
            <w:tcBorders>
              <w:top w:val="nil"/>
              <w:left w:val="nil"/>
              <w:bottom w:val="single" w:sz="4" w:space="0" w:color="C0C0C0"/>
              <w:right w:val="nil"/>
            </w:tcBorders>
            <w:noWrap/>
            <w:hideMark/>
          </w:tcPr>
          <w:p w14:paraId="1800CA21" w14:textId="052B49B4" w:rsidR="00DD039F" w:rsidRPr="0051745E" w:rsidDel="0096313F" w:rsidRDefault="00DD039F" w:rsidP="00213370">
            <w:pPr>
              <w:jc w:val="right"/>
              <w:rPr>
                <w:del w:id="1205" w:author="Lucy Marshall" w:date="2019-06-30T09:03:00Z"/>
                <w:rFonts w:ascii="Arial" w:eastAsia="Times New Roman" w:hAnsi="Arial" w:cs="Arial"/>
                <w:sz w:val="18"/>
                <w:szCs w:val="18"/>
                <w:lang w:eastAsia="en-GB"/>
              </w:rPr>
            </w:pPr>
            <w:del w:id="1206" w:author="Lucy Marshall" w:date="2019-06-30T09:03:00Z">
              <w:r w:rsidRPr="0051745E" w:rsidDel="0096313F">
                <w:rPr>
                  <w:rFonts w:ascii="Arial" w:eastAsia="Times New Roman" w:hAnsi="Arial" w:cs="Arial"/>
                  <w:sz w:val="18"/>
                  <w:szCs w:val="18"/>
                  <w:lang w:eastAsia="en-GB"/>
                </w:rPr>
                <w:delText>1.07</w:delText>
              </w:r>
            </w:del>
          </w:p>
        </w:tc>
      </w:tr>
      <w:tr w:rsidR="00DD039F" w:rsidRPr="00A44F44" w:rsidDel="0096313F" w14:paraId="4E3B4E1F" w14:textId="21A893FB" w:rsidTr="00213370">
        <w:trPr>
          <w:trHeight w:val="340"/>
          <w:del w:id="1207" w:author="Lucy Marshall" w:date="2019-06-30T09:03:00Z"/>
        </w:trPr>
        <w:tc>
          <w:tcPr>
            <w:tcW w:w="0" w:type="auto"/>
            <w:vMerge/>
            <w:tcBorders>
              <w:top w:val="single" w:sz="4" w:space="0" w:color="C0C0C0"/>
              <w:left w:val="nil"/>
              <w:bottom w:val="nil"/>
              <w:right w:val="nil"/>
            </w:tcBorders>
            <w:vAlign w:val="center"/>
            <w:hideMark/>
          </w:tcPr>
          <w:p w14:paraId="326D15EA" w14:textId="578ADD1D" w:rsidR="00DD039F" w:rsidRPr="0051745E" w:rsidDel="0096313F" w:rsidRDefault="00DD039F" w:rsidP="00213370">
            <w:pPr>
              <w:rPr>
                <w:del w:id="120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DEE71C6" w14:textId="055174EF" w:rsidR="00DD039F" w:rsidRPr="0051745E" w:rsidDel="0096313F" w:rsidRDefault="00DD039F" w:rsidP="00213370">
            <w:pPr>
              <w:rPr>
                <w:del w:id="1209" w:author="Lucy Marshall" w:date="2019-06-30T09:03:00Z"/>
                <w:rFonts w:ascii="Arial" w:eastAsia="Times New Roman" w:hAnsi="Arial" w:cs="Arial"/>
                <w:sz w:val="18"/>
                <w:szCs w:val="18"/>
                <w:lang w:eastAsia="en-GB"/>
              </w:rPr>
            </w:pPr>
          </w:p>
        </w:tc>
        <w:tc>
          <w:tcPr>
            <w:tcW w:w="1740" w:type="dxa"/>
            <w:shd w:val="clear" w:color="auto" w:fill="E0E0E0"/>
            <w:hideMark/>
          </w:tcPr>
          <w:p w14:paraId="5F8F8282" w14:textId="0BDCB8A8" w:rsidR="00DD039F" w:rsidRPr="0051745E" w:rsidDel="0096313F" w:rsidRDefault="00DD039F" w:rsidP="00213370">
            <w:pPr>
              <w:rPr>
                <w:del w:id="1210" w:author="Lucy Marshall" w:date="2019-06-30T09:03:00Z"/>
                <w:rFonts w:ascii="Arial" w:eastAsia="Times New Roman" w:hAnsi="Arial" w:cs="Arial"/>
                <w:sz w:val="18"/>
                <w:szCs w:val="18"/>
                <w:lang w:eastAsia="en-GB"/>
              </w:rPr>
            </w:pPr>
            <w:del w:id="1211"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1F8E9D4E" w14:textId="22754E57" w:rsidR="00DD039F" w:rsidRPr="0051745E" w:rsidDel="0096313F" w:rsidRDefault="00DD039F" w:rsidP="00213370">
            <w:pPr>
              <w:jc w:val="right"/>
              <w:rPr>
                <w:del w:id="1212" w:author="Lucy Marshall" w:date="2019-06-30T09:03:00Z"/>
                <w:rFonts w:ascii="Arial" w:eastAsia="Times New Roman" w:hAnsi="Arial" w:cs="Arial"/>
                <w:sz w:val="18"/>
                <w:szCs w:val="18"/>
                <w:lang w:eastAsia="en-GB"/>
              </w:rPr>
            </w:pPr>
            <w:del w:id="1213" w:author="Lucy Marshall" w:date="2019-06-30T09:03:00Z">
              <w:r w:rsidRPr="0051745E" w:rsidDel="0096313F">
                <w:rPr>
                  <w:rFonts w:ascii="Arial" w:eastAsia="Times New Roman" w:hAnsi="Arial" w:cs="Arial"/>
                  <w:sz w:val="18"/>
                  <w:szCs w:val="18"/>
                  <w:lang w:eastAsia="en-GB"/>
                </w:rPr>
                <w:delText>-0.167</w:delText>
              </w:r>
            </w:del>
          </w:p>
        </w:tc>
        <w:tc>
          <w:tcPr>
            <w:tcW w:w="1120" w:type="dxa"/>
            <w:tcBorders>
              <w:top w:val="nil"/>
              <w:left w:val="nil"/>
              <w:bottom w:val="nil"/>
              <w:right w:val="single" w:sz="4" w:space="0" w:color="E0E0E0"/>
            </w:tcBorders>
            <w:noWrap/>
            <w:hideMark/>
          </w:tcPr>
          <w:p w14:paraId="3D357847" w14:textId="24ED8757" w:rsidR="00DD039F" w:rsidRPr="0051745E" w:rsidDel="0096313F" w:rsidRDefault="00DD039F" w:rsidP="00213370">
            <w:pPr>
              <w:jc w:val="right"/>
              <w:rPr>
                <w:del w:id="1214" w:author="Lucy Marshall" w:date="2019-06-30T09:03:00Z"/>
                <w:rFonts w:ascii="Arial" w:eastAsia="Times New Roman" w:hAnsi="Arial" w:cs="Arial"/>
                <w:sz w:val="18"/>
                <w:szCs w:val="18"/>
                <w:lang w:eastAsia="en-GB"/>
              </w:rPr>
            </w:pPr>
            <w:del w:id="1215" w:author="Lucy Marshall" w:date="2019-06-30T09:03:00Z">
              <w:r w:rsidRPr="0051745E" w:rsidDel="0096313F">
                <w:rPr>
                  <w:rFonts w:ascii="Arial" w:eastAsia="Times New Roman" w:hAnsi="Arial" w:cs="Arial"/>
                  <w:sz w:val="18"/>
                  <w:szCs w:val="18"/>
                  <w:lang w:eastAsia="en-GB"/>
                </w:rPr>
                <w:delText>0.250</w:delText>
              </w:r>
            </w:del>
          </w:p>
        </w:tc>
        <w:tc>
          <w:tcPr>
            <w:tcW w:w="1080" w:type="dxa"/>
          </w:tcPr>
          <w:p w14:paraId="47540573" w14:textId="476DD4E5" w:rsidR="00DD039F" w:rsidRPr="0051745E" w:rsidDel="0096313F" w:rsidRDefault="00DD039F" w:rsidP="00213370">
            <w:pPr>
              <w:jc w:val="right"/>
              <w:rPr>
                <w:del w:id="1216"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7D61D574" w14:textId="5171E1AA" w:rsidR="00DD039F" w:rsidRPr="0051745E" w:rsidDel="0096313F" w:rsidRDefault="00DD039F" w:rsidP="00213370">
            <w:pPr>
              <w:jc w:val="right"/>
              <w:rPr>
                <w:del w:id="1217" w:author="Lucy Marshall" w:date="2019-06-30T09:03:00Z"/>
                <w:rFonts w:ascii="Arial" w:eastAsia="Times New Roman" w:hAnsi="Arial" w:cs="Arial"/>
                <w:sz w:val="18"/>
                <w:szCs w:val="18"/>
                <w:lang w:eastAsia="en-GB"/>
              </w:rPr>
            </w:pPr>
            <w:del w:id="1218"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2D46CAB0" w14:textId="0F04F6F2" w:rsidR="00DD039F" w:rsidRPr="0051745E" w:rsidDel="0096313F" w:rsidRDefault="00DD039F" w:rsidP="00213370">
            <w:pPr>
              <w:jc w:val="right"/>
              <w:rPr>
                <w:del w:id="1219" w:author="Lucy Marshall" w:date="2019-06-30T09:03:00Z"/>
                <w:rFonts w:ascii="Arial" w:eastAsia="Times New Roman" w:hAnsi="Arial" w:cs="Arial"/>
                <w:sz w:val="18"/>
                <w:szCs w:val="18"/>
                <w:lang w:eastAsia="en-GB"/>
              </w:rPr>
            </w:pPr>
            <w:del w:id="1220" w:author="Lucy Marshall" w:date="2019-06-30T09:03:00Z">
              <w:r w:rsidRPr="0051745E" w:rsidDel="0096313F">
                <w:rPr>
                  <w:rFonts w:ascii="Arial" w:eastAsia="Times New Roman" w:hAnsi="Arial" w:cs="Arial"/>
                  <w:sz w:val="18"/>
                  <w:szCs w:val="18"/>
                  <w:lang w:eastAsia="en-GB"/>
                </w:rPr>
                <w:delText>-0.88</w:delText>
              </w:r>
            </w:del>
          </w:p>
        </w:tc>
        <w:tc>
          <w:tcPr>
            <w:tcW w:w="1480" w:type="dxa"/>
            <w:noWrap/>
            <w:hideMark/>
          </w:tcPr>
          <w:p w14:paraId="0FDA8C0B" w14:textId="3DE1FCB5" w:rsidR="00DD039F" w:rsidRPr="0051745E" w:rsidDel="0096313F" w:rsidRDefault="00DD039F" w:rsidP="00213370">
            <w:pPr>
              <w:jc w:val="right"/>
              <w:rPr>
                <w:del w:id="1221" w:author="Lucy Marshall" w:date="2019-06-30T09:03:00Z"/>
                <w:rFonts w:ascii="Arial" w:eastAsia="Times New Roman" w:hAnsi="Arial" w:cs="Arial"/>
                <w:sz w:val="18"/>
                <w:szCs w:val="18"/>
                <w:lang w:eastAsia="en-GB"/>
              </w:rPr>
            </w:pPr>
            <w:del w:id="1222" w:author="Lucy Marshall" w:date="2019-06-30T09:03:00Z">
              <w:r w:rsidRPr="0051745E" w:rsidDel="0096313F">
                <w:rPr>
                  <w:rFonts w:ascii="Arial" w:eastAsia="Times New Roman" w:hAnsi="Arial" w:cs="Arial"/>
                  <w:sz w:val="18"/>
                  <w:szCs w:val="18"/>
                  <w:lang w:eastAsia="en-GB"/>
                </w:rPr>
                <w:delText>0.54</w:delText>
              </w:r>
            </w:del>
          </w:p>
        </w:tc>
      </w:tr>
      <w:tr w:rsidR="00DD039F" w:rsidRPr="00A44F44" w:rsidDel="0096313F" w14:paraId="419837A4" w14:textId="7B00811B" w:rsidTr="00213370">
        <w:trPr>
          <w:trHeight w:val="360"/>
          <w:del w:id="1223" w:author="Lucy Marshall" w:date="2019-06-30T09:03:00Z"/>
        </w:trPr>
        <w:tc>
          <w:tcPr>
            <w:tcW w:w="0" w:type="auto"/>
            <w:vMerge/>
            <w:tcBorders>
              <w:top w:val="single" w:sz="4" w:space="0" w:color="C0C0C0"/>
              <w:left w:val="nil"/>
              <w:bottom w:val="nil"/>
              <w:right w:val="nil"/>
            </w:tcBorders>
            <w:vAlign w:val="center"/>
            <w:hideMark/>
          </w:tcPr>
          <w:p w14:paraId="5430EA14" w14:textId="5B41D10F" w:rsidR="00DD039F" w:rsidRPr="0051745E" w:rsidDel="0096313F" w:rsidRDefault="00DD039F" w:rsidP="00213370">
            <w:pPr>
              <w:rPr>
                <w:del w:id="1224"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7390F3E7" w14:textId="5C5ABE80" w:rsidR="00DD039F" w:rsidRPr="0051745E" w:rsidDel="0096313F" w:rsidRDefault="00DD039F" w:rsidP="00213370">
            <w:pPr>
              <w:rPr>
                <w:del w:id="1225" w:author="Lucy Marshall" w:date="2019-06-30T09:03:00Z"/>
                <w:rFonts w:ascii="Arial" w:eastAsia="Times New Roman" w:hAnsi="Arial" w:cs="Arial"/>
                <w:sz w:val="18"/>
                <w:szCs w:val="18"/>
                <w:lang w:eastAsia="en-GB"/>
              </w:rPr>
            </w:pPr>
            <w:del w:id="1226"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1AE9E1AD" w14:textId="7A7D70C2" w:rsidR="00DD039F" w:rsidRPr="0051745E" w:rsidDel="0096313F" w:rsidRDefault="00DD039F" w:rsidP="00213370">
            <w:pPr>
              <w:rPr>
                <w:del w:id="1227" w:author="Lucy Marshall" w:date="2019-06-30T09:03:00Z"/>
                <w:rFonts w:ascii="Arial" w:eastAsia="Times New Roman" w:hAnsi="Arial" w:cs="Arial"/>
                <w:sz w:val="18"/>
                <w:szCs w:val="18"/>
                <w:lang w:eastAsia="en-GB"/>
              </w:rPr>
            </w:pPr>
            <w:del w:id="1228"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19836DF6" w14:textId="69464212" w:rsidR="00DD039F" w:rsidRPr="0051745E" w:rsidDel="0096313F" w:rsidRDefault="00DD039F" w:rsidP="00213370">
            <w:pPr>
              <w:jc w:val="right"/>
              <w:rPr>
                <w:del w:id="1229" w:author="Lucy Marshall" w:date="2019-06-30T09:03:00Z"/>
                <w:rFonts w:ascii="Arial" w:eastAsia="Times New Roman" w:hAnsi="Arial" w:cs="Arial"/>
                <w:sz w:val="18"/>
                <w:szCs w:val="18"/>
                <w:lang w:eastAsia="en-GB"/>
              </w:rPr>
            </w:pPr>
            <w:del w:id="1230" w:author="Lucy Marshall" w:date="2019-06-30T09:03:00Z">
              <w:r w:rsidRPr="0051745E" w:rsidDel="0096313F">
                <w:rPr>
                  <w:rFonts w:ascii="Arial" w:eastAsia="Times New Roman" w:hAnsi="Arial" w:cs="Arial"/>
                  <w:sz w:val="18"/>
                  <w:szCs w:val="18"/>
                  <w:lang w:eastAsia="en-GB"/>
                </w:rPr>
                <w:delText>.830</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621E2E1D" w14:textId="05A06F91" w:rsidR="00DD039F" w:rsidRPr="0051745E" w:rsidDel="0096313F" w:rsidRDefault="00DD039F" w:rsidP="00213370">
            <w:pPr>
              <w:jc w:val="right"/>
              <w:rPr>
                <w:del w:id="1231" w:author="Lucy Marshall" w:date="2019-06-30T09:03:00Z"/>
                <w:rFonts w:ascii="Arial" w:eastAsia="Times New Roman" w:hAnsi="Arial" w:cs="Arial"/>
                <w:sz w:val="18"/>
                <w:szCs w:val="18"/>
                <w:lang w:eastAsia="en-GB"/>
              </w:rPr>
            </w:pPr>
            <w:del w:id="1232" w:author="Lucy Marshall" w:date="2019-06-30T09:03:00Z">
              <w:r w:rsidRPr="0051745E" w:rsidDel="0096313F">
                <w:rPr>
                  <w:rFonts w:ascii="Arial" w:eastAsia="Times New Roman" w:hAnsi="Arial" w:cs="Arial"/>
                  <w:sz w:val="18"/>
                  <w:szCs w:val="18"/>
                  <w:lang w:eastAsia="en-GB"/>
                </w:rPr>
                <w:delText>0.235</w:delText>
              </w:r>
            </w:del>
          </w:p>
        </w:tc>
        <w:tc>
          <w:tcPr>
            <w:tcW w:w="1080" w:type="dxa"/>
            <w:tcBorders>
              <w:top w:val="single" w:sz="4" w:space="0" w:color="C0C0C0"/>
              <w:left w:val="nil"/>
              <w:bottom w:val="single" w:sz="4" w:space="0" w:color="C0C0C0"/>
              <w:right w:val="nil"/>
            </w:tcBorders>
          </w:tcPr>
          <w:p w14:paraId="3ADBEDC5" w14:textId="76E4BE9A" w:rsidR="00DD039F" w:rsidRPr="0051745E" w:rsidDel="0096313F" w:rsidRDefault="00DD039F" w:rsidP="00213370">
            <w:pPr>
              <w:jc w:val="right"/>
              <w:rPr>
                <w:del w:id="1233"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23D733D" w14:textId="4BC8EF36" w:rsidR="00DD039F" w:rsidRPr="0051745E" w:rsidDel="0096313F" w:rsidRDefault="00DD039F" w:rsidP="00213370">
            <w:pPr>
              <w:jc w:val="right"/>
              <w:rPr>
                <w:del w:id="1234" w:author="Lucy Marshall" w:date="2019-06-30T09:03:00Z"/>
                <w:rFonts w:ascii="Arial" w:eastAsia="Times New Roman" w:hAnsi="Arial" w:cs="Arial"/>
                <w:sz w:val="18"/>
                <w:szCs w:val="18"/>
                <w:lang w:eastAsia="en-GB"/>
              </w:rPr>
            </w:pPr>
            <w:del w:id="1235" w:author="Lucy Marshall" w:date="2019-06-30T09:03:00Z">
              <w:r w:rsidRPr="0051745E" w:rsidDel="0096313F">
                <w:rPr>
                  <w:rFonts w:ascii="Arial" w:eastAsia="Times New Roman" w:hAnsi="Arial" w:cs="Arial"/>
                  <w:sz w:val="18"/>
                  <w:szCs w:val="18"/>
                  <w:lang w:eastAsia="en-GB"/>
                </w:rPr>
                <w:delText>0.005</w:delText>
              </w:r>
            </w:del>
          </w:p>
        </w:tc>
        <w:tc>
          <w:tcPr>
            <w:tcW w:w="1480" w:type="dxa"/>
            <w:tcBorders>
              <w:top w:val="single" w:sz="4" w:space="0" w:color="C0C0C0"/>
              <w:left w:val="nil"/>
              <w:bottom w:val="single" w:sz="4" w:space="0" w:color="C0C0C0"/>
              <w:right w:val="single" w:sz="4" w:space="0" w:color="E0E0E0"/>
            </w:tcBorders>
            <w:noWrap/>
            <w:hideMark/>
          </w:tcPr>
          <w:p w14:paraId="2A7AA861" w14:textId="39D015FE" w:rsidR="00DD039F" w:rsidRPr="0051745E" w:rsidDel="0096313F" w:rsidRDefault="00DD039F" w:rsidP="00213370">
            <w:pPr>
              <w:jc w:val="right"/>
              <w:rPr>
                <w:del w:id="1236" w:author="Lucy Marshall" w:date="2019-06-30T09:03:00Z"/>
                <w:rFonts w:ascii="Arial" w:eastAsia="Times New Roman" w:hAnsi="Arial" w:cs="Arial"/>
                <w:sz w:val="18"/>
                <w:szCs w:val="18"/>
                <w:lang w:eastAsia="en-GB"/>
              </w:rPr>
            </w:pPr>
            <w:del w:id="1237" w:author="Lucy Marshall" w:date="2019-06-30T09:03:00Z">
              <w:r w:rsidRPr="0051745E" w:rsidDel="0096313F">
                <w:rPr>
                  <w:rFonts w:ascii="Arial" w:eastAsia="Times New Roman" w:hAnsi="Arial" w:cs="Arial"/>
                  <w:sz w:val="18"/>
                  <w:szCs w:val="18"/>
                  <w:lang w:eastAsia="en-GB"/>
                </w:rPr>
                <w:delText>0.17</w:delText>
              </w:r>
            </w:del>
          </w:p>
        </w:tc>
        <w:tc>
          <w:tcPr>
            <w:tcW w:w="1480" w:type="dxa"/>
            <w:tcBorders>
              <w:top w:val="single" w:sz="4" w:space="0" w:color="C0C0C0"/>
              <w:left w:val="nil"/>
              <w:bottom w:val="single" w:sz="4" w:space="0" w:color="C0C0C0"/>
              <w:right w:val="nil"/>
            </w:tcBorders>
            <w:noWrap/>
            <w:hideMark/>
          </w:tcPr>
          <w:p w14:paraId="3E9A5413" w14:textId="399DEFAD" w:rsidR="00DD039F" w:rsidRPr="0051745E" w:rsidDel="0096313F" w:rsidRDefault="00DD039F" w:rsidP="00213370">
            <w:pPr>
              <w:jc w:val="right"/>
              <w:rPr>
                <w:del w:id="1238" w:author="Lucy Marshall" w:date="2019-06-30T09:03:00Z"/>
                <w:rFonts w:ascii="Arial" w:eastAsia="Times New Roman" w:hAnsi="Arial" w:cs="Arial"/>
                <w:sz w:val="18"/>
                <w:szCs w:val="18"/>
                <w:lang w:eastAsia="en-GB"/>
              </w:rPr>
            </w:pPr>
            <w:del w:id="1239" w:author="Lucy Marshall" w:date="2019-06-30T09:03:00Z">
              <w:r w:rsidRPr="0051745E" w:rsidDel="0096313F">
                <w:rPr>
                  <w:rFonts w:ascii="Arial" w:eastAsia="Times New Roman" w:hAnsi="Arial" w:cs="Arial"/>
                  <w:sz w:val="18"/>
                  <w:szCs w:val="18"/>
                  <w:lang w:eastAsia="en-GB"/>
                </w:rPr>
                <w:delText>1.50</w:delText>
              </w:r>
            </w:del>
          </w:p>
        </w:tc>
      </w:tr>
      <w:tr w:rsidR="00DD039F" w:rsidRPr="00A44F44" w:rsidDel="0096313F" w14:paraId="694044D6" w14:textId="5C5B8146" w:rsidTr="00213370">
        <w:trPr>
          <w:trHeight w:val="340"/>
          <w:del w:id="1240" w:author="Lucy Marshall" w:date="2019-06-30T09:03:00Z"/>
        </w:trPr>
        <w:tc>
          <w:tcPr>
            <w:tcW w:w="0" w:type="auto"/>
            <w:vMerge/>
            <w:tcBorders>
              <w:top w:val="single" w:sz="4" w:space="0" w:color="C0C0C0"/>
              <w:left w:val="nil"/>
              <w:bottom w:val="nil"/>
              <w:right w:val="nil"/>
            </w:tcBorders>
            <w:vAlign w:val="center"/>
            <w:hideMark/>
          </w:tcPr>
          <w:p w14:paraId="079B6726" w14:textId="5D65F107" w:rsidR="00DD039F" w:rsidRPr="0051745E" w:rsidDel="0096313F" w:rsidRDefault="00DD039F" w:rsidP="00213370">
            <w:pPr>
              <w:rPr>
                <w:del w:id="124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FD0C4BD" w14:textId="2ADC7C13" w:rsidR="00DD039F" w:rsidRPr="0051745E" w:rsidDel="0096313F" w:rsidRDefault="00DD039F" w:rsidP="00213370">
            <w:pPr>
              <w:rPr>
                <w:del w:id="124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7187FBF" w14:textId="36207A23" w:rsidR="00DD039F" w:rsidRPr="0051745E" w:rsidDel="0096313F" w:rsidRDefault="00DD039F" w:rsidP="00213370">
            <w:pPr>
              <w:rPr>
                <w:del w:id="1243" w:author="Lucy Marshall" w:date="2019-06-30T09:03:00Z"/>
                <w:rFonts w:ascii="Arial" w:eastAsia="Times New Roman" w:hAnsi="Arial" w:cs="Arial"/>
                <w:sz w:val="18"/>
                <w:szCs w:val="18"/>
                <w:lang w:eastAsia="en-GB"/>
              </w:rPr>
            </w:pPr>
            <w:del w:id="1244"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41E98A3E" w14:textId="1EDC8683" w:rsidR="00DD039F" w:rsidRPr="0051745E" w:rsidDel="0096313F" w:rsidRDefault="00DD039F" w:rsidP="00213370">
            <w:pPr>
              <w:jc w:val="right"/>
              <w:rPr>
                <w:del w:id="1245" w:author="Lucy Marshall" w:date="2019-06-30T09:03:00Z"/>
                <w:rFonts w:ascii="Arial" w:eastAsia="Times New Roman" w:hAnsi="Arial" w:cs="Arial"/>
                <w:sz w:val="18"/>
                <w:szCs w:val="18"/>
                <w:lang w:eastAsia="en-GB"/>
              </w:rPr>
            </w:pPr>
            <w:del w:id="1246" w:author="Lucy Marshall" w:date="2019-06-30T09:03:00Z">
              <w:r w:rsidRPr="0051745E" w:rsidDel="0096313F">
                <w:rPr>
                  <w:rFonts w:ascii="Arial" w:eastAsia="Times New Roman" w:hAnsi="Arial" w:cs="Arial"/>
                  <w:sz w:val="18"/>
                  <w:szCs w:val="18"/>
                  <w:lang w:eastAsia="en-GB"/>
                </w:rPr>
                <w:delText>-0.353</w:delText>
              </w:r>
            </w:del>
          </w:p>
        </w:tc>
        <w:tc>
          <w:tcPr>
            <w:tcW w:w="1120" w:type="dxa"/>
            <w:tcBorders>
              <w:top w:val="nil"/>
              <w:left w:val="nil"/>
              <w:bottom w:val="single" w:sz="4" w:space="0" w:color="C0C0C0"/>
              <w:right w:val="single" w:sz="4" w:space="0" w:color="E0E0E0"/>
            </w:tcBorders>
            <w:noWrap/>
            <w:hideMark/>
          </w:tcPr>
          <w:p w14:paraId="37694DC8" w14:textId="486AFEBC" w:rsidR="00DD039F" w:rsidRPr="0051745E" w:rsidDel="0096313F" w:rsidRDefault="00DD039F" w:rsidP="00213370">
            <w:pPr>
              <w:jc w:val="right"/>
              <w:rPr>
                <w:del w:id="1247" w:author="Lucy Marshall" w:date="2019-06-30T09:03:00Z"/>
                <w:rFonts w:ascii="Arial" w:eastAsia="Times New Roman" w:hAnsi="Arial" w:cs="Arial"/>
                <w:sz w:val="18"/>
                <w:szCs w:val="18"/>
                <w:lang w:eastAsia="en-GB"/>
              </w:rPr>
            </w:pPr>
            <w:del w:id="1248" w:author="Lucy Marshall" w:date="2019-06-30T09:03:00Z">
              <w:r w:rsidRPr="0051745E" w:rsidDel="0096313F">
                <w:rPr>
                  <w:rFonts w:ascii="Arial" w:eastAsia="Times New Roman" w:hAnsi="Arial" w:cs="Arial"/>
                  <w:sz w:val="18"/>
                  <w:szCs w:val="18"/>
                  <w:lang w:eastAsia="en-GB"/>
                </w:rPr>
                <w:delText>0.269</w:delText>
              </w:r>
            </w:del>
          </w:p>
        </w:tc>
        <w:tc>
          <w:tcPr>
            <w:tcW w:w="1080" w:type="dxa"/>
            <w:tcBorders>
              <w:top w:val="nil"/>
              <w:left w:val="nil"/>
              <w:bottom w:val="single" w:sz="4" w:space="0" w:color="C0C0C0"/>
              <w:right w:val="nil"/>
            </w:tcBorders>
          </w:tcPr>
          <w:p w14:paraId="5DD9C2A7" w14:textId="4BBB3D86" w:rsidR="00DD039F" w:rsidRPr="0051745E" w:rsidDel="0096313F" w:rsidRDefault="00DD039F" w:rsidP="00213370">
            <w:pPr>
              <w:jc w:val="right"/>
              <w:rPr>
                <w:del w:id="124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60D6813" w14:textId="109382AE" w:rsidR="00DD039F" w:rsidRPr="0051745E" w:rsidDel="0096313F" w:rsidRDefault="00DD039F" w:rsidP="00213370">
            <w:pPr>
              <w:jc w:val="right"/>
              <w:rPr>
                <w:del w:id="1250" w:author="Lucy Marshall" w:date="2019-06-30T09:03:00Z"/>
                <w:rFonts w:ascii="Arial" w:eastAsia="Times New Roman" w:hAnsi="Arial" w:cs="Arial"/>
                <w:sz w:val="18"/>
                <w:szCs w:val="18"/>
                <w:lang w:eastAsia="en-GB"/>
              </w:rPr>
            </w:pPr>
            <w:del w:id="125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4B5E477D" w14:textId="213B7F52" w:rsidR="00DD039F" w:rsidRPr="0051745E" w:rsidDel="0096313F" w:rsidRDefault="00DD039F" w:rsidP="00213370">
            <w:pPr>
              <w:jc w:val="right"/>
              <w:rPr>
                <w:del w:id="1252" w:author="Lucy Marshall" w:date="2019-06-30T09:03:00Z"/>
                <w:rFonts w:ascii="Arial" w:eastAsia="Times New Roman" w:hAnsi="Arial" w:cs="Arial"/>
                <w:sz w:val="18"/>
                <w:szCs w:val="18"/>
                <w:lang w:eastAsia="en-GB"/>
              </w:rPr>
            </w:pPr>
            <w:del w:id="1253" w:author="Lucy Marshall" w:date="2019-06-30T09:03:00Z">
              <w:r w:rsidRPr="0051745E" w:rsidDel="0096313F">
                <w:rPr>
                  <w:rFonts w:ascii="Arial" w:eastAsia="Times New Roman" w:hAnsi="Arial" w:cs="Arial"/>
                  <w:sz w:val="18"/>
                  <w:szCs w:val="18"/>
                  <w:lang w:eastAsia="en-GB"/>
                </w:rPr>
                <w:delText>-1.12</w:delText>
              </w:r>
            </w:del>
          </w:p>
        </w:tc>
        <w:tc>
          <w:tcPr>
            <w:tcW w:w="1480" w:type="dxa"/>
            <w:tcBorders>
              <w:top w:val="nil"/>
              <w:left w:val="nil"/>
              <w:bottom w:val="single" w:sz="4" w:space="0" w:color="C0C0C0"/>
              <w:right w:val="nil"/>
            </w:tcBorders>
            <w:noWrap/>
            <w:hideMark/>
          </w:tcPr>
          <w:p w14:paraId="7AE97527" w14:textId="705A898B" w:rsidR="00DD039F" w:rsidRPr="0051745E" w:rsidDel="0096313F" w:rsidRDefault="00DD039F" w:rsidP="00213370">
            <w:pPr>
              <w:jc w:val="right"/>
              <w:rPr>
                <w:del w:id="1254" w:author="Lucy Marshall" w:date="2019-06-30T09:03:00Z"/>
                <w:rFonts w:ascii="Arial" w:eastAsia="Times New Roman" w:hAnsi="Arial" w:cs="Arial"/>
                <w:sz w:val="18"/>
                <w:szCs w:val="18"/>
                <w:lang w:eastAsia="en-GB"/>
              </w:rPr>
            </w:pPr>
            <w:del w:id="1255" w:author="Lucy Marshall" w:date="2019-06-30T09:03:00Z">
              <w:r w:rsidRPr="0051745E" w:rsidDel="0096313F">
                <w:rPr>
                  <w:rFonts w:ascii="Arial" w:eastAsia="Times New Roman" w:hAnsi="Arial" w:cs="Arial"/>
                  <w:sz w:val="18"/>
                  <w:szCs w:val="18"/>
                  <w:lang w:eastAsia="en-GB"/>
                </w:rPr>
                <w:delText>0.41</w:delText>
              </w:r>
            </w:del>
          </w:p>
        </w:tc>
      </w:tr>
      <w:tr w:rsidR="00DD039F" w:rsidRPr="00A44F44" w:rsidDel="0096313F" w14:paraId="438CB8F4" w14:textId="72AE8EBE" w:rsidTr="00213370">
        <w:trPr>
          <w:trHeight w:val="340"/>
          <w:del w:id="1256" w:author="Lucy Marshall" w:date="2019-06-30T09:03:00Z"/>
        </w:trPr>
        <w:tc>
          <w:tcPr>
            <w:tcW w:w="0" w:type="auto"/>
            <w:vMerge/>
            <w:tcBorders>
              <w:top w:val="single" w:sz="4" w:space="0" w:color="C0C0C0"/>
              <w:left w:val="nil"/>
              <w:bottom w:val="nil"/>
              <w:right w:val="nil"/>
            </w:tcBorders>
            <w:vAlign w:val="center"/>
            <w:hideMark/>
          </w:tcPr>
          <w:p w14:paraId="619DC6B1" w14:textId="3D7B3ADD" w:rsidR="00DD039F" w:rsidRPr="0051745E" w:rsidDel="0096313F" w:rsidRDefault="00DD039F" w:rsidP="00213370">
            <w:pPr>
              <w:rPr>
                <w:del w:id="125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CDC654A" w14:textId="3B8E015C" w:rsidR="00DD039F" w:rsidRPr="0051745E" w:rsidDel="0096313F" w:rsidRDefault="00DD039F" w:rsidP="00213370">
            <w:pPr>
              <w:rPr>
                <w:del w:id="125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E26C4CA" w14:textId="3D85BACB" w:rsidR="00DD039F" w:rsidRPr="0051745E" w:rsidDel="0096313F" w:rsidRDefault="00DD039F" w:rsidP="00213370">
            <w:pPr>
              <w:rPr>
                <w:del w:id="1259" w:author="Lucy Marshall" w:date="2019-06-30T09:03:00Z"/>
                <w:rFonts w:ascii="Arial" w:eastAsia="Times New Roman" w:hAnsi="Arial" w:cs="Arial"/>
                <w:sz w:val="18"/>
                <w:szCs w:val="18"/>
                <w:lang w:eastAsia="en-GB"/>
              </w:rPr>
            </w:pPr>
            <w:del w:id="1260"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20584B6E" w14:textId="31DB04A7" w:rsidR="00DD039F" w:rsidRPr="0051745E" w:rsidDel="0096313F" w:rsidRDefault="00DD039F" w:rsidP="00213370">
            <w:pPr>
              <w:jc w:val="right"/>
              <w:rPr>
                <w:del w:id="1261" w:author="Lucy Marshall" w:date="2019-06-30T09:03:00Z"/>
                <w:rFonts w:ascii="Arial" w:eastAsia="Times New Roman" w:hAnsi="Arial" w:cs="Arial"/>
                <w:sz w:val="18"/>
                <w:szCs w:val="18"/>
                <w:lang w:eastAsia="en-GB"/>
              </w:rPr>
            </w:pPr>
            <w:del w:id="1262" w:author="Lucy Marshall" w:date="2019-06-30T09:03:00Z">
              <w:r w:rsidRPr="0051745E" w:rsidDel="0096313F">
                <w:rPr>
                  <w:rFonts w:ascii="Arial" w:eastAsia="Times New Roman" w:hAnsi="Arial" w:cs="Arial"/>
                  <w:sz w:val="18"/>
                  <w:szCs w:val="18"/>
                  <w:lang w:eastAsia="en-GB"/>
                </w:rPr>
                <w:delText>0.609</w:delText>
              </w:r>
            </w:del>
          </w:p>
        </w:tc>
        <w:tc>
          <w:tcPr>
            <w:tcW w:w="1120" w:type="dxa"/>
            <w:tcBorders>
              <w:top w:val="nil"/>
              <w:left w:val="nil"/>
              <w:bottom w:val="single" w:sz="4" w:space="0" w:color="C0C0C0"/>
              <w:right w:val="single" w:sz="4" w:space="0" w:color="E0E0E0"/>
            </w:tcBorders>
            <w:noWrap/>
            <w:hideMark/>
          </w:tcPr>
          <w:p w14:paraId="765290D3" w14:textId="6710334C" w:rsidR="00DD039F" w:rsidRPr="0051745E" w:rsidDel="0096313F" w:rsidRDefault="00DD039F" w:rsidP="00213370">
            <w:pPr>
              <w:jc w:val="right"/>
              <w:rPr>
                <w:del w:id="1263" w:author="Lucy Marshall" w:date="2019-06-30T09:03:00Z"/>
                <w:rFonts w:ascii="Arial" w:eastAsia="Times New Roman" w:hAnsi="Arial" w:cs="Arial"/>
                <w:sz w:val="18"/>
                <w:szCs w:val="18"/>
                <w:lang w:eastAsia="en-GB"/>
              </w:rPr>
            </w:pPr>
            <w:del w:id="1264" w:author="Lucy Marshall" w:date="2019-06-30T09:03:00Z">
              <w:r w:rsidRPr="0051745E" w:rsidDel="0096313F">
                <w:rPr>
                  <w:rFonts w:ascii="Arial" w:eastAsia="Times New Roman" w:hAnsi="Arial" w:cs="Arial"/>
                  <w:sz w:val="18"/>
                  <w:szCs w:val="18"/>
                  <w:lang w:eastAsia="en-GB"/>
                </w:rPr>
                <w:delText>0.247</w:delText>
              </w:r>
            </w:del>
          </w:p>
        </w:tc>
        <w:tc>
          <w:tcPr>
            <w:tcW w:w="1080" w:type="dxa"/>
            <w:tcBorders>
              <w:top w:val="nil"/>
              <w:left w:val="nil"/>
              <w:bottom w:val="single" w:sz="4" w:space="0" w:color="C0C0C0"/>
              <w:right w:val="nil"/>
            </w:tcBorders>
          </w:tcPr>
          <w:p w14:paraId="588AF4FF" w14:textId="738CDA06" w:rsidR="00DD039F" w:rsidRPr="0051745E" w:rsidDel="0096313F" w:rsidRDefault="00DD039F" w:rsidP="00213370">
            <w:pPr>
              <w:jc w:val="right"/>
              <w:rPr>
                <w:del w:id="126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5E5CEB3" w14:textId="5C67D2D4" w:rsidR="00DD039F" w:rsidRPr="0051745E" w:rsidDel="0096313F" w:rsidRDefault="00DD039F" w:rsidP="00213370">
            <w:pPr>
              <w:jc w:val="right"/>
              <w:rPr>
                <w:del w:id="1266" w:author="Lucy Marshall" w:date="2019-06-30T09:03:00Z"/>
                <w:rFonts w:ascii="Arial" w:eastAsia="Times New Roman" w:hAnsi="Arial" w:cs="Arial"/>
                <w:sz w:val="18"/>
                <w:szCs w:val="18"/>
                <w:lang w:eastAsia="en-GB"/>
              </w:rPr>
            </w:pPr>
            <w:del w:id="1267" w:author="Lucy Marshall" w:date="2019-06-30T09:03:00Z">
              <w:r w:rsidRPr="0051745E" w:rsidDel="0096313F">
                <w:rPr>
                  <w:rFonts w:ascii="Arial" w:eastAsia="Times New Roman" w:hAnsi="Arial" w:cs="Arial"/>
                  <w:sz w:val="18"/>
                  <w:szCs w:val="18"/>
                  <w:lang w:eastAsia="en-GB"/>
                </w:rPr>
                <w:delText>0.145</w:delText>
              </w:r>
            </w:del>
          </w:p>
        </w:tc>
        <w:tc>
          <w:tcPr>
            <w:tcW w:w="1480" w:type="dxa"/>
            <w:tcBorders>
              <w:top w:val="nil"/>
              <w:left w:val="nil"/>
              <w:bottom w:val="single" w:sz="4" w:space="0" w:color="C0C0C0"/>
              <w:right w:val="single" w:sz="4" w:space="0" w:color="E0E0E0"/>
            </w:tcBorders>
            <w:noWrap/>
            <w:hideMark/>
          </w:tcPr>
          <w:p w14:paraId="3C3790BB" w14:textId="7AACF381" w:rsidR="00DD039F" w:rsidRPr="0051745E" w:rsidDel="0096313F" w:rsidRDefault="00DD039F" w:rsidP="00213370">
            <w:pPr>
              <w:jc w:val="right"/>
              <w:rPr>
                <w:del w:id="1268" w:author="Lucy Marshall" w:date="2019-06-30T09:03:00Z"/>
                <w:rFonts w:ascii="Arial" w:eastAsia="Times New Roman" w:hAnsi="Arial" w:cs="Arial"/>
                <w:sz w:val="18"/>
                <w:szCs w:val="18"/>
                <w:lang w:eastAsia="en-GB"/>
              </w:rPr>
            </w:pPr>
            <w:del w:id="1269" w:author="Lucy Marshall" w:date="2019-06-30T09:03:00Z">
              <w:r w:rsidRPr="0051745E" w:rsidDel="0096313F">
                <w:rPr>
                  <w:rFonts w:ascii="Arial" w:eastAsia="Times New Roman" w:hAnsi="Arial" w:cs="Arial"/>
                  <w:sz w:val="18"/>
                  <w:szCs w:val="18"/>
                  <w:lang w:eastAsia="en-GB"/>
                </w:rPr>
                <w:delText>-0.09</w:delText>
              </w:r>
            </w:del>
          </w:p>
        </w:tc>
        <w:tc>
          <w:tcPr>
            <w:tcW w:w="1480" w:type="dxa"/>
            <w:tcBorders>
              <w:top w:val="nil"/>
              <w:left w:val="nil"/>
              <w:bottom w:val="single" w:sz="4" w:space="0" w:color="C0C0C0"/>
              <w:right w:val="nil"/>
            </w:tcBorders>
            <w:noWrap/>
            <w:hideMark/>
          </w:tcPr>
          <w:p w14:paraId="3AB81865" w14:textId="0FD4D2FB" w:rsidR="00DD039F" w:rsidRPr="0051745E" w:rsidDel="0096313F" w:rsidRDefault="00DD039F" w:rsidP="00213370">
            <w:pPr>
              <w:jc w:val="right"/>
              <w:rPr>
                <w:del w:id="1270" w:author="Lucy Marshall" w:date="2019-06-30T09:03:00Z"/>
                <w:rFonts w:ascii="Arial" w:eastAsia="Times New Roman" w:hAnsi="Arial" w:cs="Arial"/>
                <w:sz w:val="18"/>
                <w:szCs w:val="18"/>
                <w:lang w:eastAsia="en-GB"/>
              </w:rPr>
            </w:pPr>
            <w:del w:id="1271" w:author="Lucy Marshall" w:date="2019-06-30T09:03:00Z">
              <w:r w:rsidRPr="0051745E" w:rsidDel="0096313F">
                <w:rPr>
                  <w:rFonts w:ascii="Arial" w:eastAsia="Times New Roman" w:hAnsi="Arial" w:cs="Arial"/>
                  <w:sz w:val="18"/>
                  <w:szCs w:val="18"/>
                  <w:lang w:eastAsia="en-GB"/>
                </w:rPr>
                <w:delText>1.31</w:delText>
              </w:r>
            </w:del>
          </w:p>
        </w:tc>
      </w:tr>
      <w:tr w:rsidR="00DD039F" w:rsidRPr="00A44F44" w:rsidDel="0096313F" w14:paraId="18ECC95A" w14:textId="3C11BE6E" w:rsidTr="00213370">
        <w:trPr>
          <w:trHeight w:val="340"/>
          <w:del w:id="1272" w:author="Lucy Marshall" w:date="2019-06-30T09:03:00Z"/>
        </w:trPr>
        <w:tc>
          <w:tcPr>
            <w:tcW w:w="0" w:type="auto"/>
            <w:vMerge/>
            <w:tcBorders>
              <w:top w:val="single" w:sz="4" w:space="0" w:color="C0C0C0"/>
              <w:left w:val="nil"/>
              <w:bottom w:val="nil"/>
              <w:right w:val="nil"/>
            </w:tcBorders>
            <w:vAlign w:val="center"/>
            <w:hideMark/>
          </w:tcPr>
          <w:p w14:paraId="08A02F74" w14:textId="2DA70BA1" w:rsidR="00DD039F" w:rsidRPr="0051745E" w:rsidDel="0096313F" w:rsidRDefault="00DD039F" w:rsidP="00213370">
            <w:pPr>
              <w:rPr>
                <w:del w:id="127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4491B35" w14:textId="7C75FC05" w:rsidR="00DD039F" w:rsidRPr="0051745E" w:rsidDel="0096313F" w:rsidRDefault="00DD039F" w:rsidP="00213370">
            <w:pPr>
              <w:rPr>
                <w:del w:id="1274" w:author="Lucy Marshall" w:date="2019-06-30T09:03:00Z"/>
                <w:rFonts w:ascii="Arial" w:eastAsia="Times New Roman" w:hAnsi="Arial" w:cs="Arial"/>
                <w:sz w:val="18"/>
                <w:szCs w:val="18"/>
                <w:lang w:eastAsia="en-GB"/>
              </w:rPr>
            </w:pPr>
          </w:p>
        </w:tc>
        <w:tc>
          <w:tcPr>
            <w:tcW w:w="1740" w:type="dxa"/>
            <w:shd w:val="clear" w:color="auto" w:fill="E0E0E0"/>
            <w:hideMark/>
          </w:tcPr>
          <w:p w14:paraId="03A57E39" w14:textId="531B380A" w:rsidR="00DD039F" w:rsidRPr="0051745E" w:rsidDel="0096313F" w:rsidRDefault="00DD039F" w:rsidP="00213370">
            <w:pPr>
              <w:rPr>
                <w:del w:id="1275" w:author="Lucy Marshall" w:date="2019-06-30T09:03:00Z"/>
                <w:rFonts w:ascii="Arial" w:eastAsia="Times New Roman" w:hAnsi="Arial" w:cs="Arial"/>
                <w:sz w:val="18"/>
                <w:szCs w:val="18"/>
                <w:lang w:eastAsia="en-GB"/>
              </w:rPr>
            </w:pPr>
            <w:del w:id="1276"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7EE80C7F" w14:textId="33A0C558" w:rsidR="00DD039F" w:rsidRPr="0051745E" w:rsidDel="0096313F" w:rsidRDefault="00DD039F" w:rsidP="00213370">
            <w:pPr>
              <w:jc w:val="right"/>
              <w:rPr>
                <w:del w:id="1277" w:author="Lucy Marshall" w:date="2019-06-30T09:03:00Z"/>
                <w:rFonts w:ascii="Arial" w:eastAsia="Times New Roman" w:hAnsi="Arial" w:cs="Arial"/>
                <w:sz w:val="18"/>
                <w:szCs w:val="18"/>
                <w:lang w:eastAsia="en-GB"/>
              </w:rPr>
            </w:pPr>
            <w:del w:id="1278" w:author="Lucy Marshall" w:date="2019-06-30T09:03:00Z">
              <w:r w:rsidRPr="0051745E" w:rsidDel="0096313F">
                <w:rPr>
                  <w:rFonts w:ascii="Arial" w:eastAsia="Times New Roman" w:hAnsi="Arial" w:cs="Arial"/>
                  <w:sz w:val="18"/>
                  <w:szCs w:val="18"/>
                  <w:lang w:eastAsia="en-GB"/>
                </w:rPr>
                <w:delText>0.167</w:delText>
              </w:r>
            </w:del>
          </w:p>
        </w:tc>
        <w:tc>
          <w:tcPr>
            <w:tcW w:w="1120" w:type="dxa"/>
            <w:tcBorders>
              <w:top w:val="nil"/>
              <w:left w:val="nil"/>
              <w:bottom w:val="nil"/>
              <w:right w:val="single" w:sz="4" w:space="0" w:color="E0E0E0"/>
            </w:tcBorders>
            <w:noWrap/>
            <w:hideMark/>
          </w:tcPr>
          <w:p w14:paraId="27346265" w14:textId="02BD55C0" w:rsidR="00DD039F" w:rsidRPr="0051745E" w:rsidDel="0096313F" w:rsidRDefault="00DD039F" w:rsidP="00213370">
            <w:pPr>
              <w:jc w:val="right"/>
              <w:rPr>
                <w:del w:id="1279" w:author="Lucy Marshall" w:date="2019-06-30T09:03:00Z"/>
                <w:rFonts w:ascii="Arial" w:eastAsia="Times New Roman" w:hAnsi="Arial" w:cs="Arial"/>
                <w:sz w:val="18"/>
                <w:szCs w:val="18"/>
                <w:lang w:eastAsia="en-GB"/>
              </w:rPr>
            </w:pPr>
            <w:del w:id="1280" w:author="Lucy Marshall" w:date="2019-06-30T09:03:00Z">
              <w:r w:rsidRPr="0051745E" w:rsidDel="0096313F">
                <w:rPr>
                  <w:rFonts w:ascii="Arial" w:eastAsia="Times New Roman" w:hAnsi="Arial" w:cs="Arial"/>
                  <w:sz w:val="18"/>
                  <w:szCs w:val="18"/>
                  <w:lang w:eastAsia="en-GB"/>
                </w:rPr>
                <w:delText>0.250</w:delText>
              </w:r>
            </w:del>
          </w:p>
        </w:tc>
        <w:tc>
          <w:tcPr>
            <w:tcW w:w="1080" w:type="dxa"/>
          </w:tcPr>
          <w:p w14:paraId="1FAF72B8" w14:textId="348F6458" w:rsidR="00DD039F" w:rsidRPr="0051745E" w:rsidDel="0096313F" w:rsidRDefault="00DD039F" w:rsidP="00213370">
            <w:pPr>
              <w:jc w:val="right"/>
              <w:rPr>
                <w:del w:id="1281"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8D0AEE6" w14:textId="0A6724A9" w:rsidR="00DD039F" w:rsidRPr="0051745E" w:rsidDel="0096313F" w:rsidRDefault="00DD039F" w:rsidP="00213370">
            <w:pPr>
              <w:jc w:val="right"/>
              <w:rPr>
                <w:del w:id="1282" w:author="Lucy Marshall" w:date="2019-06-30T09:03:00Z"/>
                <w:rFonts w:ascii="Arial" w:eastAsia="Times New Roman" w:hAnsi="Arial" w:cs="Arial"/>
                <w:sz w:val="18"/>
                <w:szCs w:val="18"/>
                <w:lang w:eastAsia="en-GB"/>
              </w:rPr>
            </w:pPr>
            <w:del w:id="128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68D26DEA" w14:textId="482FBD2B" w:rsidR="00DD039F" w:rsidRPr="0051745E" w:rsidDel="0096313F" w:rsidRDefault="00DD039F" w:rsidP="00213370">
            <w:pPr>
              <w:jc w:val="right"/>
              <w:rPr>
                <w:del w:id="1284" w:author="Lucy Marshall" w:date="2019-06-30T09:03:00Z"/>
                <w:rFonts w:ascii="Arial" w:eastAsia="Times New Roman" w:hAnsi="Arial" w:cs="Arial"/>
                <w:sz w:val="18"/>
                <w:szCs w:val="18"/>
                <w:lang w:eastAsia="en-GB"/>
              </w:rPr>
            </w:pPr>
            <w:del w:id="1285" w:author="Lucy Marshall" w:date="2019-06-30T09:03:00Z">
              <w:r w:rsidRPr="0051745E" w:rsidDel="0096313F">
                <w:rPr>
                  <w:rFonts w:ascii="Arial" w:eastAsia="Times New Roman" w:hAnsi="Arial" w:cs="Arial"/>
                  <w:sz w:val="18"/>
                  <w:szCs w:val="18"/>
                  <w:lang w:eastAsia="en-GB"/>
                </w:rPr>
                <w:delText>-0.54</w:delText>
              </w:r>
            </w:del>
          </w:p>
        </w:tc>
        <w:tc>
          <w:tcPr>
            <w:tcW w:w="1480" w:type="dxa"/>
            <w:noWrap/>
            <w:hideMark/>
          </w:tcPr>
          <w:p w14:paraId="6BCFAB55" w14:textId="3D63E33F" w:rsidR="00DD039F" w:rsidRPr="0051745E" w:rsidDel="0096313F" w:rsidRDefault="00DD039F" w:rsidP="00213370">
            <w:pPr>
              <w:jc w:val="right"/>
              <w:rPr>
                <w:del w:id="1286" w:author="Lucy Marshall" w:date="2019-06-30T09:03:00Z"/>
                <w:rFonts w:ascii="Arial" w:eastAsia="Times New Roman" w:hAnsi="Arial" w:cs="Arial"/>
                <w:sz w:val="18"/>
                <w:szCs w:val="18"/>
                <w:lang w:eastAsia="en-GB"/>
              </w:rPr>
            </w:pPr>
            <w:del w:id="1287" w:author="Lucy Marshall" w:date="2019-06-30T09:03:00Z">
              <w:r w:rsidRPr="0051745E" w:rsidDel="0096313F">
                <w:rPr>
                  <w:rFonts w:ascii="Arial" w:eastAsia="Times New Roman" w:hAnsi="Arial" w:cs="Arial"/>
                  <w:sz w:val="18"/>
                  <w:szCs w:val="18"/>
                  <w:lang w:eastAsia="en-GB"/>
                </w:rPr>
                <w:delText>0.88</w:delText>
              </w:r>
            </w:del>
          </w:p>
        </w:tc>
      </w:tr>
      <w:tr w:rsidR="00DD039F" w:rsidRPr="00A44F44" w:rsidDel="0096313F" w14:paraId="06ACE535" w14:textId="7742FABA" w:rsidTr="00213370">
        <w:trPr>
          <w:trHeight w:val="360"/>
          <w:del w:id="1288"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4EF543B5" w14:textId="5377C6B9" w:rsidR="00DD039F" w:rsidRPr="0051745E" w:rsidDel="0096313F" w:rsidRDefault="00DD039F" w:rsidP="00213370">
            <w:pPr>
              <w:rPr>
                <w:del w:id="1289" w:author="Lucy Marshall" w:date="2019-06-30T09:03:00Z"/>
                <w:rFonts w:ascii="Arial" w:eastAsia="Times New Roman" w:hAnsi="Arial" w:cs="Arial"/>
                <w:sz w:val="18"/>
                <w:szCs w:val="18"/>
                <w:lang w:eastAsia="en-GB"/>
              </w:rPr>
            </w:pPr>
            <w:del w:id="1290" w:author="Lucy Marshall" w:date="2019-06-30T09:03:00Z">
              <w:r w:rsidRPr="0051745E" w:rsidDel="0096313F">
                <w:rPr>
                  <w:rFonts w:ascii="Arial" w:eastAsia="Times New Roman" w:hAnsi="Arial" w:cs="Arial"/>
                  <w:sz w:val="18"/>
                  <w:szCs w:val="18"/>
                  <w:lang w:eastAsia="en-GB"/>
                </w:rPr>
                <w:delText>Shrimp to fish on show</w:delText>
              </w:r>
            </w:del>
          </w:p>
        </w:tc>
        <w:tc>
          <w:tcPr>
            <w:tcW w:w="1740" w:type="dxa"/>
            <w:vMerge w:val="restart"/>
            <w:tcBorders>
              <w:top w:val="single" w:sz="4" w:space="0" w:color="C0C0C0"/>
              <w:left w:val="nil"/>
              <w:bottom w:val="nil"/>
              <w:right w:val="nil"/>
            </w:tcBorders>
            <w:shd w:val="clear" w:color="auto" w:fill="E0E0E0"/>
            <w:hideMark/>
          </w:tcPr>
          <w:p w14:paraId="32335191" w14:textId="30604951" w:rsidR="00DD039F" w:rsidRPr="0051745E" w:rsidDel="0096313F" w:rsidRDefault="00DD039F" w:rsidP="00213370">
            <w:pPr>
              <w:rPr>
                <w:del w:id="1291" w:author="Lucy Marshall" w:date="2019-06-30T09:03:00Z"/>
                <w:rFonts w:ascii="Arial" w:eastAsia="Times New Roman" w:hAnsi="Arial" w:cs="Arial"/>
                <w:sz w:val="18"/>
                <w:szCs w:val="18"/>
                <w:lang w:eastAsia="en-GB"/>
              </w:rPr>
            </w:pPr>
            <w:del w:id="1292"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75CD0735" w14:textId="2D070C9D" w:rsidR="00DD039F" w:rsidRPr="0051745E" w:rsidDel="0096313F" w:rsidRDefault="00DD039F" w:rsidP="00213370">
            <w:pPr>
              <w:rPr>
                <w:del w:id="1293" w:author="Lucy Marshall" w:date="2019-06-30T09:03:00Z"/>
                <w:rFonts w:ascii="Arial" w:eastAsia="Times New Roman" w:hAnsi="Arial" w:cs="Arial"/>
                <w:sz w:val="18"/>
                <w:szCs w:val="18"/>
                <w:lang w:eastAsia="en-GB"/>
              </w:rPr>
            </w:pPr>
            <w:del w:id="1294"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559A6CCC" w14:textId="5ACDA178" w:rsidR="00DD039F" w:rsidRPr="0051745E" w:rsidDel="0096313F" w:rsidRDefault="00DD039F" w:rsidP="00213370">
            <w:pPr>
              <w:jc w:val="right"/>
              <w:rPr>
                <w:del w:id="1295" w:author="Lucy Marshall" w:date="2019-06-30T09:03:00Z"/>
                <w:rFonts w:ascii="Arial" w:eastAsia="Times New Roman" w:hAnsi="Arial" w:cs="Arial"/>
                <w:sz w:val="18"/>
                <w:szCs w:val="18"/>
                <w:lang w:eastAsia="en-GB"/>
              </w:rPr>
            </w:pPr>
            <w:del w:id="1296" w:author="Lucy Marshall" w:date="2019-06-30T09:03:00Z">
              <w:r w:rsidRPr="0051745E" w:rsidDel="0096313F">
                <w:rPr>
                  <w:rFonts w:ascii="Arial" w:eastAsia="Times New Roman" w:hAnsi="Arial" w:cs="Arial"/>
                  <w:sz w:val="18"/>
                  <w:szCs w:val="18"/>
                  <w:lang w:eastAsia="en-GB"/>
                </w:rPr>
                <w:delText>-.725</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204CA15B" w14:textId="46A356F1" w:rsidR="00DD039F" w:rsidRPr="0051745E" w:rsidDel="0096313F" w:rsidRDefault="00DD039F" w:rsidP="00213370">
            <w:pPr>
              <w:jc w:val="right"/>
              <w:rPr>
                <w:del w:id="1297" w:author="Lucy Marshall" w:date="2019-06-30T09:03:00Z"/>
                <w:rFonts w:ascii="Arial" w:eastAsia="Times New Roman" w:hAnsi="Arial" w:cs="Arial"/>
                <w:sz w:val="18"/>
                <w:szCs w:val="18"/>
                <w:lang w:eastAsia="en-GB"/>
              </w:rPr>
            </w:pPr>
            <w:del w:id="1298"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single" w:sz="4" w:space="0" w:color="C0C0C0"/>
              <w:left w:val="nil"/>
              <w:bottom w:val="single" w:sz="4" w:space="0" w:color="C0C0C0"/>
              <w:right w:val="nil"/>
            </w:tcBorders>
          </w:tcPr>
          <w:p w14:paraId="36D6F255" w14:textId="034B2403" w:rsidR="00DD039F" w:rsidRPr="0051745E" w:rsidDel="0096313F" w:rsidRDefault="00DD039F" w:rsidP="00213370">
            <w:pPr>
              <w:jc w:val="right"/>
              <w:rPr>
                <w:del w:id="1299"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6F1B6B49" w14:textId="4C1855C2" w:rsidR="00DD039F" w:rsidRPr="0051745E" w:rsidDel="0096313F" w:rsidRDefault="00DD039F" w:rsidP="00213370">
            <w:pPr>
              <w:jc w:val="right"/>
              <w:rPr>
                <w:del w:id="1300" w:author="Lucy Marshall" w:date="2019-06-30T09:03:00Z"/>
                <w:rFonts w:ascii="Arial" w:eastAsia="Times New Roman" w:hAnsi="Arial" w:cs="Arial"/>
                <w:sz w:val="18"/>
                <w:szCs w:val="18"/>
                <w:lang w:eastAsia="en-GB"/>
              </w:rPr>
            </w:pPr>
            <w:del w:id="1301" w:author="Lucy Marshall" w:date="2019-06-30T09:03:00Z">
              <w:r w:rsidRPr="0051745E" w:rsidDel="0096313F">
                <w:rPr>
                  <w:rFonts w:ascii="Arial" w:eastAsia="Times New Roman" w:hAnsi="Arial" w:cs="Arial"/>
                  <w:sz w:val="18"/>
                  <w:szCs w:val="18"/>
                  <w:lang w:eastAsia="en-GB"/>
                </w:rPr>
                <w:delText>0.013</w:delText>
              </w:r>
            </w:del>
          </w:p>
        </w:tc>
        <w:tc>
          <w:tcPr>
            <w:tcW w:w="1480" w:type="dxa"/>
            <w:tcBorders>
              <w:top w:val="single" w:sz="4" w:space="0" w:color="C0C0C0"/>
              <w:left w:val="nil"/>
              <w:bottom w:val="single" w:sz="4" w:space="0" w:color="C0C0C0"/>
              <w:right w:val="single" w:sz="4" w:space="0" w:color="E0E0E0"/>
            </w:tcBorders>
            <w:noWrap/>
            <w:hideMark/>
          </w:tcPr>
          <w:p w14:paraId="09EFC982" w14:textId="53656C07" w:rsidR="00DD039F" w:rsidRPr="0051745E" w:rsidDel="0096313F" w:rsidRDefault="00DD039F" w:rsidP="00213370">
            <w:pPr>
              <w:jc w:val="right"/>
              <w:rPr>
                <w:del w:id="1302" w:author="Lucy Marshall" w:date="2019-06-30T09:03:00Z"/>
                <w:rFonts w:ascii="Arial" w:eastAsia="Times New Roman" w:hAnsi="Arial" w:cs="Arial"/>
                <w:sz w:val="18"/>
                <w:szCs w:val="18"/>
                <w:lang w:eastAsia="en-GB"/>
              </w:rPr>
            </w:pPr>
            <w:del w:id="1303" w:author="Lucy Marshall" w:date="2019-06-30T09:03:00Z">
              <w:r w:rsidRPr="0051745E" w:rsidDel="0096313F">
                <w:rPr>
                  <w:rFonts w:ascii="Arial" w:eastAsia="Times New Roman" w:hAnsi="Arial" w:cs="Arial"/>
                  <w:sz w:val="18"/>
                  <w:szCs w:val="18"/>
                  <w:lang w:eastAsia="en-GB"/>
                </w:rPr>
                <w:delText>-1.35</w:delText>
              </w:r>
            </w:del>
          </w:p>
        </w:tc>
        <w:tc>
          <w:tcPr>
            <w:tcW w:w="1480" w:type="dxa"/>
            <w:tcBorders>
              <w:top w:val="single" w:sz="4" w:space="0" w:color="C0C0C0"/>
              <w:left w:val="nil"/>
              <w:bottom w:val="single" w:sz="4" w:space="0" w:color="C0C0C0"/>
              <w:right w:val="nil"/>
            </w:tcBorders>
            <w:noWrap/>
            <w:hideMark/>
          </w:tcPr>
          <w:p w14:paraId="4F12289D" w14:textId="7036896C" w:rsidR="00DD039F" w:rsidRPr="0051745E" w:rsidDel="0096313F" w:rsidRDefault="00DD039F" w:rsidP="00213370">
            <w:pPr>
              <w:jc w:val="right"/>
              <w:rPr>
                <w:del w:id="1304" w:author="Lucy Marshall" w:date="2019-06-30T09:03:00Z"/>
                <w:rFonts w:ascii="Arial" w:eastAsia="Times New Roman" w:hAnsi="Arial" w:cs="Arial"/>
                <w:sz w:val="18"/>
                <w:szCs w:val="18"/>
                <w:lang w:eastAsia="en-GB"/>
              </w:rPr>
            </w:pPr>
            <w:del w:id="1305" w:author="Lucy Marshall" w:date="2019-06-30T09:03:00Z">
              <w:r w:rsidRPr="0051745E" w:rsidDel="0096313F">
                <w:rPr>
                  <w:rFonts w:ascii="Arial" w:eastAsia="Times New Roman" w:hAnsi="Arial" w:cs="Arial"/>
                  <w:sz w:val="18"/>
                  <w:szCs w:val="18"/>
                  <w:lang w:eastAsia="en-GB"/>
                </w:rPr>
                <w:delText>-0.10</w:delText>
              </w:r>
            </w:del>
          </w:p>
        </w:tc>
      </w:tr>
      <w:tr w:rsidR="00DD039F" w:rsidRPr="00A44F44" w:rsidDel="0096313F" w14:paraId="25683CC8" w14:textId="142F5AF9" w:rsidTr="00213370">
        <w:trPr>
          <w:trHeight w:val="340"/>
          <w:del w:id="1306" w:author="Lucy Marshall" w:date="2019-06-30T09:03:00Z"/>
        </w:trPr>
        <w:tc>
          <w:tcPr>
            <w:tcW w:w="0" w:type="auto"/>
            <w:vMerge/>
            <w:tcBorders>
              <w:top w:val="single" w:sz="4" w:space="0" w:color="C0C0C0"/>
              <w:left w:val="nil"/>
              <w:bottom w:val="nil"/>
              <w:right w:val="nil"/>
            </w:tcBorders>
            <w:vAlign w:val="center"/>
            <w:hideMark/>
          </w:tcPr>
          <w:p w14:paraId="31E1D163" w14:textId="5F99B392" w:rsidR="00DD039F" w:rsidRPr="0051745E" w:rsidDel="0096313F" w:rsidRDefault="00DD039F" w:rsidP="00213370">
            <w:pPr>
              <w:rPr>
                <w:del w:id="130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F2A801B" w14:textId="268AC793" w:rsidR="00DD039F" w:rsidRPr="0051745E" w:rsidDel="0096313F" w:rsidRDefault="00DD039F" w:rsidP="00213370">
            <w:pPr>
              <w:rPr>
                <w:del w:id="130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5C816E0A" w14:textId="52B05339" w:rsidR="00DD039F" w:rsidRPr="0051745E" w:rsidDel="0096313F" w:rsidRDefault="00DD039F" w:rsidP="00213370">
            <w:pPr>
              <w:rPr>
                <w:del w:id="1309" w:author="Lucy Marshall" w:date="2019-06-30T09:03:00Z"/>
                <w:rFonts w:ascii="Arial" w:eastAsia="Times New Roman" w:hAnsi="Arial" w:cs="Arial"/>
                <w:sz w:val="18"/>
                <w:szCs w:val="18"/>
                <w:lang w:eastAsia="en-GB"/>
              </w:rPr>
            </w:pPr>
            <w:del w:id="1310"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C67547D" w14:textId="27FE0E6F" w:rsidR="00DD039F" w:rsidRPr="0051745E" w:rsidDel="0096313F" w:rsidRDefault="00DD039F" w:rsidP="00213370">
            <w:pPr>
              <w:jc w:val="right"/>
              <w:rPr>
                <w:del w:id="1311" w:author="Lucy Marshall" w:date="2019-06-30T09:03:00Z"/>
                <w:rFonts w:ascii="Arial" w:eastAsia="Times New Roman" w:hAnsi="Arial" w:cs="Arial"/>
                <w:sz w:val="18"/>
                <w:szCs w:val="18"/>
                <w:lang w:eastAsia="en-GB"/>
              </w:rPr>
            </w:pPr>
            <w:del w:id="1312" w:author="Lucy Marshall" w:date="2019-06-30T09:03:00Z">
              <w:r w:rsidRPr="0051745E" w:rsidDel="0096313F">
                <w:rPr>
                  <w:rFonts w:ascii="Arial" w:eastAsia="Times New Roman" w:hAnsi="Arial" w:cs="Arial"/>
                  <w:sz w:val="18"/>
                  <w:szCs w:val="18"/>
                  <w:lang w:eastAsia="en-GB"/>
                </w:rPr>
                <w:delText>0.322</w:delText>
              </w:r>
            </w:del>
          </w:p>
        </w:tc>
        <w:tc>
          <w:tcPr>
            <w:tcW w:w="1120" w:type="dxa"/>
            <w:tcBorders>
              <w:top w:val="nil"/>
              <w:left w:val="nil"/>
              <w:bottom w:val="single" w:sz="4" w:space="0" w:color="C0C0C0"/>
              <w:right w:val="single" w:sz="4" w:space="0" w:color="E0E0E0"/>
            </w:tcBorders>
            <w:noWrap/>
            <w:hideMark/>
          </w:tcPr>
          <w:p w14:paraId="53213DF7" w14:textId="3CF4D2F5" w:rsidR="00DD039F" w:rsidRPr="0051745E" w:rsidDel="0096313F" w:rsidRDefault="00DD039F" w:rsidP="00213370">
            <w:pPr>
              <w:jc w:val="right"/>
              <w:rPr>
                <w:del w:id="1313" w:author="Lucy Marshall" w:date="2019-06-30T09:03:00Z"/>
                <w:rFonts w:ascii="Arial" w:eastAsia="Times New Roman" w:hAnsi="Arial" w:cs="Arial"/>
                <w:sz w:val="18"/>
                <w:szCs w:val="18"/>
                <w:lang w:eastAsia="en-GB"/>
              </w:rPr>
            </w:pPr>
            <w:del w:id="1314" w:author="Lucy Marshall" w:date="2019-06-30T09:03:00Z">
              <w:r w:rsidRPr="0051745E" w:rsidDel="0096313F">
                <w:rPr>
                  <w:rFonts w:ascii="Arial" w:eastAsia="Times New Roman" w:hAnsi="Arial" w:cs="Arial"/>
                  <w:sz w:val="18"/>
                  <w:szCs w:val="18"/>
                  <w:lang w:eastAsia="en-GB"/>
                </w:rPr>
                <w:delText>0.197</w:delText>
              </w:r>
            </w:del>
          </w:p>
        </w:tc>
        <w:tc>
          <w:tcPr>
            <w:tcW w:w="1080" w:type="dxa"/>
            <w:tcBorders>
              <w:top w:val="nil"/>
              <w:left w:val="nil"/>
              <w:bottom w:val="single" w:sz="4" w:space="0" w:color="C0C0C0"/>
              <w:right w:val="nil"/>
            </w:tcBorders>
          </w:tcPr>
          <w:p w14:paraId="3D52FEA1" w14:textId="174DDA06" w:rsidR="00DD039F" w:rsidRPr="0051745E" w:rsidDel="0096313F" w:rsidRDefault="00DD039F" w:rsidP="00213370">
            <w:pPr>
              <w:jc w:val="right"/>
              <w:rPr>
                <w:del w:id="131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3FF2E6C" w14:textId="5EA84BAB" w:rsidR="00DD039F" w:rsidRPr="0051745E" w:rsidDel="0096313F" w:rsidRDefault="00DD039F" w:rsidP="00213370">
            <w:pPr>
              <w:jc w:val="right"/>
              <w:rPr>
                <w:del w:id="1316" w:author="Lucy Marshall" w:date="2019-06-30T09:03:00Z"/>
                <w:rFonts w:ascii="Arial" w:eastAsia="Times New Roman" w:hAnsi="Arial" w:cs="Arial"/>
                <w:sz w:val="18"/>
                <w:szCs w:val="18"/>
                <w:lang w:eastAsia="en-GB"/>
              </w:rPr>
            </w:pPr>
            <w:del w:id="1317"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5FA4A718" w14:textId="38079FFC" w:rsidR="00DD039F" w:rsidRPr="0051745E" w:rsidDel="0096313F" w:rsidRDefault="00DD039F" w:rsidP="00213370">
            <w:pPr>
              <w:jc w:val="right"/>
              <w:rPr>
                <w:del w:id="1318" w:author="Lucy Marshall" w:date="2019-06-30T09:03:00Z"/>
                <w:rFonts w:ascii="Arial" w:eastAsia="Times New Roman" w:hAnsi="Arial" w:cs="Arial"/>
                <w:sz w:val="18"/>
                <w:szCs w:val="18"/>
                <w:lang w:eastAsia="en-GB"/>
              </w:rPr>
            </w:pPr>
            <w:del w:id="1319" w:author="Lucy Marshall" w:date="2019-06-30T09:03:00Z">
              <w:r w:rsidRPr="0051745E" w:rsidDel="0096313F">
                <w:rPr>
                  <w:rFonts w:ascii="Arial" w:eastAsia="Times New Roman" w:hAnsi="Arial" w:cs="Arial"/>
                  <w:sz w:val="18"/>
                  <w:szCs w:val="18"/>
                  <w:lang w:eastAsia="en-GB"/>
                </w:rPr>
                <w:delText>-0.24</w:delText>
              </w:r>
            </w:del>
          </w:p>
        </w:tc>
        <w:tc>
          <w:tcPr>
            <w:tcW w:w="1480" w:type="dxa"/>
            <w:tcBorders>
              <w:top w:val="nil"/>
              <w:left w:val="nil"/>
              <w:bottom w:val="single" w:sz="4" w:space="0" w:color="C0C0C0"/>
              <w:right w:val="nil"/>
            </w:tcBorders>
            <w:noWrap/>
            <w:hideMark/>
          </w:tcPr>
          <w:p w14:paraId="4AAB36F5" w14:textId="3C90A5A4" w:rsidR="00DD039F" w:rsidRPr="0051745E" w:rsidDel="0096313F" w:rsidRDefault="00DD039F" w:rsidP="00213370">
            <w:pPr>
              <w:jc w:val="right"/>
              <w:rPr>
                <w:del w:id="1320" w:author="Lucy Marshall" w:date="2019-06-30T09:03:00Z"/>
                <w:rFonts w:ascii="Arial" w:eastAsia="Times New Roman" w:hAnsi="Arial" w:cs="Arial"/>
                <w:sz w:val="18"/>
                <w:szCs w:val="18"/>
                <w:lang w:eastAsia="en-GB"/>
              </w:rPr>
            </w:pPr>
            <w:del w:id="1321" w:author="Lucy Marshall" w:date="2019-06-30T09:03:00Z">
              <w:r w:rsidRPr="0051745E" w:rsidDel="0096313F">
                <w:rPr>
                  <w:rFonts w:ascii="Arial" w:eastAsia="Times New Roman" w:hAnsi="Arial" w:cs="Arial"/>
                  <w:sz w:val="18"/>
                  <w:szCs w:val="18"/>
                  <w:lang w:eastAsia="en-GB"/>
                </w:rPr>
                <w:delText>0.88</w:delText>
              </w:r>
            </w:del>
          </w:p>
        </w:tc>
      </w:tr>
      <w:tr w:rsidR="00DD039F" w:rsidRPr="00A44F44" w:rsidDel="0096313F" w14:paraId="4C643493" w14:textId="758A1335" w:rsidTr="00213370">
        <w:trPr>
          <w:trHeight w:val="340"/>
          <w:del w:id="1322" w:author="Lucy Marshall" w:date="2019-06-30T09:03:00Z"/>
        </w:trPr>
        <w:tc>
          <w:tcPr>
            <w:tcW w:w="0" w:type="auto"/>
            <w:vMerge/>
            <w:tcBorders>
              <w:top w:val="single" w:sz="4" w:space="0" w:color="C0C0C0"/>
              <w:left w:val="nil"/>
              <w:bottom w:val="nil"/>
              <w:right w:val="nil"/>
            </w:tcBorders>
            <w:vAlign w:val="center"/>
            <w:hideMark/>
          </w:tcPr>
          <w:p w14:paraId="2AF08E16" w14:textId="77C1C67D" w:rsidR="00DD039F" w:rsidRPr="0051745E" w:rsidDel="0096313F" w:rsidRDefault="00DD039F" w:rsidP="00213370">
            <w:pPr>
              <w:rPr>
                <w:del w:id="132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987BC21" w14:textId="5FE8A6EA" w:rsidR="00DD039F" w:rsidRPr="0051745E" w:rsidDel="0096313F" w:rsidRDefault="00DD039F" w:rsidP="00213370">
            <w:pPr>
              <w:rPr>
                <w:del w:id="132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7492B89" w14:textId="03F99DF4" w:rsidR="00DD039F" w:rsidRPr="0051745E" w:rsidDel="0096313F" w:rsidRDefault="00DD039F" w:rsidP="00213370">
            <w:pPr>
              <w:rPr>
                <w:del w:id="1325" w:author="Lucy Marshall" w:date="2019-06-30T09:03:00Z"/>
                <w:rFonts w:ascii="Arial" w:eastAsia="Times New Roman" w:hAnsi="Arial" w:cs="Arial"/>
                <w:sz w:val="18"/>
                <w:szCs w:val="18"/>
                <w:lang w:eastAsia="en-GB"/>
              </w:rPr>
            </w:pPr>
            <w:del w:id="1326"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6D17EFAC" w14:textId="5858B988" w:rsidR="00DD039F" w:rsidRPr="0051745E" w:rsidDel="0096313F" w:rsidRDefault="00DD039F" w:rsidP="00213370">
            <w:pPr>
              <w:jc w:val="right"/>
              <w:rPr>
                <w:del w:id="1327" w:author="Lucy Marshall" w:date="2019-06-30T09:03:00Z"/>
                <w:rFonts w:ascii="Arial" w:eastAsia="Times New Roman" w:hAnsi="Arial" w:cs="Arial"/>
                <w:sz w:val="18"/>
                <w:szCs w:val="18"/>
                <w:lang w:eastAsia="en-GB"/>
              </w:rPr>
            </w:pPr>
            <w:del w:id="1328" w:author="Lucy Marshall" w:date="2019-06-30T09:03:00Z">
              <w:r w:rsidRPr="0051745E" w:rsidDel="0096313F">
                <w:rPr>
                  <w:rFonts w:ascii="Arial" w:eastAsia="Times New Roman" w:hAnsi="Arial" w:cs="Arial"/>
                  <w:sz w:val="18"/>
                  <w:szCs w:val="18"/>
                  <w:lang w:eastAsia="en-GB"/>
                </w:rPr>
                <w:delText>-0.189</w:delText>
              </w:r>
            </w:del>
          </w:p>
        </w:tc>
        <w:tc>
          <w:tcPr>
            <w:tcW w:w="1120" w:type="dxa"/>
            <w:tcBorders>
              <w:top w:val="nil"/>
              <w:left w:val="nil"/>
              <w:bottom w:val="single" w:sz="4" w:space="0" w:color="C0C0C0"/>
              <w:right w:val="single" w:sz="4" w:space="0" w:color="E0E0E0"/>
            </w:tcBorders>
            <w:noWrap/>
            <w:hideMark/>
          </w:tcPr>
          <w:p w14:paraId="4A528F92" w14:textId="4E000654" w:rsidR="00DD039F" w:rsidRPr="0051745E" w:rsidDel="0096313F" w:rsidRDefault="00DD039F" w:rsidP="00213370">
            <w:pPr>
              <w:jc w:val="right"/>
              <w:rPr>
                <w:del w:id="1329" w:author="Lucy Marshall" w:date="2019-06-30T09:03:00Z"/>
                <w:rFonts w:ascii="Arial" w:eastAsia="Times New Roman" w:hAnsi="Arial" w:cs="Arial"/>
                <w:sz w:val="18"/>
                <w:szCs w:val="18"/>
                <w:lang w:eastAsia="en-GB"/>
              </w:rPr>
            </w:pPr>
            <w:del w:id="1330" w:author="Lucy Marshall" w:date="2019-06-30T09:03:00Z">
              <w:r w:rsidRPr="0051745E" w:rsidDel="0096313F">
                <w:rPr>
                  <w:rFonts w:ascii="Arial" w:eastAsia="Times New Roman" w:hAnsi="Arial" w:cs="Arial"/>
                  <w:sz w:val="18"/>
                  <w:szCs w:val="18"/>
                  <w:lang w:eastAsia="en-GB"/>
                </w:rPr>
                <w:delText>0.200</w:delText>
              </w:r>
            </w:del>
          </w:p>
        </w:tc>
        <w:tc>
          <w:tcPr>
            <w:tcW w:w="1080" w:type="dxa"/>
            <w:tcBorders>
              <w:top w:val="nil"/>
              <w:left w:val="nil"/>
              <w:bottom w:val="single" w:sz="4" w:space="0" w:color="C0C0C0"/>
              <w:right w:val="nil"/>
            </w:tcBorders>
          </w:tcPr>
          <w:p w14:paraId="5C5AB811" w14:textId="71FFA7F1" w:rsidR="00DD039F" w:rsidRPr="0051745E" w:rsidDel="0096313F" w:rsidRDefault="00DD039F" w:rsidP="00213370">
            <w:pPr>
              <w:jc w:val="right"/>
              <w:rPr>
                <w:del w:id="133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F5450D3" w14:textId="1F8B037B" w:rsidR="00DD039F" w:rsidRPr="0051745E" w:rsidDel="0096313F" w:rsidRDefault="00DD039F" w:rsidP="00213370">
            <w:pPr>
              <w:jc w:val="right"/>
              <w:rPr>
                <w:del w:id="1332" w:author="Lucy Marshall" w:date="2019-06-30T09:03:00Z"/>
                <w:rFonts w:ascii="Arial" w:eastAsia="Times New Roman" w:hAnsi="Arial" w:cs="Arial"/>
                <w:sz w:val="18"/>
                <w:szCs w:val="18"/>
                <w:lang w:eastAsia="en-GB"/>
              </w:rPr>
            </w:pPr>
            <w:del w:id="133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00AD70AB" w14:textId="389696E0" w:rsidR="00DD039F" w:rsidRPr="0051745E" w:rsidDel="0096313F" w:rsidRDefault="00DD039F" w:rsidP="00213370">
            <w:pPr>
              <w:jc w:val="right"/>
              <w:rPr>
                <w:del w:id="1334" w:author="Lucy Marshall" w:date="2019-06-30T09:03:00Z"/>
                <w:rFonts w:ascii="Arial" w:eastAsia="Times New Roman" w:hAnsi="Arial" w:cs="Arial"/>
                <w:sz w:val="18"/>
                <w:szCs w:val="18"/>
                <w:lang w:eastAsia="en-GB"/>
              </w:rPr>
            </w:pPr>
            <w:del w:id="1335" w:author="Lucy Marshall" w:date="2019-06-30T09:03:00Z">
              <w:r w:rsidRPr="0051745E" w:rsidDel="0096313F">
                <w:rPr>
                  <w:rFonts w:ascii="Arial" w:eastAsia="Times New Roman" w:hAnsi="Arial" w:cs="Arial"/>
                  <w:sz w:val="18"/>
                  <w:szCs w:val="18"/>
                  <w:lang w:eastAsia="en-GB"/>
                </w:rPr>
                <w:delText>-0.76</w:delText>
              </w:r>
            </w:del>
          </w:p>
        </w:tc>
        <w:tc>
          <w:tcPr>
            <w:tcW w:w="1480" w:type="dxa"/>
            <w:tcBorders>
              <w:top w:val="nil"/>
              <w:left w:val="nil"/>
              <w:bottom w:val="single" w:sz="4" w:space="0" w:color="C0C0C0"/>
              <w:right w:val="nil"/>
            </w:tcBorders>
            <w:noWrap/>
            <w:hideMark/>
          </w:tcPr>
          <w:p w14:paraId="18C80493" w14:textId="62A881D7" w:rsidR="00DD039F" w:rsidRPr="0051745E" w:rsidDel="0096313F" w:rsidRDefault="00DD039F" w:rsidP="00213370">
            <w:pPr>
              <w:jc w:val="right"/>
              <w:rPr>
                <w:del w:id="1336" w:author="Lucy Marshall" w:date="2019-06-30T09:03:00Z"/>
                <w:rFonts w:ascii="Arial" w:eastAsia="Times New Roman" w:hAnsi="Arial" w:cs="Arial"/>
                <w:sz w:val="18"/>
                <w:szCs w:val="18"/>
                <w:lang w:eastAsia="en-GB"/>
              </w:rPr>
            </w:pPr>
            <w:del w:id="1337" w:author="Lucy Marshall" w:date="2019-06-30T09:03:00Z">
              <w:r w:rsidRPr="0051745E" w:rsidDel="0096313F">
                <w:rPr>
                  <w:rFonts w:ascii="Arial" w:eastAsia="Times New Roman" w:hAnsi="Arial" w:cs="Arial"/>
                  <w:sz w:val="18"/>
                  <w:szCs w:val="18"/>
                  <w:lang w:eastAsia="en-GB"/>
                </w:rPr>
                <w:delText>0.38</w:delText>
              </w:r>
            </w:del>
          </w:p>
        </w:tc>
      </w:tr>
      <w:tr w:rsidR="00DD039F" w:rsidRPr="00A44F44" w:rsidDel="0096313F" w14:paraId="4E32EC68" w14:textId="3C2B139B" w:rsidTr="00213370">
        <w:trPr>
          <w:trHeight w:val="340"/>
          <w:del w:id="1338" w:author="Lucy Marshall" w:date="2019-06-30T09:03:00Z"/>
        </w:trPr>
        <w:tc>
          <w:tcPr>
            <w:tcW w:w="0" w:type="auto"/>
            <w:vMerge/>
            <w:tcBorders>
              <w:top w:val="single" w:sz="4" w:space="0" w:color="C0C0C0"/>
              <w:left w:val="nil"/>
              <w:bottom w:val="nil"/>
              <w:right w:val="nil"/>
            </w:tcBorders>
            <w:vAlign w:val="center"/>
            <w:hideMark/>
          </w:tcPr>
          <w:p w14:paraId="3B41C115" w14:textId="4D0FCCFE" w:rsidR="00DD039F" w:rsidRPr="0051745E" w:rsidDel="0096313F" w:rsidRDefault="00DD039F" w:rsidP="00213370">
            <w:pPr>
              <w:rPr>
                <w:del w:id="133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4992455" w14:textId="7238061C" w:rsidR="00DD039F" w:rsidRPr="0051745E" w:rsidDel="0096313F" w:rsidRDefault="00DD039F" w:rsidP="00213370">
            <w:pPr>
              <w:rPr>
                <w:del w:id="1340" w:author="Lucy Marshall" w:date="2019-06-30T09:03:00Z"/>
                <w:rFonts w:ascii="Arial" w:eastAsia="Times New Roman" w:hAnsi="Arial" w:cs="Arial"/>
                <w:sz w:val="18"/>
                <w:szCs w:val="18"/>
                <w:lang w:eastAsia="en-GB"/>
              </w:rPr>
            </w:pPr>
          </w:p>
        </w:tc>
        <w:tc>
          <w:tcPr>
            <w:tcW w:w="1740" w:type="dxa"/>
            <w:shd w:val="clear" w:color="auto" w:fill="E0E0E0"/>
            <w:hideMark/>
          </w:tcPr>
          <w:p w14:paraId="6213CBAF" w14:textId="00F7C2CC" w:rsidR="00DD039F" w:rsidRPr="0051745E" w:rsidDel="0096313F" w:rsidRDefault="00DD039F" w:rsidP="00213370">
            <w:pPr>
              <w:rPr>
                <w:del w:id="1341" w:author="Lucy Marshall" w:date="2019-06-30T09:03:00Z"/>
                <w:rFonts w:ascii="Arial" w:eastAsia="Times New Roman" w:hAnsi="Arial" w:cs="Arial"/>
                <w:sz w:val="18"/>
                <w:szCs w:val="18"/>
                <w:lang w:eastAsia="en-GB"/>
              </w:rPr>
            </w:pPr>
            <w:del w:id="1342"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2C79ED9D" w14:textId="5133CB28" w:rsidR="00DD039F" w:rsidRPr="0051745E" w:rsidDel="0096313F" w:rsidRDefault="00DD039F" w:rsidP="00213370">
            <w:pPr>
              <w:jc w:val="right"/>
              <w:rPr>
                <w:del w:id="1343" w:author="Lucy Marshall" w:date="2019-06-30T09:03:00Z"/>
                <w:rFonts w:ascii="Arial" w:eastAsia="Times New Roman" w:hAnsi="Arial" w:cs="Arial"/>
                <w:sz w:val="18"/>
                <w:szCs w:val="18"/>
                <w:lang w:eastAsia="en-GB"/>
              </w:rPr>
            </w:pPr>
            <w:del w:id="1344" w:author="Lucy Marshall" w:date="2019-06-30T09:03:00Z">
              <w:r w:rsidRPr="0051745E" w:rsidDel="0096313F">
                <w:rPr>
                  <w:rFonts w:ascii="Arial" w:eastAsia="Times New Roman" w:hAnsi="Arial" w:cs="Arial"/>
                  <w:sz w:val="18"/>
                  <w:szCs w:val="18"/>
                  <w:lang w:eastAsia="en-GB"/>
                </w:rPr>
                <w:delText>-0.110</w:delText>
              </w:r>
            </w:del>
          </w:p>
        </w:tc>
        <w:tc>
          <w:tcPr>
            <w:tcW w:w="1120" w:type="dxa"/>
            <w:tcBorders>
              <w:top w:val="nil"/>
              <w:left w:val="nil"/>
              <w:bottom w:val="nil"/>
              <w:right w:val="single" w:sz="4" w:space="0" w:color="E0E0E0"/>
            </w:tcBorders>
            <w:noWrap/>
            <w:hideMark/>
          </w:tcPr>
          <w:p w14:paraId="5C9D6F3C" w14:textId="304DAC08" w:rsidR="00DD039F" w:rsidRPr="0051745E" w:rsidDel="0096313F" w:rsidRDefault="00DD039F" w:rsidP="00213370">
            <w:pPr>
              <w:jc w:val="right"/>
              <w:rPr>
                <w:del w:id="1345" w:author="Lucy Marshall" w:date="2019-06-30T09:03:00Z"/>
                <w:rFonts w:ascii="Arial" w:eastAsia="Times New Roman" w:hAnsi="Arial" w:cs="Arial"/>
                <w:sz w:val="18"/>
                <w:szCs w:val="18"/>
                <w:lang w:eastAsia="en-GB"/>
              </w:rPr>
            </w:pPr>
            <w:del w:id="1346" w:author="Lucy Marshall" w:date="2019-06-30T09:03:00Z">
              <w:r w:rsidRPr="0051745E" w:rsidDel="0096313F">
                <w:rPr>
                  <w:rFonts w:ascii="Arial" w:eastAsia="Times New Roman" w:hAnsi="Arial" w:cs="Arial"/>
                  <w:sz w:val="18"/>
                  <w:szCs w:val="18"/>
                  <w:lang w:eastAsia="en-GB"/>
                </w:rPr>
                <w:delText>0.226</w:delText>
              </w:r>
            </w:del>
          </w:p>
        </w:tc>
        <w:tc>
          <w:tcPr>
            <w:tcW w:w="1080" w:type="dxa"/>
          </w:tcPr>
          <w:p w14:paraId="1EC12A6A" w14:textId="2ECD6FDF" w:rsidR="00DD039F" w:rsidRPr="0051745E" w:rsidDel="0096313F" w:rsidRDefault="00DD039F" w:rsidP="00213370">
            <w:pPr>
              <w:jc w:val="right"/>
              <w:rPr>
                <w:del w:id="1347"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7384E146" w14:textId="11599A24" w:rsidR="00DD039F" w:rsidRPr="0051745E" w:rsidDel="0096313F" w:rsidRDefault="00DD039F" w:rsidP="00213370">
            <w:pPr>
              <w:jc w:val="right"/>
              <w:rPr>
                <w:del w:id="1348" w:author="Lucy Marshall" w:date="2019-06-30T09:03:00Z"/>
                <w:rFonts w:ascii="Arial" w:eastAsia="Times New Roman" w:hAnsi="Arial" w:cs="Arial"/>
                <w:sz w:val="18"/>
                <w:szCs w:val="18"/>
                <w:lang w:eastAsia="en-GB"/>
              </w:rPr>
            </w:pPr>
            <w:del w:id="134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4BC3202F" w14:textId="4EEE7D20" w:rsidR="00DD039F" w:rsidRPr="0051745E" w:rsidDel="0096313F" w:rsidRDefault="00DD039F" w:rsidP="00213370">
            <w:pPr>
              <w:jc w:val="right"/>
              <w:rPr>
                <w:del w:id="1350" w:author="Lucy Marshall" w:date="2019-06-30T09:03:00Z"/>
                <w:rFonts w:ascii="Arial" w:eastAsia="Times New Roman" w:hAnsi="Arial" w:cs="Arial"/>
                <w:sz w:val="18"/>
                <w:szCs w:val="18"/>
                <w:lang w:eastAsia="en-GB"/>
              </w:rPr>
            </w:pPr>
            <w:del w:id="1351" w:author="Lucy Marshall" w:date="2019-06-30T09:03:00Z">
              <w:r w:rsidRPr="0051745E" w:rsidDel="0096313F">
                <w:rPr>
                  <w:rFonts w:ascii="Arial" w:eastAsia="Times New Roman" w:hAnsi="Arial" w:cs="Arial"/>
                  <w:sz w:val="18"/>
                  <w:szCs w:val="18"/>
                  <w:lang w:eastAsia="en-GB"/>
                </w:rPr>
                <w:delText>-0.75</w:delText>
              </w:r>
            </w:del>
          </w:p>
        </w:tc>
        <w:tc>
          <w:tcPr>
            <w:tcW w:w="1480" w:type="dxa"/>
            <w:noWrap/>
            <w:hideMark/>
          </w:tcPr>
          <w:p w14:paraId="17B67854" w14:textId="5D525F9E" w:rsidR="00DD039F" w:rsidRPr="0051745E" w:rsidDel="0096313F" w:rsidRDefault="00DD039F" w:rsidP="00213370">
            <w:pPr>
              <w:jc w:val="right"/>
              <w:rPr>
                <w:del w:id="1352" w:author="Lucy Marshall" w:date="2019-06-30T09:03:00Z"/>
                <w:rFonts w:ascii="Arial" w:eastAsia="Times New Roman" w:hAnsi="Arial" w:cs="Arial"/>
                <w:sz w:val="18"/>
                <w:szCs w:val="18"/>
                <w:lang w:eastAsia="en-GB"/>
              </w:rPr>
            </w:pPr>
            <w:del w:id="1353" w:author="Lucy Marshall" w:date="2019-06-30T09:03:00Z">
              <w:r w:rsidRPr="0051745E" w:rsidDel="0096313F">
                <w:rPr>
                  <w:rFonts w:ascii="Arial" w:eastAsia="Times New Roman" w:hAnsi="Arial" w:cs="Arial"/>
                  <w:sz w:val="18"/>
                  <w:szCs w:val="18"/>
                  <w:lang w:eastAsia="en-GB"/>
                </w:rPr>
                <w:delText>0.53</w:delText>
              </w:r>
            </w:del>
          </w:p>
        </w:tc>
      </w:tr>
      <w:tr w:rsidR="00DD039F" w:rsidRPr="00A44F44" w:rsidDel="0096313F" w14:paraId="45B769DF" w14:textId="0325F757" w:rsidTr="00213370">
        <w:trPr>
          <w:trHeight w:val="360"/>
          <w:del w:id="1354" w:author="Lucy Marshall" w:date="2019-06-30T09:03:00Z"/>
        </w:trPr>
        <w:tc>
          <w:tcPr>
            <w:tcW w:w="0" w:type="auto"/>
            <w:vMerge/>
            <w:tcBorders>
              <w:top w:val="single" w:sz="4" w:space="0" w:color="C0C0C0"/>
              <w:left w:val="nil"/>
              <w:bottom w:val="nil"/>
              <w:right w:val="nil"/>
            </w:tcBorders>
            <w:vAlign w:val="center"/>
            <w:hideMark/>
          </w:tcPr>
          <w:p w14:paraId="12A42CF9" w14:textId="5B9BE7AA" w:rsidR="00DD039F" w:rsidRPr="0051745E" w:rsidDel="0096313F" w:rsidRDefault="00DD039F" w:rsidP="00213370">
            <w:pPr>
              <w:rPr>
                <w:del w:id="1355"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3F5E021B" w14:textId="0B8E4024" w:rsidR="00DD039F" w:rsidRPr="0051745E" w:rsidDel="0096313F" w:rsidRDefault="00DD039F" w:rsidP="00213370">
            <w:pPr>
              <w:rPr>
                <w:del w:id="1356" w:author="Lucy Marshall" w:date="2019-06-30T09:03:00Z"/>
                <w:rFonts w:ascii="Arial" w:eastAsia="Times New Roman" w:hAnsi="Arial" w:cs="Arial"/>
                <w:sz w:val="18"/>
                <w:szCs w:val="18"/>
                <w:lang w:eastAsia="en-GB"/>
              </w:rPr>
            </w:pPr>
            <w:del w:id="1357"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1483A1C0" w14:textId="791DE6C7" w:rsidR="00DD039F" w:rsidRPr="0051745E" w:rsidDel="0096313F" w:rsidRDefault="00DD039F" w:rsidP="00213370">
            <w:pPr>
              <w:rPr>
                <w:del w:id="1358" w:author="Lucy Marshall" w:date="2019-06-30T09:03:00Z"/>
                <w:rFonts w:ascii="Arial" w:eastAsia="Times New Roman" w:hAnsi="Arial" w:cs="Arial"/>
                <w:sz w:val="18"/>
                <w:szCs w:val="18"/>
                <w:lang w:eastAsia="en-GB"/>
              </w:rPr>
            </w:pPr>
            <w:del w:id="1359"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18E0F15C" w14:textId="5B9A2B47" w:rsidR="00DD039F" w:rsidRPr="0051745E" w:rsidDel="0096313F" w:rsidRDefault="00DD039F" w:rsidP="00213370">
            <w:pPr>
              <w:jc w:val="right"/>
              <w:rPr>
                <w:del w:id="1360" w:author="Lucy Marshall" w:date="2019-06-30T09:03:00Z"/>
                <w:rFonts w:ascii="Arial" w:eastAsia="Times New Roman" w:hAnsi="Arial" w:cs="Arial"/>
                <w:sz w:val="18"/>
                <w:szCs w:val="18"/>
                <w:lang w:eastAsia="en-GB"/>
              </w:rPr>
            </w:pPr>
            <w:del w:id="1361" w:author="Lucy Marshall" w:date="2019-06-30T09:03:00Z">
              <w:r w:rsidRPr="0051745E" w:rsidDel="0096313F">
                <w:rPr>
                  <w:rFonts w:ascii="Arial" w:eastAsia="Times New Roman" w:hAnsi="Arial" w:cs="Arial"/>
                  <w:sz w:val="18"/>
                  <w:szCs w:val="18"/>
                  <w:lang w:eastAsia="en-GB"/>
                </w:rPr>
                <w:delText>.725</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08980927" w14:textId="423A0232" w:rsidR="00DD039F" w:rsidRPr="0051745E" w:rsidDel="0096313F" w:rsidRDefault="00DD039F" w:rsidP="00213370">
            <w:pPr>
              <w:jc w:val="right"/>
              <w:rPr>
                <w:del w:id="1362" w:author="Lucy Marshall" w:date="2019-06-30T09:03:00Z"/>
                <w:rFonts w:ascii="Arial" w:eastAsia="Times New Roman" w:hAnsi="Arial" w:cs="Arial"/>
                <w:sz w:val="18"/>
                <w:szCs w:val="18"/>
                <w:lang w:eastAsia="en-GB"/>
              </w:rPr>
            </w:pPr>
            <w:del w:id="1363"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single" w:sz="4" w:space="0" w:color="C0C0C0"/>
              <w:left w:val="nil"/>
              <w:bottom w:val="single" w:sz="4" w:space="0" w:color="C0C0C0"/>
              <w:right w:val="nil"/>
            </w:tcBorders>
          </w:tcPr>
          <w:p w14:paraId="4BA3CF85" w14:textId="4673141A" w:rsidR="00DD039F" w:rsidRPr="0051745E" w:rsidDel="0096313F" w:rsidRDefault="00DD039F" w:rsidP="00213370">
            <w:pPr>
              <w:jc w:val="right"/>
              <w:rPr>
                <w:del w:id="1364"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665CFD8D" w14:textId="1DEB019A" w:rsidR="00DD039F" w:rsidRPr="0051745E" w:rsidDel="0096313F" w:rsidRDefault="00DD039F" w:rsidP="00213370">
            <w:pPr>
              <w:jc w:val="right"/>
              <w:rPr>
                <w:del w:id="1365" w:author="Lucy Marshall" w:date="2019-06-30T09:03:00Z"/>
                <w:rFonts w:ascii="Arial" w:eastAsia="Times New Roman" w:hAnsi="Arial" w:cs="Arial"/>
                <w:sz w:val="18"/>
                <w:szCs w:val="18"/>
                <w:lang w:eastAsia="en-GB"/>
              </w:rPr>
            </w:pPr>
            <w:del w:id="1366" w:author="Lucy Marshall" w:date="2019-06-30T09:03:00Z">
              <w:r w:rsidRPr="0051745E" w:rsidDel="0096313F">
                <w:rPr>
                  <w:rFonts w:ascii="Arial" w:eastAsia="Times New Roman" w:hAnsi="Arial" w:cs="Arial"/>
                  <w:sz w:val="18"/>
                  <w:szCs w:val="18"/>
                  <w:lang w:eastAsia="en-GB"/>
                </w:rPr>
                <w:delText>0.013</w:delText>
              </w:r>
            </w:del>
          </w:p>
        </w:tc>
        <w:tc>
          <w:tcPr>
            <w:tcW w:w="1480" w:type="dxa"/>
            <w:tcBorders>
              <w:top w:val="single" w:sz="4" w:space="0" w:color="C0C0C0"/>
              <w:left w:val="nil"/>
              <w:bottom w:val="single" w:sz="4" w:space="0" w:color="C0C0C0"/>
              <w:right w:val="single" w:sz="4" w:space="0" w:color="E0E0E0"/>
            </w:tcBorders>
            <w:noWrap/>
            <w:hideMark/>
          </w:tcPr>
          <w:p w14:paraId="1877FB11" w14:textId="02BBF6DA" w:rsidR="00DD039F" w:rsidRPr="0051745E" w:rsidDel="0096313F" w:rsidRDefault="00DD039F" w:rsidP="00213370">
            <w:pPr>
              <w:jc w:val="right"/>
              <w:rPr>
                <w:del w:id="1367" w:author="Lucy Marshall" w:date="2019-06-30T09:03:00Z"/>
                <w:rFonts w:ascii="Arial" w:eastAsia="Times New Roman" w:hAnsi="Arial" w:cs="Arial"/>
                <w:sz w:val="18"/>
                <w:szCs w:val="18"/>
                <w:lang w:eastAsia="en-GB"/>
              </w:rPr>
            </w:pPr>
            <w:del w:id="1368" w:author="Lucy Marshall" w:date="2019-06-30T09:03:00Z">
              <w:r w:rsidRPr="0051745E" w:rsidDel="0096313F">
                <w:rPr>
                  <w:rFonts w:ascii="Arial" w:eastAsia="Times New Roman" w:hAnsi="Arial" w:cs="Arial"/>
                  <w:sz w:val="18"/>
                  <w:szCs w:val="18"/>
                  <w:lang w:eastAsia="en-GB"/>
                </w:rPr>
                <w:delText>0.10</w:delText>
              </w:r>
            </w:del>
          </w:p>
        </w:tc>
        <w:tc>
          <w:tcPr>
            <w:tcW w:w="1480" w:type="dxa"/>
            <w:tcBorders>
              <w:top w:val="single" w:sz="4" w:space="0" w:color="C0C0C0"/>
              <w:left w:val="nil"/>
              <w:bottom w:val="single" w:sz="4" w:space="0" w:color="C0C0C0"/>
              <w:right w:val="nil"/>
            </w:tcBorders>
            <w:noWrap/>
            <w:hideMark/>
          </w:tcPr>
          <w:p w14:paraId="4DE783C8" w14:textId="287A9EAC" w:rsidR="00DD039F" w:rsidRPr="0051745E" w:rsidDel="0096313F" w:rsidRDefault="00DD039F" w:rsidP="00213370">
            <w:pPr>
              <w:jc w:val="right"/>
              <w:rPr>
                <w:del w:id="1369" w:author="Lucy Marshall" w:date="2019-06-30T09:03:00Z"/>
                <w:rFonts w:ascii="Arial" w:eastAsia="Times New Roman" w:hAnsi="Arial" w:cs="Arial"/>
                <w:sz w:val="18"/>
                <w:szCs w:val="18"/>
                <w:lang w:eastAsia="en-GB"/>
              </w:rPr>
            </w:pPr>
            <w:del w:id="1370" w:author="Lucy Marshall" w:date="2019-06-30T09:03:00Z">
              <w:r w:rsidRPr="0051745E" w:rsidDel="0096313F">
                <w:rPr>
                  <w:rFonts w:ascii="Arial" w:eastAsia="Times New Roman" w:hAnsi="Arial" w:cs="Arial"/>
                  <w:sz w:val="18"/>
                  <w:szCs w:val="18"/>
                  <w:lang w:eastAsia="en-GB"/>
                </w:rPr>
                <w:delText>1.35</w:delText>
              </w:r>
            </w:del>
          </w:p>
        </w:tc>
      </w:tr>
      <w:tr w:rsidR="00DD039F" w:rsidRPr="00A44F44" w:rsidDel="0096313F" w14:paraId="3348E441" w14:textId="525B20AE" w:rsidTr="00213370">
        <w:trPr>
          <w:trHeight w:val="360"/>
          <w:del w:id="1371" w:author="Lucy Marshall" w:date="2019-06-30T09:03:00Z"/>
        </w:trPr>
        <w:tc>
          <w:tcPr>
            <w:tcW w:w="0" w:type="auto"/>
            <w:vMerge/>
            <w:tcBorders>
              <w:top w:val="single" w:sz="4" w:space="0" w:color="C0C0C0"/>
              <w:left w:val="nil"/>
              <w:bottom w:val="nil"/>
              <w:right w:val="nil"/>
            </w:tcBorders>
            <w:vAlign w:val="center"/>
            <w:hideMark/>
          </w:tcPr>
          <w:p w14:paraId="28655E2A" w14:textId="628E89B0" w:rsidR="00DD039F" w:rsidRPr="0051745E" w:rsidDel="0096313F" w:rsidRDefault="00DD039F" w:rsidP="00213370">
            <w:pPr>
              <w:rPr>
                <w:del w:id="137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3DA360B" w14:textId="114510EA" w:rsidR="00DD039F" w:rsidRPr="0051745E" w:rsidDel="0096313F" w:rsidRDefault="00DD039F" w:rsidP="00213370">
            <w:pPr>
              <w:rPr>
                <w:del w:id="1373"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5581417" w14:textId="109513F6" w:rsidR="00DD039F" w:rsidRPr="0051745E" w:rsidDel="0096313F" w:rsidRDefault="00DD039F" w:rsidP="00213370">
            <w:pPr>
              <w:rPr>
                <w:del w:id="1374" w:author="Lucy Marshall" w:date="2019-06-30T09:03:00Z"/>
                <w:rFonts w:ascii="Arial" w:eastAsia="Times New Roman" w:hAnsi="Arial" w:cs="Arial"/>
                <w:sz w:val="18"/>
                <w:szCs w:val="18"/>
                <w:lang w:eastAsia="en-GB"/>
              </w:rPr>
            </w:pPr>
            <w:del w:id="1375"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4F07BD3A" w14:textId="1B257CE1" w:rsidR="00DD039F" w:rsidRPr="0051745E" w:rsidDel="0096313F" w:rsidRDefault="00DD039F" w:rsidP="00213370">
            <w:pPr>
              <w:jc w:val="right"/>
              <w:rPr>
                <w:del w:id="1376" w:author="Lucy Marshall" w:date="2019-06-30T09:03:00Z"/>
                <w:rFonts w:ascii="Arial" w:eastAsia="Times New Roman" w:hAnsi="Arial" w:cs="Arial"/>
                <w:sz w:val="18"/>
                <w:szCs w:val="18"/>
                <w:lang w:eastAsia="en-GB"/>
              </w:rPr>
            </w:pPr>
            <w:del w:id="1377" w:author="Lucy Marshall" w:date="2019-06-30T09:03:00Z">
              <w:r w:rsidRPr="0051745E" w:rsidDel="0096313F">
                <w:rPr>
                  <w:rFonts w:ascii="Arial" w:eastAsia="Times New Roman" w:hAnsi="Arial" w:cs="Arial"/>
                  <w:sz w:val="18"/>
                  <w:szCs w:val="18"/>
                  <w:lang w:eastAsia="en-GB"/>
                </w:rPr>
                <w:delText>1.046</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6F3321C" w14:textId="606C638A" w:rsidR="00DD039F" w:rsidRPr="0051745E" w:rsidDel="0096313F" w:rsidRDefault="00DD039F" w:rsidP="00213370">
            <w:pPr>
              <w:jc w:val="right"/>
              <w:rPr>
                <w:del w:id="1378" w:author="Lucy Marshall" w:date="2019-06-30T09:03:00Z"/>
                <w:rFonts w:ascii="Arial" w:eastAsia="Times New Roman" w:hAnsi="Arial" w:cs="Arial"/>
                <w:sz w:val="18"/>
                <w:szCs w:val="18"/>
                <w:lang w:eastAsia="en-GB"/>
              </w:rPr>
            </w:pPr>
            <w:del w:id="1379" w:author="Lucy Marshall" w:date="2019-06-30T09:03:00Z">
              <w:r w:rsidRPr="0051745E" w:rsidDel="0096313F">
                <w:rPr>
                  <w:rFonts w:ascii="Arial" w:eastAsia="Times New Roman" w:hAnsi="Arial" w:cs="Arial"/>
                  <w:sz w:val="18"/>
                  <w:szCs w:val="18"/>
                  <w:lang w:eastAsia="en-GB"/>
                </w:rPr>
                <w:delText>0.234</w:delText>
              </w:r>
            </w:del>
          </w:p>
        </w:tc>
        <w:tc>
          <w:tcPr>
            <w:tcW w:w="1080" w:type="dxa"/>
            <w:tcBorders>
              <w:top w:val="nil"/>
              <w:left w:val="nil"/>
              <w:bottom w:val="single" w:sz="4" w:space="0" w:color="C0C0C0"/>
              <w:right w:val="nil"/>
            </w:tcBorders>
          </w:tcPr>
          <w:p w14:paraId="6AD6466B" w14:textId="3933820B" w:rsidR="00DD039F" w:rsidRPr="0051745E" w:rsidDel="0096313F" w:rsidRDefault="00DD039F" w:rsidP="00213370">
            <w:pPr>
              <w:jc w:val="right"/>
              <w:rPr>
                <w:del w:id="1380"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9586697" w14:textId="060F08E6" w:rsidR="00DD039F" w:rsidRPr="0051745E" w:rsidDel="0096313F" w:rsidRDefault="00DD039F" w:rsidP="00213370">
            <w:pPr>
              <w:jc w:val="right"/>
              <w:rPr>
                <w:del w:id="1381" w:author="Lucy Marshall" w:date="2019-06-30T09:03:00Z"/>
                <w:rFonts w:ascii="Arial" w:eastAsia="Times New Roman" w:hAnsi="Arial" w:cs="Arial"/>
                <w:sz w:val="18"/>
                <w:szCs w:val="18"/>
                <w:lang w:eastAsia="en-GB"/>
              </w:rPr>
            </w:pPr>
            <w:del w:id="1382" w:author="Lucy Marshall" w:date="2019-06-30T09:03:00Z">
              <w:r w:rsidRPr="0051745E" w:rsidDel="0096313F">
                <w:rPr>
                  <w:rFonts w:ascii="Arial" w:eastAsia="Times New Roman" w:hAnsi="Arial" w:cs="Arial"/>
                  <w:sz w:val="18"/>
                  <w:szCs w:val="18"/>
                  <w:lang w:eastAsia="en-GB"/>
                </w:rPr>
                <w:delText>0.000</w:delText>
              </w:r>
            </w:del>
          </w:p>
        </w:tc>
        <w:tc>
          <w:tcPr>
            <w:tcW w:w="1480" w:type="dxa"/>
            <w:tcBorders>
              <w:top w:val="nil"/>
              <w:left w:val="nil"/>
              <w:bottom w:val="single" w:sz="4" w:space="0" w:color="C0C0C0"/>
              <w:right w:val="single" w:sz="4" w:space="0" w:color="E0E0E0"/>
            </w:tcBorders>
            <w:noWrap/>
            <w:hideMark/>
          </w:tcPr>
          <w:p w14:paraId="0F64821B" w14:textId="4ED7A51C" w:rsidR="00DD039F" w:rsidRPr="0051745E" w:rsidDel="0096313F" w:rsidRDefault="00DD039F" w:rsidP="00213370">
            <w:pPr>
              <w:jc w:val="right"/>
              <w:rPr>
                <w:del w:id="1383" w:author="Lucy Marshall" w:date="2019-06-30T09:03:00Z"/>
                <w:rFonts w:ascii="Arial" w:eastAsia="Times New Roman" w:hAnsi="Arial" w:cs="Arial"/>
                <w:sz w:val="18"/>
                <w:szCs w:val="18"/>
                <w:lang w:eastAsia="en-GB"/>
              </w:rPr>
            </w:pPr>
            <w:del w:id="1384" w:author="Lucy Marshall" w:date="2019-06-30T09:03:00Z">
              <w:r w:rsidRPr="0051745E" w:rsidDel="0096313F">
                <w:rPr>
                  <w:rFonts w:ascii="Arial" w:eastAsia="Times New Roman" w:hAnsi="Arial" w:cs="Arial"/>
                  <w:sz w:val="18"/>
                  <w:szCs w:val="18"/>
                  <w:lang w:eastAsia="en-GB"/>
                </w:rPr>
                <w:delText>0.38</w:delText>
              </w:r>
            </w:del>
          </w:p>
        </w:tc>
        <w:tc>
          <w:tcPr>
            <w:tcW w:w="1480" w:type="dxa"/>
            <w:tcBorders>
              <w:top w:val="nil"/>
              <w:left w:val="nil"/>
              <w:bottom w:val="single" w:sz="4" w:space="0" w:color="C0C0C0"/>
              <w:right w:val="nil"/>
            </w:tcBorders>
            <w:noWrap/>
            <w:hideMark/>
          </w:tcPr>
          <w:p w14:paraId="1DDFF1B8" w14:textId="32B484E5" w:rsidR="00DD039F" w:rsidRPr="0051745E" w:rsidDel="0096313F" w:rsidRDefault="00DD039F" w:rsidP="00213370">
            <w:pPr>
              <w:jc w:val="right"/>
              <w:rPr>
                <w:del w:id="1385" w:author="Lucy Marshall" w:date="2019-06-30T09:03:00Z"/>
                <w:rFonts w:ascii="Arial" w:eastAsia="Times New Roman" w:hAnsi="Arial" w:cs="Arial"/>
                <w:sz w:val="18"/>
                <w:szCs w:val="18"/>
                <w:lang w:eastAsia="en-GB"/>
              </w:rPr>
            </w:pPr>
            <w:del w:id="1386" w:author="Lucy Marshall" w:date="2019-06-30T09:03:00Z">
              <w:r w:rsidRPr="0051745E" w:rsidDel="0096313F">
                <w:rPr>
                  <w:rFonts w:ascii="Arial" w:eastAsia="Times New Roman" w:hAnsi="Arial" w:cs="Arial"/>
                  <w:sz w:val="18"/>
                  <w:szCs w:val="18"/>
                  <w:lang w:eastAsia="en-GB"/>
                </w:rPr>
                <w:delText>1.71</w:delText>
              </w:r>
            </w:del>
          </w:p>
        </w:tc>
      </w:tr>
      <w:tr w:rsidR="00DD039F" w:rsidRPr="00A44F44" w:rsidDel="0096313F" w14:paraId="306EC856" w14:textId="60F0D3D2" w:rsidTr="00213370">
        <w:trPr>
          <w:trHeight w:val="340"/>
          <w:del w:id="1387" w:author="Lucy Marshall" w:date="2019-06-30T09:03:00Z"/>
        </w:trPr>
        <w:tc>
          <w:tcPr>
            <w:tcW w:w="0" w:type="auto"/>
            <w:vMerge/>
            <w:tcBorders>
              <w:top w:val="single" w:sz="4" w:space="0" w:color="C0C0C0"/>
              <w:left w:val="nil"/>
              <w:bottom w:val="nil"/>
              <w:right w:val="nil"/>
            </w:tcBorders>
            <w:vAlign w:val="center"/>
            <w:hideMark/>
          </w:tcPr>
          <w:p w14:paraId="0E69653D" w14:textId="0D0184BD" w:rsidR="00DD039F" w:rsidRPr="0051745E" w:rsidDel="0096313F" w:rsidRDefault="00DD039F" w:rsidP="00213370">
            <w:pPr>
              <w:rPr>
                <w:del w:id="138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C5D7D8B" w14:textId="0E4DEBC1" w:rsidR="00DD039F" w:rsidRPr="0051745E" w:rsidDel="0096313F" w:rsidRDefault="00DD039F" w:rsidP="00213370">
            <w:pPr>
              <w:rPr>
                <w:del w:id="1389"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9A63A07" w14:textId="3D075E59" w:rsidR="00DD039F" w:rsidRPr="0051745E" w:rsidDel="0096313F" w:rsidRDefault="00DD039F" w:rsidP="00213370">
            <w:pPr>
              <w:rPr>
                <w:del w:id="1390" w:author="Lucy Marshall" w:date="2019-06-30T09:03:00Z"/>
                <w:rFonts w:ascii="Arial" w:eastAsia="Times New Roman" w:hAnsi="Arial" w:cs="Arial"/>
                <w:sz w:val="18"/>
                <w:szCs w:val="18"/>
                <w:lang w:eastAsia="en-GB"/>
              </w:rPr>
            </w:pPr>
            <w:del w:id="1391"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690CF42F" w14:textId="52E0136D" w:rsidR="00DD039F" w:rsidRPr="0051745E" w:rsidDel="0096313F" w:rsidRDefault="00DD039F" w:rsidP="00213370">
            <w:pPr>
              <w:jc w:val="right"/>
              <w:rPr>
                <w:del w:id="1392" w:author="Lucy Marshall" w:date="2019-06-30T09:03:00Z"/>
                <w:rFonts w:ascii="Arial" w:eastAsia="Times New Roman" w:hAnsi="Arial" w:cs="Arial"/>
                <w:sz w:val="18"/>
                <w:szCs w:val="18"/>
                <w:lang w:eastAsia="en-GB"/>
              </w:rPr>
            </w:pPr>
            <w:del w:id="1393" w:author="Lucy Marshall" w:date="2019-06-30T09:03:00Z">
              <w:r w:rsidRPr="0051745E" w:rsidDel="0096313F">
                <w:rPr>
                  <w:rFonts w:ascii="Arial" w:eastAsia="Times New Roman" w:hAnsi="Arial" w:cs="Arial"/>
                  <w:sz w:val="18"/>
                  <w:szCs w:val="18"/>
                  <w:lang w:eastAsia="en-GB"/>
                </w:rPr>
                <w:delText>0.536</w:delText>
              </w:r>
            </w:del>
          </w:p>
        </w:tc>
        <w:tc>
          <w:tcPr>
            <w:tcW w:w="1120" w:type="dxa"/>
            <w:tcBorders>
              <w:top w:val="nil"/>
              <w:left w:val="nil"/>
              <w:bottom w:val="single" w:sz="4" w:space="0" w:color="C0C0C0"/>
              <w:right w:val="single" w:sz="4" w:space="0" w:color="E0E0E0"/>
            </w:tcBorders>
            <w:noWrap/>
            <w:hideMark/>
          </w:tcPr>
          <w:p w14:paraId="3100A084" w14:textId="754BC801" w:rsidR="00DD039F" w:rsidRPr="0051745E" w:rsidDel="0096313F" w:rsidRDefault="00DD039F" w:rsidP="00213370">
            <w:pPr>
              <w:jc w:val="right"/>
              <w:rPr>
                <w:del w:id="1394" w:author="Lucy Marshall" w:date="2019-06-30T09:03:00Z"/>
                <w:rFonts w:ascii="Arial" w:eastAsia="Times New Roman" w:hAnsi="Arial" w:cs="Arial"/>
                <w:sz w:val="18"/>
                <w:szCs w:val="18"/>
                <w:lang w:eastAsia="en-GB"/>
              </w:rPr>
            </w:pPr>
            <w:del w:id="1395" w:author="Lucy Marshall" w:date="2019-06-30T09:03:00Z">
              <w:r w:rsidRPr="0051745E" w:rsidDel="0096313F">
                <w:rPr>
                  <w:rFonts w:ascii="Arial" w:eastAsia="Times New Roman" w:hAnsi="Arial" w:cs="Arial"/>
                  <w:sz w:val="18"/>
                  <w:szCs w:val="18"/>
                  <w:lang w:eastAsia="en-GB"/>
                </w:rPr>
                <w:delText>0.237</w:delText>
              </w:r>
            </w:del>
          </w:p>
        </w:tc>
        <w:tc>
          <w:tcPr>
            <w:tcW w:w="1080" w:type="dxa"/>
            <w:tcBorders>
              <w:top w:val="nil"/>
              <w:left w:val="nil"/>
              <w:bottom w:val="single" w:sz="4" w:space="0" w:color="C0C0C0"/>
              <w:right w:val="nil"/>
            </w:tcBorders>
          </w:tcPr>
          <w:p w14:paraId="001AC1F2" w14:textId="7744CE1D" w:rsidR="00DD039F" w:rsidRPr="0051745E" w:rsidDel="0096313F" w:rsidRDefault="00DD039F" w:rsidP="00213370">
            <w:pPr>
              <w:jc w:val="right"/>
              <w:rPr>
                <w:del w:id="1396"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D8F1A29" w14:textId="24E72E53" w:rsidR="00DD039F" w:rsidRPr="0051745E" w:rsidDel="0096313F" w:rsidRDefault="00DD039F" w:rsidP="00213370">
            <w:pPr>
              <w:jc w:val="right"/>
              <w:rPr>
                <w:del w:id="1397" w:author="Lucy Marshall" w:date="2019-06-30T09:03:00Z"/>
                <w:rFonts w:ascii="Arial" w:eastAsia="Times New Roman" w:hAnsi="Arial" w:cs="Arial"/>
                <w:sz w:val="18"/>
                <w:szCs w:val="18"/>
                <w:lang w:eastAsia="en-GB"/>
              </w:rPr>
            </w:pPr>
            <w:del w:id="1398" w:author="Lucy Marshall" w:date="2019-06-30T09:03:00Z">
              <w:r w:rsidRPr="0051745E" w:rsidDel="0096313F">
                <w:rPr>
                  <w:rFonts w:ascii="Arial" w:eastAsia="Times New Roman" w:hAnsi="Arial" w:cs="Arial"/>
                  <w:sz w:val="18"/>
                  <w:szCs w:val="18"/>
                  <w:lang w:eastAsia="en-GB"/>
                </w:rPr>
                <w:delText>0.247</w:delText>
              </w:r>
            </w:del>
          </w:p>
        </w:tc>
        <w:tc>
          <w:tcPr>
            <w:tcW w:w="1480" w:type="dxa"/>
            <w:tcBorders>
              <w:top w:val="nil"/>
              <w:left w:val="nil"/>
              <w:bottom w:val="single" w:sz="4" w:space="0" w:color="C0C0C0"/>
              <w:right w:val="single" w:sz="4" w:space="0" w:color="E0E0E0"/>
            </w:tcBorders>
            <w:noWrap/>
            <w:hideMark/>
          </w:tcPr>
          <w:p w14:paraId="15EB680C" w14:textId="2B0AF7F5" w:rsidR="00DD039F" w:rsidRPr="0051745E" w:rsidDel="0096313F" w:rsidRDefault="00DD039F" w:rsidP="00213370">
            <w:pPr>
              <w:jc w:val="right"/>
              <w:rPr>
                <w:del w:id="1399" w:author="Lucy Marshall" w:date="2019-06-30T09:03:00Z"/>
                <w:rFonts w:ascii="Arial" w:eastAsia="Times New Roman" w:hAnsi="Arial" w:cs="Arial"/>
                <w:sz w:val="18"/>
                <w:szCs w:val="18"/>
                <w:lang w:eastAsia="en-GB"/>
              </w:rPr>
            </w:pPr>
            <w:del w:id="1400" w:author="Lucy Marshall" w:date="2019-06-30T09:03:00Z">
              <w:r w:rsidRPr="0051745E" w:rsidDel="0096313F">
                <w:rPr>
                  <w:rFonts w:ascii="Arial" w:eastAsia="Times New Roman" w:hAnsi="Arial" w:cs="Arial"/>
                  <w:sz w:val="18"/>
                  <w:szCs w:val="18"/>
                  <w:lang w:eastAsia="en-GB"/>
                </w:rPr>
                <w:delText>-0.14</w:delText>
              </w:r>
            </w:del>
          </w:p>
        </w:tc>
        <w:tc>
          <w:tcPr>
            <w:tcW w:w="1480" w:type="dxa"/>
            <w:tcBorders>
              <w:top w:val="nil"/>
              <w:left w:val="nil"/>
              <w:bottom w:val="single" w:sz="4" w:space="0" w:color="C0C0C0"/>
              <w:right w:val="nil"/>
            </w:tcBorders>
            <w:noWrap/>
            <w:hideMark/>
          </w:tcPr>
          <w:p w14:paraId="03034B5C" w14:textId="03409DC2" w:rsidR="00DD039F" w:rsidRPr="0051745E" w:rsidDel="0096313F" w:rsidRDefault="00DD039F" w:rsidP="00213370">
            <w:pPr>
              <w:jc w:val="right"/>
              <w:rPr>
                <w:del w:id="1401" w:author="Lucy Marshall" w:date="2019-06-30T09:03:00Z"/>
                <w:rFonts w:ascii="Arial" w:eastAsia="Times New Roman" w:hAnsi="Arial" w:cs="Arial"/>
                <w:sz w:val="18"/>
                <w:szCs w:val="18"/>
                <w:lang w:eastAsia="en-GB"/>
              </w:rPr>
            </w:pPr>
            <w:del w:id="1402" w:author="Lucy Marshall" w:date="2019-06-30T09:03:00Z">
              <w:r w:rsidRPr="0051745E" w:rsidDel="0096313F">
                <w:rPr>
                  <w:rFonts w:ascii="Arial" w:eastAsia="Times New Roman" w:hAnsi="Arial" w:cs="Arial"/>
                  <w:sz w:val="18"/>
                  <w:szCs w:val="18"/>
                  <w:lang w:eastAsia="en-GB"/>
                </w:rPr>
                <w:delText>1.21</w:delText>
              </w:r>
            </w:del>
          </w:p>
        </w:tc>
      </w:tr>
      <w:tr w:rsidR="00DD039F" w:rsidRPr="00A44F44" w:rsidDel="0096313F" w14:paraId="73ACF91F" w14:textId="1F7BBDE3" w:rsidTr="00213370">
        <w:trPr>
          <w:trHeight w:val="340"/>
          <w:del w:id="1403" w:author="Lucy Marshall" w:date="2019-06-30T09:03:00Z"/>
        </w:trPr>
        <w:tc>
          <w:tcPr>
            <w:tcW w:w="0" w:type="auto"/>
            <w:vMerge/>
            <w:tcBorders>
              <w:top w:val="single" w:sz="4" w:space="0" w:color="C0C0C0"/>
              <w:left w:val="nil"/>
              <w:bottom w:val="nil"/>
              <w:right w:val="nil"/>
            </w:tcBorders>
            <w:vAlign w:val="center"/>
            <w:hideMark/>
          </w:tcPr>
          <w:p w14:paraId="250862C3" w14:textId="11FB0FE9" w:rsidR="00DD039F" w:rsidRPr="0051745E" w:rsidDel="0096313F" w:rsidRDefault="00DD039F" w:rsidP="00213370">
            <w:pPr>
              <w:rPr>
                <w:del w:id="140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DC1A350" w14:textId="679E2859" w:rsidR="00DD039F" w:rsidRPr="0051745E" w:rsidDel="0096313F" w:rsidRDefault="00DD039F" w:rsidP="00213370">
            <w:pPr>
              <w:rPr>
                <w:del w:id="1405" w:author="Lucy Marshall" w:date="2019-06-30T09:03:00Z"/>
                <w:rFonts w:ascii="Arial" w:eastAsia="Times New Roman" w:hAnsi="Arial" w:cs="Arial"/>
                <w:sz w:val="18"/>
                <w:szCs w:val="18"/>
                <w:lang w:eastAsia="en-GB"/>
              </w:rPr>
            </w:pPr>
          </w:p>
        </w:tc>
        <w:tc>
          <w:tcPr>
            <w:tcW w:w="1740" w:type="dxa"/>
            <w:shd w:val="clear" w:color="auto" w:fill="E0E0E0"/>
            <w:hideMark/>
          </w:tcPr>
          <w:p w14:paraId="18A3110D" w14:textId="4DF91B52" w:rsidR="00DD039F" w:rsidRPr="0051745E" w:rsidDel="0096313F" w:rsidRDefault="00DD039F" w:rsidP="00213370">
            <w:pPr>
              <w:rPr>
                <w:del w:id="1406" w:author="Lucy Marshall" w:date="2019-06-30T09:03:00Z"/>
                <w:rFonts w:ascii="Arial" w:eastAsia="Times New Roman" w:hAnsi="Arial" w:cs="Arial"/>
                <w:sz w:val="18"/>
                <w:szCs w:val="18"/>
                <w:lang w:eastAsia="en-GB"/>
              </w:rPr>
            </w:pPr>
            <w:del w:id="1407"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42D1E329" w14:textId="73688E64" w:rsidR="00DD039F" w:rsidRPr="0051745E" w:rsidDel="0096313F" w:rsidRDefault="00DD039F" w:rsidP="00213370">
            <w:pPr>
              <w:jc w:val="right"/>
              <w:rPr>
                <w:del w:id="1408" w:author="Lucy Marshall" w:date="2019-06-30T09:03:00Z"/>
                <w:rFonts w:ascii="Arial" w:eastAsia="Times New Roman" w:hAnsi="Arial" w:cs="Arial"/>
                <w:sz w:val="18"/>
                <w:szCs w:val="18"/>
                <w:lang w:eastAsia="en-GB"/>
              </w:rPr>
            </w:pPr>
            <w:del w:id="1409" w:author="Lucy Marshall" w:date="2019-06-30T09:03:00Z">
              <w:r w:rsidRPr="0051745E" w:rsidDel="0096313F">
                <w:rPr>
                  <w:rFonts w:ascii="Arial" w:eastAsia="Times New Roman" w:hAnsi="Arial" w:cs="Arial"/>
                  <w:sz w:val="18"/>
                  <w:szCs w:val="18"/>
                  <w:lang w:eastAsia="en-GB"/>
                </w:rPr>
                <w:delText>0.614</w:delText>
              </w:r>
            </w:del>
          </w:p>
        </w:tc>
        <w:tc>
          <w:tcPr>
            <w:tcW w:w="1120" w:type="dxa"/>
            <w:tcBorders>
              <w:top w:val="nil"/>
              <w:left w:val="nil"/>
              <w:bottom w:val="nil"/>
              <w:right w:val="single" w:sz="4" w:space="0" w:color="E0E0E0"/>
            </w:tcBorders>
            <w:noWrap/>
            <w:hideMark/>
          </w:tcPr>
          <w:p w14:paraId="090461A8" w14:textId="5C679427" w:rsidR="00DD039F" w:rsidRPr="0051745E" w:rsidDel="0096313F" w:rsidRDefault="00DD039F" w:rsidP="00213370">
            <w:pPr>
              <w:jc w:val="right"/>
              <w:rPr>
                <w:del w:id="1410" w:author="Lucy Marshall" w:date="2019-06-30T09:03:00Z"/>
                <w:rFonts w:ascii="Arial" w:eastAsia="Times New Roman" w:hAnsi="Arial" w:cs="Arial"/>
                <w:sz w:val="18"/>
                <w:szCs w:val="18"/>
                <w:lang w:eastAsia="en-GB"/>
              </w:rPr>
            </w:pPr>
            <w:del w:id="1411" w:author="Lucy Marshall" w:date="2019-06-30T09:03:00Z">
              <w:r w:rsidRPr="0051745E" w:rsidDel="0096313F">
                <w:rPr>
                  <w:rFonts w:ascii="Arial" w:eastAsia="Times New Roman" w:hAnsi="Arial" w:cs="Arial"/>
                  <w:sz w:val="18"/>
                  <w:szCs w:val="18"/>
                  <w:lang w:eastAsia="en-GB"/>
                </w:rPr>
                <w:delText>0.259</w:delText>
              </w:r>
            </w:del>
          </w:p>
        </w:tc>
        <w:tc>
          <w:tcPr>
            <w:tcW w:w="1080" w:type="dxa"/>
          </w:tcPr>
          <w:p w14:paraId="082321A2" w14:textId="0CAB8C1D" w:rsidR="00DD039F" w:rsidRPr="0051745E" w:rsidDel="0096313F" w:rsidRDefault="00DD039F" w:rsidP="00213370">
            <w:pPr>
              <w:jc w:val="right"/>
              <w:rPr>
                <w:del w:id="1412"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46CDEEC9" w14:textId="0735B432" w:rsidR="00DD039F" w:rsidRPr="0051745E" w:rsidDel="0096313F" w:rsidRDefault="00DD039F" w:rsidP="00213370">
            <w:pPr>
              <w:jc w:val="right"/>
              <w:rPr>
                <w:del w:id="1413" w:author="Lucy Marshall" w:date="2019-06-30T09:03:00Z"/>
                <w:rFonts w:ascii="Arial" w:eastAsia="Times New Roman" w:hAnsi="Arial" w:cs="Arial"/>
                <w:sz w:val="18"/>
                <w:szCs w:val="18"/>
                <w:lang w:eastAsia="en-GB"/>
              </w:rPr>
            </w:pPr>
            <w:del w:id="1414" w:author="Lucy Marshall" w:date="2019-06-30T09:03:00Z">
              <w:r w:rsidRPr="0051745E" w:rsidDel="0096313F">
                <w:rPr>
                  <w:rFonts w:ascii="Arial" w:eastAsia="Times New Roman" w:hAnsi="Arial" w:cs="Arial"/>
                  <w:sz w:val="18"/>
                  <w:szCs w:val="18"/>
                  <w:lang w:eastAsia="en-GB"/>
                </w:rPr>
                <w:delText>0.186</w:delText>
              </w:r>
            </w:del>
          </w:p>
        </w:tc>
        <w:tc>
          <w:tcPr>
            <w:tcW w:w="1480" w:type="dxa"/>
            <w:tcBorders>
              <w:top w:val="nil"/>
              <w:left w:val="nil"/>
              <w:bottom w:val="nil"/>
              <w:right w:val="single" w:sz="4" w:space="0" w:color="E0E0E0"/>
            </w:tcBorders>
            <w:noWrap/>
            <w:hideMark/>
          </w:tcPr>
          <w:p w14:paraId="654E71EE" w14:textId="0962A230" w:rsidR="00DD039F" w:rsidRPr="0051745E" w:rsidDel="0096313F" w:rsidRDefault="00DD039F" w:rsidP="00213370">
            <w:pPr>
              <w:jc w:val="right"/>
              <w:rPr>
                <w:del w:id="1415" w:author="Lucy Marshall" w:date="2019-06-30T09:03:00Z"/>
                <w:rFonts w:ascii="Arial" w:eastAsia="Times New Roman" w:hAnsi="Arial" w:cs="Arial"/>
                <w:sz w:val="18"/>
                <w:szCs w:val="18"/>
                <w:lang w:eastAsia="en-GB"/>
              </w:rPr>
            </w:pPr>
            <w:del w:id="1416" w:author="Lucy Marshall" w:date="2019-06-30T09:03:00Z">
              <w:r w:rsidRPr="0051745E" w:rsidDel="0096313F">
                <w:rPr>
                  <w:rFonts w:ascii="Arial" w:eastAsia="Times New Roman" w:hAnsi="Arial" w:cs="Arial"/>
                  <w:sz w:val="18"/>
                  <w:szCs w:val="18"/>
                  <w:lang w:eastAsia="en-GB"/>
                </w:rPr>
                <w:delText>-0.12</w:delText>
              </w:r>
            </w:del>
          </w:p>
        </w:tc>
        <w:tc>
          <w:tcPr>
            <w:tcW w:w="1480" w:type="dxa"/>
            <w:noWrap/>
            <w:hideMark/>
          </w:tcPr>
          <w:p w14:paraId="0D759A4B" w14:textId="74669C01" w:rsidR="00DD039F" w:rsidRPr="0051745E" w:rsidDel="0096313F" w:rsidRDefault="00DD039F" w:rsidP="00213370">
            <w:pPr>
              <w:jc w:val="right"/>
              <w:rPr>
                <w:del w:id="1417" w:author="Lucy Marshall" w:date="2019-06-30T09:03:00Z"/>
                <w:rFonts w:ascii="Arial" w:eastAsia="Times New Roman" w:hAnsi="Arial" w:cs="Arial"/>
                <w:sz w:val="18"/>
                <w:szCs w:val="18"/>
                <w:lang w:eastAsia="en-GB"/>
              </w:rPr>
            </w:pPr>
            <w:del w:id="1418" w:author="Lucy Marshall" w:date="2019-06-30T09:03:00Z">
              <w:r w:rsidRPr="0051745E" w:rsidDel="0096313F">
                <w:rPr>
                  <w:rFonts w:ascii="Arial" w:eastAsia="Times New Roman" w:hAnsi="Arial" w:cs="Arial"/>
                  <w:sz w:val="18"/>
                  <w:szCs w:val="18"/>
                  <w:lang w:eastAsia="en-GB"/>
                </w:rPr>
                <w:delText>1.35</w:delText>
              </w:r>
            </w:del>
          </w:p>
        </w:tc>
      </w:tr>
      <w:tr w:rsidR="00DD039F" w:rsidRPr="00A44F44" w:rsidDel="0096313F" w14:paraId="27EFBE5A" w14:textId="6D480561" w:rsidTr="00213370">
        <w:trPr>
          <w:trHeight w:val="340"/>
          <w:del w:id="1419" w:author="Lucy Marshall" w:date="2019-06-30T09:03:00Z"/>
        </w:trPr>
        <w:tc>
          <w:tcPr>
            <w:tcW w:w="0" w:type="auto"/>
            <w:vMerge/>
            <w:tcBorders>
              <w:top w:val="single" w:sz="4" w:space="0" w:color="C0C0C0"/>
              <w:left w:val="nil"/>
              <w:bottom w:val="nil"/>
              <w:right w:val="nil"/>
            </w:tcBorders>
            <w:vAlign w:val="center"/>
            <w:hideMark/>
          </w:tcPr>
          <w:p w14:paraId="4DDE1E36" w14:textId="69307A1D" w:rsidR="00DD039F" w:rsidRPr="0051745E" w:rsidDel="0096313F" w:rsidRDefault="00DD039F" w:rsidP="00213370">
            <w:pPr>
              <w:rPr>
                <w:del w:id="1420"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5D39D282" w14:textId="699C925B" w:rsidR="00DD039F" w:rsidRPr="0051745E" w:rsidDel="0096313F" w:rsidRDefault="00DD039F" w:rsidP="00213370">
            <w:pPr>
              <w:rPr>
                <w:del w:id="1421" w:author="Lucy Marshall" w:date="2019-06-30T09:03:00Z"/>
                <w:rFonts w:ascii="Arial" w:eastAsia="Times New Roman" w:hAnsi="Arial" w:cs="Arial"/>
                <w:sz w:val="18"/>
                <w:szCs w:val="18"/>
                <w:lang w:eastAsia="en-GB"/>
              </w:rPr>
            </w:pPr>
            <w:del w:id="1422"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0E4DBDB7" w14:textId="598F166F" w:rsidR="00DD039F" w:rsidRPr="0051745E" w:rsidDel="0096313F" w:rsidRDefault="00DD039F" w:rsidP="00213370">
            <w:pPr>
              <w:rPr>
                <w:del w:id="1423" w:author="Lucy Marshall" w:date="2019-06-30T09:03:00Z"/>
                <w:rFonts w:ascii="Arial" w:eastAsia="Times New Roman" w:hAnsi="Arial" w:cs="Arial"/>
                <w:sz w:val="18"/>
                <w:szCs w:val="18"/>
                <w:lang w:eastAsia="en-GB"/>
              </w:rPr>
            </w:pPr>
            <w:del w:id="1424"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773CBF4" w14:textId="34C183AE" w:rsidR="00DD039F" w:rsidRPr="0051745E" w:rsidDel="0096313F" w:rsidRDefault="00DD039F" w:rsidP="00213370">
            <w:pPr>
              <w:jc w:val="right"/>
              <w:rPr>
                <w:del w:id="1425" w:author="Lucy Marshall" w:date="2019-06-30T09:03:00Z"/>
                <w:rFonts w:ascii="Arial" w:eastAsia="Times New Roman" w:hAnsi="Arial" w:cs="Arial"/>
                <w:sz w:val="18"/>
                <w:szCs w:val="18"/>
                <w:lang w:eastAsia="en-GB"/>
              </w:rPr>
            </w:pPr>
            <w:del w:id="1426" w:author="Lucy Marshall" w:date="2019-06-30T09:03:00Z">
              <w:r w:rsidRPr="0051745E" w:rsidDel="0096313F">
                <w:rPr>
                  <w:rFonts w:ascii="Arial" w:eastAsia="Times New Roman" w:hAnsi="Arial" w:cs="Arial"/>
                  <w:sz w:val="18"/>
                  <w:szCs w:val="18"/>
                  <w:lang w:eastAsia="en-GB"/>
                </w:rPr>
                <w:delText>-0.322</w:delText>
              </w:r>
            </w:del>
          </w:p>
        </w:tc>
        <w:tc>
          <w:tcPr>
            <w:tcW w:w="1120" w:type="dxa"/>
            <w:tcBorders>
              <w:top w:val="single" w:sz="4" w:space="0" w:color="C0C0C0"/>
              <w:left w:val="nil"/>
              <w:bottom w:val="single" w:sz="4" w:space="0" w:color="C0C0C0"/>
              <w:right w:val="single" w:sz="4" w:space="0" w:color="E0E0E0"/>
            </w:tcBorders>
            <w:noWrap/>
            <w:hideMark/>
          </w:tcPr>
          <w:p w14:paraId="10642B82" w14:textId="43F9B010" w:rsidR="00DD039F" w:rsidRPr="0051745E" w:rsidDel="0096313F" w:rsidRDefault="00DD039F" w:rsidP="00213370">
            <w:pPr>
              <w:jc w:val="right"/>
              <w:rPr>
                <w:del w:id="1427" w:author="Lucy Marshall" w:date="2019-06-30T09:03:00Z"/>
                <w:rFonts w:ascii="Arial" w:eastAsia="Times New Roman" w:hAnsi="Arial" w:cs="Arial"/>
                <w:sz w:val="18"/>
                <w:szCs w:val="18"/>
                <w:lang w:eastAsia="en-GB"/>
              </w:rPr>
            </w:pPr>
            <w:del w:id="1428" w:author="Lucy Marshall" w:date="2019-06-30T09:03:00Z">
              <w:r w:rsidRPr="0051745E" w:rsidDel="0096313F">
                <w:rPr>
                  <w:rFonts w:ascii="Arial" w:eastAsia="Times New Roman" w:hAnsi="Arial" w:cs="Arial"/>
                  <w:sz w:val="18"/>
                  <w:szCs w:val="18"/>
                  <w:lang w:eastAsia="en-GB"/>
                </w:rPr>
                <w:delText>0.197</w:delText>
              </w:r>
            </w:del>
          </w:p>
        </w:tc>
        <w:tc>
          <w:tcPr>
            <w:tcW w:w="1080" w:type="dxa"/>
            <w:tcBorders>
              <w:top w:val="single" w:sz="4" w:space="0" w:color="C0C0C0"/>
              <w:left w:val="nil"/>
              <w:bottom w:val="single" w:sz="4" w:space="0" w:color="C0C0C0"/>
              <w:right w:val="nil"/>
            </w:tcBorders>
          </w:tcPr>
          <w:p w14:paraId="6DE5C1DC" w14:textId="5CE4222A" w:rsidR="00DD039F" w:rsidRPr="0051745E" w:rsidDel="0096313F" w:rsidRDefault="00DD039F" w:rsidP="00213370">
            <w:pPr>
              <w:jc w:val="right"/>
              <w:rPr>
                <w:del w:id="1429"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24B1880" w14:textId="0342CDAE" w:rsidR="00DD039F" w:rsidRPr="0051745E" w:rsidDel="0096313F" w:rsidRDefault="00DD039F" w:rsidP="00213370">
            <w:pPr>
              <w:jc w:val="right"/>
              <w:rPr>
                <w:del w:id="1430" w:author="Lucy Marshall" w:date="2019-06-30T09:03:00Z"/>
                <w:rFonts w:ascii="Arial" w:eastAsia="Times New Roman" w:hAnsi="Arial" w:cs="Arial"/>
                <w:sz w:val="18"/>
                <w:szCs w:val="18"/>
                <w:lang w:eastAsia="en-GB"/>
              </w:rPr>
            </w:pPr>
            <w:del w:id="143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35F7987A" w14:textId="0D13F8A0" w:rsidR="00DD039F" w:rsidRPr="0051745E" w:rsidDel="0096313F" w:rsidRDefault="00DD039F" w:rsidP="00213370">
            <w:pPr>
              <w:jc w:val="right"/>
              <w:rPr>
                <w:del w:id="1432" w:author="Lucy Marshall" w:date="2019-06-30T09:03:00Z"/>
                <w:rFonts w:ascii="Arial" w:eastAsia="Times New Roman" w:hAnsi="Arial" w:cs="Arial"/>
                <w:sz w:val="18"/>
                <w:szCs w:val="18"/>
                <w:lang w:eastAsia="en-GB"/>
              </w:rPr>
            </w:pPr>
            <w:del w:id="1433" w:author="Lucy Marshall" w:date="2019-06-30T09:03:00Z">
              <w:r w:rsidRPr="0051745E" w:rsidDel="0096313F">
                <w:rPr>
                  <w:rFonts w:ascii="Arial" w:eastAsia="Times New Roman" w:hAnsi="Arial" w:cs="Arial"/>
                  <w:sz w:val="18"/>
                  <w:szCs w:val="18"/>
                  <w:lang w:eastAsia="en-GB"/>
                </w:rPr>
                <w:delText>-0.88</w:delText>
              </w:r>
            </w:del>
          </w:p>
        </w:tc>
        <w:tc>
          <w:tcPr>
            <w:tcW w:w="1480" w:type="dxa"/>
            <w:tcBorders>
              <w:top w:val="single" w:sz="4" w:space="0" w:color="C0C0C0"/>
              <w:left w:val="nil"/>
              <w:bottom w:val="single" w:sz="4" w:space="0" w:color="C0C0C0"/>
              <w:right w:val="nil"/>
            </w:tcBorders>
            <w:noWrap/>
            <w:hideMark/>
          </w:tcPr>
          <w:p w14:paraId="76A16013" w14:textId="7371BC0C" w:rsidR="00DD039F" w:rsidRPr="0051745E" w:rsidDel="0096313F" w:rsidRDefault="00DD039F" w:rsidP="00213370">
            <w:pPr>
              <w:jc w:val="right"/>
              <w:rPr>
                <w:del w:id="1434" w:author="Lucy Marshall" w:date="2019-06-30T09:03:00Z"/>
                <w:rFonts w:ascii="Arial" w:eastAsia="Times New Roman" w:hAnsi="Arial" w:cs="Arial"/>
                <w:sz w:val="18"/>
                <w:szCs w:val="18"/>
                <w:lang w:eastAsia="en-GB"/>
              </w:rPr>
            </w:pPr>
            <w:del w:id="1435" w:author="Lucy Marshall" w:date="2019-06-30T09:03:00Z">
              <w:r w:rsidRPr="0051745E" w:rsidDel="0096313F">
                <w:rPr>
                  <w:rFonts w:ascii="Arial" w:eastAsia="Times New Roman" w:hAnsi="Arial" w:cs="Arial"/>
                  <w:sz w:val="18"/>
                  <w:szCs w:val="18"/>
                  <w:lang w:eastAsia="en-GB"/>
                </w:rPr>
                <w:delText>0.24</w:delText>
              </w:r>
            </w:del>
          </w:p>
        </w:tc>
      </w:tr>
      <w:tr w:rsidR="00DD039F" w:rsidRPr="00A44F44" w:rsidDel="0096313F" w14:paraId="56B09AD7" w14:textId="1CCE5589" w:rsidTr="00213370">
        <w:trPr>
          <w:trHeight w:val="360"/>
          <w:del w:id="1436" w:author="Lucy Marshall" w:date="2019-06-30T09:03:00Z"/>
        </w:trPr>
        <w:tc>
          <w:tcPr>
            <w:tcW w:w="0" w:type="auto"/>
            <w:vMerge/>
            <w:tcBorders>
              <w:top w:val="single" w:sz="4" w:space="0" w:color="C0C0C0"/>
              <w:left w:val="nil"/>
              <w:bottom w:val="nil"/>
              <w:right w:val="nil"/>
            </w:tcBorders>
            <w:vAlign w:val="center"/>
            <w:hideMark/>
          </w:tcPr>
          <w:p w14:paraId="33664981" w14:textId="7F033F2A" w:rsidR="00DD039F" w:rsidRPr="0051745E" w:rsidDel="0096313F" w:rsidRDefault="00DD039F" w:rsidP="00213370">
            <w:pPr>
              <w:rPr>
                <w:del w:id="143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61EA64A" w14:textId="3A9B21DF" w:rsidR="00DD039F" w:rsidRPr="0051745E" w:rsidDel="0096313F" w:rsidRDefault="00DD039F" w:rsidP="00213370">
            <w:pPr>
              <w:rPr>
                <w:del w:id="143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0DE4937" w14:textId="04D087C4" w:rsidR="00DD039F" w:rsidRPr="0051745E" w:rsidDel="0096313F" w:rsidRDefault="00DD039F" w:rsidP="00213370">
            <w:pPr>
              <w:rPr>
                <w:del w:id="1439" w:author="Lucy Marshall" w:date="2019-06-30T09:03:00Z"/>
                <w:rFonts w:ascii="Arial" w:eastAsia="Times New Roman" w:hAnsi="Arial" w:cs="Arial"/>
                <w:sz w:val="18"/>
                <w:szCs w:val="18"/>
                <w:lang w:eastAsia="en-GB"/>
              </w:rPr>
            </w:pPr>
            <w:del w:id="1440"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3AAB7ED9" w14:textId="7F6A631D" w:rsidR="00DD039F" w:rsidRPr="0051745E" w:rsidDel="0096313F" w:rsidRDefault="00DD039F" w:rsidP="00213370">
            <w:pPr>
              <w:jc w:val="right"/>
              <w:rPr>
                <w:del w:id="1441" w:author="Lucy Marshall" w:date="2019-06-30T09:03:00Z"/>
                <w:rFonts w:ascii="Arial" w:eastAsia="Times New Roman" w:hAnsi="Arial" w:cs="Arial"/>
                <w:sz w:val="18"/>
                <w:szCs w:val="18"/>
                <w:lang w:eastAsia="en-GB"/>
              </w:rPr>
            </w:pPr>
            <w:del w:id="1442" w:author="Lucy Marshall" w:date="2019-06-30T09:03:00Z">
              <w:r w:rsidRPr="0051745E" w:rsidDel="0096313F">
                <w:rPr>
                  <w:rFonts w:ascii="Arial" w:eastAsia="Times New Roman" w:hAnsi="Arial" w:cs="Arial"/>
                  <w:sz w:val="18"/>
                  <w:szCs w:val="18"/>
                  <w:lang w:eastAsia="en-GB"/>
                </w:rPr>
                <w:delText>-1.046</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602E29B1" w14:textId="730E5AE5" w:rsidR="00DD039F" w:rsidRPr="0051745E" w:rsidDel="0096313F" w:rsidRDefault="00DD039F" w:rsidP="00213370">
            <w:pPr>
              <w:jc w:val="right"/>
              <w:rPr>
                <w:del w:id="1443" w:author="Lucy Marshall" w:date="2019-06-30T09:03:00Z"/>
                <w:rFonts w:ascii="Arial" w:eastAsia="Times New Roman" w:hAnsi="Arial" w:cs="Arial"/>
                <w:sz w:val="18"/>
                <w:szCs w:val="18"/>
                <w:lang w:eastAsia="en-GB"/>
              </w:rPr>
            </w:pPr>
            <w:del w:id="1444" w:author="Lucy Marshall" w:date="2019-06-30T09:03:00Z">
              <w:r w:rsidRPr="0051745E" w:rsidDel="0096313F">
                <w:rPr>
                  <w:rFonts w:ascii="Arial" w:eastAsia="Times New Roman" w:hAnsi="Arial" w:cs="Arial"/>
                  <w:sz w:val="18"/>
                  <w:szCs w:val="18"/>
                  <w:lang w:eastAsia="en-GB"/>
                </w:rPr>
                <w:delText>0.234</w:delText>
              </w:r>
            </w:del>
          </w:p>
        </w:tc>
        <w:tc>
          <w:tcPr>
            <w:tcW w:w="1080" w:type="dxa"/>
            <w:tcBorders>
              <w:top w:val="nil"/>
              <w:left w:val="nil"/>
              <w:bottom w:val="single" w:sz="4" w:space="0" w:color="C0C0C0"/>
              <w:right w:val="nil"/>
            </w:tcBorders>
          </w:tcPr>
          <w:p w14:paraId="6602437D" w14:textId="08C1F157" w:rsidR="00DD039F" w:rsidRPr="0051745E" w:rsidDel="0096313F" w:rsidRDefault="00DD039F" w:rsidP="00213370">
            <w:pPr>
              <w:jc w:val="right"/>
              <w:rPr>
                <w:del w:id="144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FE40A97" w14:textId="23C1D845" w:rsidR="00DD039F" w:rsidRPr="0051745E" w:rsidDel="0096313F" w:rsidRDefault="00DD039F" w:rsidP="00213370">
            <w:pPr>
              <w:jc w:val="right"/>
              <w:rPr>
                <w:del w:id="1446" w:author="Lucy Marshall" w:date="2019-06-30T09:03:00Z"/>
                <w:rFonts w:ascii="Arial" w:eastAsia="Times New Roman" w:hAnsi="Arial" w:cs="Arial"/>
                <w:sz w:val="18"/>
                <w:szCs w:val="18"/>
                <w:lang w:eastAsia="en-GB"/>
              </w:rPr>
            </w:pPr>
            <w:del w:id="1447"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6A77508B" w14:textId="366497A2" w:rsidR="00DD039F" w:rsidRPr="0051745E" w:rsidDel="0096313F" w:rsidRDefault="00DD039F" w:rsidP="00213370">
            <w:pPr>
              <w:jc w:val="right"/>
              <w:rPr>
                <w:del w:id="1448" w:author="Lucy Marshall" w:date="2019-06-30T09:03:00Z"/>
                <w:rFonts w:ascii="Arial" w:eastAsia="Times New Roman" w:hAnsi="Arial" w:cs="Arial"/>
                <w:sz w:val="18"/>
                <w:szCs w:val="18"/>
                <w:lang w:eastAsia="en-GB"/>
              </w:rPr>
            </w:pPr>
            <w:del w:id="1449" w:author="Lucy Marshall" w:date="2019-06-30T09:03:00Z">
              <w:r w:rsidRPr="0051745E" w:rsidDel="0096313F">
                <w:rPr>
                  <w:rFonts w:ascii="Arial" w:eastAsia="Times New Roman" w:hAnsi="Arial" w:cs="Arial"/>
                  <w:sz w:val="18"/>
                  <w:szCs w:val="18"/>
                  <w:lang w:eastAsia="en-GB"/>
                </w:rPr>
                <w:delText>-1.71</w:delText>
              </w:r>
            </w:del>
          </w:p>
        </w:tc>
        <w:tc>
          <w:tcPr>
            <w:tcW w:w="1480" w:type="dxa"/>
            <w:tcBorders>
              <w:top w:val="nil"/>
              <w:left w:val="nil"/>
              <w:bottom w:val="single" w:sz="4" w:space="0" w:color="C0C0C0"/>
              <w:right w:val="nil"/>
            </w:tcBorders>
            <w:noWrap/>
            <w:hideMark/>
          </w:tcPr>
          <w:p w14:paraId="7E59D0EA" w14:textId="1B440DB3" w:rsidR="00DD039F" w:rsidRPr="0051745E" w:rsidDel="0096313F" w:rsidRDefault="00DD039F" w:rsidP="00213370">
            <w:pPr>
              <w:jc w:val="right"/>
              <w:rPr>
                <w:del w:id="1450" w:author="Lucy Marshall" w:date="2019-06-30T09:03:00Z"/>
                <w:rFonts w:ascii="Arial" w:eastAsia="Times New Roman" w:hAnsi="Arial" w:cs="Arial"/>
                <w:sz w:val="18"/>
                <w:szCs w:val="18"/>
                <w:lang w:eastAsia="en-GB"/>
              </w:rPr>
            </w:pPr>
            <w:del w:id="1451" w:author="Lucy Marshall" w:date="2019-06-30T09:03:00Z">
              <w:r w:rsidRPr="0051745E" w:rsidDel="0096313F">
                <w:rPr>
                  <w:rFonts w:ascii="Arial" w:eastAsia="Times New Roman" w:hAnsi="Arial" w:cs="Arial"/>
                  <w:sz w:val="18"/>
                  <w:szCs w:val="18"/>
                  <w:lang w:eastAsia="en-GB"/>
                </w:rPr>
                <w:delText>-0.38</w:delText>
              </w:r>
            </w:del>
          </w:p>
        </w:tc>
      </w:tr>
      <w:tr w:rsidR="00DD039F" w:rsidRPr="00A44F44" w:rsidDel="0096313F" w14:paraId="29D6B76A" w14:textId="14E2F6D3" w:rsidTr="00213370">
        <w:trPr>
          <w:trHeight w:val="340"/>
          <w:del w:id="1452" w:author="Lucy Marshall" w:date="2019-06-30T09:03:00Z"/>
        </w:trPr>
        <w:tc>
          <w:tcPr>
            <w:tcW w:w="0" w:type="auto"/>
            <w:vMerge/>
            <w:tcBorders>
              <w:top w:val="single" w:sz="4" w:space="0" w:color="C0C0C0"/>
              <w:left w:val="nil"/>
              <w:bottom w:val="nil"/>
              <w:right w:val="nil"/>
            </w:tcBorders>
            <w:vAlign w:val="center"/>
            <w:hideMark/>
          </w:tcPr>
          <w:p w14:paraId="5031116E" w14:textId="32B42384" w:rsidR="00DD039F" w:rsidRPr="0051745E" w:rsidDel="0096313F" w:rsidRDefault="00DD039F" w:rsidP="00213370">
            <w:pPr>
              <w:rPr>
                <w:del w:id="145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5769550" w14:textId="43C34204" w:rsidR="00DD039F" w:rsidRPr="0051745E" w:rsidDel="0096313F" w:rsidRDefault="00DD039F" w:rsidP="00213370">
            <w:pPr>
              <w:rPr>
                <w:del w:id="145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14AC434" w14:textId="059A6481" w:rsidR="00DD039F" w:rsidRPr="0051745E" w:rsidDel="0096313F" w:rsidRDefault="00DD039F" w:rsidP="00213370">
            <w:pPr>
              <w:rPr>
                <w:del w:id="1455" w:author="Lucy Marshall" w:date="2019-06-30T09:03:00Z"/>
                <w:rFonts w:ascii="Arial" w:eastAsia="Times New Roman" w:hAnsi="Arial" w:cs="Arial"/>
                <w:sz w:val="18"/>
                <w:szCs w:val="18"/>
                <w:lang w:eastAsia="en-GB"/>
              </w:rPr>
            </w:pPr>
            <w:del w:id="1456"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1C55C3D4" w14:textId="3369B941" w:rsidR="00DD039F" w:rsidRPr="0051745E" w:rsidDel="0096313F" w:rsidRDefault="00DD039F" w:rsidP="00213370">
            <w:pPr>
              <w:jc w:val="right"/>
              <w:rPr>
                <w:del w:id="1457" w:author="Lucy Marshall" w:date="2019-06-30T09:03:00Z"/>
                <w:rFonts w:ascii="Arial" w:eastAsia="Times New Roman" w:hAnsi="Arial" w:cs="Arial"/>
                <w:sz w:val="18"/>
                <w:szCs w:val="18"/>
                <w:lang w:eastAsia="en-GB"/>
              </w:rPr>
            </w:pPr>
            <w:del w:id="1458" w:author="Lucy Marshall" w:date="2019-06-30T09:03:00Z">
              <w:r w:rsidRPr="0051745E" w:rsidDel="0096313F">
                <w:rPr>
                  <w:rFonts w:ascii="Arial" w:eastAsia="Times New Roman" w:hAnsi="Arial" w:cs="Arial"/>
                  <w:sz w:val="18"/>
                  <w:szCs w:val="18"/>
                  <w:lang w:eastAsia="en-GB"/>
                </w:rPr>
                <w:delText>-0.511</w:delText>
              </w:r>
            </w:del>
          </w:p>
        </w:tc>
        <w:tc>
          <w:tcPr>
            <w:tcW w:w="1120" w:type="dxa"/>
            <w:tcBorders>
              <w:top w:val="nil"/>
              <w:left w:val="nil"/>
              <w:bottom w:val="single" w:sz="4" w:space="0" w:color="C0C0C0"/>
              <w:right w:val="single" w:sz="4" w:space="0" w:color="E0E0E0"/>
            </w:tcBorders>
            <w:noWrap/>
            <w:hideMark/>
          </w:tcPr>
          <w:p w14:paraId="214653B1" w14:textId="3EDE751D" w:rsidR="00DD039F" w:rsidRPr="0051745E" w:rsidDel="0096313F" w:rsidRDefault="00DD039F" w:rsidP="00213370">
            <w:pPr>
              <w:jc w:val="right"/>
              <w:rPr>
                <w:del w:id="1459" w:author="Lucy Marshall" w:date="2019-06-30T09:03:00Z"/>
                <w:rFonts w:ascii="Arial" w:eastAsia="Times New Roman" w:hAnsi="Arial" w:cs="Arial"/>
                <w:sz w:val="18"/>
                <w:szCs w:val="18"/>
                <w:lang w:eastAsia="en-GB"/>
              </w:rPr>
            </w:pPr>
            <w:del w:id="1460" w:author="Lucy Marshall" w:date="2019-06-30T09:03:00Z">
              <w:r w:rsidRPr="0051745E" w:rsidDel="0096313F">
                <w:rPr>
                  <w:rFonts w:ascii="Arial" w:eastAsia="Times New Roman" w:hAnsi="Arial" w:cs="Arial"/>
                  <w:sz w:val="18"/>
                  <w:szCs w:val="18"/>
                  <w:lang w:eastAsia="en-GB"/>
                </w:rPr>
                <w:delText>0.214</w:delText>
              </w:r>
            </w:del>
          </w:p>
        </w:tc>
        <w:tc>
          <w:tcPr>
            <w:tcW w:w="1080" w:type="dxa"/>
            <w:tcBorders>
              <w:top w:val="nil"/>
              <w:left w:val="nil"/>
              <w:bottom w:val="single" w:sz="4" w:space="0" w:color="C0C0C0"/>
              <w:right w:val="nil"/>
            </w:tcBorders>
          </w:tcPr>
          <w:p w14:paraId="22055F35" w14:textId="773FC282" w:rsidR="00DD039F" w:rsidRPr="0051745E" w:rsidDel="0096313F" w:rsidRDefault="00DD039F" w:rsidP="00213370">
            <w:pPr>
              <w:jc w:val="right"/>
              <w:rPr>
                <w:del w:id="146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32226AE" w14:textId="3675D12A" w:rsidR="00DD039F" w:rsidRPr="0051745E" w:rsidDel="0096313F" w:rsidRDefault="00DD039F" w:rsidP="00213370">
            <w:pPr>
              <w:jc w:val="right"/>
              <w:rPr>
                <w:del w:id="1462" w:author="Lucy Marshall" w:date="2019-06-30T09:03:00Z"/>
                <w:rFonts w:ascii="Arial" w:eastAsia="Times New Roman" w:hAnsi="Arial" w:cs="Arial"/>
                <w:sz w:val="18"/>
                <w:szCs w:val="18"/>
                <w:lang w:eastAsia="en-GB"/>
              </w:rPr>
            </w:pPr>
            <w:del w:id="1463" w:author="Lucy Marshall" w:date="2019-06-30T09:03:00Z">
              <w:r w:rsidRPr="0051745E" w:rsidDel="0096313F">
                <w:rPr>
                  <w:rFonts w:ascii="Arial" w:eastAsia="Times New Roman" w:hAnsi="Arial" w:cs="Arial"/>
                  <w:sz w:val="18"/>
                  <w:szCs w:val="18"/>
                  <w:lang w:eastAsia="en-GB"/>
                </w:rPr>
                <w:delText>0.177</w:delText>
              </w:r>
            </w:del>
          </w:p>
        </w:tc>
        <w:tc>
          <w:tcPr>
            <w:tcW w:w="1480" w:type="dxa"/>
            <w:tcBorders>
              <w:top w:val="nil"/>
              <w:left w:val="nil"/>
              <w:bottom w:val="single" w:sz="4" w:space="0" w:color="C0C0C0"/>
              <w:right w:val="single" w:sz="4" w:space="0" w:color="E0E0E0"/>
            </w:tcBorders>
            <w:noWrap/>
            <w:hideMark/>
          </w:tcPr>
          <w:p w14:paraId="1032C46B" w14:textId="736B509B" w:rsidR="00DD039F" w:rsidRPr="0051745E" w:rsidDel="0096313F" w:rsidRDefault="00DD039F" w:rsidP="00213370">
            <w:pPr>
              <w:jc w:val="right"/>
              <w:rPr>
                <w:del w:id="1464" w:author="Lucy Marshall" w:date="2019-06-30T09:03:00Z"/>
                <w:rFonts w:ascii="Arial" w:eastAsia="Times New Roman" w:hAnsi="Arial" w:cs="Arial"/>
                <w:sz w:val="18"/>
                <w:szCs w:val="18"/>
                <w:lang w:eastAsia="en-GB"/>
              </w:rPr>
            </w:pPr>
            <w:del w:id="1465" w:author="Lucy Marshall" w:date="2019-06-30T09:03:00Z">
              <w:r w:rsidRPr="0051745E" w:rsidDel="0096313F">
                <w:rPr>
                  <w:rFonts w:ascii="Arial" w:eastAsia="Times New Roman" w:hAnsi="Arial" w:cs="Arial"/>
                  <w:sz w:val="18"/>
                  <w:szCs w:val="18"/>
                  <w:lang w:eastAsia="en-GB"/>
                </w:rPr>
                <w:delText>-1.12</w:delText>
              </w:r>
            </w:del>
          </w:p>
        </w:tc>
        <w:tc>
          <w:tcPr>
            <w:tcW w:w="1480" w:type="dxa"/>
            <w:tcBorders>
              <w:top w:val="nil"/>
              <w:left w:val="nil"/>
              <w:bottom w:val="single" w:sz="4" w:space="0" w:color="C0C0C0"/>
              <w:right w:val="nil"/>
            </w:tcBorders>
            <w:noWrap/>
            <w:hideMark/>
          </w:tcPr>
          <w:p w14:paraId="06A6033C" w14:textId="62092BD2" w:rsidR="00DD039F" w:rsidRPr="0051745E" w:rsidDel="0096313F" w:rsidRDefault="00DD039F" w:rsidP="00213370">
            <w:pPr>
              <w:jc w:val="right"/>
              <w:rPr>
                <w:del w:id="1466" w:author="Lucy Marshall" w:date="2019-06-30T09:03:00Z"/>
                <w:rFonts w:ascii="Arial" w:eastAsia="Times New Roman" w:hAnsi="Arial" w:cs="Arial"/>
                <w:sz w:val="18"/>
                <w:szCs w:val="18"/>
                <w:lang w:eastAsia="en-GB"/>
              </w:rPr>
            </w:pPr>
            <w:del w:id="1467" w:author="Lucy Marshall" w:date="2019-06-30T09:03:00Z">
              <w:r w:rsidRPr="0051745E" w:rsidDel="0096313F">
                <w:rPr>
                  <w:rFonts w:ascii="Arial" w:eastAsia="Times New Roman" w:hAnsi="Arial" w:cs="Arial"/>
                  <w:sz w:val="18"/>
                  <w:szCs w:val="18"/>
                  <w:lang w:eastAsia="en-GB"/>
                </w:rPr>
                <w:delText>0.10</w:delText>
              </w:r>
            </w:del>
          </w:p>
        </w:tc>
      </w:tr>
      <w:tr w:rsidR="00DD039F" w:rsidRPr="00A44F44" w:rsidDel="0096313F" w14:paraId="538DF0ED" w14:textId="0EAFC60A" w:rsidTr="00213370">
        <w:trPr>
          <w:trHeight w:val="340"/>
          <w:del w:id="1468" w:author="Lucy Marshall" w:date="2019-06-30T09:03:00Z"/>
        </w:trPr>
        <w:tc>
          <w:tcPr>
            <w:tcW w:w="0" w:type="auto"/>
            <w:vMerge/>
            <w:tcBorders>
              <w:top w:val="single" w:sz="4" w:space="0" w:color="C0C0C0"/>
              <w:left w:val="nil"/>
              <w:bottom w:val="nil"/>
              <w:right w:val="nil"/>
            </w:tcBorders>
            <w:vAlign w:val="center"/>
            <w:hideMark/>
          </w:tcPr>
          <w:p w14:paraId="2D473434" w14:textId="6223C6D4" w:rsidR="00DD039F" w:rsidRPr="0051745E" w:rsidDel="0096313F" w:rsidRDefault="00DD039F" w:rsidP="00213370">
            <w:pPr>
              <w:rPr>
                <w:del w:id="146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FAA6870" w14:textId="118FAC7A" w:rsidR="00DD039F" w:rsidRPr="0051745E" w:rsidDel="0096313F" w:rsidRDefault="00DD039F" w:rsidP="00213370">
            <w:pPr>
              <w:rPr>
                <w:del w:id="1470" w:author="Lucy Marshall" w:date="2019-06-30T09:03:00Z"/>
                <w:rFonts w:ascii="Arial" w:eastAsia="Times New Roman" w:hAnsi="Arial" w:cs="Arial"/>
                <w:sz w:val="18"/>
                <w:szCs w:val="18"/>
                <w:lang w:eastAsia="en-GB"/>
              </w:rPr>
            </w:pPr>
          </w:p>
        </w:tc>
        <w:tc>
          <w:tcPr>
            <w:tcW w:w="1740" w:type="dxa"/>
            <w:shd w:val="clear" w:color="auto" w:fill="E0E0E0"/>
            <w:hideMark/>
          </w:tcPr>
          <w:p w14:paraId="67755758" w14:textId="40FF61AF" w:rsidR="00DD039F" w:rsidRPr="0051745E" w:rsidDel="0096313F" w:rsidRDefault="00DD039F" w:rsidP="00213370">
            <w:pPr>
              <w:rPr>
                <w:del w:id="1471" w:author="Lucy Marshall" w:date="2019-06-30T09:03:00Z"/>
                <w:rFonts w:ascii="Arial" w:eastAsia="Times New Roman" w:hAnsi="Arial" w:cs="Arial"/>
                <w:sz w:val="18"/>
                <w:szCs w:val="18"/>
                <w:lang w:eastAsia="en-GB"/>
              </w:rPr>
            </w:pPr>
            <w:del w:id="1472"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1BA4AFD3" w14:textId="36357035" w:rsidR="00DD039F" w:rsidRPr="0051745E" w:rsidDel="0096313F" w:rsidRDefault="00DD039F" w:rsidP="00213370">
            <w:pPr>
              <w:jc w:val="right"/>
              <w:rPr>
                <w:del w:id="1473" w:author="Lucy Marshall" w:date="2019-06-30T09:03:00Z"/>
                <w:rFonts w:ascii="Arial" w:eastAsia="Times New Roman" w:hAnsi="Arial" w:cs="Arial"/>
                <w:sz w:val="18"/>
                <w:szCs w:val="18"/>
                <w:lang w:eastAsia="en-GB"/>
              </w:rPr>
            </w:pPr>
            <w:del w:id="1474" w:author="Lucy Marshall" w:date="2019-06-30T09:03:00Z">
              <w:r w:rsidRPr="0051745E" w:rsidDel="0096313F">
                <w:rPr>
                  <w:rFonts w:ascii="Arial" w:eastAsia="Times New Roman" w:hAnsi="Arial" w:cs="Arial"/>
                  <w:sz w:val="18"/>
                  <w:szCs w:val="18"/>
                  <w:lang w:eastAsia="en-GB"/>
                </w:rPr>
                <w:delText>-0.432</w:delText>
              </w:r>
            </w:del>
          </w:p>
        </w:tc>
        <w:tc>
          <w:tcPr>
            <w:tcW w:w="1120" w:type="dxa"/>
            <w:tcBorders>
              <w:top w:val="nil"/>
              <w:left w:val="nil"/>
              <w:bottom w:val="nil"/>
              <w:right w:val="single" w:sz="4" w:space="0" w:color="E0E0E0"/>
            </w:tcBorders>
            <w:noWrap/>
            <w:hideMark/>
          </w:tcPr>
          <w:p w14:paraId="17F9F7DD" w14:textId="1B457AD1" w:rsidR="00DD039F" w:rsidRPr="0051745E" w:rsidDel="0096313F" w:rsidRDefault="00DD039F" w:rsidP="00213370">
            <w:pPr>
              <w:jc w:val="right"/>
              <w:rPr>
                <w:del w:id="1475" w:author="Lucy Marshall" w:date="2019-06-30T09:03:00Z"/>
                <w:rFonts w:ascii="Arial" w:eastAsia="Times New Roman" w:hAnsi="Arial" w:cs="Arial"/>
                <w:sz w:val="18"/>
                <w:szCs w:val="18"/>
                <w:lang w:eastAsia="en-GB"/>
              </w:rPr>
            </w:pPr>
            <w:del w:id="1476" w:author="Lucy Marshall" w:date="2019-06-30T09:03:00Z">
              <w:r w:rsidRPr="0051745E" w:rsidDel="0096313F">
                <w:rPr>
                  <w:rFonts w:ascii="Arial" w:eastAsia="Times New Roman" w:hAnsi="Arial" w:cs="Arial"/>
                  <w:sz w:val="18"/>
                  <w:szCs w:val="18"/>
                  <w:lang w:eastAsia="en-GB"/>
                </w:rPr>
                <w:delText>0.238</w:delText>
              </w:r>
            </w:del>
          </w:p>
        </w:tc>
        <w:tc>
          <w:tcPr>
            <w:tcW w:w="1080" w:type="dxa"/>
          </w:tcPr>
          <w:p w14:paraId="6BA69454" w14:textId="53855DEB" w:rsidR="00DD039F" w:rsidRPr="0051745E" w:rsidDel="0096313F" w:rsidRDefault="00DD039F" w:rsidP="00213370">
            <w:pPr>
              <w:jc w:val="right"/>
              <w:rPr>
                <w:del w:id="1477"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70953972" w14:textId="0DD4343C" w:rsidR="00DD039F" w:rsidRPr="0051745E" w:rsidDel="0096313F" w:rsidRDefault="00DD039F" w:rsidP="00213370">
            <w:pPr>
              <w:jc w:val="right"/>
              <w:rPr>
                <w:del w:id="1478" w:author="Lucy Marshall" w:date="2019-06-30T09:03:00Z"/>
                <w:rFonts w:ascii="Arial" w:eastAsia="Times New Roman" w:hAnsi="Arial" w:cs="Arial"/>
                <w:sz w:val="18"/>
                <w:szCs w:val="18"/>
                <w:lang w:eastAsia="en-GB"/>
              </w:rPr>
            </w:pPr>
            <w:del w:id="1479" w:author="Lucy Marshall" w:date="2019-06-30T09:03:00Z">
              <w:r w:rsidRPr="0051745E" w:rsidDel="0096313F">
                <w:rPr>
                  <w:rFonts w:ascii="Arial" w:eastAsia="Times New Roman" w:hAnsi="Arial" w:cs="Arial"/>
                  <w:sz w:val="18"/>
                  <w:szCs w:val="18"/>
                  <w:lang w:eastAsia="en-GB"/>
                </w:rPr>
                <w:delText>0.712</w:delText>
              </w:r>
            </w:del>
          </w:p>
        </w:tc>
        <w:tc>
          <w:tcPr>
            <w:tcW w:w="1480" w:type="dxa"/>
            <w:tcBorders>
              <w:top w:val="nil"/>
              <w:left w:val="nil"/>
              <w:bottom w:val="nil"/>
              <w:right w:val="single" w:sz="4" w:space="0" w:color="E0E0E0"/>
            </w:tcBorders>
            <w:noWrap/>
            <w:hideMark/>
          </w:tcPr>
          <w:p w14:paraId="27C9D003" w14:textId="7F644BE3" w:rsidR="00DD039F" w:rsidRPr="0051745E" w:rsidDel="0096313F" w:rsidRDefault="00DD039F" w:rsidP="00213370">
            <w:pPr>
              <w:jc w:val="right"/>
              <w:rPr>
                <w:del w:id="1480" w:author="Lucy Marshall" w:date="2019-06-30T09:03:00Z"/>
                <w:rFonts w:ascii="Arial" w:eastAsia="Times New Roman" w:hAnsi="Arial" w:cs="Arial"/>
                <w:sz w:val="18"/>
                <w:szCs w:val="18"/>
                <w:lang w:eastAsia="en-GB"/>
              </w:rPr>
            </w:pPr>
            <w:del w:id="1481" w:author="Lucy Marshall" w:date="2019-06-30T09:03:00Z">
              <w:r w:rsidRPr="0051745E" w:rsidDel="0096313F">
                <w:rPr>
                  <w:rFonts w:ascii="Arial" w:eastAsia="Times New Roman" w:hAnsi="Arial" w:cs="Arial"/>
                  <w:sz w:val="18"/>
                  <w:szCs w:val="18"/>
                  <w:lang w:eastAsia="en-GB"/>
                </w:rPr>
                <w:delText>-1.11</w:delText>
              </w:r>
            </w:del>
          </w:p>
        </w:tc>
        <w:tc>
          <w:tcPr>
            <w:tcW w:w="1480" w:type="dxa"/>
            <w:noWrap/>
            <w:hideMark/>
          </w:tcPr>
          <w:p w14:paraId="043DD7D6" w14:textId="7B6C8ED0" w:rsidR="00DD039F" w:rsidRPr="0051745E" w:rsidDel="0096313F" w:rsidRDefault="00DD039F" w:rsidP="00213370">
            <w:pPr>
              <w:jc w:val="right"/>
              <w:rPr>
                <w:del w:id="1482" w:author="Lucy Marshall" w:date="2019-06-30T09:03:00Z"/>
                <w:rFonts w:ascii="Arial" w:eastAsia="Times New Roman" w:hAnsi="Arial" w:cs="Arial"/>
                <w:sz w:val="18"/>
                <w:szCs w:val="18"/>
                <w:lang w:eastAsia="en-GB"/>
              </w:rPr>
            </w:pPr>
            <w:del w:id="1483" w:author="Lucy Marshall" w:date="2019-06-30T09:03:00Z">
              <w:r w:rsidRPr="0051745E" w:rsidDel="0096313F">
                <w:rPr>
                  <w:rFonts w:ascii="Arial" w:eastAsia="Times New Roman" w:hAnsi="Arial" w:cs="Arial"/>
                  <w:sz w:val="18"/>
                  <w:szCs w:val="18"/>
                  <w:lang w:eastAsia="en-GB"/>
                </w:rPr>
                <w:delText>0.24</w:delText>
              </w:r>
            </w:del>
          </w:p>
        </w:tc>
      </w:tr>
      <w:tr w:rsidR="00DD039F" w:rsidRPr="00A44F44" w:rsidDel="0096313F" w14:paraId="0AED3BF1" w14:textId="42DCC63C" w:rsidTr="00213370">
        <w:trPr>
          <w:trHeight w:val="340"/>
          <w:del w:id="1484" w:author="Lucy Marshall" w:date="2019-06-30T09:03:00Z"/>
        </w:trPr>
        <w:tc>
          <w:tcPr>
            <w:tcW w:w="0" w:type="auto"/>
            <w:vMerge/>
            <w:tcBorders>
              <w:top w:val="single" w:sz="4" w:space="0" w:color="C0C0C0"/>
              <w:left w:val="nil"/>
              <w:bottom w:val="nil"/>
              <w:right w:val="nil"/>
            </w:tcBorders>
            <w:vAlign w:val="center"/>
            <w:hideMark/>
          </w:tcPr>
          <w:p w14:paraId="0760992E" w14:textId="084D2682" w:rsidR="00DD039F" w:rsidRPr="0051745E" w:rsidDel="0096313F" w:rsidRDefault="00DD039F" w:rsidP="00213370">
            <w:pPr>
              <w:rPr>
                <w:del w:id="1485"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1FE12E76" w14:textId="0F86FFFD" w:rsidR="00DD039F" w:rsidRPr="0051745E" w:rsidDel="0096313F" w:rsidRDefault="00DD039F" w:rsidP="00213370">
            <w:pPr>
              <w:rPr>
                <w:del w:id="1486" w:author="Lucy Marshall" w:date="2019-06-30T09:03:00Z"/>
                <w:rFonts w:ascii="Arial" w:eastAsia="Times New Roman" w:hAnsi="Arial" w:cs="Arial"/>
                <w:sz w:val="18"/>
                <w:szCs w:val="18"/>
                <w:lang w:eastAsia="en-GB"/>
              </w:rPr>
            </w:pPr>
            <w:del w:id="1487"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1CC039EA" w14:textId="1E5B2D21" w:rsidR="00DD039F" w:rsidRPr="0051745E" w:rsidDel="0096313F" w:rsidRDefault="00DD039F" w:rsidP="00213370">
            <w:pPr>
              <w:rPr>
                <w:del w:id="1488" w:author="Lucy Marshall" w:date="2019-06-30T09:03:00Z"/>
                <w:rFonts w:ascii="Arial" w:eastAsia="Times New Roman" w:hAnsi="Arial" w:cs="Arial"/>
                <w:sz w:val="18"/>
                <w:szCs w:val="18"/>
                <w:lang w:eastAsia="en-GB"/>
              </w:rPr>
            </w:pPr>
            <w:del w:id="1489"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157A7FB5" w14:textId="47A40F1A" w:rsidR="00DD039F" w:rsidRPr="0051745E" w:rsidDel="0096313F" w:rsidRDefault="00DD039F" w:rsidP="00213370">
            <w:pPr>
              <w:jc w:val="right"/>
              <w:rPr>
                <w:del w:id="1490" w:author="Lucy Marshall" w:date="2019-06-30T09:03:00Z"/>
                <w:rFonts w:ascii="Arial" w:eastAsia="Times New Roman" w:hAnsi="Arial" w:cs="Arial"/>
                <w:sz w:val="18"/>
                <w:szCs w:val="18"/>
                <w:lang w:eastAsia="en-GB"/>
              </w:rPr>
            </w:pPr>
            <w:del w:id="1491" w:author="Lucy Marshall" w:date="2019-06-30T09:03:00Z">
              <w:r w:rsidRPr="0051745E" w:rsidDel="0096313F">
                <w:rPr>
                  <w:rFonts w:ascii="Arial" w:eastAsia="Times New Roman" w:hAnsi="Arial" w:cs="Arial"/>
                  <w:sz w:val="18"/>
                  <w:szCs w:val="18"/>
                  <w:lang w:eastAsia="en-GB"/>
                </w:rPr>
                <w:delText>0.189</w:delText>
              </w:r>
            </w:del>
          </w:p>
        </w:tc>
        <w:tc>
          <w:tcPr>
            <w:tcW w:w="1120" w:type="dxa"/>
            <w:tcBorders>
              <w:top w:val="single" w:sz="4" w:space="0" w:color="C0C0C0"/>
              <w:left w:val="nil"/>
              <w:bottom w:val="single" w:sz="4" w:space="0" w:color="C0C0C0"/>
              <w:right w:val="single" w:sz="4" w:space="0" w:color="E0E0E0"/>
            </w:tcBorders>
            <w:noWrap/>
            <w:hideMark/>
          </w:tcPr>
          <w:p w14:paraId="1781F0FD" w14:textId="7B58D879" w:rsidR="00DD039F" w:rsidRPr="0051745E" w:rsidDel="0096313F" w:rsidRDefault="00DD039F" w:rsidP="00213370">
            <w:pPr>
              <w:jc w:val="right"/>
              <w:rPr>
                <w:del w:id="1492" w:author="Lucy Marshall" w:date="2019-06-30T09:03:00Z"/>
                <w:rFonts w:ascii="Arial" w:eastAsia="Times New Roman" w:hAnsi="Arial" w:cs="Arial"/>
                <w:sz w:val="18"/>
                <w:szCs w:val="18"/>
                <w:lang w:eastAsia="en-GB"/>
              </w:rPr>
            </w:pPr>
            <w:del w:id="1493" w:author="Lucy Marshall" w:date="2019-06-30T09:03:00Z">
              <w:r w:rsidRPr="0051745E" w:rsidDel="0096313F">
                <w:rPr>
                  <w:rFonts w:ascii="Arial" w:eastAsia="Times New Roman" w:hAnsi="Arial" w:cs="Arial"/>
                  <w:sz w:val="18"/>
                  <w:szCs w:val="18"/>
                  <w:lang w:eastAsia="en-GB"/>
                </w:rPr>
                <w:delText>0.200</w:delText>
              </w:r>
            </w:del>
          </w:p>
        </w:tc>
        <w:tc>
          <w:tcPr>
            <w:tcW w:w="1080" w:type="dxa"/>
            <w:tcBorders>
              <w:top w:val="single" w:sz="4" w:space="0" w:color="C0C0C0"/>
              <w:left w:val="nil"/>
              <w:bottom w:val="single" w:sz="4" w:space="0" w:color="C0C0C0"/>
              <w:right w:val="nil"/>
            </w:tcBorders>
          </w:tcPr>
          <w:p w14:paraId="6F06D028" w14:textId="1A75A1A8" w:rsidR="00DD039F" w:rsidRPr="0051745E" w:rsidDel="0096313F" w:rsidRDefault="00DD039F" w:rsidP="00213370">
            <w:pPr>
              <w:jc w:val="right"/>
              <w:rPr>
                <w:del w:id="1494"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36C7BD9" w14:textId="54161900" w:rsidR="00DD039F" w:rsidRPr="0051745E" w:rsidDel="0096313F" w:rsidRDefault="00DD039F" w:rsidP="00213370">
            <w:pPr>
              <w:jc w:val="right"/>
              <w:rPr>
                <w:del w:id="1495" w:author="Lucy Marshall" w:date="2019-06-30T09:03:00Z"/>
                <w:rFonts w:ascii="Arial" w:eastAsia="Times New Roman" w:hAnsi="Arial" w:cs="Arial"/>
                <w:sz w:val="18"/>
                <w:szCs w:val="18"/>
                <w:lang w:eastAsia="en-GB"/>
              </w:rPr>
            </w:pPr>
            <w:del w:id="149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23D834A3" w14:textId="571E1A46" w:rsidR="00DD039F" w:rsidRPr="0051745E" w:rsidDel="0096313F" w:rsidRDefault="00DD039F" w:rsidP="00213370">
            <w:pPr>
              <w:jc w:val="right"/>
              <w:rPr>
                <w:del w:id="1497" w:author="Lucy Marshall" w:date="2019-06-30T09:03:00Z"/>
                <w:rFonts w:ascii="Arial" w:eastAsia="Times New Roman" w:hAnsi="Arial" w:cs="Arial"/>
                <w:sz w:val="18"/>
                <w:szCs w:val="18"/>
                <w:lang w:eastAsia="en-GB"/>
              </w:rPr>
            </w:pPr>
            <w:del w:id="1498" w:author="Lucy Marshall" w:date="2019-06-30T09:03:00Z">
              <w:r w:rsidRPr="0051745E" w:rsidDel="0096313F">
                <w:rPr>
                  <w:rFonts w:ascii="Arial" w:eastAsia="Times New Roman" w:hAnsi="Arial" w:cs="Arial"/>
                  <w:sz w:val="18"/>
                  <w:szCs w:val="18"/>
                  <w:lang w:eastAsia="en-GB"/>
                </w:rPr>
                <w:delText>-0.38</w:delText>
              </w:r>
            </w:del>
          </w:p>
        </w:tc>
        <w:tc>
          <w:tcPr>
            <w:tcW w:w="1480" w:type="dxa"/>
            <w:tcBorders>
              <w:top w:val="single" w:sz="4" w:space="0" w:color="C0C0C0"/>
              <w:left w:val="nil"/>
              <w:bottom w:val="single" w:sz="4" w:space="0" w:color="C0C0C0"/>
              <w:right w:val="nil"/>
            </w:tcBorders>
            <w:noWrap/>
            <w:hideMark/>
          </w:tcPr>
          <w:p w14:paraId="38680DFC" w14:textId="6E5EB899" w:rsidR="00DD039F" w:rsidRPr="0051745E" w:rsidDel="0096313F" w:rsidRDefault="00DD039F" w:rsidP="00213370">
            <w:pPr>
              <w:jc w:val="right"/>
              <w:rPr>
                <w:del w:id="1499" w:author="Lucy Marshall" w:date="2019-06-30T09:03:00Z"/>
                <w:rFonts w:ascii="Arial" w:eastAsia="Times New Roman" w:hAnsi="Arial" w:cs="Arial"/>
                <w:sz w:val="18"/>
                <w:szCs w:val="18"/>
                <w:lang w:eastAsia="en-GB"/>
              </w:rPr>
            </w:pPr>
            <w:del w:id="1500" w:author="Lucy Marshall" w:date="2019-06-30T09:03:00Z">
              <w:r w:rsidRPr="0051745E" w:rsidDel="0096313F">
                <w:rPr>
                  <w:rFonts w:ascii="Arial" w:eastAsia="Times New Roman" w:hAnsi="Arial" w:cs="Arial"/>
                  <w:sz w:val="18"/>
                  <w:szCs w:val="18"/>
                  <w:lang w:eastAsia="en-GB"/>
                </w:rPr>
                <w:delText>0.76</w:delText>
              </w:r>
            </w:del>
          </w:p>
        </w:tc>
      </w:tr>
      <w:tr w:rsidR="00DD039F" w:rsidRPr="00A44F44" w:rsidDel="0096313F" w14:paraId="1E0AB76F" w14:textId="402AB16E" w:rsidTr="00213370">
        <w:trPr>
          <w:trHeight w:val="340"/>
          <w:del w:id="1501" w:author="Lucy Marshall" w:date="2019-06-30T09:03:00Z"/>
        </w:trPr>
        <w:tc>
          <w:tcPr>
            <w:tcW w:w="0" w:type="auto"/>
            <w:vMerge/>
            <w:tcBorders>
              <w:top w:val="single" w:sz="4" w:space="0" w:color="C0C0C0"/>
              <w:left w:val="nil"/>
              <w:bottom w:val="nil"/>
              <w:right w:val="nil"/>
            </w:tcBorders>
            <w:vAlign w:val="center"/>
            <w:hideMark/>
          </w:tcPr>
          <w:p w14:paraId="4A21334A" w14:textId="2AADC0FE" w:rsidR="00DD039F" w:rsidRPr="0051745E" w:rsidDel="0096313F" w:rsidRDefault="00DD039F" w:rsidP="00213370">
            <w:pPr>
              <w:rPr>
                <w:del w:id="150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6B97432" w14:textId="66D197E7" w:rsidR="00DD039F" w:rsidRPr="0051745E" w:rsidDel="0096313F" w:rsidRDefault="00DD039F" w:rsidP="00213370">
            <w:pPr>
              <w:rPr>
                <w:del w:id="1503"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3ABABF5" w14:textId="2AD70337" w:rsidR="00DD039F" w:rsidRPr="0051745E" w:rsidDel="0096313F" w:rsidRDefault="00DD039F" w:rsidP="00213370">
            <w:pPr>
              <w:rPr>
                <w:del w:id="1504" w:author="Lucy Marshall" w:date="2019-06-30T09:03:00Z"/>
                <w:rFonts w:ascii="Arial" w:eastAsia="Times New Roman" w:hAnsi="Arial" w:cs="Arial"/>
                <w:sz w:val="18"/>
                <w:szCs w:val="18"/>
                <w:lang w:eastAsia="en-GB"/>
              </w:rPr>
            </w:pPr>
            <w:del w:id="1505"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2BF0B158" w14:textId="2C656CB6" w:rsidR="00DD039F" w:rsidRPr="0051745E" w:rsidDel="0096313F" w:rsidRDefault="00DD039F" w:rsidP="00213370">
            <w:pPr>
              <w:jc w:val="right"/>
              <w:rPr>
                <w:del w:id="1506" w:author="Lucy Marshall" w:date="2019-06-30T09:03:00Z"/>
                <w:rFonts w:ascii="Arial" w:eastAsia="Times New Roman" w:hAnsi="Arial" w:cs="Arial"/>
                <w:sz w:val="18"/>
                <w:szCs w:val="18"/>
                <w:lang w:eastAsia="en-GB"/>
              </w:rPr>
            </w:pPr>
            <w:del w:id="1507" w:author="Lucy Marshall" w:date="2019-06-30T09:03:00Z">
              <w:r w:rsidRPr="0051745E" w:rsidDel="0096313F">
                <w:rPr>
                  <w:rFonts w:ascii="Arial" w:eastAsia="Times New Roman" w:hAnsi="Arial" w:cs="Arial"/>
                  <w:sz w:val="18"/>
                  <w:szCs w:val="18"/>
                  <w:lang w:eastAsia="en-GB"/>
                </w:rPr>
                <w:delText>-0.536</w:delText>
              </w:r>
            </w:del>
          </w:p>
        </w:tc>
        <w:tc>
          <w:tcPr>
            <w:tcW w:w="1120" w:type="dxa"/>
            <w:tcBorders>
              <w:top w:val="nil"/>
              <w:left w:val="nil"/>
              <w:bottom w:val="single" w:sz="4" w:space="0" w:color="C0C0C0"/>
              <w:right w:val="single" w:sz="4" w:space="0" w:color="E0E0E0"/>
            </w:tcBorders>
            <w:noWrap/>
            <w:hideMark/>
          </w:tcPr>
          <w:p w14:paraId="4BD0408E" w14:textId="38E2CF8C" w:rsidR="00DD039F" w:rsidRPr="0051745E" w:rsidDel="0096313F" w:rsidRDefault="00DD039F" w:rsidP="00213370">
            <w:pPr>
              <w:jc w:val="right"/>
              <w:rPr>
                <w:del w:id="1508" w:author="Lucy Marshall" w:date="2019-06-30T09:03:00Z"/>
                <w:rFonts w:ascii="Arial" w:eastAsia="Times New Roman" w:hAnsi="Arial" w:cs="Arial"/>
                <w:sz w:val="18"/>
                <w:szCs w:val="18"/>
                <w:lang w:eastAsia="en-GB"/>
              </w:rPr>
            </w:pPr>
            <w:del w:id="1509" w:author="Lucy Marshall" w:date="2019-06-30T09:03:00Z">
              <w:r w:rsidRPr="0051745E" w:rsidDel="0096313F">
                <w:rPr>
                  <w:rFonts w:ascii="Arial" w:eastAsia="Times New Roman" w:hAnsi="Arial" w:cs="Arial"/>
                  <w:sz w:val="18"/>
                  <w:szCs w:val="18"/>
                  <w:lang w:eastAsia="en-GB"/>
                </w:rPr>
                <w:delText>0.237</w:delText>
              </w:r>
            </w:del>
          </w:p>
        </w:tc>
        <w:tc>
          <w:tcPr>
            <w:tcW w:w="1080" w:type="dxa"/>
            <w:tcBorders>
              <w:top w:val="nil"/>
              <w:left w:val="nil"/>
              <w:bottom w:val="single" w:sz="4" w:space="0" w:color="C0C0C0"/>
              <w:right w:val="nil"/>
            </w:tcBorders>
          </w:tcPr>
          <w:p w14:paraId="0F495B49" w14:textId="7040F078" w:rsidR="00DD039F" w:rsidRPr="0051745E" w:rsidDel="0096313F" w:rsidRDefault="00DD039F" w:rsidP="00213370">
            <w:pPr>
              <w:jc w:val="right"/>
              <w:rPr>
                <w:del w:id="1510"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C3FAEE1" w14:textId="2FDB8550" w:rsidR="00DD039F" w:rsidRPr="0051745E" w:rsidDel="0096313F" w:rsidRDefault="00DD039F" w:rsidP="00213370">
            <w:pPr>
              <w:jc w:val="right"/>
              <w:rPr>
                <w:del w:id="1511" w:author="Lucy Marshall" w:date="2019-06-30T09:03:00Z"/>
                <w:rFonts w:ascii="Arial" w:eastAsia="Times New Roman" w:hAnsi="Arial" w:cs="Arial"/>
                <w:sz w:val="18"/>
                <w:szCs w:val="18"/>
                <w:lang w:eastAsia="en-GB"/>
              </w:rPr>
            </w:pPr>
            <w:del w:id="1512" w:author="Lucy Marshall" w:date="2019-06-30T09:03:00Z">
              <w:r w:rsidRPr="0051745E" w:rsidDel="0096313F">
                <w:rPr>
                  <w:rFonts w:ascii="Arial" w:eastAsia="Times New Roman" w:hAnsi="Arial" w:cs="Arial"/>
                  <w:sz w:val="18"/>
                  <w:szCs w:val="18"/>
                  <w:lang w:eastAsia="en-GB"/>
                </w:rPr>
                <w:delText>0.247</w:delText>
              </w:r>
            </w:del>
          </w:p>
        </w:tc>
        <w:tc>
          <w:tcPr>
            <w:tcW w:w="1480" w:type="dxa"/>
            <w:tcBorders>
              <w:top w:val="nil"/>
              <w:left w:val="nil"/>
              <w:bottom w:val="single" w:sz="4" w:space="0" w:color="C0C0C0"/>
              <w:right w:val="single" w:sz="4" w:space="0" w:color="E0E0E0"/>
            </w:tcBorders>
            <w:noWrap/>
            <w:hideMark/>
          </w:tcPr>
          <w:p w14:paraId="0224996D" w14:textId="009FD073" w:rsidR="00DD039F" w:rsidRPr="0051745E" w:rsidDel="0096313F" w:rsidRDefault="00DD039F" w:rsidP="00213370">
            <w:pPr>
              <w:jc w:val="right"/>
              <w:rPr>
                <w:del w:id="1513" w:author="Lucy Marshall" w:date="2019-06-30T09:03:00Z"/>
                <w:rFonts w:ascii="Arial" w:eastAsia="Times New Roman" w:hAnsi="Arial" w:cs="Arial"/>
                <w:sz w:val="18"/>
                <w:szCs w:val="18"/>
                <w:lang w:eastAsia="en-GB"/>
              </w:rPr>
            </w:pPr>
            <w:del w:id="1514" w:author="Lucy Marshall" w:date="2019-06-30T09:03:00Z">
              <w:r w:rsidRPr="0051745E" w:rsidDel="0096313F">
                <w:rPr>
                  <w:rFonts w:ascii="Arial" w:eastAsia="Times New Roman" w:hAnsi="Arial" w:cs="Arial"/>
                  <w:sz w:val="18"/>
                  <w:szCs w:val="18"/>
                  <w:lang w:eastAsia="en-GB"/>
                </w:rPr>
                <w:delText>-1.21</w:delText>
              </w:r>
            </w:del>
          </w:p>
        </w:tc>
        <w:tc>
          <w:tcPr>
            <w:tcW w:w="1480" w:type="dxa"/>
            <w:tcBorders>
              <w:top w:val="nil"/>
              <w:left w:val="nil"/>
              <w:bottom w:val="single" w:sz="4" w:space="0" w:color="C0C0C0"/>
              <w:right w:val="nil"/>
            </w:tcBorders>
            <w:noWrap/>
            <w:hideMark/>
          </w:tcPr>
          <w:p w14:paraId="511E9A1A" w14:textId="114C88D9" w:rsidR="00DD039F" w:rsidRPr="0051745E" w:rsidDel="0096313F" w:rsidRDefault="00DD039F" w:rsidP="00213370">
            <w:pPr>
              <w:jc w:val="right"/>
              <w:rPr>
                <w:del w:id="1515" w:author="Lucy Marshall" w:date="2019-06-30T09:03:00Z"/>
                <w:rFonts w:ascii="Arial" w:eastAsia="Times New Roman" w:hAnsi="Arial" w:cs="Arial"/>
                <w:sz w:val="18"/>
                <w:szCs w:val="18"/>
                <w:lang w:eastAsia="en-GB"/>
              </w:rPr>
            </w:pPr>
            <w:del w:id="1516" w:author="Lucy Marshall" w:date="2019-06-30T09:03:00Z">
              <w:r w:rsidRPr="0051745E" w:rsidDel="0096313F">
                <w:rPr>
                  <w:rFonts w:ascii="Arial" w:eastAsia="Times New Roman" w:hAnsi="Arial" w:cs="Arial"/>
                  <w:sz w:val="18"/>
                  <w:szCs w:val="18"/>
                  <w:lang w:eastAsia="en-GB"/>
                </w:rPr>
                <w:delText>0.14</w:delText>
              </w:r>
            </w:del>
          </w:p>
        </w:tc>
      </w:tr>
      <w:tr w:rsidR="00DD039F" w:rsidRPr="00A44F44" w:rsidDel="0096313F" w14:paraId="56AF053B" w14:textId="4029DA30" w:rsidTr="00213370">
        <w:trPr>
          <w:trHeight w:val="340"/>
          <w:del w:id="1517" w:author="Lucy Marshall" w:date="2019-06-30T09:03:00Z"/>
        </w:trPr>
        <w:tc>
          <w:tcPr>
            <w:tcW w:w="0" w:type="auto"/>
            <w:vMerge/>
            <w:tcBorders>
              <w:top w:val="single" w:sz="4" w:space="0" w:color="C0C0C0"/>
              <w:left w:val="nil"/>
              <w:bottom w:val="nil"/>
              <w:right w:val="nil"/>
            </w:tcBorders>
            <w:vAlign w:val="center"/>
            <w:hideMark/>
          </w:tcPr>
          <w:p w14:paraId="1C2BDB98" w14:textId="40E59AD2" w:rsidR="00DD039F" w:rsidRPr="0051745E" w:rsidDel="0096313F" w:rsidRDefault="00DD039F" w:rsidP="00213370">
            <w:pPr>
              <w:rPr>
                <w:del w:id="151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9940785" w14:textId="437141F5" w:rsidR="00DD039F" w:rsidRPr="0051745E" w:rsidDel="0096313F" w:rsidRDefault="00DD039F" w:rsidP="00213370">
            <w:pPr>
              <w:rPr>
                <w:del w:id="1519"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EF16717" w14:textId="64B468F4" w:rsidR="00DD039F" w:rsidRPr="0051745E" w:rsidDel="0096313F" w:rsidRDefault="00DD039F" w:rsidP="00213370">
            <w:pPr>
              <w:rPr>
                <w:del w:id="1520" w:author="Lucy Marshall" w:date="2019-06-30T09:03:00Z"/>
                <w:rFonts w:ascii="Arial" w:eastAsia="Times New Roman" w:hAnsi="Arial" w:cs="Arial"/>
                <w:sz w:val="18"/>
                <w:szCs w:val="18"/>
                <w:lang w:eastAsia="en-GB"/>
              </w:rPr>
            </w:pPr>
            <w:del w:id="1521"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2E0C94CE" w14:textId="2E9DCEF1" w:rsidR="00DD039F" w:rsidRPr="0051745E" w:rsidDel="0096313F" w:rsidRDefault="00DD039F" w:rsidP="00213370">
            <w:pPr>
              <w:jc w:val="right"/>
              <w:rPr>
                <w:del w:id="1522" w:author="Lucy Marshall" w:date="2019-06-30T09:03:00Z"/>
                <w:rFonts w:ascii="Arial" w:eastAsia="Times New Roman" w:hAnsi="Arial" w:cs="Arial"/>
                <w:sz w:val="18"/>
                <w:szCs w:val="18"/>
                <w:lang w:eastAsia="en-GB"/>
              </w:rPr>
            </w:pPr>
            <w:del w:id="1523" w:author="Lucy Marshall" w:date="2019-06-30T09:03:00Z">
              <w:r w:rsidRPr="0051745E" w:rsidDel="0096313F">
                <w:rPr>
                  <w:rFonts w:ascii="Arial" w:eastAsia="Times New Roman" w:hAnsi="Arial" w:cs="Arial"/>
                  <w:sz w:val="18"/>
                  <w:szCs w:val="18"/>
                  <w:lang w:eastAsia="en-GB"/>
                </w:rPr>
                <w:delText>0.511</w:delText>
              </w:r>
            </w:del>
          </w:p>
        </w:tc>
        <w:tc>
          <w:tcPr>
            <w:tcW w:w="1120" w:type="dxa"/>
            <w:tcBorders>
              <w:top w:val="nil"/>
              <w:left w:val="nil"/>
              <w:bottom w:val="single" w:sz="4" w:space="0" w:color="C0C0C0"/>
              <w:right w:val="single" w:sz="4" w:space="0" w:color="E0E0E0"/>
            </w:tcBorders>
            <w:noWrap/>
            <w:hideMark/>
          </w:tcPr>
          <w:p w14:paraId="33B56633" w14:textId="090E7ABC" w:rsidR="00DD039F" w:rsidRPr="0051745E" w:rsidDel="0096313F" w:rsidRDefault="00DD039F" w:rsidP="00213370">
            <w:pPr>
              <w:jc w:val="right"/>
              <w:rPr>
                <w:del w:id="1524" w:author="Lucy Marshall" w:date="2019-06-30T09:03:00Z"/>
                <w:rFonts w:ascii="Arial" w:eastAsia="Times New Roman" w:hAnsi="Arial" w:cs="Arial"/>
                <w:sz w:val="18"/>
                <w:szCs w:val="18"/>
                <w:lang w:eastAsia="en-GB"/>
              </w:rPr>
            </w:pPr>
            <w:del w:id="1525" w:author="Lucy Marshall" w:date="2019-06-30T09:03:00Z">
              <w:r w:rsidRPr="0051745E" w:rsidDel="0096313F">
                <w:rPr>
                  <w:rFonts w:ascii="Arial" w:eastAsia="Times New Roman" w:hAnsi="Arial" w:cs="Arial"/>
                  <w:sz w:val="18"/>
                  <w:szCs w:val="18"/>
                  <w:lang w:eastAsia="en-GB"/>
                </w:rPr>
                <w:delText>0.214</w:delText>
              </w:r>
            </w:del>
          </w:p>
        </w:tc>
        <w:tc>
          <w:tcPr>
            <w:tcW w:w="1080" w:type="dxa"/>
            <w:tcBorders>
              <w:top w:val="nil"/>
              <w:left w:val="nil"/>
              <w:bottom w:val="single" w:sz="4" w:space="0" w:color="C0C0C0"/>
              <w:right w:val="nil"/>
            </w:tcBorders>
          </w:tcPr>
          <w:p w14:paraId="511E7151" w14:textId="0B873047" w:rsidR="00DD039F" w:rsidRPr="0051745E" w:rsidDel="0096313F" w:rsidRDefault="00DD039F" w:rsidP="00213370">
            <w:pPr>
              <w:jc w:val="right"/>
              <w:rPr>
                <w:del w:id="1526"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7EE1282" w14:textId="15F38986" w:rsidR="00DD039F" w:rsidRPr="0051745E" w:rsidDel="0096313F" w:rsidRDefault="00DD039F" w:rsidP="00213370">
            <w:pPr>
              <w:jc w:val="right"/>
              <w:rPr>
                <w:del w:id="1527" w:author="Lucy Marshall" w:date="2019-06-30T09:03:00Z"/>
                <w:rFonts w:ascii="Arial" w:eastAsia="Times New Roman" w:hAnsi="Arial" w:cs="Arial"/>
                <w:sz w:val="18"/>
                <w:szCs w:val="18"/>
                <w:lang w:eastAsia="en-GB"/>
              </w:rPr>
            </w:pPr>
            <w:del w:id="1528" w:author="Lucy Marshall" w:date="2019-06-30T09:03:00Z">
              <w:r w:rsidRPr="0051745E" w:rsidDel="0096313F">
                <w:rPr>
                  <w:rFonts w:ascii="Arial" w:eastAsia="Times New Roman" w:hAnsi="Arial" w:cs="Arial"/>
                  <w:sz w:val="18"/>
                  <w:szCs w:val="18"/>
                  <w:lang w:eastAsia="en-GB"/>
                </w:rPr>
                <w:delText>0.177</w:delText>
              </w:r>
            </w:del>
          </w:p>
        </w:tc>
        <w:tc>
          <w:tcPr>
            <w:tcW w:w="1480" w:type="dxa"/>
            <w:tcBorders>
              <w:top w:val="nil"/>
              <w:left w:val="nil"/>
              <w:bottom w:val="single" w:sz="4" w:space="0" w:color="C0C0C0"/>
              <w:right w:val="single" w:sz="4" w:space="0" w:color="E0E0E0"/>
            </w:tcBorders>
            <w:noWrap/>
            <w:hideMark/>
          </w:tcPr>
          <w:p w14:paraId="2348D627" w14:textId="15E9C7F8" w:rsidR="00DD039F" w:rsidRPr="0051745E" w:rsidDel="0096313F" w:rsidRDefault="00DD039F" w:rsidP="00213370">
            <w:pPr>
              <w:jc w:val="right"/>
              <w:rPr>
                <w:del w:id="1529" w:author="Lucy Marshall" w:date="2019-06-30T09:03:00Z"/>
                <w:rFonts w:ascii="Arial" w:eastAsia="Times New Roman" w:hAnsi="Arial" w:cs="Arial"/>
                <w:sz w:val="18"/>
                <w:szCs w:val="18"/>
                <w:lang w:eastAsia="en-GB"/>
              </w:rPr>
            </w:pPr>
            <w:del w:id="1530" w:author="Lucy Marshall" w:date="2019-06-30T09:03:00Z">
              <w:r w:rsidRPr="0051745E" w:rsidDel="0096313F">
                <w:rPr>
                  <w:rFonts w:ascii="Arial" w:eastAsia="Times New Roman" w:hAnsi="Arial" w:cs="Arial"/>
                  <w:sz w:val="18"/>
                  <w:szCs w:val="18"/>
                  <w:lang w:eastAsia="en-GB"/>
                </w:rPr>
                <w:delText>-0.10</w:delText>
              </w:r>
            </w:del>
          </w:p>
        </w:tc>
        <w:tc>
          <w:tcPr>
            <w:tcW w:w="1480" w:type="dxa"/>
            <w:tcBorders>
              <w:top w:val="nil"/>
              <w:left w:val="nil"/>
              <w:bottom w:val="single" w:sz="4" w:space="0" w:color="C0C0C0"/>
              <w:right w:val="nil"/>
            </w:tcBorders>
            <w:noWrap/>
            <w:hideMark/>
          </w:tcPr>
          <w:p w14:paraId="3C4C503D" w14:textId="2AB6C17E" w:rsidR="00DD039F" w:rsidRPr="0051745E" w:rsidDel="0096313F" w:rsidRDefault="00DD039F" w:rsidP="00213370">
            <w:pPr>
              <w:jc w:val="right"/>
              <w:rPr>
                <w:del w:id="1531" w:author="Lucy Marshall" w:date="2019-06-30T09:03:00Z"/>
                <w:rFonts w:ascii="Arial" w:eastAsia="Times New Roman" w:hAnsi="Arial" w:cs="Arial"/>
                <w:sz w:val="18"/>
                <w:szCs w:val="18"/>
                <w:lang w:eastAsia="en-GB"/>
              </w:rPr>
            </w:pPr>
            <w:del w:id="1532" w:author="Lucy Marshall" w:date="2019-06-30T09:03:00Z">
              <w:r w:rsidRPr="0051745E" w:rsidDel="0096313F">
                <w:rPr>
                  <w:rFonts w:ascii="Arial" w:eastAsia="Times New Roman" w:hAnsi="Arial" w:cs="Arial"/>
                  <w:sz w:val="18"/>
                  <w:szCs w:val="18"/>
                  <w:lang w:eastAsia="en-GB"/>
                </w:rPr>
                <w:delText>1.12</w:delText>
              </w:r>
            </w:del>
          </w:p>
        </w:tc>
      </w:tr>
      <w:tr w:rsidR="00DD039F" w:rsidRPr="00A44F44" w:rsidDel="0096313F" w14:paraId="7A425B1D" w14:textId="3C176EBB" w:rsidTr="00213370">
        <w:trPr>
          <w:trHeight w:val="340"/>
          <w:del w:id="1533" w:author="Lucy Marshall" w:date="2019-06-30T09:03:00Z"/>
        </w:trPr>
        <w:tc>
          <w:tcPr>
            <w:tcW w:w="0" w:type="auto"/>
            <w:vMerge/>
            <w:tcBorders>
              <w:top w:val="single" w:sz="4" w:space="0" w:color="C0C0C0"/>
              <w:left w:val="nil"/>
              <w:bottom w:val="nil"/>
              <w:right w:val="nil"/>
            </w:tcBorders>
            <w:vAlign w:val="center"/>
            <w:hideMark/>
          </w:tcPr>
          <w:p w14:paraId="136896CE" w14:textId="20A42DFE" w:rsidR="00DD039F" w:rsidRPr="0051745E" w:rsidDel="0096313F" w:rsidRDefault="00DD039F" w:rsidP="00213370">
            <w:pPr>
              <w:rPr>
                <w:del w:id="153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E6E25AB" w14:textId="558538D9" w:rsidR="00DD039F" w:rsidRPr="0051745E" w:rsidDel="0096313F" w:rsidRDefault="00DD039F" w:rsidP="00213370">
            <w:pPr>
              <w:rPr>
                <w:del w:id="1535" w:author="Lucy Marshall" w:date="2019-06-30T09:03:00Z"/>
                <w:rFonts w:ascii="Arial" w:eastAsia="Times New Roman" w:hAnsi="Arial" w:cs="Arial"/>
                <w:sz w:val="18"/>
                <w:szCs w:val="18"/>
                <w:lang w:eastAsia="en-GB"/>
              </w:rPr>
            </w:pPr>
          </w:p>
        </w:tc>
        <w:tc>
          <w:tcPr>
            <w:tcW w:w="1740" w:type="dxa"/>
            <w:shd w:val="clear" w:color="auto" w:fill="E0E0E0"/>
            <w:hideMark/>
          </w:tcPr>
          <w:p w14:paraId="52A7D9E0" w14:textId="7DF6FC9E" w:rsidR="00DD039F" w:rsidRPr="0051745E" w:rsidDel="0096313F" w:rsidRDefault="00DD039F" w:rsidP="00213370">
            <w:pPr>
              <w:rPr>
                <w:del w:id="1536" w:author="Lucy Marshall" w:date="2019-06-30T09:03:00Z"/>
                <w:rFonts w:ascii="Arial" w:eastAsia="Times New Roman" w:hAnsi="Arial" w:cs="Arial"/>
                <w:sz w:val="18"/>
                <w:szCs w:val="18"/>
                <w:lang w:eastAsia="en-GB"/>
              </w:rPr>
            </w:pPr>
            <w:del w:id="1537"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0C5E4E87" w14:textId="2E2D82E6" w:rsidR="00DD039F" w:rsidRPr="0051745E" w:rsidDel="0096313F" w:rsidRDefault="00DD039F" w:rsidP="00213370">
            <w:pPr>
              <w:jc w:val="right"/>
              <w:rPr>
                <w:del w:id="1538" w:author="Lucy Marshall" w:date="2019-06-30T09:03:00Z"/>
                <w:rFonts w:ascii="Arial" w:eastAsia="Times New Roman" w:hAnsi="Arial" w:cs="Arial"/>
                <w:sz w:val="18"/>
                <w:szCs w:val="18"/>
                <w:lang w:eastAsia="en-GB"/>
              </w:rPr>
            </w:pPr>
            <w:del w:id="1539" w:author="Lucy Marshall" w:date="2019-06-30T09:03:00Z">
              <w:r w:rsidRPr="0051745E" w:rsidDel="0096313F">
                <w:rPr>
                  <w:rFonts w:ascii="Arial" w:eastAsia="Times New Roman" w:hAnsi="Arial" w:cs="Arial"/>
                  <w:sz w:val="18"/>
                  <w:szCs w:val="18"/>
                  <w:lang w:eastAsia="en-GB"/>
                </w:rPr>
                <w:delText>0.079</w:delText>
              </w:r>
            </w:del>
          </w:p>
        </w:tc>
        <w:tc>
          <w:tcPr>
            <w:tcW w:w="1120" w:type="dxa"/>
            <w:tcBorders>
              <w:top w:val="nil"/>
              <w:left w:val="nil"/>
              <w:bottom w:val="nil"/>
              <w:right w:val="single" w:sz="4" w:space="0" w:color="E0E0E0"/>
            </w:tcBorders>
            <w:noWrap/>
            <w:hideMark/>
          </w:tcPr>
          <w:p w14:paraId="18F756F4" w14:textId="569ABACE" w:rsidR="00DD039F" w:rsidRPr="0051745E" w:rsidDel="0096313F" w:rsidRDefault="00DD039F" w:rsidP="00213370">
            <w:pPr>
              <w:jc w:val="right"/>
              <w:rPr>
                <w:del w:id="1540" w:author="Lucy Marshall" w:date="2019-06-30T09:03:00Z"/>
                <w:rFonts w:ascii="Arial" w:eastAsia="Times New Roman" w:hAnsi="Arial" w:cs="Arial"/>
                <w:sz w:val="18"/>
                <w:szCs w:val="18"/>
                <w:lang w:eastAsia="en-GB"/>
              </w:rPr>
            </w:pPr>
            <w:del w:id="1541" w:author="Lucy Marshall" w:date="2019-06-30T09:03:00Z">
              <w:r w:rsidRPr="0051745E" w:rsidDel="0096313F">
                <w:rPr>
                  <w:rFonts w:ascii="Arial" w:eastAsia="Times New Roman" w:hAnsi="Arial" w:cs="Arial"/>
                  <w:sz w:val="18"/>
                  <w:szCs w:val="18"/>
                  <w:lang w:eastAsia="en-GB"/>
                </w:rPr>
                <w:delText>0.241</w:delText>
              </w:r>
            </w:del>
          </w:p>
        </w:tc>
        <w:tc>
          <w:tcPr>
            <w:tcW w:w="1080" w:type="dxa"/>
          </w:tcPr>
          <w:p w14:paraId="63CF942C" w14:textId="08FD6787" w:rsidR="00DD039F" w:rsidRPr="0051745E" w:rsidDel="0096313F" w:rsidRDefault="00DD039F" w:rsidP="00213370">
            <w:pPr>
              <w:jc w:val="right"/>
              <w:rPr>
                <w:del w:id="1542"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D744B67" w14:textId="54CE279C" w:rsidR="00DD039F" w:rsidRPr="0051745E" w:rsidDel="0096313F" w:rsidRDefault="00DD039F" w:rsidP="00213370">
            <w:pPr>
              <w:jc w:val="right"/>
              <w:rPr>
                <w:del w:id="1543" w:author="Lucy Marshall" w:date="2019-06-30T09:03:00Z"/>
                <w:rFonts w:ascii="Arial" w:eastAsia="Times New Roman" w:hAnsi="Arial" w:cs="Arial"/>
                <w:sz w:val="18"/>
                <w:szCs w:val="18"/>
                <w:lang w:eastAsia="en-GB"/>
              </w:rPr>
            </w:pPr>
            <w:del w:id="1544"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617D8C14" w14:textId="3C3385BE" w:rsidR="00DD039F" w:rsidRPr="0051745E" w:rsidDel="0096313F" w:rsidRDefault="00DD039F" w:rsidP="00213370">
            <w:pPr>
              <w:jc w:val="right"/>
              <w:rPr>
                <w:del w:id="1545" w:author="Lucy Marshall" w:date="2019-06-30T09:03:00Z"/>
                <w:rFonts w:ascii="Arial" w:eastAsia="Times New Roman" w:hAnsi="Arial" w:cs="Arial"/>
                <w:sz w:val="18"/>
                <w:szCs w:val="18"/>
                <w:lang w:eastAsia="en-GB"/>
              </w:rPr>
            </w:pPr>
            <w:del w:id="1546" w:author="Lucy Marshall" w:date="2019-06-30T09:03:00Z">
              <w:r w:rsidRPr="0051745E" w:rsidDel="0096313F">
                <w:rPr>
                  <w:rFonts w:ascii="Arial" w:eastAsia="Times New Roman" w:hAnsi="Arial" w:cs="Arial"/>
                  <w:sz w:val="18"/>
                  <w:szCs w:val="18"/>
                  <w:lang w:eastAsia="en-GB"/>
                </w:rPr>
                <w:delText>-0.60</w:delText>
              </w:r>
            </w:del>
          </w:p>
        </w:tc>
        <w:tc>
          <w:tcPr>
            <w:tcW w:w="1480" w:type="dxa"/>
            <w:noWrap/>
            <w:hideMark/>
          </w:tcPr>
          <w:p w14:paraId="2873B70E" w14:textId="21EA7F04" w:rsidR="00DD039F" w:rsidRPr="0051745E" w:rsidDel="0096313F" w:rsidRDefault="00DD039F" w:rsidP="00213370">
            <w:pPr>
              <w:jc w:val="right"/>
              <w:rPr>
                <w:del w:id="1547" w:author="Lucy Marshall" w:date="2019-06-30T09:03:00Z"/>
                <w:rFonts w:ascii="Arial" w:eastAsia="Times New Roman" w:hAnsi="Arial" w:cs="Arial"/>
                <w:sz w:val="18"/>
                <w:szCs w:val="18"/>
                <w:lang w:eastAsia="en-GB"/>
              </w:rPr>
            </w:pPr>
            <w:del w:id="1548" w:author="Lucy Marshall" w:date="2019-06-30T09:03:00Z">
              <w:r w:rsidRPr="0051745E" w:rsidDel="0096313F">
                <w:rPr>
                  <w:rFonts w:ascii="Arial" w:eastAsia="Times New Roman" w:hAnsi="Arial" w:cs="Arial"/>
                  <w:sz w:val="18"/>
                  <w:szCs w:val="18"/>
                  <w:lang w:eastAsia="en-GB"/>
                </w:rPr>
                <w:delText>0.76</w:delText>
              </w:r>
            </w:del>
          </w:p>
        </w:tc>
      </w:tr>
      <w:tr w:rsidR="00DD039F" w:rsidRPr="00A44F44" w:rsidDel="0096313F" w14:paraId="68F9D92B" w14:textId="46759103" w:rsidTr="00213370">
        <w:trPr>
          <w:trHeight w:val="340"/>
          <w:del w:id="1549" w:author="Lucy Marshall" w:date="2019-06-30T09:03:00Z"/>
        </w:trPr>
        <w:tc>
          <w:tcPr>
            <w:tcW w:w="0" w:type="auto"/>
            <w:vMerge/>
            <w:tcBorders>
              <w:top w:val="single" w:sz="4" w:space="0" w:color="C0C0C0"/>
              <w:left w:val="nil"/>
              <w:bottom w:val="nil"/>
              <w:right w:val="nil"/>
            </w:tcBorders>
            <w:vAlign w:val="center"/>
            <w:hideMark/>
          </w:tcPr>
          <w:p w14:paraId="5EAE6F3B" w14:textId="69FFD133" w:rsidR="00DD039F" w:rsidRPr="0051745E" w:rsidDel="0096313F" w:rsidRDefault="00DD039F" w:rsidP="00213370">
            <w:pPr>
              <w:rPr>
                <w:del w:id="1550"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64EE0279" w14:textId="06795802" w:rsidR="00DD039F" w:rsidRPr="0051745E" w:rsidDel="0096313F" w:rsidRDefault="00DD039F" w:rsidP="00213370">
            <w:pPr>
              <w:rPr>
                <w:del w:id="1551" w:author="Lucy Marshall" w:date="2019-06-30T09:03:00Z"/>
                <w:rFonts w:ascii="Arial" w:eastAsia="Times New Roman" w:hAnsi="Arial" w:cs="Arial"/>
                <w:sz w:val="18"/>
                <w:szCs w:val="18"/>
                <w:lang w:eastAsia="en-GB"/>
              </w:rPr>
            </w:pPr>
            <w:del w:id="1552"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19E1C635" w14:textId="30A12DD7" w:rsidR="00DD039F" w:rsidRPr="0051745E" w:rsidDel="0096313F" w:rsidRDefault="00DD039F" w:rsidP="00213370">
            <w:pPr>
              <w:rPr>
                <w:del w:id="1553" w:author="Lucy Marshall" w:date="2019-06-30T09:03:00Z"/>
                <w:rFonts w:ascii="Arial" w:eastAsia="Times New Roman" w:hAnsi="Arial" w:cs="Arial"/>
                <w:sz w:val="18"/>
                <w:szCs w:val="18"/>
                <w:lang w:eastAsia="en-GB"/>
              </w:rPr>
            </w:pPr>
            <w:del w:id="1554"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057DA876" w14:textId="6771BEE6" w:rsidR="00DD039F" w:rsidRPr="0051745E" w:rsidDel="0096313F" w:rsidRDefault="00DD039F" w:rsidP="00213370">
            <w:pPr>
              <w:jc w:val="right"/>
              <w:rPr>
                <w:del w:id="1555" w:author="Lucy Marshall" w:date="2019-06-30T09:03:00Z"/>
                <w:rFonts w:ascii="Arial" w:eastAsia="Times New Roman" w:hAnsi="Arial" w:cs="Arial"/>
                <w:sz w:val="18"/>
                <w:szCs w:val="18"/>
                <w:lang w:eastAsia="en-GB"/>
              </w:rPr>
            </w:pPr>
            <w:del w:id="1556" w:author="Lucy Marshall" w:date="2019-06-30T09:03:00Z">
              <w:r w:rsidRPr="0051745E" w:rsidDel="0096313F">
                <w:rPr>
                  <w:rFonts w:ascii="Arial" w:eastAsia="Times New Roman" w:hAnsi="Arial" w:cs="Arial"/>
                  <w:sz w:val="18"/>
                  <w:szCs w:val="18"/>
                  <w:lang w:eastAsia="en-GB"/>
                </w:rPr>
                <w:delText>0.110</w:delText>
              </w:r>
            </w:del>
          </w:p>
        </w:tc>
        <w:tc>
          <w:tcPr>
            <w:tcW w:w="1120" w:type="dxa"/>
            <w:tcBorders>
              <w:top w:val="single" w:sz="4" w:space="0" w:color="C0C0C0"/>
              <w:left w:val="nil"/>
              <w:bottom w:val="single" w:sz="4" w:space="0" w:color="C0C0C0"/>
              <w:right w:val="single" w:sz="4" w:space="0" w:color="E0E0E0"/>
            </w:tcBorders>
            <w:noWrap/>
            <w:hideMark/>
          </w:tcPr>
          <w:p w14:paraId="40B47C1A" w14:textId="789B24AF" w:rsidR="00DD039F" w:rsidRPr="0051745E" w:rsidDel="0096313F" w:rsidRDefault="00DD039F" w:rsidP="00213370">
            <w:pPr>
              <w:jc w:val="right"/>
              <w:rPr>
                <w:del w:id="1557" w:author="Lucy Marshall" w:date="2019-06-30T09:03:00Z"/>
                <w:rFonts w:ascii="Arial" w:eastAsia="Times New Roman" w:hAnsi="Arial" w:cs="Arial"/>
                <w:sz w:val="18"/>
                <w:szCs w:val="18"/>
                <w:lang w:eastAsia="en-GB"/>
              </w:rPr>
            </w:pPr>
            <w:del w:id="1558" w:author="Lucy Marshall" w:date="2019-06-30T09:03:00Z">
              <w:r w:rsidRPr="0051745E" w:rsidDel="0096313F">
                <w:rPr>
                  <w:rFonts w:ascii="Arial" w:eastAsia="Times New Roman" w:hAnsi="Arial" w:cs="Arial"/>
                  <w:sz w:val="18"/>
                  <w:szCs w:val="18"/>
                  <w:lang w:eastAsia="en-GB"/>
                </w:rPr>
                <w:delText>0.226</w:delText>
              </w:r>
            </w:del>
          </w:p>
        </w:tc>
        <w:tc>
          <w:tcPr>
            <w:tcW w:w="1080" w:type="dxa"/>
            <w:tcBorders>
              <w:top w:val="single" w:sz="4" w:space="0" w:color="C0C0C0"/>
              <w:left w:val="nil"/>
              <w:bottom w:val="single" w:sz="4" w:space="0" w:color="C0C0C0"/>
              <w:right w:val="nil"/>
            </w:tcBorders>
          </w:tcPr>
          <w:p w14:paraId="6709C4FD" w14:textId="72DB3C17" w:rsidR="00DD039F" w:rsidRPr="0051745E" w:rsidDel="0096313F" w:rsidRDefault="00DD039F" w:rsidP="00213370">
            <w:pPr>
              <w:jc w:val="right"/>
              <w:rPr>
                <w:del w:id="1559"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CD70C0D" w14:textId="2E02CADF" w:rsidR="00DD039F" w:rsidRPr="0051745E" w:rsidDel="0096313F" w:rsidRDefault="00DD039F" w:rsidP="00213370">
            <w:pPr>
              <w:jc w:val="right"/>
              <w:rPr>
                <w:del w:id="1560" w:author="Lucy Marshall" w:date="2019-06-30T09:03:00Z"/>
                <w:rFonts w:ascii="Arial" w:eastAsia="Times New Roman" w:hAnsi="Arial" w:cs="Arial"/>
                <w:sz w:val="18"/>
                <w:szCs w:val="18"/>
                <w:lang w:eastAsia="en-GB"/>
              </w:rPr>
            </w:pPr>
            <w:del w:id="156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60F64F5F" w14:textId="3B560E2C" w:rsidR="00DD039F" w:rsidRPr="0051745E" w:rsidDel="0096313F" w:rsidRDefault="00DD039F" w:rsidP="00213370">
            <w:pPr>
              <w:jc w:val="right"/>
              <w:rPr>
                <w:del w:id="1562" w:author="Lucy Marshall" w:date="2019-06-30T09:03:00Z"/>
                <w:rFonts w:ascii="Arial" w:eastAsia="Times New Roman" w:hAnsi="Arial" w:cs="Arial"/>
                <w:sz w:val="18"/>
                <w:szCs w:val="18"/>
                <w:lang w:eastAsia="en-GB"/>
              </w:rPr>
            </w:pPr>
            <w:del w:id="1563" w:author="Lucy Marshall" w:date="2019-06-30T09:03:00Z">
              <w:r w:rsidRPr="0051745E" w:rsidDel="0096313F">
                <w:rPr>
                  <w:rFonts w:ascii="Arial" w:eastAsia="Times New Roman" w:hAnsi="Arial" w:cs="Arial"/>
                  <w:sz w:val="18"/>
                  <w:szCs w:val="18"/>
                  <w:lang w:eastAsia="en-GB"/>
                </w:rPr>
                <w:delText>-0.53</w:delText>
              </w:r>
            </w:del>
          </w:p>
        </w:tc>
        <w:tc>
          <w:tcPr>
            <w:tcW w:w="1480" w:type="dxa"/>
            <w:tcBorders>
              <w:top w:val="single" w:sz="4" w:space="0" w:color="C0C0C0"/>
              <w:left w:val="nil"/>
              <w:bottom w:val="single" w:sz="4" w:space="0" w:color="C0C0C0"/>
              <w:right w:val="nil"/>
            </w:tcBorders>
            <w:noWrap/>
            <w:hideMark/>
          </w:tcPr>
          <w:p w14:paraId="644FEB11" w14:textId="66B84680" w:rsidR="00DD039F" w:rsidRPr="0051745E" w:rsidDel="0096313F" w:rsidRDefault="00DD039F" w:rsidP="00213370">
            <w:pPr>
              <w:jc w:val="right"/>
              <w:rPr>
                <w:del w:id="1564" w:author="Lucy Marshall" w:date="2019-06-30T09:03:00Z"/>
                <w:rFonts w:ascii="Arial" w:eastAsia="Times New Roman" w:hAnsi="Arial" w:cs="Arial"/>
                <w:sz w:val="18"/>
                <w:szCs w:val="18"/>
                <w:lang w:eastAsia="en-GB"/>
              </w:rPr>
            </w:pPr>
            <w:del w:id="1565" w:author="Lucy Marshall" w:date="2019-06-30T09:03:00Z">
              <w:r w:rsidRPr="0051745E" w:rsidDel="0096313F">
                <w:rPr>
                  <w:rFonts w:ascii="Arial" w:eastAsia="Times New Roman" w:hAnsi="Arial" w:cs="Arial"/>
                  <w:sz w:val="18"/>
                  <w:szCs w:val="18"/>
                  <w:lang w:eastAsia="en-GB"/>
                </w:rPr>
                <w:delText>0.75</w:delText>
              </w:r>
            </w:del>
          </w:p>
        </w:tc>
      </w:tr>
      <w:tr w:rsidR="00DD039F" w:rsidRPr="00A44F44" w:rsidDel="0096313F" w14:paraId="0F050C8A" w14:textId="75BD9A8C" w:rsidTr="00213370">
        <w:trPr>
          <w:trHeight w:val="340"/>
          <w:del w:id="1566" w:author="Lucy Marshall" w:date="2019-06-30T09:03:00Z"/>
        </w:trPr>
        <w:tc>
          <w:tcPr>
            <w:tcW w:w="0" w:type="auto"/>
            <w:vMerge/>
            <w:tcBorders>
              <w:top w:val="single" w:sz="4" w:space="0" w:color="C0C0C0"/>
              <w:left w:val="nil"/>
              <w:bottom w:val="nil"/>
              <w:right w:val="nil"/>
            </w:tcBorders>
            <w:vAlign w:val="center"/>
            <w:hideMark/>
          </w:tcPr>
          <w:p w14:paraId="540D3956" w14:textId="27490B3D" w:rsidR="00DD039F" w:rsidRPr="0051745E" w:rsidDel="0096313F" w:rsidRDefault="00DD039F" w:rsidP="00213370">
            <w:pPr>
              <w:rPr>
                <w:del w:id="156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A5D759B" w14:textId="3840F342" w:rsidR="00DD039F" w:rsidRPr="0051745E" w:rsidDel="0096313F" w:rsidRDefault="00DD039F" w:rsidP="00213370">
            <w:pPr>
              <w:rPr>
                <w:del w:id="156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0E757B3A" w14:textId="3EE26C17" w:rsidR="00DD039F" w:rsidRPr="0051745E" w:rsidDel="0096313F" w:rsidRDefault="00DD039F" w:rsidP="00213370">
            <w:pPr>
              <w:rPr>
                <w:del w:id="1569" w:author="Lucy Marshall" w:date="2019-06-30T09:03:00Z"/>
                <w:rFonts w:ascii="Arial" w:eastAsia="Times New Roman" w:hAnsi="Arial" w:cs="Arial"/>
                <w:sz w:val="18"/>
                <w:szCs w:val="18"/>
                <w:lang w:eastAsia="en-GB"/>
              </w:rPr>
            </w:pPr>
            <w:del w:id="1570"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4C051139" w14:textId="75807DBA" w:rsidR="00DD039F" w:rsidRPr="0051745E" w:rsidDel="0096313F" w:rsidRDefault="00DD039F" w:rsidP="00213370">
            <w:pPr>
              <w:jc w:val="right"/>
              <w:rPr>
                <w:del w:id="1571" w:author="Lucy Marshall" w:date="2019-06-30T09:03:00Z"/>
                <w:rFonts w:ascii="Arial" w:eastAsia="Times New Roman" w:hAnsi="Arial" w:cs="Arial"/>
                <w:sz w:val="18"/>
                <w:szCs w:val="18"/>
                <w:lang w:eastAsia="en-GB"/>
              </w:rPr>
            </w:pPr>
            <w:del w:id="1572" w:author="Lucy Marshall" w:date="2019-06-30T09:03:00Z">
              <w:r w:rsidRPr="0051745E" w:rsidDel="0096313F">
                <w:rPr>
                  <w:rFonts w:ascii="Arial" w:eastAsia="Times New Roman" w:hAnsi="Arial" w:cs="Arial"/>
                  <w:sz w:val="18"/>
                  <w:szCs w:val="18"/>
                  <w:lang w:eastAsia="en-GB"/>
                </w:rPr>
                <w:delText>-0.614</w:delText>
              </w:r>
            </w:del>
          </w:p>
        </w:tc>
        <w:tc>
          <w:tcPr>
            <w:tcW w:w="1120" w:type="dxa"/>
            <w:tcBorders>
              <w:top w:val="nil"/>
              <w:left w:val="nil"/>
              <w:bottom w:val="single" w:sz="4" w:space="0" w:color="C0C0C0"/>
              <w:right w:val="single" w:sz="4" w:space="0" w:color="E0E0E0"/>
            </w:tcBorders>
            <w:noWrap/>
            <w:hideMark/>
          </w:tcPr>
          <w:p w14:paraId="7972978A" w14:textId="6832292A" w:rsidR="00DD039F" w:rsidRPr="0051745E" w:rsidDel="0096313F" w:rsidRDefault="00DD039F" w:rsidP="00213370">
            <w:pPr>
              <w:jc w:val="right"/>
              <w:rPr>
                <w:del w:id="1573" w:author="Lucy Marshall" w:date="2019-06-30T09:03:00Z"/>
                <w:rFonts w:ascii="Arial" w:eastAsia="Times New Roman" w:hAnsi="Arial" w:cs="Arial"/>
                <w:sz w:val="18"/>
                <w:szCs w:val="18"/>
                <w:lang w:eastAsia="en-GB"/>
              </w:rPr>
            </w:pPr>
            <w:del w:id="1574" w:author="Lucy Marshall" w:date="2019-06-30T09:03:00Z">
              <w:r w:rsidRPr="0051745E" w:rsidDel="0096313F">
                <w:rPr>
                  <w:rFonts w:ascii="Arial" w:eastAsia="Times New Roman" w:hAnsi="Arial" w:cs="Arial"/>
                  <w:sz w:val="18"/>
                  <w:szCs w:val="18"/>
                  <w:lang w:eastAsia="en-GB"/>
                </w:rPr>
                <w:delText>0.259</w:delText>
              </w:r>
            </w:del>
          </w:p>
        </w:tc>
        <w:tc>
          <w:tcPr>
            <w:tcW w:w="1080" w:type="dxa"/>
            <w:tcBorders>
              <w:top w:val="nil"/>
              <w:left w:val="nil"/>
              <w:bottom w:val="single" w:sz="4" w:space="0" w:color="C0C0C0"/>
              <w:right w:val="nil"/>
            </w:tcBorders>
          </w:tcPr>
          <w:p w14:paraId="3C2C6F30" w14:textId="67621E66" w:rsidR="00DD039F" w:rsidRPr="0051745E" w:rsidDel="0096313F" w:rsidRDefault="00DD039F" w:rsidP="00213370">
            <w:pPr>
              <w:jc w:val="right"/>
              <w:rPr>
                <w:del w:id="157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FB24734" w14:textId="257407E0" w:rsidR="00DD039F" w:rsidRPr="0051745E" w:rsidDel="0096313F" w:rsidRDefault="00DD039F" w:rsidP="00213370">
            <w:pPr>
              <w:jc w:val="right"/>
              <w:rPr>
                <w:del w:id="1576" w:author="Lucy Marshall" w:date="2019-06-30T09:03:00Z"/>
                <w:rFonts w:ascii="Arial" w:eastAsia="Times New Roman" w:hAnsi="Arial" w:cs="Arial"/>
                <w:sz w:val="18"/>
                <w:szCs w:val="18"/>
                <w:lang w:eastAsia="en-GB"/>
              </w:rPr>
            </w:pPr>
            <w:del w:id="1577" w:author="Lucy Marshall" w:date="2019-06-30T09:03:00Z">
              <w:r w:rsidRPr="0051745E" w:rsidDel="0096313F">
                <w:rPr>
                  <w:rFonts w:ascii="Arial" w:eastAsia="Times New Roman" w:hAnsi="Arial" w:cs="Arial"/>
                  <w:sz w:val="18"/>
                  <w:szCs w:val="18"/>
                  <w:lang w:eastAsia="en-GB"/>
                </w:rPr>
                <w:delText>0.186</w:delText>
              </w:r>
            </w:del>
          </w:p>
        </w:tc>
        <w:tc>
          <w:tcPr>
            <w:tcW w:w="1480" w:type="dxa"/>
            <w:tcBorders>
              <w:top w:val="nil"/>
              <w:left w:val="nil"/>
              <w:bottom w:val="single" w:sz="4" w:space="0" w:color="C0C0C0"/>
              <w:right w:val="single" w:sz="4" w:space="0" w:color="E0E0E0"/>
            </w:tcBorders>
            <w:noWrap/>
            <w:hideMark/>
          </w:tcPr>
          <w:p w14:paraId="4562434C" w14:textId="2552991C" w:rsidR="00DD039F" w:rsidRPr="0051745E" w:rsidDel="0096313F" w:rsidRDefault="00DD039F" w:rsidP="00213370">
            <w:pPr>
              <w:jc w:val="right"/>
              <w:rPr>
                <w:del w:id="1578" w:author="Lucy Marshall" w:date="2019-06-30T09:03:00Z"/>
                <w:rFonts w:ascii="Arial" w:eastAsia="Times New Roman" w:hAnsi="Arial" w:cs="Arial"/>
                <w:sz w:val="18"/>
                <w:szCs w:val="18"/>
                <w:lang w:eastAsia="en-GB"/>
              </w:rPr>
            </w:pPr>
            <w:del w:id="1579" w:author="Lucy Marshall" w:date="2019-06-30T09:03:00Z">
              <w:r w:rsidRPr="0051745E" w:rsidDel="0096313F">
                <w:rPr>
                  <w:rFonts w:ascii="Arial" w:eastAsia="Times New Roman" w:hAnsi="Arial" w:cs="Arial"/>
                  <w:sz w:val="18"/>
                  <w:szCs w:val="18"/>
                  <w:lang w:eastAsia="en-GB"/>
                </w:rPr>
                <w:delText>-1.35</w:delText>
              </w:r>
            </w:del>
          </w:p>
        </w:tc>
        <w:tc>
          <w:tcPr>
            <w:tcW w:w="1480" w:type="dxa"/>
            <w:tcBorders>
              <w:top w:val="nil"/>
              <w:left w:val="nil"/>
              <w:bottom w:val="single" w:sz="4" w:space="0" w:color="C0C0C0"/>
              <w:right w:val="nil"/>
            </w:tcBorders>
            <w:noWrap/>
            <w:hideMark/>
          </w:tcPr>
          <w:p w14:paraId="65BC974B" w14:textId="62947E49" w:rsidR="00DD039F" w:rsidRPr="0051745E" w:rsidDel="0096313F" w:rsidRDefault="00DD039F" w:rsidP="00213370">
            <w:pPr>
              <w:jc w:val="right"/>
              <w:rPr>
                <w:del w:id="1580" w:author="Lucy Marshall" w:date="2019-06-30T09:03:00Z"/>
                <w:rFonts w:ascii="Arial" w:eastAsia="Times New Roman" w:hAnsi="Arial" w:cs="Arial"/>
                <w:sz w:val="18"/>
                <w:szCs w:val="18"/>
                <w:lang w:eastAsia="en-GB"/>
              </w:rPr>
            </w:pPr>
            <w:del w:id="1581" w:author="Lucy Marshall" w:date="2019-06-30T09:03:00Z">
              <w:r w:rsidRPr="0051745E" w:rsidDel="0096313F">
                <w:rPr>
                  <w:rFonts w:ascii="Arial" w:eastAsia="Times New Roman" w:hAnsi="Arial" w:cs="Arial"/>
                  <w:sz w:val="18"/>
                  <w:szCs w:val="18"/>
                  <w:lang w:eastAsia="en-GB"/>
                </w:rPr>
                <w:delText>0.12</w:delText>
              </w:r>
            </w:del>
          </w:p>
        </w:tc>
      </w:tr>
      <w:tr w:rsidR="00DD039F" w:rsidRPr="00A44F44" w:rsidDel="0096313F" w14:paraId="3C53331A" w14:textId="29098849" w:rsidTr="00213370">
        <w:trPr>
          <w:trHeight w:val="340"/>
          <w:del w:id="1582" w:author="Lucy Marshall" w:date="2019-06-30T09:03:00Z"/>
        </w:trPr>
        <w:tc>
          <w:tcPr>
            <w:tcW w:w="0" w:type="auto"/>
            <w:vMerge/>
            <w:tcBorders>
              <w:top w:val="single" w:sz="4" w:space="0" w:color="C0C0C0"/>
              <w:left w:val="nil"/>
              <w:bottom w:val="nil"/>
              <w:right w:val="nil"/>
            </w:tcBorders>
            <w:vAlign w:val="center"/>
            <w:hideMark/>
          </w:tcPr>
          <w:p w14:paraId="4FBEBA03" w14:textId="05DED982" w:rsidR="00DD039F" w:rsidRPr="0051745E" w:rsidDel="0096313F" w:rsidRDefault="00DD039F" w:rsidP="00213370">
            <w:pPr>
              <w:rPr>
                <w:del w:id="158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2F2E18D" w14:textId="514B1263" w:rsidR="00DD039F" w:rsidRPr="0051745E" w:rsidDel="0096313F" w:rsidRDefault="00DD039F" w:rsidP="00213370">
            <w:pPr>
              <w:rPr>
                <w:del w:id="158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AC3BD9C" w14:textId="40AB6BC6" w:rsidR="00DD039F" w:rsidRPr="0051745E" w:rsidDel="0096313F" w:rsidRDefault="00DD039F" w:rsidP="00213370">
            <w:pPr>
              <w:rPr>
                <w:del w:id="1585" w:author="Lucy Marshall" w:date="2019-06-30T09:03:00Z"/>
                <w:rFonts w:ascii="Arial" w:eastAsia="Times New Roman" w:hAnsi="Arial" w:cs="Arial"/>
                <w:sz w:val="18"/>
                <w:szCs w:val="18"/>
                <w:lang w:eastAsia="en-GB"/>
              </w:rPr>
            </w:pPr>
            <w:del w:id="1586"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24DC5EA" w14:textId="70B4A4F9" w:rsidR="00DD039F" w:rsidRPr="0051745E" w:rsidDel="0096313F" w:rsidRDefault="00DD039F" w:rsidP="00213370">
            <w:pPr>
              <w:jc w:val="right"/>
              <w:rPr>
                <w:del w:id="1587" w:author="Lucy Marshall" w:date="2019-06-30T09:03:00Z"/>
                <w:rFonts w:ascii="Arial" w:eastAsia="Times New Roman" w:hAnsi="Arial" w:cs="Arial"/>
                <w:sz w:val="18"/>
                <w:szCs w:val="18"/>
                <w:lang w:eastAsia="en-GB"/>
              </w:rPr>
            </w:pPr>
            <w:del w:id="1588" w:author="Lucy Marshall" w:date="2019-06-30T09:03:00Z">
              <w:r w:rsidRPr="0051745E" w:rsidDel="0096313F">
                <w:rPr>
                  <w:rFonts w:ascii="Arial" w:eastAsia="Times New Roman" w:hAnsi="Arial" w:cs="Arial"/>
                  <w:sz w:val="18"/>
                  <w:szCs w:val="18"/>
                  <w:lang w:eastAsia="en-GB"/>
                </w:rPr>
                <w:delText>0.432</w:delText>
              </w:r>
            </w:del>
          </w:p>
        </w:tc>
        <w:tc>
          <w:tcPr>
            <w:tcW w:w="1120" w:type="dxa"/>
            <w:tcBorders>
              <w:top w:val="nil"/>
              <w:left w:val="nil"/>
              <w:bottom w:val="single" w:sz="4" w:space="0" w:color="C0C0C0"/>
              <w:right w:val="single" w:sz="4" w:space="0" w:color="E0E0E0"/>
            </w:tcBorders>
            <w:noWrap/>
            <w:hideMark/>
          </w:tcPr>
          <w:p w14:paraId="5CAE7D58" w14:textId="278FC340" w:rsidR="00DD039F" w:rsidRPr="0051745E" w:rsidDel="0096313F" w:rsidRDefault="00DD039F" w:rsidP="00213370">
            <w:pPr>
              <w:jc w:val="right"/>
              <w:rPr>
                <w:del w:id="1589" w:author="Lucy Marshall" w:date="2019-06-30T09:03:00Z"/>
                <w:rFonts w:ascii="Arial" w:eastAsia="Times New Roman" w:hAnsi="Arial" w:cs="Arial"/>
                <w:sz w:val="18"/>
                <w:szCs w:val="18"/>
                <w:lang w:eastAsia="en-GB"/>
              </w:rPr>
            </w:pPr>
            <w:del w:id="1590" w:author="Lucy Marshall" w:date="2019-06-30T09:03:00Z">
              <w:r w:rsidRPr="0051745E" w:rsidDel="0096313F">
                <w:rPr>
                  <w:rFonts w:ascii="Arial" w:eastAsia="Times New Roman" w:hAnsi="Arial" w:cs="Arial"/>
                  <w:sz w:val="18"/>
                  <w:szCs w:val="18"/>
                  <w:lang w:eastAsia="en-GB"/>
                </w:rPr>
                <w:delText>0.238</w:delText>
              </w:r>
            </w:del>
          </w:p>
        </w:tc>
        <w:tc>
          <w:tcPr>
            <w:tcW w:w="1080" w:type="dxa"/>
            <w:tcBorders>
              <w:top w:val="nil"/>
              <w:left w:val="nil"/>
              <w:bottom w:val="single" w:sz="4" w:space="0" w:color="C0C0C0"/>
              <w:right w:val="nil"/>
            </w:tcBorders>
          </w:tcPr>
          <w:p w14:paraId="2D0B82EB" w14:textId="51422BD7" w:rsidR="00DD039F" w:rsidRPr="0051745E" w:rsidDel="0096313F" w:rsidRDefault="00DD039F" w:rsidP="00213370">
            <w:pPr>
              <w:jc w:val="right"/>
              <w:rPr>
                <w:del w:id="159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DAA4511" w14:textId="688F3126" w:rsidR="00DD039F" w:rsidRPr="0051745E" w:rsidDel="0096313F" w:rsidRDefault="00DD039F" w:rsidP="00213370">
            <w:pPr>
              <w:jc w:val="right"/>
              <w:rPr>
                <w:del w:id="1592" w:author="Lucy Marshall" w:date="2019-06-30T09:03:00Z"/>
                <w:rFonts w:ascii="Arial" w:eastAsia="Times New Roman" w:hAnsi="Arial" w:cs="Arial"/>
                <w:sz w:val="18"/>
                <w:szCs w:val="18"/>
                <w:lang w:eastAsia="en-GB"/>
              </w:rPr>
            </w:pPr>
            <w:del w:id="1593" w:author="Lucy Marshall" w:date="2019-06-30T09:03:00Z">
              <w:r w:rsidRPr="0051745E" w:rsidDel="0096313F">
                <w:rPr>
                  <w:rFonts w:ascii="Arial" w:eastAsia="Times New Roman" w:hAnsi="Arial" w:cs="Arial"/>
                  <w:sz w:val="18"/>
                  <w:szCs w:val="18"/>
                  <w:lang w:eastAsia="en-GB"/>
                </w:rPr>
                <w:delText>0.712</w:delText>
              </w:r>
            </w:del>
          </w:p>
        </w:tc>
        <w:tc>
          <w:tcPr>
            <w:tcW w:w="1480" w:type="dxa"/>
            <w:tcBorders>
              <w:top w:val="nil"/>
              <w:left w:val="nil"/>
              <w:bottom w:val="single" w:sz="4" w:space="0" w:color="C0C0C0"/>
              <w:right w:val="single" w:sz="4" w:space="0" w:color="E0E0E0"/>
            </w:tcBorders>
            <w:noWrap/>
            <w:hideMark/>
          </w:tcPr>
          <w:p w14:paraId="782872E4" w14:textId="15F5405E" w:rsidR="00DD039F" w:rsidRPr="0051745E" w:rsidDel="0096313F" w:rsidRDefault="00DD039F" w:rsidP="00213370">
            <w:pPr>
              <w:jc w:val="right"/>
              <w:rPr>
                <w:del w:id="1594" w:author="Lucy Marshall" w:date="2019-06-30T09:03:00Z"/>
                <w:rFonts w:ascii="Arial" w:eastAsia="Times New Roman" w:hAnsi="Arial" w:cs="Arial"/>
                <w:sz w:val="18"/>
                <w:szCs w:val="18"/>
                <w:lang w:eastAsia="en-GB"/>
              </w:rPr>
            </w:pPr>
            <w:del w:id="1595" w:author="Lucy Marshall" w:date="2019-06-30T09:03:00Z">
              <w:r w:rsidRPr="0051745E" w:rsidDel="0096313F">
                <w:rPr>
                  <w:rFonts w:ascii="Arial" w:eastAsia="Times New Roman" w:hAnsi="Arial" w:cs="Arial"/>
                  <w:sz w:val="18"/>
                  <w:szCs w:val="18"/>
                  <w:lang w:eastAsia="en-GB"/>
                </w:rPr>
                <w:delText>-0.24</w:delText>
              </w:r>
            </w:del>
          </w:p>
        </w:tc>
        <w:tc>
          <w:tcPr>
            <w:tcW w:w="1480" w:type="dxa"/>
            <w:tcBorders>
              <w:top w:val="nil"/>
              <w:left w:val="nil"/>
              <w:bottom w:val="single" w:sz="4" w:space="0" w:color="C0C0C0"/>
              <w:right w:val="nil"/>
            </w:tcBorders>
            <w:noWrap/>
            <w:hideMark/>
          </w:tcPr>
          <w:p w14:paraId="42CC8D3D" w14:textId="7C42C842" w:rsidR="00DD039F" w:rsidRPr="0051745E" w:rsidDel="0096313F" w:rsidRDefault="00DD039F" w:rsidP="00213370">
            <w:pPr>
              <w:jc w:val="right"/>
              <w:rPr>
                <w:del w:id="1596" w:author="Lucy Marshall" w:date="2019-06-30T09:03:00Z"/>
                <w:rFonts w:ascii="Arial" w:eastAsia="Times New Roman" w:hAnsi="Arial" w:cs="Arial"/>
                <w:sz w:val="18"/>
                <w:szCs w:val="18"/>
                <w:lang w:eastAsia="en-GB"/>
              </w:rPr>
            </w:pPr>
            <w:del w:id="1597" w:author="Lucy Marshall" w:date="2019-06-30T09:03:00Z">
              <w:r w:rsidRPr="0051745E" w:rsidDel="0096313F">
                <w:rPr>
                  <w:rFonts w:ascii="Arial" w:eastAsia="Times New Roman" w:hAnsi="Arial" w:cs="Arial"/>
                  <w:sz w:val="18"/>
                  <w:szCs w:val="18"/>
                  <w:lang w:eastAsia="en-GB"/>
                </w:rPr>
                <w:delText>1.11</w:delText>
              </w:r>
            </w:del>
          </w:p>
        </w:tc>
      </w:tr>
      <w:tr w:rsidR="00DD039F" w:rsidRPr="00A44F44" w:rsidDel="0096313F" w14:paraId="7A6E4B49" w14:textId="0F1DDD09" w:rsidTr="00213370">
        <w:trPr>
          <w:trHeight w:val="340"/>
          <w:del w:id="1598" w:author="Lucy Marshall" w:date="2019-06-30T09:03:00Z"/>
        </w:trPr>
        <w:tc>
          <w:tcPr>
            <w:tcW w:w="0" w:type="auto"/>
            <w:vMerge/>
            <w:tcBorders>
              <w:top w:val="single" w:sz="4" w:space="0" w:color="C0C0C0"/>
              <w:left w:val="nil"/>
              <w:bottom w:val="nil"/>
              <w:right w:val="nil"/>
            </w:tcBorders>
            <w:vAlign w:val="center"/>
            <w:hideMark/>
          </w:tcPr>
          <w:p w14:paraId="5EDC5365" w14:textId="6DBE192E" w:rsidR="00DD039F" w:rsidRPr="0051745E" w:rsidDel="0096313F" w:rsidRDefault="00DD039F" w:rsidP="00213370">
            <w:pPr>
              <w:rPr>
                <w:del w:id="159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578398F" w14:textId="30D8F08C" w:rsidR="00DD039F" w:rsidRPr="0051745E" w:rsidDel="0096313F" w:rsidRDefault="00DD039F" w:rsidP="00213370">
            <w:pPr>
              <w:rPr>
                <w:del w:id="1600" w:author="Lucy Marshall" w:date="2019-06-30T09:03:00Z"/>
                <w:rFonts w:ascii="Arial" w:eastAsia="Times New Roman" w:hAnsi="Arial" w:cs="Arial"/>
                <w:sz w:val="18"/>
                <w:szCs w:val="18"/>
                <w:lang w:eastAsia="en-GB"/>
              </w:rPr>
            </w:pPr>
          </w:p>
        </w:tc>
        <w:tc>
          <w:tcPr>
            <w:tcW w:w="1740" w:type="dxa"/>
            <w:shd w:val="clear" w:color="auto" w:fill="E0E0E0"/>
            <w:hideMark/>
          </w:tcPr>
          <w:p w14:paraId="3045040F" w14:textId="0FEC9303" w:rsidR="00DD039F" w:rsidRPr="0051745E" w:rsidDel="0096313F" w:rsidRDefault="00DD039F" w:rsidP="00213370">
            <w:pPr>
              <w:rPr>
                <w:del w:id="1601" w:author="Lucy Marshall" w:date="2019-06-30T09:03:00Z"/>
                <w:rFonts w:ascii="Arial" w:eastAsia="Times New Roman" w:hAnsi="Arial" w:cs="Arial"/>
                <w:sz w:val="18"/>
                <w:szCs w:val="18"/>
                <w:lang w:eastAsia="en-GB"/>
              </w:rPr>
            </w:pPr>
            <w:del w:id="1602"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62B97682" w14:textId="3A54F405" w:rsidR="00DD039F" w:rsidRPr="0051745E" w:rsidDel="0096313F" w:rsidRDefault="00DD039F" w:rsidP="00213370">
            <w:pPr>
              <w:jc w:val="right"/>
              <w:rPr>
                <w:del w:id="1603" w:author="Lucy Marshall" w:date="2019-06-30T09:03:00Z"/>
                <w:rFonts w:ascii="Arial" w:eastAsia="Times New Roman" w:hAnsi="Arial" w:cs="Arial"/>
                <w:sz w:val="18"/>
                <w:szCs w:val="18"/>
                <w:lang w:eastAsia="en-GB"/>
              </w:rPr>
            </w:pPr>
            <w:del w:id="1604" w:author="Lucy Marshall" w:date="2019-06-30T09:03:00Z">
              <w:r w:rsidRPr="0051745E" w:rsidDel="0096313F">
                <w:rPr>
                  <w:rFonts w:ascii="Arial" w:eastAsia="Times New Roman" w:hAnsi="Arial" w:cs="Arial"/>
                  <w:sz w:val="18"/>
                  <w:szCs w:val="18"/>
                  <w:lang w:eastAsia="en-GB"/>
                </w:rPr>
                <w:delText>-0.079</w:delText>
              </w:r>
            </w:del>
          </w:p>
        </w:tc>
        <w:tc>
          <w:tcPr>
            <w:tcW w:w="1120" w:type="dxa"/>
            <w:tcBorders>
              <w:top w:val="nil"/>
              <w:left w:val="nil"/>
              <w:bottom w:val="nil"/>
              <w:right w:val="single" w:sz="4" w:space="0" w:color="E0E0E0"/>
            </w:tcBorders>
            <w:noWrap/>
            <w:hideMark/>
          </w:tcPr>
          <w:p w14:paraId="000448E0" w14:textId="024E599C" w:rsidR="00DD039F" w:rsidRPr="0051745E" w:rsidDel="0096313F" w:rsidRDefault="00DD039F" w:rsidP="00213370">
            <w:pPr>
              <w:jc w:val="right"/>
              <w:rPr>
                <w:del w:id="1605" w:author="Lucy Marshall" w:date="2019-06-30T09:03:00Z"/>
                <w:rFonts w:ascii="Arial" w:eastAsia="Times New Roman" w:hAnsi="Arial" w:cs="Arial"/>
                <w:sz w:val="18"/>
                <w:szCs w:val="18"/>
                <w:lang w:eastAsia="en-GB"/>
              </w:rPr>
            </w:pPr>
            <w:del w:id="1606" w:author="Lucy Marshall" w:date="2019-06-30T09:03:00Z">
              <w:r w:rsidRPr="0051745E" w:rsidDel="0096313F">
                <w:rPr>
                  <w:rFonts w:ascii="Arial" w:eastAsia="Times New Roman" w:hAnsi="Arial" w:cs="Arial"/>
                  <w:sz w:val="18"/>
                  <w:szCs w:val="18"/>
                  <w:lang w:eastAsia="en-GB"/>
                </w:rPr>
                <w:delText>0.241</w:delText>
              </w:r>
            </w:del>
          </w:p>
        </w:tc>
        <w:tc>
          <w:tcPr>
            <w:tcW w:w="1080" w:type="dxa"/>
          </w:tcPr>
          <w:p w14:paraId="3F6C5F37" w14:textId="12D06CD2" w:rsidR="00DD039F" w:rsidRPr="0051745E" w:rsidDel="0096313F" w:rsidRDefault="00DD039F" w:rsidP="00213370">
            <w:pPr>
              <w:jc w:val="right"/>
              <w:rPr>
                <w:del w:id="1607"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3B8D9068" w14:textId="45EC855B" w:rsidR="00DD039F" w:rsidRPr="0051745E" w:rsidDel="0096313F" w:rsidRDefault="00DD039F" w:rsidP="00213370">
            <w:pPr>
              <w:jc w:val="right"/>
              <w:rPr>
                <w:del w:id="1608" w:author="Lucy Marshall" w:date="2019-06-30T09:03:00Z"/>
                <w:rFonts w:ascii="Arial" w:eastAsia="Times New Roman" w:hAnsi="Arial" w:cs="Arial"/>
                <w:sz w:val="18"/>
                <w:szCs w:val="18"/>
                <w:lang w:eastAsia="en-GB"/>
              </w:rPr>
            </w:pPr>
            <w:del w:id="160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40E9BBCD" w14:textId="21C2A63D" w:rsidR="00DD039F" w:rsidRPr="0051745E" w:rsidDel="0096313F" w:rsidRDefault="00DD039F" w:rsidP="00213370">
            <w:pPr>
              <w:jc w:val="right"/>
              <w:rPr>
                <w:del w:id="1610" w:author="Lucy Marshall" w:date="2019-06-30T09:03:00Z"/>
                <w:rFonts w:ascii="Arial" w:eastAsia="Times New Roman" w:hAnsi="Arial" w:cs="Arial"/>
                <w:sz w:val="18"/>
                <w:szCs w:val="18"/>
                <w:lang w:eastAsia="en-GB"/>
              </w:rPr>
            </w:pPr>
            <w:del w:id="1611" w:author="Lucy Marshall" w:date="2019-06-30T09:03:00Z">
              <w:r w:rsidRPr="0051745E" w:rsidDel="0096313F">
                <w:rPr>
                  <w:rFonts w:ascii="Arial" w:eastAsia="Times New Roman" w:hAnsi="Arial" w:cs="Arial"/>
                  <w:sz w:val="18"/>
                  <w:szCs w:val="18"/>
                  <w:lang w:eastAsia="en-GB"/>
                </w:rPr>
                <w:delText>-0.76</w:delText>
              </w:r>
            </w:del>
          </w:p>
        </w:tc>
        <w:tc>
          <w:tcPr>
            <w:tcW w:w="1480" w:type="dxa"/>
            <w:noWrap/>
            <w:hideMark/>
          </w:tcPr>
          <w:p w14:paraId="61D66F07" w14:textId="42353ACF" w:rsidR="00DD039F" w:rsidRPr="0051745E" w:rsidDel="0096313F" w:rsidRDefault="00DD039F" w:rsidP="00213370">
            <w:pPr>
              <w:jc w:val="right"/>
              <w:rPr>
                <w:del w:id="1612" w:author="Lucy Marshall" w:date="2019-06-30T09:03:00Z"/>
                <w:rFonts w:ascii="Arial" w:eastAsia="Times New Roman" w:hAnsi="Arial" w:cs="Arial"/>
                <w:sz w:val="18"/>
                <w:szCs w:val="18"/>
                <w:lang w:eastAsia="en-GB"/>
              </w:rPr>
            </w:pPr>
            <w:del w:id="1613" w:author="Lucy Marshall" w:date="2019-06-30T09:03:00Z">
              <w:r w:rsidRPr="0051745E" w:rsidDel="0096313F">
                <w:rPr>
                  <w:rFonts w:ascii="Arial" w:eastAsia="Times New Roman" w:hAnsi="Arial" w:cs="Arial"/>
                  <w:sz w:val="18"/>
                  <w:szCs w:val="18"/>
                  <w:lang w:eastAsia="en-GB"/>
                </w:rPr>
                <w:delText>0.60</w:delText>
              </w:r>
            </w:del>
          </w:p>
        </w:tc>
      </w:tr>
      <w:tr w:rsidR="00DD039F" w:rsidRPr="00A44F44" w:rsidDel="0096313F" w14:paraId="50DD8538" w14:textId="69DEB55A" w:rsidTr="00213370">
        <w:trPr>
          <w:trHeight w:val="360"/>
          <w:del w:id="1614"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744B375D" w14:textId="38B91AA8" w:rsidR="00DD039F" w:rsidRPr="0051745E" w:rsidDel="0096313F" w:rsidRDefault="00DD039F" w:rsidP="00213370">
            <w:pPr>
              <w:rPr>
                <w:del w:id="1615" w:author="Lucy Marshall" w:date="2019-06-30T09:03:00Z"/>
                <w:rFonts w:ascii="Arial" w:eastAsia="Times New Roman" w:hAnsi="Arial" w:cs="Arial"/>
                <w:sz w:val="18"/>
                <w:szCs w:val="18"/>
                <w:lang w:eastAsia="en-GB"/>
              </w:rPr>
            </w:pPr>
            <w:del w:id="1616" w:author="Lucy Marshall" w:date="2019-06-30T09:03:00Z">
              <w:r w:rsidRPr="0051745E" w:rsidDel="0096313F">
                <w:rPr>
                  <w:rFonts w:ascii="Arial" w:eastAsia="Times New Roman" w:hAnsi="Arial" w:cs="Arial"/>
                  <w:sz w:val="18"/>
                  <w:szCs w:val="18"/>
                  <w:lang w:eastAsia="en-GB"/>
                </w:rPr>
                <w:delText>Fish to Cuttlefish on show</w:delText>
              </w:r>
            </w:del>
          </w:p>
        </w:tc>
        <w:tc>
          <w:tcPr>
            <w:tcW w:w="1740" w:type="dxa"/>
            <w:vMerge w:val="restart"/>
            <w:tcBorders>
              <w:top w:val="single" w:sz="4" w:space="0" w:color="C0C0C0"/>
              <w:left w:val="nil"/>
              <w:bottom w:val="nil"/>
              <w:right w:val="nil"/>
            </w:tcBorders>
            <w:shd w:val="clear" w:color="auto" w:fill="E0E0E0"/>
            <w:hideMark/>
          </w:tcPr>
          <w:p w14:paraId="0497D0C4" w14:textId="353BAB3E" w:rsidR="00DD039F" w:rsidRPr="0051745E" w:rsidDel="0096313F" w:rsidRDefault="00DD039F" w:rsidP="00213370">
            <w:pPr>
              <w:rPr>
                <w:del w:id="1617" w:author="Lucy Marshall" w:date="2019-06-30T09:03:00Z"/>
                <w:rFonts w:ascii="Arial" w:eastAsia="Times New Roman" w:hAnsi="Arial" w:cs="Arial"/>
                <w:sz w:val="18"/>
                <w:szCs w:val="18"/>
                <w:lang w:eastAsia="en-GB"/>
              </w:rPr>
            </w:pPr>
            <w:del w:id="1618"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4F30AAEC" w14:textId="2A6DAEC2" w:rsidR="00DD039F" w:rsidRPr="0051745E" w:rsidDel="0096313F" w:rsidRDefault="00DD039F" w:rsidP="00213370">
            <w:pPr>
              <w:rPr>
                <w:del w:id="1619" w:author="Lucy Marshall" w:date="2019-06-30T09:03:00Z"/>
                <w:rFonts w:ascii="Arial" w:eastAsia="Times New Roman" w:hAnsi="Arial" w:cs="Arial"/>
                <w:sz w:val="18"/>
                <w:szCs w:val="18"/>
                <w:lang w:eastAsia="en-GB"/>
              </w:rPr>
            </w:pPr>
            <w:del w:id="1620"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1919F0A9" w14:textId="5D19D14C" w:rsidR="00DD039F" w:rsidRPr="0051745E" w:rsidDel="0096313F" w:rsidRDefault="00DD039F" w:rsidP="00213370">
            <w:pPr>
              <w:jc w:val="right"/>
              <w:rPr>
                <w:del w:id="1621" w:author="Lucy Marshall" w:date="2019-06-30T09:03:00Z"/>
                <w:rFonts w:ascii="Arial" w:eastAsia="Times New Roman" w:hAnsi="Arial" w:cs="Arial"/>
                <w:sz w:val="18"/>
                <w:szCs w:val="18"/>
                <w:lang w:eastAsia="en-GB"/>
              </w:rPr>
            </w:pPr>
            <w:del w:id="1622" w:author="Lucy Marshall" w:date="2019-06-30T09:03:00Z">
              <w:r w:rsidRPr="0051745E" w:rsidDel="0096313F">
                <w:rPr>
                  <w:rFonts w:ascii="Arial" w:eastAsia="Times New Roman" w:hAnsi="Arial" w:cs="Arial"/>
                  <w:sz w:val="18"/>
                  <w:szCs w:val="18"/>
                  <w:lang w:eastAsia="en-GB"/>
                </w:rPr>
                <w:delText>1.072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13323D78" w14:textId="259777EA" w:rsidR="00DD039F" w:rsidRPr="0051745E" w:rsidDel="0096313F" w:rsidRDefault="00DD039F" w:rsidP="00213370">
            <w:pPr>
              <w:jc w:val="right"/>
              <w:rPr>
                <w:del w:id="1623" w:author="Lucy Marshall" w:date="2019-06-30T09:03:00Z"/>
                <w:rFonts w:ascii="Arial" w:eastAsia="Times New Roman" w:hAnsi="Arial" w:cs="Arial"/>
                <w:sz w:val="18"/>
                <w:szCs w:val="18"/>
                <w:lang w:eastAsia="en-GB"/>
              </w:rPr>
            </w:pPr>
            <w:del w:id="1624" w:author="Lucy Marshall" w:date="2019-06-30T09:03:00Z">
              <w:r w:rsidRPr="0051745E" w:rsidDel="0096313F">
                <w:rPr>
                  <w:rFonts w:ascii="Arial" w:eastAsia="Times New Roman" w:hAnsi="Arial" w:cs="Arial"/>
                  <w:sz w:val="18"/>
                  <w:szCs w:val="18"/>
                  <w:lang w:eastAsia="en-GB"/>
                </w:rPr>
                <w:delText>0.232</w:delText>
              </w:r>
            </w:del>
          </w:p>
        </w:tc>
        <w:tc>
          <w:tcPr>
            <w:tcW w:w="1080" w:type="dxa"/>
            <w:tcBorders>
              <w:top w:val="single" w:sz="4" w:space="0" w:color="C0C0C0"/>
              <w:left w:val="nil"/>
              <w:bottom w:val="single" w:sz="4" w:space="0" w:color="C0C0C0"/>
              <w:right w:val="nil"/>
            </w:tcBorders>
          </w:tcPr>
          <w:p w14:paraId="096CCF4E" w14:textId="3EE01045" w:rsidR="00DD039F" w:rsidRPr="0051745E" w:rsidDel="0096313F" w:rsidRDefault="00DD039F" w:rsidP="00213370">
            <w:pPr>
              <w:jc w:val="right"/>
              <w:rPr>
                <w:del w:id="1625"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E59AB58" w14:textId="1A7358BF" w:rsidR="00DD039F" w:rsidRPr="0051745E" w:rsidDel="0096313F" w:rsidRDefault="00DD039F" w:rsidP="00213370">
            <w:pPr>
              <w:jc w:val="right"/>
              <w:rPr>
                <w:del w:id="1626" w:author="Lucy Marshall" w:date="2019-06-30T09:03:00Z"/>
                <w:rFonts w:ascii="Arial" w:eastAsia="Times New Roman" w:hAnsi="Arial" w:cs="Arial"/>
                <w:sz w:val="18"/>
                <w:szCs w:val="18"/>
                <w:lang w:eastAsia="en-GB"/>
              </w:rPr>
            </w:pPr>
            <w:del w:id="1627"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410F17CD" w14:textId="2F3B3997" w:rsidR="00DD039F" w:rsidRPr="0051745E" w:rsidDel="0096313F" w:rsidRDefault="00DD039F" w:rsidP="00213370">
            <w:pPr>
              <w:jc w:val="right"/>
              <w:rPr>
                <w:del w:id="1628" w:author="Lucy Marshall" w:date="2019-06-30T09:03:00Z"/>
                <w:rFonts w:ascii="Arial" w:eastAsia="Times New Roman" w:hAnsi="Arial" w:cs="Arial"/>
                <w:sz w:val="18"/>
                <w:szCs w:val="18"/>
                <w:lang w:eastAsia="en-GB"/>
              </w:rPr>
            </w:pPr>
            <w:del w:id="1629" w:author="Lucy Marshall" w:date="2019-06-30T09:03:00Z">
              <w:r w:rsidRPr="0051745E" w:rsidDel="0096313F">
                <w:rPr>
                  <w:rFonts w:ascii="Arial" w:eastAsia="Times New Roman" w:hAnsi="Arial" w:cs="Arial"/>
                  <w:sz w:val="18"/>
                  <w:szCs w:val="18"/>
                  <w:lang w:eastAsia="en-GB"/>
                </w:rPr>
                <w:delText>0.41</w:delText>
              </w:r>
            </w:del>
          </w:p>
        </w:tc>
        <w:tc>
          <w:tcPr>
            <w:tcW w:w="1480" w:type="dxa"/>
            <w:tcBorders>
              <w:top w:val="single" w:sz="4" w:space="0" w:color="C0C0C0"/>
              <w:left w:val="nil"/>
              <w:bottom w:val="single" w:sz="4" w:space="0" w:color="C0C0C0"/>
              <w:right w:val="nil"/>
            </w:tcBorders>
            <w:noWrap/>
            <w:hideMark/>
          </w:tcPr>
          <w:p w14:paraId="7B10DC3A" w14:textId="0CDBDDF5" w:rsidR="00DD039F" w:rsidRPr="0051745E" w:rsidDel="0096313F" w:rsidRDefault="00DD039F" w:rsidP="00213370">
            <w:pPr>
              <w:jc w:val="right"/>
              <w:rPr>
                <w:del w:id="1630" w:author="Lucy Marshall" w:date="2019-06-30T09:03:00Z"/>
                <w:rFonts w:ascii="Arial" w:eastAsia="Times New Roman" w:hAnsi="Arial" w:cs="Arial"/>
                <w:sz w:val="18"/>
                <w:szCs w:val="18"/>
                <w:lang w:eastAsia="en-GB"/>
              </w:rPr>
            </w:pPr>
            <w:del w:id="1631" w:author="Lucy Marshall" w:date="2019-06-30T09:03:00Z">
              <w:r w:rsidRPr="0051745E" w:rsidDel="0096313F">
                <w:rPr>
                  <w:rFonts w:ascii="Arial" w:eastAsia="Times New Roman" w:hAnsi="Arial" w:cs="Arial"/>
                  <w:sz w:val="18"/>
                  <w:szCs w:val="18"/>
                  <w:lang w:eastAsia="en-GB"/>
                </w:rPr>
                <w:delText>1.73</w:delText>
              </w:r>
            </w:del>
          </w:p>
        </w:tc>
      </w:tr>
      <w:tr w:rsidR="00DD039F" w:rsidRPr="00A44F44" w:rsidDel="0096313F" w14:paraId="6FB73C99" w14:textId="10A009BA" w:rsidTr="00213370">
        <w:trPr>
          <w:trHeight w:val="340"/>
          <w:del w:id="1632" w:author="Lucy Marshall" w:date="2019-06-30T09:03:00Z"/>
        </w:trPr>
        <w:tc>
          <w:tcPr>
            <w:tcW w:w="0" w:type="auto"/>
            <w:vMerge/>
            <w:tcBorders>
              <w:top w:val="single" w:sz="4" w:space="0" w:color="C0C0C0"/>
              <w:left w:val="nil"/>
              <w:bottom w:val="nil"/>
              <w:right w:val="nil"/>
            </w:tcBorders>
            <w:vAlign w:val="center"/>
            <w:hideMark/>
          </w:tcPr>
          <w:p w14:paraId="5D4CA1C3" w14:textId="1FE02420" w:rsidR="00DD039F" w:rsidRPr="0051745E" w:rsidDel="0096313F" w:rsidRDefault="00DD039F" w:rsidP="00213370">
            <w:pPr>
              <w:rPr>
                <w:del w:id="163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FE6AFAC" w14:textId="74D69EB6" w:rsidR="00DD039F" w:rsidRPr="0051745E" w:rsidDel="0096313F" w:rsidRDefault="00DD039F" w:rsidP="00213370">
            <w:pPr>
              <w:rPr>
                <w:del w:id="163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FEE40A9" w14:textId="03F05B6B" w:rsidR="00DD039F" w:rsidRPr="0051745E" w:rsidDel="0096313F" w:rsidRDefault="00DD039F" w:rsidP="00213370">
            <w:pPr>
              <w:rPr>
                <w:del w:id="1635" w:author="Lucy Marshall" w:date="2019-06-30T09:03:00Z"/>
                <w:rFonts w:ascii="Arial" w:eastAsia="Times New Roman" w:hAnsi="Arial" w:cs="Arial"/>
                <w:sz w:val="18"/>
                <w:szCs w:val="18"/>
                <w:lang w:eastAsia="en-GB"/>
              </w:rPr>
            </w:pPr>
            <w:del w:id="1636"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23371CD" w14:textId="2A9AAD03" w:rsidR="00DD039F" w:rsidRPr="0051745E" w:rsidDel="0096313F" w:rsidRDefault="00DD039F" w:rsidP="00213370">
            <w:pPr>
              <w:jc w:val="right"/>
              <w:rPr>
                <w:del w:id="1637" w:author="Lucy Marshall" w:date="2019-06-30T09:03:00Z"/>
                <w:rFonts w:ascii="Arial" w:eastAsia="Times New Roman" w:hAnsi="Arial" w:cs="Arial"/>
                <w:sz w:val="18"/>
                <w:szCs w:val="18"/>
                <w:lang w:eastAsia="en-GB"/>
              </w:rPr>
            </w:pPr>
            <w:del w:id="1638" w:author="Lucy Marshall" w:date="2019-06-30T09:03:00Z">
              <w:r w:rsidRPr="0051745E" w:rsidDel="0096313F">
                <w:rPr>
                  <w:rFonts w:ascii="Arial" w:eastAsia="Times New Roman" w:hAnsi="Arial" w:cs="Arial"/>
                  <w:sz w:val="18"/>
                  <w:szCs w:val="18"/>
                  <w:lang w:eastAsia="en-GB"/>
                </w:rPr>
                <w:delText>0.155</w:delText>
              </w:r>
            </w:del>
          </w:p>
        </w:tc>
        <w:tc>
          <w:tcPr>
            <w:tcW w:w="1120" w:type="dxa"/>
            <w:tcBorders>
              <w:top w:val="nil"/>
              <w:left w:val="nil"/>
              <w:bottom w:val="single" w:sz="4" w:space="0" w:color="C0C0C0"/>
              <w:right w:val="single" w:sz="4" w:space="0" w:color="E0E0E0"/>
            </w:tcBorders>
            <w:noWrap/>
            <w:hideMark/>
          </w:tcPr>
          <w:p w14:paraId="6AA1C094" w14:textId="1CFFB519" w:rsidR="00DD039F" w:rsidRPr="0051745E" w:rsidDel="0096313F" w:rsidRDefault="00DD039F" w:rsidP="00213370">
            <w:pPr>
              <w:jc w:val="right"/>
              <w:rPr>
                <w:del w:id="1639" w:author="Lucy Marshall" w:date="2019-06-30T09:03:00Z"/>
                <w:rFonts w:ascii="Arial" w:eastAsia="Times New Roman" w:hAnsi="Arial" w:cs="Arial"/>
                <w:sz w:val="18"/>
                <w:szCs w:val="18"/>
                <w:lang w:eastAsia="en-GB"/>
              </w:rPr>
            </w:pPr>
            <w:del w:id="1640" w:author="Lucy Marshall" w:date="2019-06-30T09:03:00Z">
              <w:r w:rsidRPr="0051745E" w:rsidDel="0096313F">
                <w:rPr>
                  <w:rFonts w:ascii="Arial" w:eastAsia="Times New Roman" w:hAnsi="Arial" w:cs="Arial"/>
                  <w:sz w:val="18"/>
                  <w:szCs w:val="18"/>
                  <w:lang w:eastAsia="en-GB"/>
                </w:rPr>
                <w:delText>0.206</w:delText>
              </w:r>
            </w:del>
          </w:p>
        </w:tc>
        <w:tc>
          <w:tcPr>
            <w:tcW w:w="1080" w:type="dxa"/>
            <w:tcBorders>
              <w:top w:val="nil"/>
              <w:left w:val="nil"/>
              <w:bottom w:val="single" w:sz="4" w:space="0" w:color="C0C0C0"/>
              <w:right w:val="nil"/>
            </w:tcBorders>
          </w:tcPr>
          <w:p w14:paraId="5A65D850" w14:textId="18D33A87" w:rsidR="00DD039F" w:rsidRPr="0051745E" w:rsidDel="0096313F" w:rsidRDefault="00DD039F" w:rsidP="00213370">
            <w:pPr>
              <w:jc w:val="right"/>
              <w:rPr>
                <w:del w:id="164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0285A25" w14:textId="12FE12FC" w:rsidR="00DD039F" w:rsidRPr="0051745E" w:rsidDel="0096313F" w:rsidRDefault="00DD039F" w:rsidP="00213370">
            <w:pPr>
              <w:jc w:val="right"/>
              <w:rPr>
                <w:del w:id="1642" w:author="Lucy Marshall" w:date="2019-06-30T09:03:00Z"/>
                <w:rFonts w:ascii="Arial" w:eastAsia="Times New Roman" w:hAnsi="Arial" w:cs="Arial"/>
                <w:sz w:val="18"/>
                <w:szCs w:val="18"/>
                <w:lang w:eastAsia="en-GB"/>
              </w:rPr>
            </w:pPr>
            <w:del w:id="164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7716F230" w14:textId="6853EC80" w:rsidR="00DD039F" w:rsidRPr="0051745E" w:rsidDel="0096313F" w:rsidRDefault="00DD039F" w:rsidP="00213370">
            <w:pPr>
              <w:jc w:val="right"/>
              <w:rPr>
                <w:del w:id="1644" w:author="Lucy Marshall" w:date="2019-06-30T09:03:00Z"/>
                <w:rFonts w:ascii="Arial" w:eastAsia="Times New Roman" w:hAnsi="Arial" w:cs="Arial"/>
                <w:sz w:val="18"/>
                <w:szCs w:val="18"/>
                <w:lang w:eastAsia="en-GB"/>
              </w:rPr>
            </w:pPr>
            <w:del w:id="1645" w:author="Lucy Marshall" w:date="2019-06-30T09:03:00Z">
              <w:r w:rsidRPr="0051745E" w:rsidDel="0096313F">
                <w:rPr>
                  <w:rFonts w:ascii="Arial" w:eastAsia="Times New Roman" w:hAnsi="Arial" w:cs="Arial"/>
                  <w:sz w:val="18"/>
                  <w:szCs w:val="18"/>
                  <w:lang w:eastAsia="en-GB"/>
                </w:rPr>
                <w:delText>-0.43</w:delText>
              </w:r>
            </w:del>
          </w:p>
        </w:tc>
        <w:tc>
          <w:tcPr>
            <w:tcW w:w="1480" w:type="dxa"/>
            <w:tcBorders>
              <w:top w:val="nil"/>
              <w:left w:val="nil"/>
              <w:bottom w:val="single" w:sz="4" w:space="0" w:color="C0C0C0"/>
              <w:right w:val="nil"/>
            </w:tcBorders>
            <w:noWrap/>
            <w:hideMark/>
          </w:tcPr>
          <w:p w14:paraId="465616D8" w14:textId="2CC4AFFB" w:rsidR="00DD039F" w:rsidRPr="0051745E" w:rsidDel="0096313F" w:rsidRDefault="00DD039F" w:rsidP="00213370">
            <w:pPr>
              <w:jc w:val="right"/>
              <w:rPr>
                <w:del w:id="1646" w:author="Lucy Marshall" w:date="2019-06-30T09:03:00Z"/>
                <w:rFonts w:ascii="Arial" w:eastAsia="Times New Roman" w:hAnsi="Arial" w:cs="Arial"/>
                <w:sz w:val="18"/>
                <w:szCs w:val="18"/>
                <w:lang w:eastAsia="en-GB"/>
              </w:rPr>
            </w:pPr>
            <w:del w:id="1647" w:author="Lucy Marshall" w:date="2019-06-30T09:03:00Z">
              <w:r w:rsidRPr="0051745E" w:rsidDel="0096313F">
                <w:rPr>
                  <w:rFonts w:ascii="Arial" w:eastAsia="Times New Roman" w:hAnsi="Arial" w:cs="Arial"/>
                  <w:sz w:val="18"/>
                  <w:szCs w:val="18"/>
                  <w:lang w:eastAsia="en-GB"/>
                </w:rPr>
                <w:delText>0.74</w:delText>
              </w:r>
            </w:del>
          </w:p>
        </w:tc>
      </w:tr>
      <w:tr w:rsidR="00DD039F" w:rsidRPr="00A44F44" w:rsidDel="0096313F" w14:paraId="5CD08E59" w14:textId="73F4E533" w:rsidTr="00213370">
        <w:trPr>
          <w:trHeight w:val="360"/>
          <w:del w:id="1648" w:author="Lucy Marshall" w:date="2019-06-30T09:03:00Z"/>
        </w:trPr>
        <w:tc>
          <w:tcPr>
            <w:tcW w:w="0" w:type="auto"/>
            <w:vMerge/>
            <w:tcBorders>
              <w:top w:val="single" w:sz="4" w:space="0" w:color="C0C0C0"/>
              <w:left w:val="nil"/>
              <w:bottom w:val="nil"/>
              <w:right w:val="nil"/>
            </w:tcBorders>
            <w:vAlign w:val="center"/>
            <w:hideMark/>
          </w:tcPr>
          <w:p w14:paraId="639CBB81" w14:textId="66A1DA5E" w:rsidR="00DD039F" w:rsidRPr="0051745E" w:rsidDel="0096313F" w:rsidRDefault="00DD039F" w:rsidP="00213370">
            <w:pPr>
              <w:rPr>
                <w:del w:id="164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ED242DF" w14:textId="6A433205" w:rsidR="00DD039F" w:rsidRPr="0051745E" w:rsidDel="0096313F" w:rsidRDefault="00DD039F" w:rsidP="00213370">
            <w:pPr>
              <w:rPr>
                <w:del w:id="165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35C13EB" w14:textId="50418A1F" w:rsidR="00DD039F" w:rsidRPr="0051745E" w:rsidDel="0096313F" w:rsidRDefault="00DD039F" w:rsidP="00213370">
            <w:pPr>
              <w:rPr>
                <w:del w:id="1651" w:author="Lucy Marshall" w:date="2019-06-30T09:03:00Z"/>
                <w:rFonts w:ascii="Arial" w:eastAsia="Times New Roman" w:hAnsi="Arial" w:cs="Arial"/>
                <w:sz w:val="18"/>
                <w:szCs w:val="18"/>
                <w:lang w:eastAsia="en-GB"/>
              </w:rPr>
            </w:pPr>
            <w:del w:id="1652"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6E74ECF8" w14:textId="66EA2647" w:rsidR="00DD039F" w:rsidRPr="0051745E" w:rsidDel="0096313F" w:rsidRDefault="00DD039F" w:rsidP="00213370">
            <w:pPr>
              <w:jc w:val="right"/>
              <w:rPr>
                <w:del w:id="1653" w:author="Lucy Marshall" w:date="2019-06-30T09:03:00Z"/>
                <w:rFonts w:ascii="Arial" w:eastAsia="Times New Roman" w:hAnsi="Arial" w:cs="Arial"/>
                <w:sz w:val="18"/>
                <w:szCs w:val="18"/>
                <w:lang w:eastAsia="en-GB"/>
              </w:rPr>
            </w:pPr>
            <w:del w:id="1654" w:author="Lucy Marshall" w:date="2019-06-30T09:03:00Z">
              <w:r w:rsidRPr="0051745E" w:rsidDel="0096313F">
                <w:rPr>
                  <w:rFonts w:ascii="Arial" w:eastAsia="Times New Roman" w:hAnsi="Arial" w:cs="Arial"/>
                  <w:sz w:val="18"/>
                  <w:szCs w:val="18"/>
                  <w:lang w:eastAsia="en-GB"/>
                </w:rPr>
                <w:delText>.955</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16B3D4B1" w14:textId="79D00197" w:rsidR="00DD039F" w:rsidRPr="0051745E" w:rsidDel="0096313F" w:rsidRDefault="00DD039F" w:rsidP="00213370">
            <w:pPr>
              <w:jc w:val="right"/>
              <w:rPr>
                <w:del w:id="1655" w:author="Lucy Marshall" w:date="2019-06-30T09:03:00Z"/>
                <w:rFonts w:ascii="Arial" w:eastAsia="Times New Roman" w:hAnsi="Arial" w:cs="Arial"/>
                <w:sz w:val="18"/>
                <w:szCs w:val="18"/>
                <w:lang w:eastAsia="en-GB"/>
              </w:rPr>
            </w:pPr>
            <w:del w:id="1656" w:author="Lucy Marshall" w:date="2019-06-30T09:03:00Z">
              <w:r w:rsidRPr="0051745E" w:rsidDel="0096313F">
                <w:rPr>
                  <w:rFonts w:ascii="Arial" w:eastAsia="Times New Roman" w:hAnsi="Arial" w:cs="Arial"/>
                  <w:sz w:val="18"/>
                  <w:szCs w:val="18"/>
                  <w:lang w:eastAsia="en-GB"/>
                </w:rPr>
                <w:delText>0.209</w:delText>
              </w:r>
            </w:del>
          </w:p>
        </w:tc>
        <w:tc>
          <w:tcPr>
            <w:tcW w:w="1080" w:type="dxa"/>
            <w:tcBorders>
              <w:top w:val="nil"/>
              <w:left w:val="nil"/>
              <w:bottom w:val="single" w:sz="4" w:space="0" w:color="C0C0C0"/>
              <w:right w:val="nil"/>
            </w:tcBorders>
          </w:tcPr>
          <w:p w14:paraId="0BF341AD" w14:textId="3BDA057A" w:rsidR="00DD039F" w:rsidRPr="0051745E" w:rsidDel="0096313F" w:rsidRDefault="00DD039F" w:rsidP="00213370">
            <w:pPr>
              <w:jc w:val="right"/>
              <w:rPr>
                <w:del w:id="165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E2B463E" w14:textId="41FFCC92" w:rsidR="00DD039F" w:rsidRPr="0051745E" w:rsidDel="0096313F" w:rsidRDefault="00DD039F" w:rsidP="00213370">
            <w:pPr>
              <w:jc w:val="right"/>
              <w:rPr>
                <w:del w:id="1658" w:author="Lucy Marshall" w:date="2019-06-30T09:03:00Z"/>
                <w:rFonts w:ascii="Arial" w:eastAsia="Times New Roman" w:hAnsi="Arial" w:cs="Arial"/>
                <w:sz w:val="18"/>
                <w:szCs w:val="18"/>
                <w:lang w:eastAsia="en-GB"/>
              </w:rPr>
            </w:pPr>
            <w:del w:id="1659"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2D327B70" w14:textId="7AB0ABE0" w:rsidR="00DD039F" w:rsidRPr="0051745E" w:rsidDel="0096313F" w:rsidRDefault="00DD039F" w:rsidP="00213370">
            <w:pPr>
              <w:jc w:val="right"/>
              <w:rPr>
                <w:del w:id="1660" w:author="Lucy Marshall" w:date="2019-06-30T09:03:00Z"/>
                <w:rFonts w:ascii="Arial" w:eastAsia="Times New Roman" w:hAnsi="Arial" w:cs="Arial"/>
                <w:sz w:val="18"/>
                <w:szCs w:val="18"/>
                <w:lang w:eastAsia="en-GB"/>
              </w:rPr>
            </w:pPr>
            <w:del w:id="1661" w:author="Lucy Marshall" w:date="2019-06-30T09:03:00Z">
              <w:r w:rsidRPr="0051745E" w:rsidDel="0096313F">
                <w:rPr>
                  <w:rFonts w:ascii="Arial" w:eastAsia="Times New Roman" w:hAnsi="Arial" w:cs="Arial"/>
                  <w:sz w:val="18"/>
                  <w:szCs w:val="18"/>
                  <w:lang w:eastAsia="en-GB"/>
                </w:rPr>
                <w:delText>0.36</w:delText>
              </w:r>
            </w:del>
          </w:p>
        </w:tc>
        <w:tc>
          <w:tcPr>
            <w:tcW w:w="1480" w:type="dxa"/>
            <w:tcBorders>
              <w:top w:val="nil"/>
              <w:left w:val="nil"/>
              <w:bottom w:val="single" w:sz="4" w:space="0" w:color="C0C0C0"/>
              <w:right w:val="nil"/>
            </w:tcBorders>
            <w:noWrap/>
            <w:hideMark/>
          </w:tcPr>
          <w:p w14:paraId="04B63309" w14:textId="3E26DCE4" w:rsidR="00DD039F" w:rsidRPr="0051745E" w:rsidDel="0096313F" w:rsidRDefault="00DD039F" w:rsidP="00213370">
            <w:pPr>
              <w:jc w:val="right"/>
              <w:rPr>
                <w:del w:id="1662" w:author="Lucy Marshall" w:date="2019-06-30T09:03:00Z"/>
                <w:rFonts w:ascii="Arial" w:eastAsia="Times New Roman" w:hAnsi="Arial" w:cs="Arial"/>
                <w:sz w:val="18"/>
                <w:szCs w:val="18"/>
                <w:lang w:eastAsia="en-GB"/>
              </w:rPr>
            </w:pPr>
            <w:del w:id="1663" w:author="Lucy Marshall" w:date="2019-06-30T09:03:00Z">
              <w:r w:rsidRPr="0051745E" w:rsidDel="0096313F">
                <w:rPr>
                  <w:rFonts w:ascii="Arial" w:eastAsia="Times New Roman" w:hAnsi="Arial" w:cs="Arial"/>
                  <w:sz w:val="18"/>
                  <w:szCs w:val="18"/>
                  <w:lang w:eastAsia="en-GB"/>
                </w:rPr>
                <w:delText>1.55</w:delText>
              </w:r>
            </w:del>
          </w:p>
        </w:tc>
      </w:tr>
      <w:tr w:rsidR="00DD039F" w:rsidRPr="00A44F44" w:rsidDel="0096313F" w14:paraId="266528E3" w14:textId="01D0232D" w:rsidTr="00213370">
        <w:trPr>
          <w:trHeight w:val="360"/>
          <w:del w:id="1664" w:author="Lucy Marshall" w:date="2019-06-30T09:03:00Z"/>
        </w:trPr>
        <w:tc>
          <w:tcPr>
            <w:tcW w:w="0" w:type="auto"/>
            <w:vMerge/>
            <w:tcBorders>
              <w:top w:val="single" w:sz="4" w:space="0" w:color="C0C0C0"/>
              <w:left w:val="nil"/>
              <w:bottom w:val="nil"/>
              <w:right w:val="nil"/>
            </w:tcBorders>
            <w:vAlign w:val="center"/>
            <w:hideMark/>
          </w:tcPr>
          <w:p w14:paraId="47F1E15F" w14:textId="1509D595" w:rsidR="00DD039F" w:rsidRPr="0051745E" w:rsidDel="0096313F" w:rsidRDefault="00DD039F" w:rsidP="00213370">
            <w:pPr>
              <w:rPr>
                <w:del w:id="166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55FC8B6" w14:textId="355378F1" w:rsidR="00DD039F" w:rsidRPr="0051745E" w:rsidDel="0096313F" w:rsidRDefault="00DD039F" w:rsidP="00213370">
            <w:pPr>
              <w:rPr>
                <w:del w:id="1666" w:author="Lucy Marshall" w:date="2019-06-30T09:03:00Z"/>
                <w:rFonts w:ascii="Arial" w:eastAsia="Times New Roman" w:hAnsi="Arial" w:cs="Arial"/>
                <w:sz w:val="18"/>
                <w:szCs w:val="18"/>
                <w:lang w:eastAsia="en-GB"/>
              </w:rPr>
            </w:pPr>
          </w:p>
        </w:tc>
        <w:tc>
          <w:tcPr>
            <w:tcW w:w="1740" w:type="dxa"/>
            <w:shd w:val="clear" w:color="auto" w:fill="E0E0E0"/>
            <w:hideMark/>
          </w:tcPr>
          <w:p w14:paraId="66A3C7BB" w14:textId="432749BD" w:rsidR="00DD039F" w:rsidRPr="0051745E" w:rsidDel="0096313F" w:rsidRDefault="00DD039F" w:rsidP="00213370">
            <w:pPr>
              <w:rPr>
                <w:del w:id="1667" w:author="Lucy Marshall" w:date="2019-06-30T09:03:00Z"/>
                <w:rFonts w:ascii="Arial" w:eastAsia="Times New Roman" w:hAnsi="Arial" w:cs="Arial"/>
                <w:sz w:val="18"/>
                <w:szCs w:val="18"/>
                <w:lang w:eastAsia="en-GB"/>
              </w:rPr>
            </w:pPr>
            <w:del w:id="1668"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4323411" w14:textId="17D49A1C" w:rsidR="00DD039F" w:rsidRPr="0051745E" w:rsidDel="0096313F" w:rsidRDefault="00DD039F" w:rsidP="00213370">
            <w:pPr>
              <w:jc w:val="right"/>
              <w:rPr>
                <w:del w:id="1669" w:author="Lucy Marshall" w:date="2019-06-30T09:03:00Z"/>
                <w:rFonts w:ascii="Arial" w:eastAsia="Times New Roman" w:hAnsi="Arial" w:cs="Arial"/>
                <w:sz w:val="18"/>
                <w:szCs w:val="18"/>
                <w:lang w:eastAsia="en-GB"/>
              </w:rPr>
            </w:pPr>
            <w:del w:id="1670" w:author="Lucy Marshall" w:date="2019-06-30T09:03:00Z">
              <w:r w:rsidRPr="0051745E" w:rsidDel="0096313F">
                <w:rPr>
                  <w:rFonts w:ascii="Arial" w:eastAsia="Times New Roman" w:hAnsi="Arial" w:cs="Arial"/>
                  <w:sz w:val="18"/>
                  <w:szCs w:val="18"/>
                  <w:lang w:eastAsia="en-GB"/>
                </w:rPr>
                <w:delText>.861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05042F92" w14:textId="02E8D85C" w:rsidR="00DD039F" w:rsidRPr="0051745E" w:rsidDel="0096313F" w:rsidRDefault="00DD039F" w:rsidP="00213370">
            <w:pPr>
              <w:jc w:val="right"/>
              <w:rPr>
                <w:del w:id="1671" w:author="Lucy Marshall" w:date="2019-06-30T09:03:00Z"/>
                <w:rFonts w:ascii="Arial" w:eastAsia="Times New Roman" w:hAnsi="Arial" w:cs="Arial"/>
                <w:sz w:val="18"/>
                <w:szCs w:val="18"/>
                <w:lang w:eastAsia="en-GB"/>
              </w:rPr>
            </w:pPr>
            <w:del w:id="1672" w:author="Lucy Marshall" w:date="2019-06-30T09:03:00Z">
              <w:r w:rsidRPr="0051745E" w:rsidDel="0096313F">
                <w:rPr>
                  <w:rFonts w:ascii="Arial" w:eastAsia="Times New Roman" w:hAnsi="Arial" w:cs="Arial"/>
                  <w:sz w:val="18"/>
                  <w:szCs w:val="18"/>
                  <w:lang w:eastAsia="en-GB"/>
                </w:rPr>
                <w:delText>0.236</w:delText>
              </w:r>
            </w:del>
          </w:p>
        </w:tc>
        <w:tc>
          <w:tcPr>
            <w:tcW w:w="1080" w:type="dxa"/>
          </w:tcPr>
          <w:p w14:paraId="0CA19AC8" w14:textId="39C105D5" w:rsidR="00DD039F" w:rsidRPr="0051745E" w:rsidDel="0096313F" w:rsidRDefault="00DD039F" w:rsidP="00213370">
            <w:pPr>
              <w:jc w:val="right"/>
              <w:rPr>
                <w:del w:id="1673"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EBB9A9D" w14:textId="32E635C1" w:rsidR="00DD039F" w:rsidRPr="0051745E" w:rsidDel="0096313F" w:rsidRDefault="00DD039F" w:rsidP="00213370">
            <w:pPr>
              <w:jc w:val="right"/>
              <w:rPr>
                <w:del w:id="1674" w:author="Lucy Marshall" w:date="2019-06-30T09:03:00Z"/>
                <w:rFonts w:ascii="Arial" w:eastAsia="Times New Roman" w:hAnsi="Arial" w:cs="Arial"/>
                <w:sz w:val="18"/>
                <w:szCs w:val="18"/>
                <w:lang w:eastAsia="en-GB"/>
              </w:rPr>
            </w:pPr>
            <w:del w:id="1675" w:author="Lucy Marshall" w:date="2019-06-30T09:03:00Z">
              <w:r w:rsidRPr="0051745E" w:rsidDel="0096313F">
                <w:rPr>
                  <w:rFonts w:ascii="Arial" w:eastAsia="Times New Roman" w:hAnsi="Arial" w:cs="Arial"/>
                  <w:sz w:val="18"/>
                  <w:szCs w:val="18"/>
                  <w:lang w:eastAsia="en-GB"/>
                </w:rPr>
                <w:delText>0.003</w:delText>
              </w:r>
            </w:del>
          </w:p>
        </w:tc>
        <w:tc>
          <w:tcPr>
            <w:tcW w:w="1480" w:type="dxa"/>
            <w:tcBorders>
              <w:top w:val="nil"/>
              <w:left w:val="nil"/>
              <w:bottom w:val="nil"/>
              <w:right w:val="single" w:sz="4" w:space="0" w:color="E0E0E0"/>
            </w:tcBorders>
            <w:noWrap/>
            <w:hideMark/>
          </w:tcPr>
          <w:p w14:paraId="6E273619" w14:textId="2193E64D" w:rsidR="00DD039F" w:rsidRPr="0051745E" w:rsidDel="0096313F" w:rsidRDefault="00DD039F" w:rsidP="00213370">
            <w:pPr>
              <w:jc w:val="right"/>
              <w:rPr>
                <w:del w:id="1676" w:author="Lucy Marshall" w:date="2019-06-30T09:03:00Z"/>
                <w:rFonts w:ascii="Arial" w:eastAsia="Times New Roman" w:hAnsi="Arial" w:cs="Arial"/>
                <w:sz w:val="18"/>
                <w:szCs w:val="18"/>
                <w:lang w:eastAsia="en-GB"/>
              </w:rPr>
            </w:pPr>
            <w:del w:id="1677" w:author="Lucy Marshall" w:date="2019-06-30T09:03:00Z">
              <w:r w:rsidRPr="0051745E" w:rsidDel="0096313F">
                <w:rPr>
                  <w:rFonts w:ascii="Arial" w:eastAsia="Times New Roman" w:hAnsi="Arial" w:cs="Arial"/>
                  <w:sz w:val="18"/>
                  <w:szCs w:val="18"/>
                  <w:lang w:eastAsia="en-GB"/>
                </w:rPr>
                <w:delText>0.19</w:delText>
              </w:r>
            </w:del>
          </w:p>
        </w:tc>
        <w:tc>
          <w:tcPr>
            <w:tcW w:w="1480" w:type="dxa"/>
            <w:noWrap/>
            <w:hideMark/>
          </w:tcPr>
          <w:p w14:paraId="71535EB5" w14:textId="3557BBE5" w:rsidR="00DD039F" w:rsidRPr="0051745E" w:rsidDel="0096313F" w:rsidRDefault="00DD039F" w:rsidP="00213370">
            <w:pPr>
              <w:jc w:val="right"/>
              <w:rPr>
                <w:del w:id="1678" w:author="Lucy Marshall" w:date="2019-06-30T09:03:00Z"/>
                <w:rFonts w:ascii="Arial" w:eastAsia="Times New Roman" w:hAnsi="Arial" w:cs="Arial"/>
                <w:sz w:val="18"/>
                <w:szCs w:val="18"/>
                <w:lang w:eastAsia="en-GB"/>
              </w:rPr>
            </w:pPr>
            <w:del w:id="1679" w:author="Lucy Marshall" w:date="2019-06-30T09:03:00Z">
              <w:r w:rsidRPr="0051745E" w:rsidDel="0096313F">
                <w:rPr>
                  <w:rFonts w:ascii="Arial" w:eastAsia="Times New Roman" w:hAnsi="Arial" w:cs="Arial"/>
                  <w:sz w:val="18"/>
                  <w:szCs w:val="18"/>
                  <w:lang w:eastAsia="en-GB"/>
                </w:rPr>
                <w:delText>1.53</w:delText>
              </w:r>
            </w:del>
          </w:p>
        </w:tc>
      </w:tr>
      <w:tr w:rsidR="00DD039F" w:rsidRPr="00A44F44" w:rsidDel="0096313F" w14:paraId="2415716B" w14:textId="10513AF0" w:rsidTr="00213370">
        <w:trPr>
          <w:trHeight w:val="360"/>
          <w:del w:id="1680" w:author="Lucy Marshall" w:date="2019-06-30T09:03:00Z"/>
        </w:trPr>
        <w:tc>
          <w:tcPr>
            <w:tcW w:w="0" w:type="auto"/>
            <w:vMerge/>
            <w:tcBorders>
              <w:top w:val="single" w:sz="4" w:space="0" w:color="C0C0C0"/>
              <w:left w:val="nil"/>
              <w:bottom w:val="nil"/>
              <w:right w:val="nil"/>
            </w:tcBorders>
            <w:vAlign w:val="center"/>
            <w:hideMark/>
          </w:tcPr>
          <w:p w14:paraId="11DE4BEF" w14:textId="28E226CD" w:rsidR="00DD039F" w:rsidRPr="0051745E" w:rsidDel="0096313F" w:rsidRDefault="00DD039F" w:rsidP="00213370">
            <w:pPr>
              <w:rPr>
                <w:del w:id="1681"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1813BD89" w14:textId="5A8A4D7F" w:rsidR="00DD039F" w:rsidRPr="0051745E" w:rsidDel="0096313F" w:rsidRDefault="00DD039F" w:rsidP="00213370">
            <w:pPr>
              <w:rPr>
                <w:del w:id="1682" w:author="Lucy Marshall" w:date="2019-06-30T09:03:00Z"/>
                <w:rFonts w:ascii="Arial" w:eastAsia="Times New Roman" w:hAnsi="Arial" w:cs="Arial"/>
                <w:sz w:val="18"/>
                <w:szCs w:val="18"/>
                <w:lang w:eastAsia="en-GB"/>
              </w:rPr>
            </w:pPr>
            <w:del w:id="1683"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485ADC9A" w14:textId="56BECD6E" w:rsidR="00DD039F" w:rsidRPr="0051745E" w:rsidDel="0096313F" w:rsidRDefault="00DD039F" w:rsidP="00213370">
            <w:pPr>
              <w:rPr>
                <w:del w:id="1684" w:author="Lucy Marshall" w:date="2019-06-30T09:03:00Z"/>
                <w:rFonts w:ascii="Arial" w:eastAsia="Times New Roman" w:hAnsi="Arial" w:cs="Arial"/>
                <w:sz w:val="18"/>
                <w:szCs w:val="18"/>
                <w:lang w:eastAsia="en-GB"/>
              </w:rPr>
            </w:pPr>
            <w:del w:id="1685"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60CDE3C0" w14:textId="1B91A325" w:rsidR="00DD039F" w:rsidRPr="0051745E" w:rsidDel="0096313F" w:rsidRDefault="00DD039F" w:rsidP="00213370">
            <w:pPr>
              <w:jc w:val="right"/>
              <w:rPr>
                <w:del w:id="1686" w:author="Lucy Marshall" w:date="2019-06-30T09:03:00Z"/>
                <w:rFonts w:ascii="Arial" w:eastAsia="Times New Roman" w:hAnsi="Arial" w:cs="Arial"/>
                <w:sz w:val="18"/>
                <w:szCs w:val="18"/>
                <w:lang w:eastAsia="en-GB"/>
              </w:rPr>
            </w:pPr>
            <w:del w:id="1687" w:author="Lucy Marshall" w:date="2019-06-30T09:03:00Z">
              <w:r w:rsidRPr="0051745E" w:rsidDel="0096313F">
                <w:rPr>
                  <w:rFonts w:ascii="Arial" w:eastAsia="Times New Roman" w:hAnsi="Arial" w:cs="Arial"/>
                  <w:sz w:val="18"/>
                  <w:szCs w:val="18"/>
                  <w:lang w:eastAsia="en-GB"/>
                </w:rPr>
                <w:delText>-1.072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55A7147D" w14:textId="70FEC426" w:rsidR="00DD039F" w:rsidRPr="0051745E" w:rsidDel="0096313F" w:rsidRDefault="00DD039F" w:rsidP="00213370">
            <w:pPr>
              <w:jc w:val="right"/>
              <w:rPr>
                <w:del w:id="1688" w:author="Lucy Marshall" w:date="2019-06-30T09:03:00Z"/>
                <w:rFonts w:ascii="Arial" w:eastAsia="Times New Roman" w:hAnsi="Arial" w:cs="Arial"/>
                <w:sz w:val="18"/>
                <w:szCs w:val="18"/>
                <w:lang w:eastAsia="en-GB"/>
              </w:rPr>
            </w:pPr>
            <w:del w:id="1689" w:author="Lucy Marshall" w:date="2019-06-30T09:03:00Z">
              <w:r w:rsidRPr="0051745E" w:rsidDel="0096313F">
                <w:rPr>
                  <w:rFonts w:ascii="Arial" w:eastAsia="Times New Roman" w:hAnsi="Arial" w:cs="Arial"/>
                  <w:sz w:val="18"/>
                  <w:szCs w:val="18"/>
                  <w:lang w:eastAsia="en-GB"/>
                </w:rPr>
                <w:delText>0.232</w:delText>
              </w:r>
            </w:del>
          </w:p>
        </w:tc>
        <w:tc>
          <w:tcPr>
            <w:tcW w:w="1080" w:type="dxa"/>
            <w:tcBorders>
              <w:top w:val="single" w:sz="4" w:space="0" w:color="C0C0C0"/>
              <w:left w:val="nil"/>
              <w:bottom w:val="single" w:sz="4" w:space="0" w:color="C0C0C0"/>
              <w:right w:val="nil"/>
            </w:tcBorders>
          </w:tcPr>
          <w:p w14:paraId="05C9F427" w14:textId="78B7D359" w:rsidR="00DD039F" w:rsidRPr="0051745E" w:rsidDel="0096313F" w:rsidRDefault="00DD039F" w:rsidP="00213370">
            <w:pPr>
              <w:jc w:val="right"/>
              <w:rPr>
                <w:del w:id="1690"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FA82F7F" w14:textId="460E5F7C" w:rsidR="00DD039F" w:rsidRPr="0051745E" w:rsidDel="0096313F" w:rsidRDefault="00DD039F" w:rsidP="00213370">
            <w:pPr>
              <w:jc w:val="right"/>
              <w:rPr>
                <w:del w:id="1691" w:author="Lucy Marshall" w:date="2019-06-30T09:03:00Z"/>
                <w:rFonts w:ascii="Arial" w:eastAsia="Times New Roman" w:hAnsi="Arial" w:cs="Arial"/>
                <w:sz w:val="18"/>
                <w:szCs w:val="18"/>
                <w:lang w:eastAsia="en-GB"/>
              </w:rPr>
            </w:pPr>
            <w:del w:id="1692"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6232DEDF" w14:textId="1FAF73C0" w:rsidR="00DD039F" w:rsidRPr="0051745E" w:rsidDel="0096313F" w:rsidRDefault="00DD039F" w:rsidP="00213370">
            <w:pPr>
              <w:jc w:val="right"/>
              <w:rPr>
                <w:del w:id="1693" w:author="Lucy Marshall" w:date="2019-06-30T09:03:00Z"/>
                <w:rFonts w:ascii="Arial" w:eastAsia="Times New Roman" w:hAnsi="Arial" w:cs="Arial"/>
                <w:sz w:val="18"/>
                <w:szCs w:val="18"/>
                <w:lang w:eastAsia="en-GB"/>
              </w:rPr>
            </w:pPr>
            <w:del w:id="1694" w:author="Lucy Marshall" w:date="2019-06-30T09:03:00Z">
              <w:r w:rsidRPr="0051745E" w:rsidDel="0096313F">
                <w:rPr>
                  <w:rFonts w:ascii="Arial" w:eastAsia="Times New Roman" w:hAnsi="Arial" w:cs="Arial"/>
                  <w:sz w:val="18"/>
                  <w:szCs w:val="18"/>
                  <w:lang w:eastAsia="en-GB"/>
                </w:rPr>
                <w:delText>-1.73</w:delText>
              </w:r>
            </w:del>
          </w:p>
        </w:tc>
        <w:tc>
          <w:tcPr>
            <w:tcW w:w="1480" w:type="dxa"/>
            <w:tcBorders>
              <w:top w:val="single" w:sz="4" w:space="0" w:color="C0C0C0"/>
              <w:left w:val="nil"/>
              <w:bottom w:val="single" w:sz="4" w:space="0" w:color="C0C0C0"/>
              <w:right w:val="nil"/>
            </w:tcBorders>
            <w:noWrap/>
            <w:hideMark/>
          </w:tcPr>
          <w:p w14:paraId="549CF2A4" w14:textId="57F29529" w:rsidR="00DD039F" w:rsidRPr="0051745E" w:rsidDel="0096313F" w:rsidRDefault="00DD039F" w:rsidP="00213370">
            <w:pPr>
              <w:jc w:val="right"/>
              <w:rPr>
                <w:del w:id="1695" w:author="Lucy Marshall" w:date="2019-06-30T09:03:00Z"/>
                <w:rFonts w:ascii="Arial" w:eastAsia="Times New Roman" w:hAnsi="Arial" w:cs="Arial"/>
                <w:sz w:val="18"/>
                <w:szCs w:val="18"/>
                <w:lang w:eastAsia="en-GB"/>
              </w:rPr>
            </w:pPr>
            <w:del w:id="1696" w:author="Lucy Marshall" w:date="2019-06-30T09:03:00Z">
              <w:r w:rsidRPr="0051745E" w:rsidDel="0096313F">
                <w:rPr>
                  <w:rFonts w:ascii="Arial" w:eastAsia="Times New Roman" w:hAnsi="Arial" w:cs="Arial"/>
                  <w:sz w:val="18"/>
                  <w:szCs w:val="18"/>
                  <w:lang w:eastAsia="en-GB"/>
                </w:rPr>
                <w:delText>-0.41</w:delText>
              </w:r>
            </w:del>
          </w:p>
        </w:tc>
      </w:tr>
      <w:tr w:rsidR="00DD039F" w:rsidRPr="00A44F44" w:rsidDel="0096313F" w14:paraId="72861B98" w14:textId="113F32A4" w:rsidTr="00213370">
        <w:trPr>
          <w:trHeight w:val="360"/>
          <w:del w:id="1697" w:author="Lucy Marshall" w:date="2019-06-30T09:03:00Z"/>
        </w:trPr>
        <w:tc>
          <w:tcPr>
            <w:tcW w:w="0" w:type="auto"/>
            <w:vMerge/>
            <w:tcBorders>
              <w:top w:val="single" w:sz="4" w:space="0" w:color="C0C0C0"/>
              <w:left w:val="nil"/>
              <w:bottom w:val="nil"/>
              <w:right w:val="nil"/>
            </w:tcBorders>
            <w:vAlign w:val="center"/>
            <w:hideMark/>
          </w:tcPr>
          <w:p w14:paraId="65ACE8AA" w14:textId="174EB207" w:rsidR="00DD039F" w:rsidRPr="0051745E" w:rsidDel="0096313F" w:rsidRDefault="00DD039F" w:rsidP="00213370">
            <w:pPr>
              <w:rPr>
                <w:del w:id="169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566B6F2" w14:textId="411069CB" w:rsidR="00DD039F" w:rsidRPr="0051745E" w:rsidDel="0096313F" w:rsidRDefault="00DD039F" w:rsidP="00213370">
            <w:pPr>
              <w:rPr>
                <w:del w:id="1699"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0853F0D" w14:textId="71E53E20" w:rsidR="00DD039F" w:rsidRPr="0051745E" w:rsidDel="0096313F" w:rsidRDefault="00DD039F" w:rsidP="00213370">
            <w:pPr>
              <w:rPr>
                <w:del w:id="1700" w:author="Lucy Marshall" w:date="2019-06-30T09:03:00Z"/>
                <w:rFonts w:ascii="Arial" w:eastAsia="Times New Roman" w:hAnsi="Arial" w:cs="Arial"/>
                <w:sz w:val="18"/>
                <w:szCs w:val="18"/>
                <w:lang w:eastAsia="en-GB"/>
              </w:rPr>
            </w:pPr>
            <w:del w:id="1701"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52D0A718" w14:textId="229FDECA" w:rsidR="00DD039F" w:rsidRPr="0051745E" w:rsidDel="0096313F" w:rsidRDefault="00DD039F" w:rsidP="00213370">
            <w:pPr>
              <w:jc w:val="right"/>
              <w:rPr>
                <w:del w:id="1702" w:author="Lucy Marshall" w:date="2019-06-30T09:03:00Z"/>
                <w:rFonts w:ascii="Arial" w:eastAsia="Times New Roman" w:hAnsi="Arial" w:cs="Arial"/>
                <w:sz w:val="18"/>
                <w:szCs w:val="18"/>
                <w:lang w:eastAsia="en-GB"/>
              </w:rPr>
            </w:pPr>
            <w:del w:id="1703" w:author="Lucy Marshall" w:date="2019-06-30T09:03:00Z">
              <w:r w:rsidRPr="0051745E" w:rsidDel="0096313F">
                <w:rPr>
                  <w:rFonts w:ascii="Arial" w:eastAsia="Times New Roman" w:hAnsi="Arial" w:cs="Arial"/>
                  <w:sz w:val="18"/>
                  <w:szCs w:val="18"/>
                  <w:lang w:eastAsia="en-GB"/>
                </w:rPr>
                <w:delText>-.917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29A7279A" w14:textId="360FF30A" w:rsidR="00DD039F" w:rsidRPr="0051745E" w:rsidDel="0096313F" w:rsidRDefault="00DD039F" w:rsidP="00213370">
            <w:pPr>
              <w:jc w:val="right"/>
              <w:rPr>
                <w:del w:id="1704" w:author="Lucy Marshall" w:date="2019-06-30T09:03:00Z"/>
                <w:rFonts w:ascii="Arial" w:eastAsia="Times New Roman" w:hAnsi="Arial" w:cs="Arial"/>
                <w:sz w:val="18"/>
                <w:szCs w:val="18"/>
                <w:lang w:eastAsia="en-GB"/>
              </w:rPr>
            </w:pPr>
            <w:del w:id="1705" w:author="Lucy Marshall" w:date="2019-06-30T09:03:00Z">
              <w:r w:rsidRPr="0051745E" w:rsidDel="0096313F">
                <w:rPr>
                  <w:rFonts w:ascii="Arial" w:eastAsia="Times New Roman" w:hAnsi="Arial" w:cs="Arial"/>
                  <w:sz w:val="18"/>
                  <w:szCs w:val="18"/>
                  <w:lang w:eastAsia="en-GB"/>
                </w:rPr>
                <w:delText>0.245</w:delText>
              </w:r>
            </w:del>
          </w:p>
        </w:tc>
        <w:tc>
          <w:tcPr>
            <w:tcW w:w="1080" w:type="dxa"/>
            <w:tcBorders>
              <w:top w:val="nil"/>
              <w:left w:val="nil"/>
              <w:bottom w:val="single" w:sz="4" w:space="0" w:color="C0C0C0"/>
              <w:right w:val="nil"/>
            </w:tcBorders>
          </w:tcPr>
          <w:p w14:paraId="0CA6F74B" w14:textId="1CEB9F33" w:rsidR="00DD039F" w:rsidRPr="0051745E" w:rsidDel="0096313F" w:rsidRDefault="00DD039F" w:rsidP="00213370">
            <w:pPr>
              <w:jc w:val="right"/>
              <w:rPr>
                <w:del w:id="1706"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C69C27F" w14:textId="44E8D8BD" w:rsidR="00DD039F" w:rsidRPr="0051745E" w:rsidDel="0096313F" w:rsidRDefault="00DD039F" w:rsidP="00213370">
            <w:pPr>
              <w:jc w:val="right"/>
              <w:rPr>
                <w:del w:id="1707" w:author="Lucy Marshall" w:date="2019-06-30T09:03:00Z"/>
                <w:rFonts w:ascii="Arial" w:eastAsia="Times New Roman" w:hAnsi="Arial" w:cs="Arial"/>
                <w:sz w:val="18"/>
                <w:szCs w:val="18"/>
                <w:lang w:eastAsia="en-GB"/>
              </w:rPr>
            </w:pPr>
            <w:del w:id="1708"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nil"/>
              <w:left w:val="nil"/>
              <w:bottom w:val="single" w:sz="4" w:space="0" w:color="C0C0C0"/>
              <w:right w:val="single" w:sz="4" w:space="0" w:color="E0E0E0"/>
            </w:tcBorders>
            <w:noWrap/>
            <w:hideMark/>
          </w:tcPr>
          <w:p w14:paraId="00578291" w14:textId="3D34B336" w:rsidR="00DD039F" w:rsidRPr="0051745E" w:rsidDel="0096313F" w:rsidRDefault="00DD039F" w:rsidP="00213370">
            <w:pPr>
              <w:jc w:val="right"/>
              <w:rPr>
                <w:del w:id="1709" w:author="Lucy Marshall" w:date="2019-06-30T09:03:00Z"/>
                <w:rFonts w:ascii="Arial" w:eastAsia="Times New Roman" w:hAnsi="Arial" w:cs="Arial"/>
                <w:sz w:val="18"/>
                <w:szCs w:val="18"/>
                <w:lang w:eastAsia="en-GB"/>
              </w:rPr>
            </w:pPr>
            <w:del w:id="1710" w:author="Lucy Marshall" w:date="2019-06-30T09:03:00Z">
              <w:r w:rsidRPr="0051745E" w:rsidDel="0096313F">
                <w:rPr>
                  <w:rFonts w:ascii="Arial" w:eastAsia="Times New Roman" w:hAnsi="Arial" w:cs="Arial"/>
                  <w:sz w:val="18"/>
                  <w:szCs w:val="18"/>
                  <w:lang w:eastAsia="en-GB"/>
                </w:rPr>
                <w:delText>-1.61</w:delText>
              </w:r>
            </w:del>
          </w:p>
        </w:tc>
        <w:tc>
          <w:tcPr>
            <w:tcW w:w="1480" w:type="dxa"/>
            <w:tcBorders>
              <w:top w:val="nil"/>
              <w:left w:val="nil"/>
              <w:bottom w:val="single" w:sz="4" w:space="0" w:color="C0C0C0"/>
              <w:right w:val="nil"/>
            </w:tcBorders>
            <w:noWrap/>
            <w:hideMark/>
          </w:tcPr>
          <w:p w14:paraId="3838B50A" w14:textId="0FB44171" w:rsidR="00DD039F" w:rsidRPr="0051745E" w:rsidDel="0096313F" w:rsidRDefault="00DD039F" w:rsidP="00213370">
            <w:pPr>
              <w:jc w:val="right"/>
              <w:rPr>
                <w:del w:id="1711" w:author="Lucy Marshall" w:date="2019-06-30T09:03:00Z"/>
                <w:rFonts w:ascii="Arial" w:eastAsia="Times New Roman" w:hAnsi="Arial" w:cs="Arial"/>
                <w:sz w:val="18"/>
                <w:szCs w:val="18"/>
                <w:lang w:eastAsia="en-GB"/>
              </w:rPr>
            </w:pPr>
            <w:del w:id="1712" w:author="Lucy Marshall" w:date="2019-06-30T09:03:00Z">
              <w:r w:rsidRPr="0051745E" w:rsidDel="0096313F">
                <w:rPr>
                  <w:rFonts w:ascii="Arial" w:eastAsia="Times New Roman" w:hAnsi="Arial" w:cs="Arial"/>
                  <w:sz w:val="18"/>
                  <w:szCs w:val="18"/>
                  <w:lang w:eastAsia="en-GB"/>
                </w:rPr>
                <w:delText>-0.22</w:delText>
              </w:r>
            </w:del>
          </w:p>
        </w:tc>
      </w:tr>
      <w:tr w:rsidR="00DD039F" w:rsidRPr="00A44F44" w:rsidDel="0096313F" w14:paraId="20D579A3" w14:textId="44496524" w:rsidTr="00213370">
        <w:trPr>
          <w:trHeight w:val="340"/>
          <w:del w:id="1713" w:author="Lucy Marshall" w:date="2019-06-30T09:03:00Z"/>
        </w:trPr>
        <w:tc>
          <w:tcPr>
            <w:tcW w:w="0" w:type="auto"/>
            <w:vMerge/>
            <w:tcBorders>
              <w:top w:val="single" w:sz="4" w:space="0" w:color="C0C0C0"/>
              <w:left w:val="nil"/>
              <w:bottom w:val="nil"/>
              <w:right w:val="nil"/>
            </w:tcBorders>
            <w:vAlign w:val="center"/>
            <w:hideMark/>
          </w:tcPr>
          <w:p w14:paraId="1DDD9214" w14:textId="408685F6" w:rsidR="00DD039F" w:rsidRPr="0051745E" w:rsidDel="0096313F" w:rsidRDefault="00DD039F" w:rsidP="00213370">
            <w:pPr>
              <w:rPr>
                <w:del w:id="171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839C67B" w14:textId="03CDF3AE" w:rsidR="00DD039F" w:rsidRPr="0051745E" w:rsidDel="0096313F" w:rsidRDefault="00DD039F" w:rsidP="00213370">
            <w:pPr>
              <w:rPr>
                <w:del w:id="171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B8045E2" w14:textId="0FD5C973" w:rsidR="00DD039F" w:rsidRPr="0051745E" w:rsidDel="0096313F" w:rsidRDefault="00DD039F" w:rsidP="00213370">
            <w:pPr>
              <w:rPr>
                <w:del w:id="1716" w:author="Lucy Marshall" w:date="2019-06-30T09:03:00Z"/>
                <w:rFonts w:ascii="Arial" w:eastAsia="Times New Roman" w:hAnsi="Arial" w:cs="Arial"/>
                <w:sz w:val="18"/>
                <w:szCs w:val="18"/>
                <w:lang w:eastAsia="en-GB"/>
              </w:rPr>
            </w:pPr>
            <w:del w:id="1717"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4305C9D7" w14:textId="21CFD1DD" w:rsidR="00DD039F" w:rsidRPr="0051745E" w:rsidDel="0096313F" w:rsidRDefault="00DD039F" w:rsidP="00213370">
            <w:pPr>
              <w:jc w:val="right"/>
              <w:rPr>
                <w:del w:id="1718" w:author="Lucy Marshall" w:date="2019-06-30T09:03:00Z"/>
                <w:rFonts w:ascii="Arial" w:eastAsia="Times New Roman" w:hAnsi="Arial" w:cs="Arial"/>
                <w:sz w:val="18"/>
                <w:szCs w:val="18"/>
                <w:lang w:eastAsia="en-GB"/>
              </w:rPr>
            </w:pPr>
            <w:del w:id="1719" w:author="Lucy Marshall" w:date="2019-06-30T09:03:00Z">
              <w:r w:rsidRPr="0051745E" w:rsidDel="0096313F">
                <w:rPr>
                  <w:rFonts w:ascii="Arial" w:eastAsia="Times New Roman" w:hAnsi="Arial" w:cs="Arial"/>
                  <w:sz w:val="18"/>
                  <w:szCs w:val="18"/>
                  <w:lang w:eastAsia="en-GB"/>
                </w:rPr>
                <w:delText>-0.117</w:delText>
              </w:r>
            </w:del>
          </w:p>
        </w:tc>
        <w:tc>
          <w:tcPr>
            <w:tcW w:w="1120" w:type="dxa"/>
            <w:tcBorders>
              <w:top w:val="nil"/>
              <w:left w:val="nil"/>
              <w:bottom w:val="single" w:sz="4" w:space="0" w:color="C0C0C0"/>
              <w:right w:val="single" w:sz="4" w:space="0" w:color="E0E0E0"/>
            </w:tcBorders>
            <w:noWrap/>
            <w:hideMark/>
          </w:tcPr>
          <w:p w14:paraId="501D15AC" w14:textId="34F03B1A" w:rsidR="00DD039F" w:rsidRPr="0051745E" w:rsidDel="0096313F" w:rsidRDefault="00DD039F" w:rsidP="00213370">
            <w:pPr>
              <w:jc w:val="right"/>
              <w:rPr>
                <w:del w:id="1720" w:author="Lucy Marshall" w:date="2019-06-30T09:03:00Z"/>
                <w:rFonts w:ascii="Arial" w:eastAsia="Times New Roman" w:hAnsi="Arial" w:cs="Arial"/>
                <w:sz w:val="18"/>
                <w:szCs w:val="18"/>
                <w:lang w:eastAsia="en-GB"/>
              </w:rPr>
            </w:pPr>
            <w:del w:id="1721" w:author="Lucy Marshall" w:date="2019-06-30T09:03:00Z">
              <w:r w:rsidRPr="0051745E" w:rsidDel="0096313F">
                <w:rPr>
                  <w:rFonts w:ascii="Arial" w:eastAsia="Times New Roman" w:hAnsi="Arial" w:cs="Arial"/>
                  <w:sz w:val="18"/>
                  <w:szCs w:val="18"/>
                  <w:lang w:eastAsia="en-GB"/>
                </w:rPr>
                <w:delText>0.248</w:delText>
              </w:r>
            </w:del>
          </w:p>
        </w:tc>
        <w:tc>
          <w:tcPr>
            <w:tcW w:w="1080" w:type="dxa"/>
            <w:tcBorders>
              <w:top w:val="nil"/>
              <w:left w:val="nil"/>
              <w:bottom w:val="single" w:sz="4" w:space="0" w:color="C0C0C0"/>
              <w:right w:val="nil"/>
            </w:tcBorders>
          </w:tcPr>
          <w:p w14:paraId="06D535CA" w14:textId="7F181FD2" w:rsidR="00DD039F" w:rsidRPr="0051745E" w:rsidDel="0096313F" w:rsidRDefault="00DD039F" w:rsidP="00213370">
            <w:pPr>
              <w:jc w:val="right"/>
              <w:rPr>
                <w:del w:id="172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C7D32BE" w14:textId="4C5DF45E" w:rsidR="00DD039F" w:rsidRPr="0051745E" w:rsidDel="0096313F" w:rsidRDefault="00DD039F" w:rsidP="00213370">
            <w:pPr>
              <w:jc w:val="right"/>
              <w:rPr>
                <w:del w:id="1723" w:author="Lucy Marshall" w:date="2019-06-30T09:03:00Z"/>
                <w:rFonts w:ascii="Arial" w:eastAsia="Times New Roman" w:hAnsi="Arial" w:cs="Arial"/>
                <w:sz w:val="18"/>
                <w:szCs w:val="18"/>
                <w:lang w:eastAsia="en-GB"/>
              </w:rPr>
            </w:pPr>
            <w:del w:id="1724"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2A106AE2" w14:textId="525582F8" w:rsidR="00DD039F" w:rsidRPr="0051745E" w:rsidDel="0096313F" w:rsidRDefault="00DD039F" w:rsidP="00213370">
            <w:pPr>
              <w:jc w:val="right"/>
              <w:rPr>
                <w:del w:id="1725" w:author="Lucy Marshall" w:date="2019-06-30T09:03:00Z"/>
                <w:rFonts w:ascii="Arial" w:eastAsia="Times New Roman" w:hAnsi="Arial" w:cs="Arial"/>
                <w:sz w:val="18"/>
                <w:szCs w:val="18"/>
                <w:lang w:eastAsia="en-GB"/>
              </w:rPr>
            </w:pPr>
            <w:del w:id="1726" w:author="Lucy Marshall" w:date="2019-06-30T09:03:00Z">
              <w:r w:rsidRPr="0051745E" w:rsidDel="0096313F">
                <w:rPr>
                  <w:rFonts w:ascii="Arial" w:eastAsia="Times New Roman" w:hAnsi="Arial" w:cs="Arial"/>
                  <w:sz w:val="18"/>
                  <w:szCs w:val="18"/>
                  <w:lang w:eastAsia="en-GB"/>
                </w:rPr>
                <w:delText>-0.82</w:delText>
              </w:r>
            </w:del>
          </w:p>
        </w:tc>
        <w:tc>
          <w:tcPr>
            <w:tcW w:w="1480" w:type="dxa"/>
            <w:tcBorders>
              <w:top w:val="nil"/>
              <w:left w:val="nil"/>
              <w:bottom w:val="single" w:sz="4" w:space="0" w:color="C0C0C0"/>
              <w:right w:val="nil"/>
            </w:tcBorders>
            <w:noWrap/>
            <w:hideMark/>
          </w:tcPr>
          <w:p w14:paraId="52E11AFF" w14:textId="2EB3D6EF" w:rsidR="00DD039F" w:rsidRPr="0051745E" w:rsidDel="0096313F" w:rsidRDefault="00DD039F" w:rsidP="00213370">
            <w:pPr>
              <w:jc w:val="right"/>
              <w:rPr>
                <w:del w:id="1727" w:author="Lucy Marshall" w:date="2019-06-30T09:03:00Z"/>
                <w:rFonts w:ascii="Arial" w:eastAsia="Times New Roman" w:hAnsi="Arial" w:cs="Arial"/>
                <w:sz w:val="18"/>
                <w:szCs w:val="18"/>
                <w:lang w:eastAsia="en-GB"/>
              </w:rPr>
            </w:pPr>
            <w:del w:id="1728" w:author="Lucy Marshall" w:date="2019-06-30T09:03:00Z">
              <w:r w:rsidRPr="0051745E" w:rsidDel="0096313F">
                <w:rPr>
                  <w:rFonts w:ascii="Arial" w:eastAsia="Times New Roman" w:hAnsi="Arial" w:cs="Arial"/>
                  <w:sz w:val="18"/>
                  <w:szCs w:val="18"/>
                  <w:lang w:eastAsia="en-GB"/>
                </w:rPr>
                <w:delText>0.59</w:delText>
              </w:r>
            </w:del>
          </w:p>
        </w:tc>
      </w:tr>
      <w:tr w:rsidR="00DD039F" w:rsidRPr="00A44F44" w:rsidDel="0096313F" w14:paraId="1BD49627" w14:textId="37029287" w:rsidTr="00213370">
        <w:trPr>
          <w:trHeight w:val="340"/>
          <w:del w:id="1729" w:author="Lucy Marshall" w:date="2019-06-30T09:03:00Z"/>
        </w:trPr>
        <w:tc>
          <w:tcPr>
            <w:tcW w:w="0" w:type="auto"/>
            <w:vMerge/>
            <w:tcBorders>
              <w:top w:val="single" w:sz="4" w:space="0" w:color="C0C0C0"/>
              <w:left w:val="nil"/>
              <w:bottom w:val="nil"/>
              <w:right w:val="nil"/>
            </w:tcBorders>
            <w:vAlign w:val="center"/>
            <w:hideMark/>
          </w:tcPr>
          <w:p w14:paraId="38A82341" w14:textId="4EB9F982" w:rsidR="00DD039F" w:rsidRPr="0051745E" w:rsidDel="0096313F" w:rsidRDefault="00DD039F" w:rsidP="00213370">
            <w:pPr>
              <w:rPr>
                <w:del w:id="173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55D4191" w14:textId="4FA5CB7D" w:rsidR="00DD039F" w:rsidRPr="0051745E" w:rsidDel="0096313F" w:rsidRDefault="00DD039F" w:rsidP="00213370">
            <w:pPr>
              <w:rPr>
                <w:del w:id="1731" w:author="Lucy Marshall" w:date="2019-06-30T09:03:00Z"/>
                <w:rFonts w:ascii="Arial" w:eastAsia="Times New Roman" w:hAnsi="Arial" w:cs="Arial"/>
                <w:sz w:val="18"/>
                <w:szCs w:val="18"/>
                <w:lang w:eastAsia="en-GB"/>
              </w:rPr>
            </w:pPr>
          </w:p>
        </w:tc>
        <w:tc>
          <w:tcPr>
            <w:tcW w:w="1740" w:type="dxa"/>
            <w:shd w:val="clear" w:color="auto" w:fill="E0E0E0"/>
            <w:hideMark/>
          </w:tcPr>
          <w:p w14:paraId="05A9200F" w14:textId="0C179D26" w:rsidR="00DD039F" w:rsidRPr="0051745E" w:rsidDel="0096313F" w:rsidRDefault="00DD039F" w:rsidP="00213370">
            <w:pPr>
              <w:rPr>
                <w:del w:id="1732" w:author="Lucy Marshall" w:date="2019-06-30T09:03:00Z"/>
                <w:rFonts w:ascii="Arial" w:eastAsia="Times New Roman" w:hAnsi="Arial" w:cs="Arial"/>
                <w:sz w:val="18"/>
                <w:szCs w:val="18"/>
                <w:lang w:eastAsia="en-GB"/>
              </w:rPr>
            </w:pPr>
            <w:del w:id="1733"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443FA4C2" w14:textId="3B8B1997" w:rsidR="00DD039F" w:rsidRPr="0051745E" w:rsidDel="0096313F" w:rsidRDefault="00DD039F" w:rsidP="00213370">
            <w:pPr>
              <w:jc w:val="right"/>
              <w:rPr>
                <w:del w:id="1734" w:author="Lucy Marshall" w:date="2019-06-30T09:03:00Z"/>
                <w:rFonts w:ascii="Arial" w:eastAsia="Times New Roman" w:hAnsi="Arial" w:cs="Arial"/>
                <w:sz w:val="18"/>
                <w:szCs w:val="18"/>
                <w:lang w:eastAsia="en-GB"/>
              </w:rPr>
            </w:pPr>
            <w:del w:id="1735" w:author="Lucy Marshall" w:date="2019-06-30T09:03:00Z">
              <w:r w:rsidRPr="0051745E" w:rsidDel="0096313F">
                <w:rPr>
                  <w:rFonts w:ascii="Arial" w:eastAsia="Times New Roman" w:hAnsi="Arial" w:cs="Arial"/>
                  <w:sz w:val="18"/>
                  <w:szCs w:val="18"/>
                  <w:lang w:eastAsia="en-GB"/>
                </w:rPr>
                <w:delText>-0.211</w:delText>
              </w:r>
            </w:del>
          </w:p>
        </w:tc>
        <w:tc>
          <w:tcPr>
            <w:tcW w:w="1120" w:type="dxa"/>
            <w:tcBorders>
              <w:top w:val="nil"/>
              <w:left w:val="nil"/>
              <w:bottom w:val="nil"/>
              <w:right w:val="single" w:sz="4" w:space="0" w:color="E0E0E0"/>
            </w:tcBorders>
            <w:noWrap/>
            <w:hideMark/>
          </w:tcPr>
          <w:p w14:paraId="58A080FD" w14:textId="5090E24E" w:rsidR="00DD039F" w:rsidRPr="0051745E" w:rsidDel="0096313F" w:rsidRDefault="00DD039F" w:rsidP="00213370">
            <w:pPr>
              <w:jc w:val="right"/>
              <w:rPr>
                <w:del w:id="1736" w:author="Lucy Marshall" w:date="2019-06-30T09:03:00Z"/>
                <w:rFonts w:ascii="Arial" w:eastAsia="Times New Roman" w:hAnsi="Arial" w:cs="Arial"/>
                <w:sz w:val="18"/>
                <w:szCs w:val="18"/>
                <w:lang w:eastAsia="en-GB"/>
              </w:rPr>
            </w:pPr>
            <w:del w:id="1737" w:author="Lucy Marshall" w:date="2019-06-30T09:03:00Z">
              <w:r w:rsidRPr="0051745E" w:rsidDel="0096313F">
                <w:rPr>
                  <w:rFonts w:ascii="Arial" w:eastAsia="Times New Roman" w:hAnsi="Arial" w:cs="Arial"/>
                  <w:sz w:val="18"/>
                  <w:szCs w:val="18"/>
                  <w:lang w:eastAsia="en-GB"/>
                </w:rPr>
                <w:delText>0.271</w:delText>
              </w:r>
            </w:del>
          </w:p>
        </w:tc>
        <w:tc>
          <w:tcPr>
            <w:tcW w:w="1080" w:type="dxa"/>
          </w:tcPr>
          <w:p w14:paraId="208153F0" w14:textId="6146A18D" w:rsidR="00DD039F" w:rsidRPr="0051745E" w:rsidDel="0096313F" w:rsidRDefault="00DD039F" w:rsidP="00213370">
            <w:pPr>
              <w:jc w:val="right"/>
              <w:rPr>
                <w:del w:id="1738"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1C7DD27D" w14:textId="28733309" w:rsidR="00DD039F" w:rsidRPr="0051745E" w:rsidDel="0096313F" w:rsidRDefault="00DD039F" w:rsidP="00213370">
            <w:pPr>
              <w:jc w:val="right"/>
              <w:rPr>
                <w:del w:id="1739" w:author="Lucy Marshall" w:date="2019-06-30T09:03:00Z"/>
                <w:rFonts w:ascii="Arial" w:eastAsia="Times New Roman" w:hAnsi="Arial" w:cs="Arial"/>
                <w:sz w:val="18"/>
                <w:szCs w:val="18"/>
                <w:lang w:eastAsia="en-GB"/>
              </w:rPr>
            </w:pPr>
            <w:del w:id="1740"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2200D702" w14:textId="6336C043" w:rsidR="00DD039F" w:rsidRPr="0051745E" w:rsidDel="0096313F" w:rsidRDefault="00DD039F" w:rsidP="00213370">
            <w:pPr>
              <w:jc w:val="right"/>
              <w:rPr>
                <w:del w:id="1741" w:author="Lucy Marshall" w:date="2019-06-30T09:03:00Z"/>
                <w:rFonts w:ascii="Arial" w:eastAsia="Times New Roman" w:hAnsi="Arial" w:cs="Arial"/>
                <w:sz w:val="18"/>
                <w:szCs w:val="18"/>
                <w:lang w:eastAsia="en-GB"/>
              </w:rPr>
            </w:pPr>
            <w:del w:id="1742" w:author="Lucy Marshall" w:date="2019-06-30T09:03:00Z">
              <w:r w:rsidRPr="0051745E" w:rsidDel="0096313F">
                <w:rPr>
                  <w:rFonts w:ascii="Arial" w:eastAsia="Times New Roman" w:hAnsi="Arial" w:cs="Arial"/>
                  <w:sz w:val="18"/>
                  <w:szCs w:val="18"/>
                  <w:lang w:eastAsia="en-GB"/>
                </w:rPr>
                <w:delText>-0.98</w:delText>
              </w:r>
            </w:del>
          </w:p>
        </w:tc>
        <w:tc>
          <w:tcPr>
            <w:tcW w:w="1480" w:type="dxa"/>
            <w:noWrap/>
            <w:hideMark/>
          </w:tcPr>
          <w:p w14:paraId="15453A27" w14:textId="6B40FBA3" w:rsidR="00DD039F" w:rsidRPr="0051745E" w:rsidDel="0096313F" w:rsidRDefault="00DD039F" w:rsidP="00213370">
            <w:pPr>
              <w:jc w:val="right"/>
              <w:rPr>
                <w:del w:id="1743" w:author="Lucy Marshall" w:date="2019-06-30T09:03:00Z"/>
                <w:rFonts w:ascii="Arial" w:eastAsia="Times New Roman" w:hAnsi="Arial" w:cs="Arial"/>
                <w:sz w:val="18"/>
                <w:szCs w:val="18"/>
                <w:lang w:eastAsia="en-GB"/>
              </w:rPr>
            </w:pPr>
            <w:del w:id="1744" w:author="Lucy Marshall" w:date="2019-06-30T09:03:00Z">
              <w:r w:rsidRPr="0051745E" w:rsidDel="0096313F">
                <w:rPr>
                  <w:rFonts w:ascii="Arial" w:eastAsia="Times New Roman" w:hAnsi="Arial" w:cs="Arial"/>
                  <w:sz w:val="18"/>
                  <w:szCs w:val="18"/>
                  <w:lang w:eastAsia="en-GB"/>
                </w:rPr>
                <w:delText>0.56</w:delText>
              </w:r>
            </w:del>
          </w:p>
        </w:tc>
      </w:tr>
      <w:tr w:rsidR="00DD039F" w:rsidRPr="00A44F44" w:rsidDel="0096313F" w14:paraId="5564CDE6" w14:textId="1759BD29" w:rsidTr="00213370">
        <w:trPr>
          <w:trHeight w:val="340"/>
          <w:del w:id="1745" w:author="Lucy Marshall" w:date="2019-06-30T09:03:00Z"/>
        </w:trPr>
        <w:tc>
          <w:tcPr>
            <w:tcW w:w="0" w:type="auto"/>
            <w:vMerge/>
            <w:tcBorders>
              <w:top w:val="single" w:sz="4" w:space="0" w:color="C0C0C0"/>
              <w:left w:val="nil"/>
              <w:bottom w:val="nil"/>
              <w:right w:val="nil"/>
            </w:tcBorders>
            <w:vAlign w:val="center"/>
            <w:hideMark/>
          </w:tcPr>
          <w:p w14:paraId="4591218C" w14:textId="78BC17B0" w:rsidR="00DD039F" w:rsidRPr="0051745E" w:rsidDel="0096313F" w:rsidRDefault="00DD039F" w:rsidP="00213370">
            <w:pPr>
              <w:rPr>
                <w:del w:id="1746"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6BC0C75B" w14:textId="1E8BF0F8" w:rsidR="00DD039F" w:rsidRPr="0051745E" w:rsidDel="0096313F" w:rsidRDefault="00DD039F" w:rsidP="00213370">
            <w:pPr>
              <w:rPr>
                <w:del w:id="1747" w:author="Lucy Marshall" w:date="2019-06-30T09:03:00Z"/>
                <w:rFonts w:ascii="Arial" w:eastAsia="Times New Roman" w:hAnsi="Arial" w:cs="Arial"/>
                <w:sz w:val="18"/>
                <w:szCs w:val="18"/>
                <w:lang w:eastAsia="en-GB"/>
              </w:rPr>
            </w:pPr>
            <w:del w:id="1748"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5DACE38B" w14:textId="3FD28390" w:rsidR="00DD039F" w:rsidRPr="0051745E" w:rsidDel="0096313F" w:rsidRDefault="00DD039F" w:rsidP="00213370">
            <w:pPr>
              <w:rPr>
                <w:del w:id="1749" w:author="Lucy Marshall" w:date="2019-06-30T09:03:00Z"/>
                <w:rFonts w:ascii="Arial" w:eastAsia="Times New Roman" w:hAnsi="Arial" w:cs="Arial"/>
                <w:sz w:val="18"/>
                <w:szCs w:val="18"/>
                <w:lang w:eastAsia="en-GB"/>
              </w:rPr>
            </w:pPr>
            <w:del w:id="1750"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CA24481" w14:textId="58302C18" w:rsidR="00DD039F" w:rsidRPr="0051745E" w:rsidDel="0096313F" w:rsidRDefault="00DD039F" w:rsidP="00213370">
            <w:pPr>
              <w:jc w:val="right"/>
              <w:rPr>
                <w:del w:id="1751" w:author="Lucy Marshall" w:date="2019-06-30T09:03:00Z"/>
                <w:rFonts w:ascii="Arial" w:eastAsia="Times New Roman" w:hAnsi="Arial" w:cs="Arial"/>
                <w:sz w:val="18"/>
                <w:szCs w:val="18"/>
                <w:lang w:eastAsia="en-GB"/>
              </w:rPr>
            </w:pPr>
            <w:del w:id="1752" w:author="Lucy Marshall" w:date="2019-06-30T09:03:00Z">
              <w:r w:rsidRPr="0051745E" w:rsidDel="0096313F">
                <w:rPr>
                  <w:rFonts w:ascii="Arial" w:eastAsia="Times New Roman" w:hAnsi="Arial" w:cs="Arial"/>
                  <w:sz w:val="18"/>
                  <w:szCs w:val="18"/>
                  <w:lang w:eastAsia="en-GB"/>
                </w:rPr>
                <w:delText>-0.155</w:delText>
              </w:r>
            </w:del>
          </w:p>
        </w:tc>
        <w:tc>
          <w:tcPr>
            <w:tcW w:w="1120" w:type="dxa"/>
            <w:tcBorders>
              <w:top w:val="single" w:sz="4" w:space="0" w:color="C0C0C0"/>
              <w:left w:val="nil"/>
              <w:bottom w:val="single" w:sz="4" w:space="0" w:color="C0C0C0"/>
              <w:right w:val="single" w:sz="4" w:space="0" w:color="E0E0E0"/>
            </w:tcBorders>
            <w:noWrap/>
            <w:hideMark/>
          </w:tcPr>
          <w:p w14:paraId="082AF01E" w14:textId="079A847B" w:rsidR="00DD039F" w:rsidRPr="0051745E" w:rsidDel="0096313F" w:rsidRDefault="00DD039F" w:rsidP="00213370">
            <w:pPr>
              <w:jc w:val="right"/>
              <w:rPr>
                <w:del w:id="1753" w:author="Lucy Marshall" w:date="2019-06-30T09:03:00Z"/>
                <w:rFonts w:ascii="Arial" w:eastAsia="Times New Roman" w:hAnsi="Arial" w:cs="Arial"/>
                <w:sz w:val="18"/>
                <w:szCs w:val="18"/>
                <w:lang w:eastAsia="en-GB"/>
              </w:rPr>
            </w:pPr>
            <w:del w:id="1754" w:author="Lucy Marshall" w:date="2019-06-30T09:03:00Z">
              <w:r w:rsidRPr="0051745E" w:rsidDel="0096313F">
                <w:rPr>
                  <w:rFonts w:ascii="Arial" w:eastAsia="Times New Roman" w:hAnsi="Arial" w:cs="Arial"/>
                  <w:sz w:val="18"/>
                  <w:szCs w:val="18"/>
                  <w:lang w:eastAsia="en-GB"/>
                </w:rPr>
                <w:delText>0.206</w:delText>
              </w:r>
            </w:del>
          </w:p>
        </w:tc>
        <w:tc>
          <w:tcPr>
            <w:tcW w:w="1080" w:type="dxa"/>
            <w:tcBorders>
              <w:top w:val="single" w:sz="4" w:space="0" w:color="C0C0C0"/>
              <w:left w:val="nil"/>
              <w:bottom w:val="single" w:sz="4" w:space="0" w:color="C0C0C0"/>
              <w:right w:val="nil"/>
            </w:tcBorders>
          </w:tcPr>
          <w:p w14:paraId="724A6DE9" w14:textId="4DD91C9A" w:rsidR="00DD039F" w:rsidRPr="0051745E" w:rsidDel="0096313F" w:rsidRDefault="00DD039F" w:rsidP="00213370">
            <w:pPr>
              <w:jc w:val="right"/>
              <w:rPr>
                <w:del w:id="1755"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C677AA2" w14:textId="1BE1CAAA" w:rsidR="00DD039F" w:rsidRPr="0051745E" w:rsidDel="0096313F" w:rsidRDefault="00DD039F" w:rsidP="00213370">
            <w:pPr>
              <w:jc w:val="right"/>
              <w:rPr>
                <w:del w:id="1756" w:author="Lucy Marshall" w:date="2019-06-30T09:03:00Z"/>
                <w:rFonts w:ascii="Arial" w:eastAsia="Times New Roman" w:hAnsi="Arial" w:cs="Arial"/>
                <w:sz w:val="18"/>
                <w:szCs w:val="18"/>
                <w:lang w:eastAsia="en-GB"/>
              </w:rPr>
            </w:pPr>
            <w:del w:id="1757"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18D85D6A" w14:textId="72223EE7" w:rsidR="00DD039F" w:rsidRPr="0051745E" w:rsidDel="0096313F" w:rsidRDefault="00DD039F" w:rsidP="00213370">
            <w:pPr>
              <w:jc w:val="right"/>
              <w:rPr>
                <w:del w:id="1758" w:author="Lucy Marshall" w:date="2019-06-30T09:03:00Z"/>
                <w:rFonts w:ascii="Arial" w:eastAsia="Times New Roman" w:hAnsi="Arial" w:cs="Arial"/>
                <w:sz w:val="18"/>
                <w:szCs w:val="18"/>
                <w:lang w:eastAsia="en-GB"/>
              </w:rPr>
            </w:pPr>
            <w:del w:id="1759" w:author="Lucy Marshall" w:date="2019-06-30T09:03:00Z">
              <w:r w:rsidRPr="0051745E" w:rsidDel="0096313F">
                <w:rPr>
                  <w:rFonts w:ascii="Arial" w:eastAsia="Times New Roman" w:hAnsi="Arial" w:cs="Arial"/>
                  <w:sz w:val="18"/>
                  <w:szCs w:val="18"/>
                  <w:lang w:eastAsia="en-GB"/>
                </w:rPr>
                <w:delText>-0.74</w:delText>
              </w:r>
            </w:del>
          </w:p>
        </w:tc>
        <w:tc>
          <w:tcPr>
            <w:tcW w:w="1480" w:type="dxa"/>
            <w:tcBorders>
              <w:top w:val="single" w:sz="4" w:space="0" w:color="C0C0C0"/>
              <w:left w:val="nil"/>
              <w:bottom w:val="single" w:sz="4" w:space="0" w:color="C0C0C0"/>
              <w:right w:val="nil"/>
            </w:tcBorders>
            <w:noWrap/>
            <w:hideMark/>
          </w:tcPr>
          <w:p w14:paraId="3F8466B4" w14:textId="304D0F89" w:rsidR="00DD039F" w:rsidRPr="0051745E" w:rsidDel="0096313F" w:rsidRDefault="00DD039F" w:rsidP="00213370">
            <w:pPr>
              <w:jc w:val="right"/>
              <w:rPr>
                <w:del w:id="1760" w:author="Lucy Marshall" w:date="2019-06-30T09:03:00Z"/>
                <w:rFonts w:ascii="Arial" w:eastAsia="Times New Roman" w:hAnsi="Arial" w:cs="Arial"/>
                <w:sz w:val="18"/>
                <w:szCs w:val="18"/>
                <w:lang w:eastAsia="en-GB"/>
              </w:rPr>
            </w:pPr>
            <w:del w:id="1761" w:author="Lucy Marshall" w:date="2019-06-30T09:03:00Z">
              <w:r w:rsidRPr="0051745E" w:rsidDel="0096313F">
                <w:rPr>
                  <w:rFonts w:ascii="Arial" w:eastAsia="Times New Roman" w:hAnsi="Arial" w:cs="Arial"/>
                  <w:sz w:val="18"/>
                  <w:szCs w:val="18"/>
                  <w:lang w:eastAsia="en-GB"/>
                </w:rPr>
                <w:delText>0.43</w:delText>
              </w:r>
            </w:del>
          </w:p>
        </w:tc>
      </w:tr>
      <w:tr w:rsidR="00DD039F" w:rsidRPr="00A44F44" w:rsidDel="0096313F" w14:paraId="014359A3" w14:textId="757CD771" w:rsidTr="00213370">
        <w:trPr>
          <w:trHeight w:val="360"/>
          <w:del w:id="1762" w:author="Lucy Marshall" w:date="2019-06-30T09:03:00Z"/>
        </w:trPr>
        <w:tc>
          <w:tcPr>
            <w:tcW w:w="0" w:type="auto"/>
            <w:vMerge/>
            <w:tcBorders>
              <w:top w:val="single" w:sz="4" w:space="0" w:color="C0C0C0"/>
              <w:left w:val="nil"/>
              <w:bottom w:val="nil"/>
              <w:right w:val="nil"/>
            </w:tcBorders>
            <w:vAlign w:val="center"/>
            <w:hideMark/>
          </w:tcPr>
          <w:p w14:paraId="173BC779" w14:textId="68BA7ED2" w:rsidR="00DD039F" w:rsidRPr="0051745E" w:rsidDel="0096313F" w:rsidRDefault="00DD039F" w:rsidP="00213370">
            <w:pPr>
              <w:rPr>
                <w:del w:id="176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B603B68" w14:textId="55A02F94" w:rsidR="00DD039F" w:rsidRPr="0051745E" w:rsidDel="0096313F" w:rsidRDefault="00DD039F" w:rsidP="00213370">
            <w:pPr>
              <w:rPr>
                <w:del w:id="176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5D3E570" w14:textId="3C0E5390" w:rsidR="00DD039F" w:rsidRPr="0051745E" w:rsidDel="0096313F" w:rsidRDefault="00DD039F" w:rsidP="00213370">
            <w:pPr>
              <w:rPr>
                <w:del w:id="1765" w:author="Lucy Marshall" w:date="2019-06-30T09:03:00Z"/>
                <w:rFonts w:ascii="Arial" w:eastAsia="Times New Roman" w:hAnsi="Arial" w:cs="Arial"/>
                <w:sz w:val="18"/>
                <w:szCs w:val="18"/>
                <w:lang w:eastAsia="en-GB"/>
              </w:rPr>
            </w:pPr>
            <w:del w:id="1766"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0D15DFD1" w14:textId="5D4D290D" w:rsidR="00DD039F" w:rsidRPr="0051745E" w:rsidDel="0096313F" w:rsidRDefault="00DD039F" w:rsidP="00213370">
            <w:pPr>
              <w:jc w:val="right"/>
              <w:rPr>
                <w:del w:id="1767" w:author="Lucy Marshall" w:date="2019-06-30T09:03:00Z"/>
                <w:rFonts w:ascii="Arial" w:eastAsia="Times New Roman" w:hAnsi="Arial" w:cs="Arial"/>
                <w:sz w:val="18"/>
                <w:szCs w:val="18"/>
                <w:lang w:eastAsia="en-GB"/>
              </w:rPr>
            </w:pPr>
            <w:del w:id="1768" w:author="Lucy Marshall" w:date="2019-06-30T09:03:00Z">
              <w:r w:rsidRPr="0051745E" w:rsidDel="0096313F">
                <w:rPr>
                  <w:rFonts w:ascii="Arial" w:eastAsia="Times New Roman" w:hAnsi="Arial" w:cs="Arial"/>
                  <w:sz w:val="18"/>
                  <w:szCs w:val="18"/>
                  <w:lang w:eastAsia="en-GB"/>
                </w:rPr>
                <w:delText>.917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1B381E82" w14:textId="747072C8" w:rsidR="00DD039F" w:rsidRPr="0051745E" w:rsidDel="0096313F" w:rsidRDefault="00DD039F" w:rsidP="00213370">
            <w:pPr>
              <w:jc w:val="right"/>
              <w:rPr>
                <w:del w:id="1769" w:author="Lucy Marshall" w:date="2019-06-30T09:03:00Z"/>
                <w:rFonts w:ascii="Arial" w:eastAsia="Times New Roman" w:hAnsi="Arial" w:cs="Arial"/>
                <w:sz w:val="18"/>
                <w:szCs w:val="18"/>
                <w:lang w:eastAsia="en-GB"/>
              </w:rPr>
            </w:pPr>
            <w:del w:id="1770" w:author="Lucy Marshall" w:date="2019-06-30T09:03:00Z">
              <w:r w:rsidRPr="0051745E" w:rsidDel="0096313F">
                <w:rPr>
                  <w:rFonts w:ascii="Arial" w:eastAsia="Times New Roman" w:hAnsi="Arial" w:cs="Arial"/>
                  <w:sz w:val="18"/>
                  <w:szCs w:val="18"/>
                  <w:lang w:eastAsia="en-GB"/>
                </w:rPr>
                <w:delText>0.245</w:delText>
              </w:r>
            </w:del>
          </w:p>
        </w:tc>
        <w:tc>
          <w:tcPr>
            <w:tcW w:w="1080" w:type="dxa"/>
            <w:tcBorders>
              <w:top w:val="nil"/>
              <w:left w:val="nil"/>
              <w:bottom w:val="single" w:sz="4" w:space="0" w:color="C0C0C0"/>
              <w:right w:val="nil"/>
            </w:tcBorders>
          </w:tcPr>
          <w:p w14:paraId="52F722F0" w14:textId="18F045CA" w:rsidR="00DD039F" w:rsidRPr="0051745E" w:rsidDel="0096313F" w:rsidRDefault="00DD039F" w:rsidP="00213370">
            <w:pPr>
              <w:jc w:val="right"/>
              <w:rPr>
                <w:del w:id="177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E04367D" w14:textId="4EFCF9E7" w:rsidR="00DD039F" w:rsidRPr="0051745E" w:rsidDel="0096313F" w:rsidRDefault="00DD039F" w:rsidP="00213370">
            <w:pPr>
              <w:jc w:val="right"/>
              <w:rPr>
                <w:del w:id="1772" w:author="Lucy Marshall" w:date="2019-06-30T09:03:00Z"/>
                <w:rFonts w:ascii="Arial" w:eastAsia="Times New Roman" w:hAnsi="Arial" w:cs="Arial"/>
                <w:sz w:val="18"/>
                <w:szCs w:val="18"/>
                <w:lang w:eastAsia="en-GB"/>
              </w:rPr>
            </w:pPr>
            <w:del w:id="1773"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nil"/>
              <w:left w:val="nil"/>
              <w:bottom w:val="single" w:sz="4" w:space="0" w:color="C0C0C0"/>
              <w:right w:val="single" w:sz="4" w:space="0" w:color="E0E0E0"/>
            </w:tcBorders>
            <w:noWrap/>
            <w:hideMark/>
          </w:tcPr>
          <w:p w14:paraId="32AB496E" w14:textId="15616D58" w:rsidR="00DD039F" w:rsidRPr="0051745E" w:rsidDel="0096313F" w:rsidRDefault="00DD039F" w:rsidP="00213370">
            <w:pPr>
              <w:jc w:val="right"/>
              <w:rPr>
                <w:del w:id="1774" w:author="Lucy Marshall" w:date="2019-06-30T09:03:00Z"/>
                <w:rFonts w:ascii="Arial" w:eastAsia="Times New Roman" w:hAnsi="Arial" w:cs="Arial"/>
                <w:sz w:val="18"/>
                <w:szCs w:val="18"/>
                <w:lang w:eastAsia="en-GB"/>
              </w:rPr>
            </w:pPr>
            <w:del w:id="1775" w:author="Lucy Marshall" w:date="2019-06-30T09:03:00Z">
              <w:r w:rsidRPr="0051745E" w:rsidDel="0096313F">
                <w:rPr>
                  <w:rFonts w:ascii="Arial" w:eastAsia="Times New Roman" w:hAnsi="Arial" w:cs="Arial"/>
                  <w:sz w:val="18"/>
                  <w:szCs w:val="18"/>
                  <w:lang w:eastAsia="en-GB"/>
                </w:rPr>
                <w:delText>0.22</w:delText>
              </w:r>
            </w:del>
          </w:p>
        </w:tc>
        <w:tc>
          <w:tcPr>
            <w:tcW w:w="1480" w:type="dxa"/>
            <w:tcBorders>
              <w:top w:val="nil"/>
              <w:left w:val="nil"/>
              <w:bottom w:val="single" w:sz="4" w:space="0" w:color="C0C0C0"/>
              <w:right w:val="nil"/>
            </w:tcBorders>
            <w:noWrap/>
            <w:hideMark/>
          </w:tcPr>
          <w:p w14:paraId="702CC9B7" w14:textId="54DE76B5" w:rsidR="00DD039F" w:rsidRPr="0051745E" w:rsidDel="0096313F" w:rsidRDefault="00DD039F" w:rsidP="00213370">
            <w:pPr>
              <w:jc w:val="right"/>
              <w:rPr>
                <w:del w:id="1776" w:author="Lucy Marshall" w:date="2019-06-30T09:03:00Z"/>
                <w:rFonts w:ascii="Arial" w:eastAsia="Times New Roman" w:hAnsi="Arial" w:cs="Arial"/>
                <w:sz w:val="18"/>
                <w:szCs w:val="18"/>
                <w:lang w:eastAsia="en-GB"/>
              </w:rPr>
            </w:pPr>
            <w:del w:id="1777" w:author="Lucy Marshall" w:date="2019-06-30T09:03:00Z">
              <w:r w:rsidRPr="0051745E" w:rsidDel="0096313F">
                <w:rPr>
                  <w:rFonts w:ascii="Arial" w:eastAsia="Times New Roman" w:hAnsi="Arial" w:cs="Arial"/>
                  <w:sz w:val="18"/>
                  <w:szCs w:val="18"/>
                  <w:lang w:eastAsia="en-GB"/>
                </w:rPr>
                <w:delText>1.61</w:delText>
              </w:r>
            </w:del>
          </w:p>
        </w:tc>
      </w:tr>
      <w:tr w:rsidR="00DD039F" w:rsidRPr="00A44F44" w:rsidDel="0096313F" w14:paraId="6B4D5949" w14:textId="428191B9" w:rsidTr="00213370">
        <w:trPr>
          <w:trHeight w:val="360"/>
          <w:del w:id="1778" w:author="Lucy Marshall" w:date="2019-06-30T09:03:00Z"/>
        </w:trPr>
        <w:tc>
          <w:tcPr>
            <w:tcW w:w="0" w:type="auto"/>
            <w:vMerge/>
            <w:tcBorders>
              <w:top w:val="single" w:sz="4" w:space="0" w:color="C0C0C0"/>
              <w:left w:val="nil"/>
              <w:bottom w:val="nil"/>
              <w:right w:val="nil"/>
            </w:tcBorders>
            <w:vAlign w:val="center"/>
            <w:hideMark/>
          </w:tcPr>
          <w:p w14:paraId="0FD261EA" w14:textId="5161F426" w:rsidR="00DD039F" w:rsidRPr="0051745E" w:rsidDel="0096313F" w:rsidRDefault="00DD039F" w:rsidP="00213370">
            <w:pPr>
              <w:rPr>
                <w:del w:id="177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502FB1E" w14:textId="35E03770" w:rsidR="00DD039F" w:rsidRPr="0051745E" w:rsidDel="0096313F" w:rsidRDefault="00DD039F" w:rsidP="00213370">
            <w:pPr>
              <w:rPr>
                <w:del w:id="178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E687A37" w14:textId="37BCCB0E" w:rsidR="00DD039F" w:rsidRPr="0051745E" w:rsidDel="0096313F" w:rsidRDefault="00DD039F" w:rsidP="00213370">
            <w:pPr>
              <w:rPr>
                <w:del w:id="1781" w:author="Lucy Marshall" w:date="2019-06-30T09:03:00Z"/>
                <w:rFonts w:ascii="Arial" w:eastAsia="Times New Roman" w:hAnsi="Arial" w:cs="Arial"/>
                <w:sz w:val="18"/>
                <w:szCs w:val="18"/>
                <w:lang w:eastAsia="en-GB"/>
              </w:rPr>
            </w:pPr>
            <w:del w:id="1782"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792556AC" w14:textId="7FDCD4EA" w:rsidR="00DD039F" w:rsidRPr="0051745E" w:rsidDel="0096313F" w:rsidRDefault="00DD039F" w:rsidP="00213370">
            <w:pPr>
              <w:jc w:val="right"/>
              <w:rPr>
                <w:del w:id="1783" w:author="Lucy Marshall" w:date="2019-06-30T09:03:00Z"/>
                <w:rFonts w:ascii="Arial" w:eastAsia="Times New Roman" w:hAnsi="Arial" w:cs="Arial"/>
                <w:sz w:val="18"/>
                <w:szCs w:val="18"/>
                <w:lang w:eastAsia="en-GB"/>
              </w:rPr>
            </w:pPr>
            <w:del w:id="1784" w:author="Lucy Marshall" w:date="2019-06-30T09:03:00Z">
              <w:r w:rsidRPr="0051745E" w:rsidDel="0096313F">
                <w:rPr>
                  <w:rFonts w:ascii="Arial" w:eastAsia="Times New Roman" w:hAnsi="Arial" w:cs="Arial"/>
                  <w:sz w:val="18"/>
                  <w:szCs w:val="18"/>
                  <w:lang w:eastAsia="en-GB"/>
                </w:rPr>
                <w:delText>.800</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287B0001" w14:textId="38871877" w:rsidR="00DD039F" w:rsidRPr="0051745E" w:rsidDel="0096313F" w:rsidRDefault="00DD039F" w:rsidP="00213370">
            <w:pPr>
              <w:jc w:val="right"/>
              <w:rPr>
                <w:del w:id="1785" w:author="Lucy Marshall" w:date="2019-06-30T09:03:00Z"/>
                <w:rFonts w:ascii="Arial" w:eastAsia="Times New Roman" w:hAnsi="Arial" w:cs="Arial"/>
                <w:sz w:val="18"/>
                <w:szCs w:val="18"/>
                <w:lang w:eastAsia="en-GB"/>
              </w:rPr>
            </w:pPr>
            <w:del w:id="1786" w:author="Lucy Marshall" w:date="2019-06-30T09:03:00Z">
              <w:r w:rsidRPr="0051745E" w:rsidDel="0096313F">
                <w:rPr>
                  <w:rFonts w:ascii="Arial" w:eastAsia="Times New Roman" w:hAnsi="Arial" w:cs="Arial"/>
                  <w:sz w:val="18"/>
                  <w:szCs w:val="18"/>
                  <w:lang w:eastAsia="en-GB"/>
                </w:rPr>
                <w:delText>0.223</w:delText>
              </w:r>
            </w:del>
          </w:p>
        </w:tc>
        <w:tc>
          <w:tcPr>
            <w:tcW w:w="1080" w:type="dxa"/>
            <w:tcBorders>
              <w:top w:val="nil"/>
              <w:left w:val="nil"/>
              <w:bottom w:val="single" w:sz="4" w:space="0" w:color="C0C0C0"/>
              <w:right w:val="nil"/>
            </w:tcBorders>
          </w:tcPr>
          <w:p w14:paraId="11BBFDCF" w14:textId="31C250D1" w:rsidR="00DD039F" w:rsidRPr="0051745E" w:rsidDel="0096313F" w:rsidRDefault="00DD039F" w:rsidP="00213370">
            <w:pPr>
              <w:jc w:val="right"/>
              <w:rPr>
                <w:del w:id="178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404A0B3" w14:textId="3E4CEA7B" w:rsidR="00DD039F" w:rsidRPr="0051745E" w:rsidDel="0096313F" w:rsidRDefault="00DD039F" w:rsidP="00213370">
            <w:pPr>
              <w:jc w:val="right"/>
              <w:rPr>
                <w:del w:id="1788" w:author="Lucy Marshall" w:date="2019-06-30T09:03:00Z"/>
                <w:rFonts w:ascii="Arial" w:eastAsia="Times New Roman" w:hAnsi="Arial" w:cs="Arial"/>
                <w:sz w:val="18"/>
                <w:szCs w:val="18"/>
                <w:lang w:eastAsia="en-GB"/>
              </w:rPr>
            </w:pPr>
            <w:del w:id="1789" w:author="Lucy Marshall" w:date="2019-06-30T09:03:00Z">
              <w:r w:rsidRPr="0051745E" w:rsidDel="0096313F">
                <w:rPr>
                  <w:rFonts w:ascii="Arial" w:eastAsia="Times New Roman" w:hAnsi="Arial" w:cs="Arial"/>
                  <w:sz w:val="18"/>
                  <w:szCs w:val="18"/>
                  <w:lang w:eastAsia="en-GB"/>
                </w:rPr>
                <w:delText>0.004</w:delText>
              </w:r>
            </w:del>
          </w:p>
        </w:tc>
        <w:tc>
          <w:tcPr>
            <w:tcW w:w="1480" w:type="dxa"/>
            <w:tcBorders>
              <w:top w:val="nil"/>
              <w:left w:val="nil"/>
              <w:bottom w:val="single" w:sz="4" w:space="0" w:color="C0C0C0"/>
              <w:right w:val="single" w:sz="4" w:space="0" w:color="E0E0E0"/>
            </w:tcBorders>
            <w:noWrap/>
            <w:hideMark/>
          </w:tcPr>
          <w:p w14:paraId="7095DD33" w14:textId="6228D5CD" w:rsidR="00DD039F" w:rsidRPr="0051745E" w:rsidDel="0096313F" w:rsidRDefault="00DD039F" w:rsidP="00213370">
            <w:pPr>
              <w:jc w:val="right"/>
              <w:rPr>
                <w:del w:id="1790" w:author="Lucy Marshall" w:date="2019-06-30T09:03:00Z"/>
                <w:rFonts w:ascii="Arial" w:eastAsia="Times New Roman" w:hAnsi="Arial" w:cs="Arial"/>
                <w:sz w:val="18"/>
                <w:szCs w:val="18"/>
                <w:lang w:eastAsia="en-GB"/>
              </w:rPr>
            </w:pPr>
            <w:del w:id="1791" w:author="Lucy Marshall" w:date="2019-06-30T09:03:00Z">
              <w:r w:rsidRPr="0051745E" w:rsidDel="0096313F">
                <w:rPr>
                  <w:rFonts w:ascii="Arial" w:eastAsia="Times New Roman" w:hAnsi="Arial" w:cs="Arial"/>
                  <w:sz w:val="18"/>
                  <w:szCs w:val="18"/>
                  <w:lang w:eastAsia="en-GB"/>
                </w:rPr>
                <w:delText>0.17</w:delText>
              </w:r>
            </w:del>
          </w:p>
        </w:tc>
        <w:tc>
          <w:tcPr>
            <w:tcW w:w="1480" w:type="dxa"/>
            <w:tcBorders>
              <w:top w:val="nil"/>
              <w:left w:val="nil"/>
              <w:bottom w:val="single" w:sz="4" w:space="0" w:color="C0C0C0"/>
              <w:right w:val="nil"/>
            </w:tcBorders>
            <w:noWrap/>
            <w:hideMark/>
          </w:tcPr>
          <w:p w14:paraId="4053D634" w14:textId="14D4CB22" w:rsidR="00DD039F" w:rsidRPr="0051745E" w:rsidDel="0096313F" w:rsidRDefault="00DD039F" w:rsidP="00213370">
            <w:pPr>
              <w:jc w:val="right"/>
              <w:rPr>
                <w:del w:id="1792" w:author="Lucy Marshall" w:date="2019-06-30T09:03:00Z"/>
                <w:rFonts w:ascii="Arial" w:eastAsia="Times New Roman" w:hAnsi="Arial" w:cs="Arial"/>
                <w:sz w:val="18"/>
                <w:szCs w:val="18"/>
                <w:lang w:eastAsia="en-GB"/>
              </w:rPr>
            </w:pPr>
            <w:del w:id="1793" w:author="Lucy Marshall" w:date="2019-06-30T09:03:00Z">
              <w:r w:rsidRPr="0051745E" w:rsidDel="0096313F">
                <w:rPr>
                  <w:rFonts w:ascii="Arial" w:eastAsia="Times New Roman" w:hAnsi="Arial" w:cs="Arial"/>
                  <w:sz w:val="18"/>
                  <w:szCs w:val="18"/>
                  <w:lang w:eastAsia="en-GB"/>
                </w:rPr>
                <w:delText>1.43</w:delText>
              </w:r>
            </w:del>
          </w:p>
        </w:tc>
      </w:tr>
      <w:tr w:rsidR="00DD039F" w:rsidRPr="00A44F44" w:rsidDel="0096313F" w14:paraId="5826CBF7" w14:textId="249DD7D3" w:rsidTr="00213370">
        <w:trPr>
          <w:trHeight w:val="360"/>
          <w:del w:id="1794" w:author="Lucy Marshall" w:date="2019-06-30T09:03:00Z"/>
        </w:trPr>
        <w:tc>
          <w:tcPr>
            <w:tcW w:w="0" w:type="auto"/>
            <w:vMerge/>
            <w:tcBorders>
              <w:top w:val="single" w:sz="4" w:space="0" w:color="C0C0C0"/>
              <w:left w:val="nil"/>
              <w:bottom w:val="nil"/>
              <w:right w:val="nil"/>
            </w:tcBorders>
            <w:vAlign w:val="center"/>
            <w:hideMark/>
          </w:tcPr>
          <w:p w14:paraId="116741E7" w14:textId="7FC02CC9" w:rsidR="00DD039F" w:rsidRPr="0051745E" w:rsidDel="0096313F" w:rsidRDefault="00DD039F" w:rsidP="00213370">
            <w:pPr>
              <w:rPr>
                <w:del w:id="179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158027A" w14:textId="0A831F46" w:rsidR="00DD039F" w:rsidRPr="0051745E" w:rsidDel="0096313F" w:rsidRDefault="00DD039F" w:rsidP="00213370">
            <w:pPr>
              <w:rPr>
                <w:del w:id="1796" w:author="Lucy Marshall" w:date="2019-06-30T09:03:00Z"/>
                <w:rFonts w:ascii="Arial" w:eastAsia="Times New Roman" w:hAnsi="Arial" w:cs="Arial"/>
                <w:sz w:val="18"/>
                <w:szCs w:val="18"/>
                <w:lang w:eastAsia="en-GB"/>
              </w:rPr>
            </w:pPr>
          </w:p>
        </w:tc>
        <w:tc>
          <w:tcPr>
            <w:tcW w:w="1740" w:type="dxa"/>
            <w:shd w:val="clear" w:color="auto" w:fill="E0E0E0"/>
            <w:hideMark/>
          </w:tcPr>
          <w:p w14:paraId="6863C7B4" w14:textId="11423799" w:rsidR="00DD039F" w:rsidRPr="0051745E" w:rsidDel="0096313F" w:rsidRDefault="00DD039F" w:rsidP="00213370">
            <w:pPr>
              <w:rPr>
                <w:del w:id="1797" w:author="Lucy Marshall" w:date="2019-06-30T09:03:00Z"/>
                <w:rFonts w:ascii="Arial" w:eastAsia="Times New Roman" w:hAnsi="Arial" w:cs="Arial"/>
                <w:sz w:val="18"/>
                <w:szCs w:val="18"/>
                <w:lang w:eastAsia="en-GB"/>
              </w:rPr>
            </w:pPr>
            <w:del w:id="1798"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56F125DF" w14:textId="26AAF918" w:rsidR="00DD039F" w:rsidRPr="0051745E" w:rsidDel="0096313F" w:rsidRDefault="00DD039F" w:rsidP="00213370">
            <w:pPr>
              <w:jc w:val="right"/>
              <w:rPr>
                <w:del w:id="1799" w:author="Lucy Marshall" w:date="2019-06-30T09:03:00Z"/>
                <w:rFonts w:ascii="Arial" w:eastAsia="Times New Roman" w:hAnsi="Arial" w:cs="Arial"/>
                <w:sz w:val="18"/>
                <w:szCs w:val="18"/>
                <w:lang w:eastAsia="en-GB"/>
              </w:rPr>
            </w:pPr>
            <w:del w:id="1800" w:author="Lucy Marshall" w:date="2019-06-30T09:03:00Z">
              <w:r w:rsidRPr="0051745E" w:rsidDel="0096313F">
                <w:rPr>
                  <w:rFonts w:ascii="Arial" w:eastAsia="Times New Roman" w:hAnsi="Arial" w:cs="Arial"/>
                  <w:sz w:val="18"/>
                  <w:szCs w:val="18"/>
                  <w:lang w:eastAsia="en-GB"/>
                </w:rPr>
                <w:delText>.706</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7C46C1E9" w14:textId="39FB3A16" w:rsidR="00DD039F" w:rsidRPr="0051745E" w:rsidDel="0096313F" w:rsidRDefault="00DD039F" w:rsidP="00213370">
            <w:pPr>
              <w:jc w:val="right"/>
              <w:rPr>
                <w:del w:id="1801" w:author="Lucy Marshall" w:date="2019-06-30T09:03:00Z"/>
                <w:rFonts w:ascii="Arial" w:eastAsia="Times New Roman" w:hAnsi="Arial" w:cs="Arial"/>
                <w:sz w:val="18"/>
                <w:szCs w:val="18"/>
                <w:lang w:eastAsia="en-GB"/>
              </w:rPr>
            </w:pPr>
            <w:del w:id="1802" w:author="Lucy Marshall" w:date="2019-06-30T09:03:00Z">
              <w:r w:rsidRPr="0051745E" w:rsidDel="0096313F">
                <w:rPr>
                  <w:rFonts w:ascii="Arial" w:eastAsia="Times New Roman" w:hAnsi="Arial" w:cs="Arial"/>
                  <w:sz w:val="18"/>
                  <w:szCs w:val="18"/>
                  <w:lang w:eastAsia="en-GB"/>
                </w:rPr>
                <w:delText>0.249</w:delText>
              </w:r>
            </w:del>
          </w:p>
        </w:tc>
        <w:tc>
          <w:tcPr>
            <w:tcW w:w="1080" w:type="dxa"/>
          </w:tcPr>
          <w:p w14:paraId="418A090C" w14:textId="75F02146" w:rsidR="00DD039F" w:rsidRPr="0051745E" w:rsidDel="0096313F" w:rsidRDefault="00DD039F" w:rsidP="00213370">
            <w:pPr>
              <w:jc w:val="right"/>
              <w:rPr>
                <w:del w:id="1803"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6789DF82" w14:textId="70C92318" w:rsidR="00DD039F" w:rsidRPr="0051745E" w:rsidDel="0096313F" w:rsidRDefault="00DD039F" w:rsidP="00213370">
            <w:pPr>
              <w:jc w:val="right"/>
              <w:rPr>
                <w:del w:id="1804" w:author="Lucy Marshall" w:date="2019-06-30T09:03:00Z"/>
                <w:rFonts w:ascii="Arial" w:eastAsia="Times New Roman" w:hAnsi="Arial" w:cs="Arial"/>
                <w:sz w:val="18"/>
                <w:szCs w:val="18"/>
                <w:lang w:eastAsia="en-GB"/>
              </w:rPr>
            </w:pPr>
            <w:del w:id="1805" w:author="Lucy Marshall" w:date="2019-06-30T09:03:00Z">
              <w:r w:rsidRPr="0051745E" w:rsidDel="0096313F">
                <w:rPr>
                  <w:rFonts w:ascii="Arial" w:eastAsia="Times New Roman" w:hAnsi="Arial" w:cs="Arial"/>
                  <w:sz w:val="18"/>
                  <w:szCs w:val="18"/>
                  <w:lang w:eastAsia="en-GB"/>
                </w:rPr>
                <w:delText>0.050</w:delText>
              </w:r>
            </w:del>
          </w:p>
        </w:tc>
        <w:tc>
          <w:tcPr>
            <w:tcW w:w="1480" w:type="dxa"/>
            <w:tcBorders>
              <w:top w:val="nil"/>
              <w:left w:val="nil"/>
              <w:bottom w:val="nil"/>
              <w:right w:val="single" w:sz="4" w:space="0" w:color="E0E0E0"/>
            </w:tcBorders>
            <w:noWrap/>
            <w:hideMark/>
          </w:tcPr>
          <w:p w14:paraId="2F506960" w14:textId="1031C66B" w:rsidR="00DD039F" w:rsidRPr="0051745E" w:rsidDel="0096313F" w:rsidRDefault="00DD039F" w:rsidP="00213370">
            <w:pPr>
              <w:jc w:val="right"/>
              <w:rPr>
                <w:del w:id="1806" w:author="Lucy Marshall" w:date="2019-06-30T09:03:00Z"/>
                <w:rFonts w:ascii="Arial" w:eastAsia="Times New Roman" w:hAnsi="Arial" w:cs="Arial"/>
                <w:sz w:val="18"/>
                <w:szCs w:val="18"/>
                <w:lang w:eastAsia="en-GB"/>
              </w:rPr>
            </w:pPr>
            <w:del w:id="1807" w:author="Lucy Marshall" w:date="2019-06-30T09:03:00Z">
              <w:r w:rsidRPr="0051745E" w:rsidDel="0096313F">
                <w:rPr>
                  <w:rFonts w:ascii="Arial" w:eastAsia="Times New Roman" w:hAnsi="Arial" w:cs="Arial"/>
                  <w:sz w:val="18"/>
                  <w:szCs w:val="18"/>
                  <w:lang w:eastAsia="en-GB"/>
                </w:rPr>
                <w:delText>0.00</w:delText>
              </w:r>
            </w:del>
          </w:p>
        </w:tc>
        <w:tc>
          <w:tcPr>
            <w:tcW w:w="1480" w:type="dxa"/>
            <w:noWrap/>
            <w:hideMark/>
          </w:tcPr>
          <w:p w14:paraId="3AE757F9" w14:textId="6A8C54CB" w:rsidR="00DD039F" w:rsidRPr="0051745E" w:rsidDel="0096313F" w:rsidRDefault="00DD039F" w:rsidP="00213370">
            <w:pPr>
              <w:jc w:val="right"/>
              <w:rPr>
                <w:del w:id="1808" w:author="Lucy Marshall" w:date="2019-06-30T09:03:00Z"/>
                <w:rFonts w:ascii="Arial" w:eastAsia="Times New Roman" w:hAnsi="Arial" w:cs="Arial"/>
                <w:sz w:val="18"/>
                <w:szCs w:val="18"/>
                <w:lang w:eastAsia="en-GB"/>
              </w:rPr>
            </w:pPr>
            <w:del w:id="1809" w:author="Lucy Marshall" w:date="2019-06-30T09:03:00Z">
              <w:r w:rsidRPr="0051745E" w:rsidDel="0096313F">
                <w:rPr>
                  <w:rFonts w:ascii="Arial" w:eastAsia="Times New Roman" w:hAnsi="Arial" w:cs="Arial"/>
                  <w:sz w:val="18"/>
                  <w:szCs w:val="18"/>
                  <w:lang w:eastAsia="en-GB"/>
                </w:rPr>
                <w:delText>1.41</w:delText>
              </w:r>
            </w:del>
          </w:p>
        </w:tc>
      </w:tr>
      <w:tr w:rsidR="00DD039F" w:rsidRPr="00A44F44" w:rsidDel="0096313F" w14:paraId="726F03CB" w14:textId="3681F027" w:rsidTr="00213370">
        <w:trPr>
          <w:trHeight w:val="360"/>
          <w:del w:id="1810" w:author="Lucy Marshall" w:date="2019-06-30T09:03:00Z"/>
        </w:trPr>
        <w:tc>
          <w:tcPr>
            <w:tcW w:w="0" w:type="auto"/>
            <w:vMerge/>
            <w:tcBorders>
              <w:top w:val="single" w:sz="4" w:space="0" w:color="C0C0C0"/>
              <w:left w:val="nil"/>
              <w:bottom w:val="nil"/>
              <w:right w:val="nil"/>
            </w:tcBorders>
            <w:vAlign w:val="center"/>
            <w:hideMark/>
          </w:tcPr>
          <w:p w14:paraId="636B9AC5" w14:textId="566D7897" w:rsidR="00DD039F" w:rsidRPr="0051745E" w:rsidDel="0096313F" w:rsidRDefault="00DD039F" w:rsidP="00213370">
            <w:pPr>
              <w:rPr>
                <w:del w:id="1811"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321D61D1" w14:textId="7404E20D" w:rsidR="00DD039F" w:rsidRPr="0051745E" w:rsidDel="0096313F" w:rsidRDefault="00DD039F" w:rsidP="00213370">
            <w:pPr>
              <w:rPr>
                <w:del w:id="1812" w:author="Lucy Marshall" w:date="2019-06-30T09:03:00Z"/>
                <w:rFonts w:ascii="Arial" w:eastAsia="Times New Roman" w:hAnsi="Arial" w:cs="Arial"/>
                <w:sz w:val="18"/>
                <w:szCs w:val="18"/>
                <w:lang w:eastAsia="en-GB"/>
              </w:rPr>
            </w:pPr>
            <w:del w:id="1813"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2C3E5822" w14:textId="7953652B" w:rsidR="00DD039F" w:rsidRPr="0051745E" w:rsidDel="0096313F" w:rsidRDefault="00DD039F" w:rsidP="00213370">
            <w:pPr>
              <w:rPr>
                <w:del w:id="1814" w:author="Lucy Marshall" w:date="2019-06-30T09:03:00Z"/>
                <w:rFonts w:ascii="Arial" w:eastAsia="Times New Roman" w:hAnsi="Arial" w:cs="Arial"/>
                <w:sz w:val="18"/>
                <w:szCs w:val="18"/>
                <w:lang w:eastAsia="en-GB"/>
              </w:rPr>
            </w:pPr>
            <w:del w:id="1815"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6EC7D595" w14:textId="5D0B434F" w:rsidR="00DD039F" w:rsidRPr="0051745E" w:rsidDel="0096313F" w:rsidRDefault="00DD039F" w:rsidP="00213370">
            <w:pPr>
              <w:jc w:val="right"/>
              <w:rPr>
                <w:del w:id="1816" w:author="Lucy Marshall" w:date="2019-06-30T09:03:00Z"/>
                <w:rFonts w:ascii="Arial" w:eastAsia="Times New Roman" w:hAnsi="Arial" w:cs="Arial"/>
                <w:sz w:val="18"/>
                <w:szCs w:val="18"/>
                <w:lang w:eastAsia="en-GB"/>
              </w:rPr>
            </w:pPr>
            <w:del w:id="1817" w:author="Lucy Marshall" w:date="2019-06-30T09:03:00Z">
              <w:r w:rsidRPr="0051745E" w:rsidDel="0096313F">
                <w:rPr>
                  <w:rFonts w:ascii="Arial" w:eastAsia="Times New Roman" w:hAnsi="Arial" w:cs="Arial"/>
                  <w:sz w:val="18"/>
                  <w:szCs w:val="18"/>
                  <w:lang w:eastAsia="en-GB"/>
                </w:rPr>
                <w:delText>-.955</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0359AF0B" w14:textId="7D33E077" w:rsidR="00DD039F" w:rsidRPr="0051745E" w:rsidDel="0096313F" w:rsidRDefault="00DD039F" w:rsidP="00213370">
            <w:pPr>
              <w:jc w:val="right"/>
              <w:rPr>
                <w:del w:id="1818" w:author="Lucy Marshall" w:date="2019-06-30T09:03:00Z"/>
                <w:rFonts w:ascii="Arial" w:eastAsia="Times New Roman" w:hAnsi="Arial" w:cs="Arial"/>
                <w:sz w:val="18"/>
                <w:szCs w:val="18"/>
                <w:lang w:eastAsia="en-GB"/>
              </w:rPr>
            </w:pPr>
            <w:del w:id="1819" w:author="Lucy Marshall" w:date="2019-06-30T09:03:00Z">
              <w:r w:rsidRPr="0051745E" w:rsidDel="0096313F">
                <w:rPr>
                  <w:rFonts w:ascii="Arial" w:eastAsia="Times New Roman" w:hAnsi="Arial" w:cs="Arial"/>
                  <w:sz w:val="18"/>
                  <w:szCs w:val="18"/>
                  <w:lang w:eastAsia="en-GB"/>
                </w:rPr>
                <w:delText>0.209</w:delText>
              </w:r>
            </w:del>
          </w:p>
        </w:tc>
        <w:tc>
          <w:tcPr>
            <w:tcW w:w="1080" w:type="dxa"/>
            <w:tcBorders>
              <w:top w:val="single" w:sz="4" w:space="0" w:color="C0C0C0"/>
              <w:left w:val="nil"/>
              <w:bottom w:val="single" w:sz="4" w:space="0" w:color="C0C0C0"/>
              <w:right w:val="nil"/>
            </w:tcBorders>
          </w:tcPr>
          <w:p w14:paraId="229CDA7E" w14:textId="4A3738F4" w:rsidR="00DD039F" w:rsidRPr="0051745E" w:rsidDel="0096313F" w:rsidRDefault="00DD039F" w:rsidP="00213370">
            <w:pPr>
              <w:jc w:val="right"/>
              <w:rPr>
                <w:del w:id="1820"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676CEAA" w14:textId="2564A4A1" w:rsidR="00DD039F" w:rsidRPr="0051745E" w:rsidDel="0096313F" w:rsidRDefault="00DD039F" w:rsidP="00213370">
            <w:pPr>
              <w:jc w:val="right"/>
              <w:rPr>
                <w:del w:id="1821" w:author="Lucy Marshall" w:date="2019-06-30T09:03:00Z"/>
                <w:rFonts w:ascii="Arial" w:eastAsia="Times New Roman" w:hAnsi="Arial" w:cs="Arial"/>
                <w:sz w:val="18"/>
                <w:szCs w:val="18"/>
                <w:lang w:eastAsia="en-GB"/>
              </w:rPr>
            </w:pPr>
            <w:del w:id="1822"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46E3471E" w14:textId="7966C210" w:rsidR="00DD039F" w:rsidRPr="0051745E" w:rsidDel="0096313F" w:rsidRDefault="00DD039F" w:rsidP="00213370">
            <w:pPr>
              <w:jc w:val="right"/>
              <w:rPr>
                <w:del w:id="1823" w:author="Lucy Marshall" w:date="2019-06-30T09:03:00Z"/>
                <w:rFonts w:ascii="Arial" w:eastAsia="Times New Roman" w:hAnsi="Arial" w:cs="Arial"/>
                <w:sz w:val="18"/>
                <w:szCs w:val="18"/>
                <w:lang w:eastAsia="en-GB"/>
              </w:rPr>
            </w:pPr>
            <w:del w:id="1824" w:author="Lucy Marshall" w:date="2019-06-30T09:03:00Z">
              <w:r w:rsidRPr="0051745E" w:rsidDel="0096313F">
                <w:rPr>
                  <w:rFonts w:ascii="Arial" w:eastAsia="Times New Roman" w:hAnsi="Arial" w:cs="Arial"/>
                  <w:sz w:val="18"/>
                  <w:szCs w:val="18"/>
                  <w:lang w:eastAsia="en-GB"/>
                </w:rPr>
                <w:delText>-1.55</w:delText>
              </w:r>
            </w:del>
          </w:p>
        </w:tc>
        <w:tc>
          <w:tcPr>
            <w:tcW w:w="1480" w:type="dxa"/>
            <w:tcBorders>
              <w:top w:val="single" w:sz="4" w:space="0" w:color="C0C0C0"/>
              <w:left w:val="nil"/>
              <w:bottom w:val="single" w:sz="4" w:space="0" w:color="C0C0C0"/>
              <w:right w:val="nil"/>
            </w:tcBorders>
            <w:noWrap/>
            <w:hideMark/>
          </w:tcPr>
          <w:p w14:paraId="182C3161" w14:textId="26E83D3C" w:rsidR="00DD039F" w:rsidRPr="0051745E" w:rsidDel="0096313F" w:rsidRDefault="00DD039F" w:rsidP="00213370">
            <w:pPr>
              <w:jc w:val="right"/>
              <w:rPr>
                <w:del w:id="1825" w:author="Lucy Marshall" w:date="2019-06-30T09:03:00Z"/>
                <w:rFonts w:ascii="Arial" w:eastAsia="Times New Roman" w:hAnsi="Arial" w:cs="Arial"/>
                <w:sz w:val="18"/>
                <w:szCs w:val="18"/>
                <w:lang w:eastAsia="en-GB"/>
              </w:rPr>
            </w:pPr>
            <w:del w:id="1826" w:author="Lucy Marshall" w:date="2019-06-30T09:03:00Z">
              <w:r w:rsidRPr="0051745E" w:rsidDel="0096313F">
                <w:rPr>
                  <w:rFonts w:ascii="Arial" w:eastAsia="Times New Roman" w:hAnsi="Arial" w:cs="Arial"/>
                  <w:sz w:val="18"/>
                  <w:szCs w:val="18"/>
                  <w:lang w:eastAsia="en-GB"/>
                </w:rPr>
                <w:delText>-0.36</w:delText>
              </w:r>
            </w:del>
          </w:p>
        </w:tc>
      </w:tr>
      <w:tr w:rsidR="00DD039F" w:rsidRPr="00A44F44" w:rsidDel="0096313F" w14:paraId="3DBCEA84" w14:textId="75A05EB8" w:rsidTr="00213370">
        <w:trPr>
          <w:trHeight w:val="340"/>
          <w:del w:id="1827" w:author="Lucy Marshall" w:date="2019-06-30T09:03:00Z"/>
        </w:trPr>
        <w:tc>
          <w:tcPr>
            <w:tcW w:w="0" w:type="auto"/>
            <w:vMerge/>
            <w:tcBorders>
              <w:top w:val="single" w:sz="4" w:space="0" w:color="C0C0C0"/>
              <w:left w:val="nil"/>
              <w:bottom w:val="nil"/>
              <w:right w:val="nil"/>
            </w:tcBorders>
            <w:vAlign w:val="center"/>
            <w:hideMark/>
          </w:tcPr>
          <w:p w14:paraId="27F16D5F" w14:textId="31E6DB57" w:rsidR="00DD039F" w:rsidRPr="0051745E" w:rsidDel="0096313F" w:rsidRDefault="00DD039F" w:rsidP="00213370">
            <w:pPr>
              <w:rPr>
                <w:del w:id="182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3FD9B44" w14:textId="007963EA" w:rsidR="00DD039F" w:rsidRPr="0051745E" w:rsidDel="0096313F" w:rsidRDefault="00DD039F" w:rsidP="00213370">
            <w:pPr>
              <w:rPr>
                <w:del w:id="1829"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33A8406" w14:textId="6A5F5398" w:rsidR="00DD039F" w:rsidRPr="0051745E" w:rsidDel="0096313F" w:rsidRDefault="00DD039F" w:rsidP="00213370">
            <w:pPr>
              <w:rPr>
                <w:del w:id="1830" w:author="Lucy Marshall" w:date="2019-06-30T09:03:00Z"/>
                <w:rFonts w:ascii="Arial" w:eastAsia="Times New Roman" w:hAnsi="Arial" w:cs="Arial"/>
                <w:sz w:val="18"/>
                <w:szCs w:val="18"/>
                <w:lang w:eastAsia="en-GB"/>
              </w:rPr>
            </w:pPr>
            <w:del w:id="1831"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56E7D1FD" w14:textId="139B3266" w:rsidR="00DD039F" w:rsidRPr="0051745E" w:rsidDel="0096313F" w:rsidRDefault="00DD039F" w:rsidP="00213370">
            <w:pPr>
              <w:jc w:val="right"/>
              <w:rPr>
                <w:del w:id="1832" w:author="Lucy Marshall" w:date="2019-06-30T09:03:00Z"/>
                <w:rFonts w:ascii="Arial" w:eastAsia="Times New Roman" w:hAnsi="Arial" w:cs="Arial"/>
                <w:sz w:val="18"/>
                <w:szCs w:val="18"/>
                <w:lang w:eastAsia="en-GB"/>
              </w:rPr>
            </w:pPr>
            <w:del w:id="1833" w:author="Lucy Marshall" w:date="2019-06-30T09:03:00Z">
              <w:r w:rsidRPr="0051745E" w:rsidDel="0096313F">
                <w:rPr>
                  <w:rFonts w:ascii="Arial" w:eastAsia="Times New Roman" w:hAnsi="Arial" w:cs="Arial"/>
                  <w:sz w:val="18"/>
                  <w:szCs w:val="18"/>
                  <w:lang w:eastAsia="en-GB"/>
                </w:rPr>
                <w:delText>0.117</w:delText>
              </w:r>
            </w:del>
          </w:p>
        </w:tc>
        <w:tc>
          <w:tcPr>
            <w:tcW w:w="1120" w:type="dxa"/>
            <w:tcBorders>
              <w:top w:val="nil"/>
              <w:left w:val="nil"/>
              <w:bottom w:val="single" w:sz="4" w:space="0" w:color="C0C0C0"/>
              <w:right w:val="single" w:sz="4" w:space="0" w:color="E0E0E0"/>
            </w:tcBorders>
            <w:noWrap/>
            <w:hideMark/>
          </w:tcPr>
          <w:p w14:paraId="166FC1C3" w14:textId="64C8266F" w:rsidR="00DD039F" w:rsidRPr="0051745E" w:rsidDel="0096313F" w:rsidRDefault="00DD039F" w:rsidP="00213370">
            <w:pPr>
              <w:jc w:val="right"/>
              <w:rPr>
                <w:del w:id="1834" w:author="Lucy Marshall" w:date="2019-06-30T09:03:00Z"/>
                <w:rFonts w:ascii="Arial" w:eastAsia="Times New Roman" w:hAnsi="Arial" w:cs="Arial"/>
                <w:sz w:val="18"/>
                <w:szCs w:val="18"/>
                <w:lang w:eastAsia="en-GB"/>
              </w:rPr>
            </w:pPr>
            <w:del w:id="1835" w:author="Lucy Marshall" w:date="2019-06-30T09:03:00Z">
              <w:r w:rsidRPr="0051745E" w:rsidDel="0096313F">
                <w:rPr>
                  <w:rFonts w:ascii="Arial" w:eastAsia="Times New Roman" w:hAnsi="Arial" w:cs="Arial"/>
                  <w:sz w:val="18"/>
                  <w:szCs w:val="18"/>
                  <w:lang w:eastAsia="en-GB"/>
                </w:rPr>
                <w:delText>0.248</w:delText>
              </w:r>
            </w:del>
          </w:p>
        </w:tc>
        <w:tc>
          <w:tcPr>
            <w:tcW w:w="1080" w:type="dxa"/>
            <w:tcBorders>
              <w:top w:val="nil"/>
              <w:left w:val="nil"/>
              <w:bottom w:val="single" w:sz="4" w:space="0" w:color="C0C0C0"/>
              <w:right w:val="nil"/>
            </w:tcBorders>
          </w:tcPr>
          <w:p w14:paraId="58690A10" w14:textId="6D776B21" w:rsidR="00DD039F" w:rsidRPr="0051745E" w:rsidDel="0096313F" w:rsidRDefault="00DD039F" w:rsidP="00213370">
            <w:pPr>
              <w:jc w:val="right"/>
              <w:rPr>
                <w:del w:id="1836"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0B3F8CE" w14:textId="0A9AC9E5" w:rsidR="00DD039F" w:rsidRPr="0051745E" w:rsidDel="0096313F" w:rsidRDefault="00DD039F" w:rsidP="00213370">
            <w:pPr>
              <w:jc w:val="right"/>
              <w:rPr>
                <w:del w:id="1837" w:author="Lucy Marshall" w:date="2019-06-30T09:03:00Z"/>
                <w:rFonts w:ascii="Arial" w:eastAsia="Times New Roman" w:hAnsi="Arial" w:cs="Arial"/>
                <w:sz w:val="18"/>
                <w:szCs w:val="18"/>
                <w:lang w:eastAsia="en-GB"/>
              </w:rPr>
            </w:pPr>
            <w:del w:id="1838"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235CCD61" w14:textId="08CDBF21" w:rsidR="00DD039F" w:rsidRPr="0051745E" w:rsidDel="0096313F" w:rsidRDefault="00DD039F" w:rsidP="00213370">
            <w:pPr>
              <w:jc w:val="right"/>
              <w:rPr>
                <w:del w:id="1839" w:author="Lucy Marshall" w:date="2019-06-30T09:03:00Z"/>
                <w:rFonts w:ascii="Arial" w:eastAsia="Times New Roman" w:hAnsi="Arial" w:cs="Arial"/>
                <w:sz w:val="18"/>
                <w:szCs w:val="18"/>
                <w:lang w:eastAsia="en-GB"/>
              </w:rPr>
            </w:pPr>
            <w:del w:id="1840" w:author="Lucy Marshall" w:date="2019-06-30T09:03:00Z">
              <w:r w:rsidRPr="0051745E" w:rsidDel="0096313F">
                <w:rPr>
                  <w:rFonts w:ascii="Arial" w:eastAsia="Times New Roman" w:hAnsi="Arial" w:cs="Arial"/>
                  <w:sz w:val="18"/>
                  <w:szCs w:val="18"/>
                  <w:lang w:eastAsia="en-GB"/>
                </w:rPr>
                <w:delText>-0.59</w:delText>
              </w:r>
            </w:del>
          </w:p>
        </w:tc>
        <w:tc>
          <w:tcPr>
            <w:tcW w:w="1480" w:type="dxa"/>
            <w:tcBorders>
              <w:top w:val="nil"/>
              <w:left w:val="nil"/>
              <w:bottom w:val="single" w:sz="4" w:space="0" w:color="C0C0C0"/>
              <w:right w:val="nil"/>
            </w:tcBorders>
            <w:noWrap/>
            <w:hideMark/>
          </w:tcPr>
          <w:p w14:paraId="3A3FD436" w14:textId="617C38EA" w:rsidR="00DD039F" w:rsidRPr="0051745E" w:rsidDel="0096313F" w:rsidRDefault="00DD039F" w:rsidP="00213370">
            <w:pPr>
              <w:jc w:val="right"/>
              <w:rPr>
                <w:del w:id="1841" w:author="Lucy Marshall" w:date="2019-06-30T09:03:00Z"/>
                <w:rFonts w:ascii="Arial" w:eastAsia="Times New Roman" w:hAnsi="Arial" w:cs="Arial"/>
                <w:sz w:val="18"/>
                <w:szCs w:val="18"/>
                <w:lang w:eastAsia="en-GB"/>
              </w:rPr>
            </w:pPr>
            <w:del w:id="1842" w:author="Lucy Marshall" w:date="2019-06-30T09:03:00Z">
              <w:r w:rsidRPr="0051745E" w:rsidDel="0096313F">
                <w:rPr>
                  <w:rFonts w:ascii="Arial" w:eastAsia="Times New Roman" w:hAnsi="Arial" w:cs="Arial"/>
                  <w:sz w:val="18"/>
                  <w:szCs w:val="18"/>
                  <w:lang w:eastAsia="en-GB"/>
                </w:rPr>
                <w:delText>0.82</w:delText>
              </w:r>
            </w:del>
          </w:p>
        </w:tc>
      </w:tr>
      <w:tr w:rsidR="00DD039F" w:rsidRPr="00A44F44" w:rsidDel="0096313F" w14:paraId="115143EE" w14:textId="003180F3" w:rsidTr="00213370">
        <w:trPr>
          <w:trHeight w:val="360"/>
          <w:del w:id="1843" w:author="Lucy Marshall" w:date="2019-06-30T09:03:00Z"/>
        </w:trPr>
        <w:tc>
          <w:tcPr>
            <w:tcW w:w="0" w:type="auto"/>
            <w:vMerge/>
            <w:tcBorders>
              <w:top w:val="single" w:sz="4" w:space="0" w:color="C0C0C0"/>
              <w:left w:val="nil"/>
              <w:bottom w:val="nil"/>
              <w:right w:val="nil"/>
            </w:tcBorders>
            <w:vAlign w:val="center"/>
            <w:hideMark/>
          </w:tcPr>
          <w:p w14:paraId="137DAE0F" w14:textId="245EA066" w:rsidR="00DD039F" w:rsidRPr="0051745E" w:rsidDel="0096313F" w:rsidRDefault="00DD039F" w:rsidP="00213370">
            <w:pPr>
              <w:rPr>
                <w:del w:id="184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78B42B3" w14:textId="5D3C1DBA" w:rsidR="00DD039F" w:rsidRPr="0051745E" w:rsidDel="0096313F" w:rsidRDefault="00DD039F" w:rsidP="00213370">
            <w:pPr>
              <w:rPr>
                <w:del w:id="184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48AB149" w14:textId="40F5F9E8" w:rsidR="00DD039F" w:rsidRPr="0051745E" w:rsidDel="0096313F" w:rsidRDefault="00DD039F" w:rsidP="00213370">
            <w:pPr>
              <w:rPr>
                <w:del w:id="1846" w:author="Lucy Marshall" w:date="2019-06-30T09:03:00Z"/>
                <w:rFonts w:ascii="Arial" w:eastAsia="Times New Roman" w:hAnsi="Arial" w:cs="Arial"/>
                <w:sz w:val="18"/>
                <w:szCs w:val="18"/>
                <w:lang w:eastAsia="en-GB"/>
              </w:rPr>
            </w:pPr>
            <w:del w:id="1847"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27BFF259" w14:textId="45CA6D6A" w:rsidR="00DD039F" w:rsidRPr="0051745E" w:rsidDel="0096313F" w:rsidRDefault="00DD039F" w:rsidP="00213370">
            <w:pPr>
              <w:jc w:val="right"/>
              <w:rPr>
                <w:del w:id="1848" w:author="Lucy Marshall" w:date="2019-06-30T09:03:00Z"/>
                <w:rFonts w:ascii="Arial" w:eastAsia="Times New Roman" w:hAnsi="Arial" w:cs="Arial"/>
                <w:sz w:val="18"/>
                <w:szCs w:val="18"/>
                <w:lang w:eastAsia="en-GB"/>
              </w:rPr>
            </w:pPr>
            <w:del w:id="1849" w:author="Lucy Marshall" w:date="2019-06-30T09:03:00Z">
              <w:r w:rsidRPr="0051745E" w:rsidDel="0096313F">
                <w:rPr>
                  <w:rFonts w:ascii="Arial" w:eastAsia="Times New Roman" w:hAnsi="Arial" w:cs="Arial"/>
                  <w:sz w:val="18"/>
                  <w:szCs w:val="18"/>
                  <w:lang w:eastAsia="en-GB"/>
                </w:rPr>
                <w:delText>-.800</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09C0F5FC" w14:textId="49AD0B13" w:rsidR="00DD039F" w:rsidRPr="0051745E" w:rsidDel="0096313F" w:rsidRDefault="00DD039F" w:rsidP="00213370">
            <w:pPr>
              <w:jc w:val="right"/>
              <w:rPr>
                <w:del w:id="1850" w:author="Lucy Marshall" w:date="2019-06-30T09:03:00Z"/>
                <w:rFonts w:ascii="Arial" w:eastAsia="Times New Roman" w:hAnsi="Arial" w:cs="Arial"/>
                <w:sz w:val="18"/>
                <w:szCs w:val="18"/>
                <w:lang w:eastAsia="en-GB"/>
              </w:rPr>
            </w:pPr>
            <w:del w:id="1851" w:author="Lucy Marshall" w:date="2019-06-30T09:03:00Z">
              <w:r w:rsidRPr="0051745E" w:rsidDel="0096313F">
                <w:rPr>
                  <w:rFonts w:ascii="Arial" w:eastAsia="Times New Roman" w:hAnsi="Arial" w:cs="Arial"/>
                  <w:sz w:val="18"/>
                  <w:szCs w:val="18"/>
                  <w:lang w:eastAsia="en-GB"/>
                </w:rPr>
                <w:delText>0.223</w:delText>
              </w:r>
            </w:del>
          </w:p>
        </w:tc>
        <w:tc>
          <w:tcPr>
            <w:tcW w:w="1080" w:type="dxa"/>
            <w:tcBorders>
              <w:top w:val="nil"/>
              <w:left w:val="nil"/>
              <w:bottom w:val="single" w:sz="4" w:space="0" w:color="C0C0C0"/>
              <w:right w:val="nil"/>
            </w:tcBorders>
          </w:tcPr>
          <w:p w14:paraId="4AA97A1F" w14:textId="0E8EA682" w:rsidR="00DD039F" w:rsidRPr="0051745E" w:rsidDel="0096313F" w:rsidRDefault="00DD039F" w:rsidP="00213370">
            <w:pPr>
              <w:jc w:val="right"/>
              <w:rPr>
                <w:del w:id="185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2BECC3B" w14:textId="5609CDC0" w:rsidR="00DD039F" w:rsidRPr="0051745E" w:rsidDel="0096313F" w:rsidRDefault="00DD039F" w:rsidP="00213370">
            <w:pPr>
              <w:jc w:val="right"/>
              <w:rPr>
                <w:del w:id="1853" w:author="Lucy Marshall" w:date="2019-06-30T09:03:00Z"/>
                <w:rFonts w:ascii="Arial" w:eastAsia="Times New Roman" w:hAnsi="Arial" w:cs="Arial"/>
                <w:sz w:val="18"/>
                <w:szCs w:val="18"/>
                <w:lang w:eastAsia="en-GB"/>
              </w:rPr>
            </w:pPr>
            <w:del w:id="1854" w:author="Lucy Marshall" w:date="2019-06-30T09:03:00Z">
              <w:r w:rsidRPr="0051745E" w:rsidDel="0096313F">
                <w:rPr>
                  <w:rFonts w:ascii="Arial" w:eastAsia="Times New Roman" w:hAnsi="Arial" w:cs="Arial"/>
                  <w:sz w:val="18"/>
                  <w:szCs w:val="18"/>
                  <w:lang w:eastAsia="en-GB"/>
                </w:rPr>
                <w:delText>0.004</w:delText>
              </w:r>
            </w:del>
          </w:p>
        </w:tc>
        <w:tc>
          <w:tcPr>
            <w:tcW w:w="1480" w:type="dxa"/>
            <w:tcBorders>
              <w:top w:val="nil"/>
              <w:left w:val="nil"/>
              <w:bottom w:val="single" w:sz="4" w:space="0" w:color="C0C0C0"/>
              <w:right w:val="single" w:sz="4" w:space="0" w:color="E0E0E0"/>
            </w:tcBorders>
            <w:noWrap/>
            <w:hideMark/>
          </w:tcPr>
          <w:p w14:paraId="4CADCC86" w14:textId="655CD9B7" w:rsidR="00DD039F" w:rsidRPr="0051745E" w:rsidDel="0096313F" w:rsidRDefault="00DD039F" w:rsidP="00213370">
            <w:pPr>
              <w:jc w:val="right"/>
              <w:rPr>
                <w:del w:id="1855" w:author="Lucy Marshall" w:date="2019-06-30T09:03:00Z"/>
                <w:rFonts w:ascii="Arial" w:eastAsia="Times New Roman" w:hAnsi="Arial" w:cs="Arial"/>
                <w:sz w:val="18"/>
                <w:szCs w:val="18"/>
                <w:lang w:eastAsia="en-GB"/>
              </w:rPr>
            </w:pPr>
            <w:del w:id="1856" w:author="Lucy Marshall" w:date="2019-06-30T09:03:00Z">
              <w:r w:rsidRPr="0051745E" w:rsidDel="0096313F">
                <w:rPr>
                  <w:rFonts w:ascii="Arial" w:eastAsia="Times New Roman" w:hAnsi="Arial" w:cs="Arial"/>
                  <w:sz w:val="18"/>
                  <w:szCs w:val="18"/>
                  <w:lang w:eastAsia="en-GB"/>
                </w:rPr>
                <w:delText>-1.43</w:delText>
              </w:r>
            </w:del>
          </w:p>
        </w:tc>
        <w:tc>
          <w:tcPr>
            <w:tcW w:w="1480" w:type="dxa"/>
            <w:tcBorders>
              <w:top w:val="nil"/>
              <w:left w:val="nil"/>
              <w:bottom w:val="single" w:sz="4" w:space="0" w:color="C0C0C0"/>
              <w:right w:val="nil"/>
            </w:tcBorders>
            <w:noWrap/>
            <w:hideMark/>
          </w:tcPr>
          <w:p w14:paraId="428C0965" w14:textId="7C5C68E8" w:rsidR="00DD039F" w:rsidRPr="0051745E" w:rsidDel="0096313F" w:rsidRDefault="00DD039F" w:rsidP="00213370">
            <w:pPr>
              <w:jc w:val="right"/>
              <w:rPr>
                <w:del w:id="1857" w:author="Lucy Marshall" w:date="2019-06-30T09:03:00Z"/>
                <w:rFonts w:ascii="Arial" w:eastAsia="Times New Roman" w:hAnsi="Arial" w:cs="Arial"/>
                <w:sz w:val="18"/>
                <w:szCs w:val="18"/>
                <w:lang w:eastAsia="en-GB"/>
              </w:rPr>
            </w:pPr>
            <w:del w:id="1858" w:author="Lucy Marshall" w:date="2019-06-30T09:03:00Z">
              <w:r w:rsidRPr="0051745E" w:rsidDel="0096313F">
                <w:rPr>
                  <w:rFonts w:ascii="Arial" w:eastAsia="Times New Roman" w:hAnsi="Arial" w:cs="Arial"/>
                  <w:sz w:val="18"/>
                  <w:szCs w:val="18"/>
                  <w:lang w:eastAsia="en-GB"/>
                </w:rPr>
                <w:delText>-0.17</w:delText>
              </w:r>
            </w:del>
          </w:p>
        </w:tc>
      </w:tr>
      <w:tr w:rsidR="00DD039F" w:rsidRPr="00A44F44" w:rsidDel="0096313F" w14:paraId="7106E81B" w14:textId="3C17D726" w:rsidTr="00213370">
        <w:trPr>
          <w:trHeight w:val="340"/>
          <w:del w:id="1859" w:author="Lucy Marshall" w:date="2019-06-30T09:03:00Z"/>
        </w:trPr>
        <w:tc>
          <w:tcPr>
            <w:tcW w:w="0" w:type="auto"/>
            <w:vMerge/>
            <w:tcBorders>
              <w:top w:val="single" w:sz="4" w:space="0" w:color="C0C0C0"/>
              <w:left w:val="nil"/>
              <w:bottom w:val="nil"/>
              <w:right w:val="nil"/>
            </w:tcBorders>
            <w:vAlign w:val="center"/>
            <w:hideMark/>
          </w:tcPr>
          <w:p w14:paraId="75A7CBF0" w14:textId="062C96B7" w:rsidR="00DD039F" w:rsidRPr="0051745E" w:rsidDel="0096313F" w:rsidRDefault="00DD039F" w:rsidP="00213370">
            <w:pPr>
              <w:rPr>
                <w:del w:id="186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147A528" w14:textId="779E92F1" w:rsidR="00DD039F" w:rsidRPr="0051745E" w:rsidDel="0096313F" w:rsidRDefault="00DD039F" w:rsidP="00213370">
            <w:pPr>
              <w:rPr>
                <w:del w:id="1861" w:author="Lucy Marshall" w:date="2019-06-30T09:03:00Z"/>
                <w:rFonts w:ascii="Arial" w:eastAsia="Times New Roman" w:hAnsi="Arial" w:cs="Arial"/>
                <w:sz w:val="18"/>
                <w:szCs w:val="18"/>
                <w:lang w:eastAsia="en-GB"/>
              </w:rPr>
            </w:pPr>
          </w:p>
        </w:tc>
        <w:tc>
          <w:tcPr>
            <w:tcW w:w="1740" w:type="dxa"/>
            <w:shd w:val="clear" w:color="auto" w:fill="E0E0E0"/>
            <w:hideMark/>
          </w:tcPr>
          <w:p w14:paraId="7497C9D1" w14:textId="2E80028A" w:rsidR="00DD039F" w:rsidRPr="0051745E" w:rsidDel="0096313F" w:rsidRDefault="00DD039F" w:rsidP="00213370">
            <w:pPr>
              <w:rPr>
                <w:del w:id="1862" w:author="Lucy Marshall" w:date="2019-06-30T09:03:00Z"/>
                <w:rFonts w:ascii="Arial" w:eastAsia="Times New Roman" w:hAnsi="Arial" w:cs="Arial"/>
                <w:sz w:val="18"/>
                <w:szCs w:val="18"/>
                <w:lang w:eastAsia="en-GB"/>
              </w:rPr>
            </w:pPr>
            <w:del w:id="1863"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7E265267" w14:textId="6E01D1B1" w:rsidR="00DD039F" w:rsidRPr="0051745E" w:rsidDel="0096313F" w:rsidRDefault="00DD039F" w:rsidP="00213370">
            <w:pPr>
              <w:jc w:val="right"/>
              <w:rPr>
                <w:del w:id="1864" w:author="Lucy Marshall" w:date="2019-06-30T09:03:00Z"/>
                <w:rFonts w:ascii="Arial" w:eastAsia="Times New Roman" w:hAnsi="Arial" w:cs="Arial"/>
                <w:sz w:val="18"/>
                <w:szCs w:val="18"/>
                <w:lang w:eastAsia="en-GB"/>
              </w:rPr>
            </w:pPr>
            <w:del w:id="1865" w:author="Lucy Marshall" w:date="2019-06-30T09:03:00Z">
              <w:r w:rsidRPr="0051745E" w:rsidDel="0096313F">
                <w:rPr>
                  <w:rFonts w:ascii="Arial" w:eastAsia="Times New Roman" w:hAnsi="Arial" w:cs="Arial"/>
                  <w:sz w:val="18"/>
                  <w:szCs w:val="18"/>
                  <w:lang w:eastAsia="en-GB"/>
                </w:rPr>
                <w:delText>-0.094</w:delText>
              </w:r>
            </w:del>
          </w:p>
        </w:tc>
        <w:tc>
          <w:tcPr>
            <w:tcW w:w="1120" w:type="dxa"/>
            <w:tcBorders>
              <w:top w:val="nil"/>
              <w:left w:val="nil"/>
              <w:bottom w:val="nil"/>
              <w:right w:val="single" w:sz="4" w:space="0" w:color="E0E0E0"/>
            </w:tcBorders>
            <w:noWrap/>
            <w:hideMark/>
          </w:tcPr>
          <w:p w14:paraId="1F3446CF" w14:textId="7C0E6E20" w:rsidR="00DD039F" w:rsidRPr="0051745E" w:rsidDel="0096313F" w:rsidRDefault="00DD039F" w:rsidP="00213370">
            <w:pPr>
              <w:jc w:val="right"/>
              <w:rPr>
                <w:del w:id="1866" w:author="Lucy Marshall" w:date="2019-06-30T09:03:00Z"/>
                <w:rFonts w:ascii="Arial" w:eastAsia="Times New Roman" w:hAnsi="Arial" w:cs="Arial"/>
                <w:sz w:val="18"/>
                <w:szCs w:val="18"/>
                <w:lang w:eastAsia="en-GB"/>
              </w:rPr>
            </w:pPr>
            <w:del w:id="1867" w:author="Lucy Marshall" w:date="2019-06-30T09:03:00Z">
              <w:r w:rsidRPr="0051745E" w:rsidDel="0096313F">
                <w:rPr>
                  <w:rFonts w:ascii="Arial" w:eastAsia="Times New Roman" w:hAnsi="Arial" w:cs="Arial"/>
                  <w:sz w:val="18"/>
                  <w:szCs w:val="18"/>
                  <w:lang w:eastAsia="en-GB"/>
                </w:rPr>
                <w:delText>0.252</w:delText>
              </w:r>
            </w:del>
          </w:p>
        </w:tc>
        <w:tc>
          <w:tcPr>
            <w:tcW w:w="1080" w:type="dxa"/>
          </w:tcPr>
          <w:p w14:paraId="338D43C0" w14:textId="50A3B277" w:rsidR="00DD039F" w:rsidRPr="0051745E" w:rsidDel="0096313F" w:rsidRDefault="00DD039F" w:rsidP="00213370">
            <w:pPr>
              <w:jc w:val="right"/>
              <w:rPr>
                <w:del w:id="1868"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4D6CDA57" w14:textId="7F50347B" w:rsidR="00DD039F" w:rsidRPr="0051745E" w:rsidDel="0096313F" w:rsidRDefault="00DD039F" w:rsidP="00213370">
            <w:pPr>
              <w:jc w:val="right"/>
              <w:rPr>
                <w:del w:id="1869" w:author="Lucy Marshall" w:date="2019-06-30T09:03:00Z"/>
                <w:rFonts w:ascii="Arial" w:eastAsia="Times New Roman" w:hAnsi="Arial" w:cs="Arial"/>
                <w:sz w:val="18"/>
                <w:szCs w:val="18"/>
                <w:lang w:eastAsia="en-GB"/>
              </w:rPr>
            </w:pPr>
            <w:del w:id="1870"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64012148" w14:textId="154E029D" w:rsidR="00DD039F" w:rsidRPr="0051745E" w:rsidDel="0096313F" w:rsidRDefault="00DD039F" w:rsidP="00213370">
            <w:pPr>
              <w:jc w:val="right"/>
              <w:rPr>
                <w:del w:id="1871" w:author="Lucy Marshall" w:date="2019-06-30T09:03:00Z"/>
                <w:rFonts w:ascii="Arial" w:eastAsia="Times New Roman" w:hAnsi="Arial" w:cs="Arial"/>
                <w:sz w:val="18"/>
                <w:szCs w:val="18"/>
                <w:lang w:eastAsia="en-GB"/>
              </w:rPr>
            </w:pPr>
            <w:del w:id="1872" w:author="Lucy Marshall" w:date="2019-06-30T09:03:00Z">
              <w:r w:rsidRPr="0051745E" w:rsidDel="0096313F">
                <w:rPr>
                  <w:rFonts w:ascii="Arial" w:eastAsia="Times New Roman" w:hAnsi="Arial" w:cs="Arial"/>
                  <w:sz w:val="18"/>
                  <w:szCs w:val="18"/>
                  <w:lang w:eastAsia="en-GB"/>
                </w:rPr>
                <w:delText>-0.81</w:delText>
              </w:r>
            </w:del>
          </w:p>
        </w:tc>
        <w:tc>
          <w:tcPr>
            <w:tcW w:w="1480" w:type="dxa"/>
            <w:noWrap/>
            <w:hideMark/>
          </w:tcPr>
          <w:p w14:paraId="1A66B3A8" w14:textId="2BE645FD" w:rsidR="00DD039F" w:rsidRPr="0051745E" w:rsidDel="0096313F" w:rsidRDefault="00DD039F" w:rsidP="00213370">
            <w:pPr>
              <w:jc w:val="right"/>
              <w:rPr>
                <w:del w:id="1873" w:author="Lucy Marshall" w:date="2019-06-30T09:03:00Z"/>
                <w:rFonts w:ascii="Arial" w:eastAsia="Times New Roman" w:hAnsi="Arial" w:cs="Arial"/>
                <w:sz w:val="18"/>
                <w:szCs w:val="18"/>
                <w:lang w:eastAsia="en-GB"/>
              </w:rPr>
            </w:pPr>
            <w:del w:id="1874" w:author="Lucy Marshall" w:date="2019-06-30T09:03:00Z">
              <w:r w:rsidRPr="0051745E" w:rsidDel="0096313F">
                <w:rPr>
                  <w:rFonts w:ascii="Arial" w:eastAsia="Times New Roman" w:hAnsi="Arial" w:cs="Arial"/>
                  <w:sz w:val="18"/>
                  <w:szCs w:val="18"/>
                  <w:lang w:eastAsia="en-GB"/>
                </w:rPr>
                <w:delText>0.62</w:delText>
              </w:r>
            </w:del>
          </w:p>
        </w:tc>
      </w:tr>
      <w:tr w:rsidR="00DD039F" w:rsidRPr="00A44F44" w:rsidDel="0096313F" w14:paraId="5C237BB5" w14:textId="282967A5" w:rsidTr="00213370">
        <w:trPr>
          <w:trHeight w:val="360"/>
          <w:del w:id="1875" w:author="Lucy Marshall" w:date="2019-06-30T09:03:00Z"/>
        </w:trPr>
        <w:tc>
          <w:tcPr>
            <w:tcW w:w="0" w:type="auto"/>
            <w:vMerge/>
            <w:tcBorders>
              <w:top w:val="single" w:sz="4" w:space="0" w:color="C0C0C0"/>
              <w:left w:val="nil"/>
              <w:bottom w:val="nil"/>
              <w:right w:val="nil"/>
            </w:tcBorders>
            <w:vAlign w:val="center"/>
            <w:hideMark/>
          </w:tcPr>
          <w:p w14:paraId="310336DD" w14:textId="79A59748" w:rsidR="00DD039F" w:rsidRPr="0051745E" w:rsidDel="0096313F" w:rsidRDefault="00DD039F" w:rsidP="00213370">
            <w:pPr>
              <w:rPr>
                <w:del w:id="1876"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635C9B38" w14:textId="64A469E9" w:rsidR="00DD039F" w:rsidRPr="0051745E" w:rsidDel="0096313F" w:rsidRDefault="00DD039F" w:rsidP="00213370">
            <w:pPr>
              <w:rPr>
                <w:del w:id="1877" w:author="Lucy Marshall" w:date="2019-06-30T09:03:00Z"/>
                <w:rFonts w:ascii="Arial" w:eastAsia="Times New Roman" w:hAnsi="Arial" w:cs="Arial"/>
                <w:sz w:val="18"/>
                <w:szCs w:val="18"/>
                <w:lang w:eastAsia="en-GB"/>
              </w:rPr>
            </w:pPr>
            <w:del w:id="1878"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72BB9280" w14:textId="5537B1A7" w:rsidR="00DD039F" w:rsidRPr="0051745E" w:rsidDel="0096313F" w:rsidRDefault="00DD039F" w:rsidP="00213370">
            <w:pPr>
              <w:rPr>
                <w:del w:id="1879" w:author="Lucy Marshall" w:date="2019-06-30T09:03:00Z"/>
                <w:rFonts w:ascii="Arial" w:eastAsia="Times New Roman" w:hAnsi="Arial" w:cs="Arial"/>
                <w:sz w:val="18"/>
                <w:szCs w:val="18"/>
                <w:lang w:eastAsia="en-GB"/>
              </w:rPr>
            </w:pPr>
            <w:del w:id="1880"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20F02C91" w14:textId="5F4C8D9C" w:rsidR="00DD039F" w:rsidRPr="0051745E" w:rsidDel="0096313F" w:rsidRDefault="00DD039F" w:rsidP="00213370">
            <w:pPr>
              <w:jc w:val="right"/>
              <w:rPr>
                <w:del w:id="1881" w:author="Lucy Marshall" w:date="2019-06-30T09:03:00Z"/>
                <w:rFonts w:ascii="Arial" w:eastAsia="Times New Roman" w:hAnsi="Arial" w:cs="Arial"/>
                <w:sz w:val="18"/>
                <w:szCs w:val="18"/>
                <w:lang w:eastAsia="en-GB"/>
              </w:rPr>
            </w:pPr>
            <w:del w:id="1882" w:author="Lucy Marshall" w:date="2019-06-30T09:03:00Z">
              <w:r w:rsidRPr="0051745E" w:rsidDel="0096313F">
                <w:rPr>
                  <w:rFonts w:ascii="Arial" w:eastAsia="Times New Roman" w:hAnsi="Arial" w:cs="Arial"/>
                  <w:sz w:val="18"/>
                  <w:szCs w:val="18"/>
                  <w:lang w:eastAsia="en-GB"/>
                </w:rPr>
                <w:delText>-.861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38EA7817" w14:textId="64D69AB4" w:rsidR="00DD039F" w:rsidRPr="0051745E" w:rsidDel="0096313F" w:rsidRDefault="00DD039F" w:rsidP="00213370">
            <w:pPr>
              <w:jc w:val="right"/>
              <w:rPr>
                <w:del w:id="1883" w:author="Lucy Marshall" w:date="2019-06-30T09:03:00Z"/>
                <w:rFonts w:ascii="Arial" w:eastAsia="Times New Roman" w:hAnsi="Arial" w:cs="Arial"/>
                <w:sz w:val="18"/>
                <w:szCs w:val="18"/>
                <w:lang w:eastAsia="en-GB"/>
              </w:rPr>
            </w:pPr>
            <w:del w:id="1884" w:author="Lucy Marshall" w:date="2019-06-30T09:03:00Z">
              <w:r w:rsidRPr="0051745E" w:rsidDel="0096313F">
                <w:rPr>
                  <w:rFonts w:ascii="Arial" w:eastAsia="Times New Roman" w:hAnsi="Arial" w:cs="Arial"/>
                  <w:sz w:val="18"/>
                  <w:szCs w:val="18"/>
                  <w:lang w:eastAsia="en-GB"/>
                </w:rPr>
                <w:delText>0.236</w:delText>
              </w:r>
            </w:del>
          </w:p>
        </w:tc>
        <w:tc>
          <w:tcPr>
            <w:tcW w:w="1080" w:type="dxa"/>
            <w:tcBorders>
              <w:top w:val="single" w:sz="4" w:space="0" w:color="C0C0C0"/>
              <w:left w:val="nil"/>
              <w:bottom w:val="single" w:sz="4" w:space="0" w:color="C0C0C0"/>
              <w:right w:val="nil"/>
            </w:tcBorders>
          </w:tcPr>
          <w:p w14:paraId="160DD3CA" w14:textId="17F9E30E" w:rsidR="00DD039F" w:rsidRPr="0051745E" w:rsidDel="0096313F" w:rsidRDefault="00DD039F" w:rsidP="00213370">
            <w:pPr>
              <w:jc w:val="right"/>
              <w:rPr>
                <w:del w:id="1885"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B82A029" w14:textId="4F0A97AE" w:rsidR="00DD039F" w:rsidRPr="0051745E" w:rsidDel="0096313F" w:rsidRDefault="00DD039F" w:rsidP="00213370">
            <w:pPr>
              <w:jc w:val="right"/>
              <w:rPr>
                <w:del w:id="1886" w:author="Lucy Marshall" w:date="2019-06-30T09:03:00Z"/>
                <w:rFonts w:ascii="Arial" w:eastAsia="Times New Roman" w:hAnsi="Arial" w:cs="Arial"/>
                <w:sz w:val="18"/>
                <w:szCs w:val="18"/>
                <w:lang w:eastAsia="en-GB"/>
              </w:rPr>
            </w:pPr>
            <w:del w:id="1887" w:author="Lucy Marshall" w:date="2019-06-30T09:03:00Z">
              <w:r w:rsidRPr="0051745E" w:rsidDel="0096313F">
                <w:rPr>
                  <w:rFonts w:ascii="Arial" w:eastAsia="Times New Roman" w:hAnsi="Arial" w:cs="Arial"/>
                  <w:sz w:val="18"/>
                  <w:szCs w:val="18"/>
                  <w:lang w:eastAsia="en-GB"/>
                </w:rPr>
                <w:delText>0.003</w:delText>
              </w:r>
            </w:del>
          </w:p>
        </w:tc>
        <w:tc>
          <w:tcPr>
            <w:tcW w:w="1480" w:type="dxa"/>
            <w:tcBorders>
              <w:top w:val="single" w:sz="4" w:space="0" w:color="C0C0C0"/>
              <w:left w:val="nil"/>
              <w:bottom w:val="single" w:sz="4" w:space="0" w:color="C0C0C0"/>
              <w:right w:val="single" w:sz="4" w:space="0" w:color="E0E0E0"/>
            </w:tcBorders>
            <w:noWrap/>
            <w:hideMark/>
          </w:tcPr>
          <w:p w14:paraId="4D470C13" w14:textId="4C87E5BA" w:rsidR="00DD039F" w:rsidRPr="0051745E" w:rsidDel="0096313F" w:rsidRDefault="00DD039F" w:rsidP="00213370">
            <w:pPr>
              <w:jc w:val="right"/>
              <w:rPr>
                <w:del w:id="1888" w:author="Lucy Marshall" w:date="2019-06-30T09:03:00Z"/>
                <w:rFonts w:ascii="Arial" w:eastAsia="Times New Roman" w:hAnsi="Arial" w:cs="Arial"/>
                <w:sz w:val="18"/>
                <w:szCs w:val="18"/>
                <w:lang w:eastAsia="en-GB"/>
              </w:rPr>
            </w:pPr>
            <w:del w:id="1889" w:author="Lucy Marshall" w:date="2019-06-30T09:03:00Z">
              <w:r w:rsidRPr="0051745E" w:rsidDel="0096313F">
                <w:rPr>
                  <w:rFonts w:ascii="Arial" w:eastAsia="Times New Roman" w:hAnsi="Arial" w:cs="Arial"/>
                  <w:sz w:val="18"/>
                  <w:szCs w:val="18"/>
                  <w:lang w:eastAsia="en-GB"/>
                </w:rPr>
                <w:delText>-1.53</w:delText>
              </w:r>
            </w:del>
          </w:p>
        </w:tc>
        <w:tc>
          <w:tcPr>
            <w:tcW w:w="1480" w:type="dxa"/>
            <w:tcBorders>
              <w:top w:val="single" w:sz="4" w:space="0" w:color="C0C0C0"/>
              <w:left w:val="nil"/>
              <w:bottom w:val="single" w:sz="4" w:space="0" w:color="C0C0C0"/>
              <w:right w:val="nil"/>
            </w:tcBorders>
            <w:noWrap/>
            <w:hideMark/>
          </w:tcPr>
          <w:p w14:paraId="39A7242C" w14:textId="4960F87B" w:rsidR="00DD039F" w:rsidRPr="0051745E" w:rsidDel="0096313F" w:rsidRDefault="00DD039F" w:rsidP="00213370">
            <w:pPr>
              <w:jc w:val="right"/>
              <w:rPr>
                <w:del w:id="1890" w:author="Lucy Marshall" w:date="2019-06-30T09:03:00Z"/>
                <w:rFonts w:ascii="Arial" w:eastAsia="Times New Roman" w:hAnsi="Arial" w:cs="Arial"/>
                <w:sz w:val="18"/>
                <w:szCs w:val="18"/>
                <w:lang w:eastAsia="en-GB"/>
              </w:rPr>
            </w:pPr>
            <w:del w:id="1891" w:author="Lucy Marshall" w:date="2019-06-30T09:03:00Z">
              <w:r w:rsidRPr="0051745E" w:rsidDel="0096313F">
                <w:rPr>
                  <w:rFonts w:ascii="Arial" w:eastAsia="Times New Roman" w:hAnsi="Arial" w:cs="Arial"/>
                  <w:sz w:val="18"/>
                  <w:szCs w:val="18"/>
                  <w:lang w:eastAsia="en-GB"/>
                </w:rPr>
                <w:delText>-0.19</w:delText>
              </w:r>
            </w:del>
          </w:p>
        </w:tc>
      </w:tr>
      <w:tr w:rsidR="00DD039F" w:rsidRPr="00A44F44" w:rsidDel="0096313F" w14:paraId="7D70878C" w14:textId="254D969A" w:rsidTr="00213370">
        <w:trPr>
          <w:trHeight w:val="340"/>
          <w:del w:id="1892" w:author="Lucy Marshall" w:date="2019-06-30T09:03:00Z"/>
        </w:trPr>
        <w:tc>
          <w:tcPr>
            <w:tcW w:w="0" w:type="auto"/>
            <w:vMerge/>
            <w:tcBorders>
              <w:top w:val="single" w:sz="4" w:space="0" w:color="C0C0C0"/>
              <w:left w:val="nil"/>
              <w:bottom w:val="nil"/>
              <w:right w:val="nil"/>
            </w:tcBorders>
            <w:vAlign w:val="center"/>
            <w:hideMark/>
          </w:tcPr>
          <w:p w14:paraId="584DB2C8" w14:textId="5779DA11" w:rsidR="00DD039F" w:rsidRPr="0051745E" w:rsidDel="0096313F" w:rsidRDefault="00DD039F" w:rsidP="00213370">
            <w:pPr>
              <w:rPr>
                <w:del w:id="189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7D08F4E" w14:textId="78AF8FB2" w:rsidR="00DD039F" w:rsidRPr="0051745E" w:rsidDel="0096313F" w:rsidRDefault="00DD039F" w:rsidP="00213370">
            <w:pPr>
              <w:rPr>
                <w:del w:id="189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57166559" w14:textId="6961F239" w:rsidR="00DD039F" w:rsidRPr="0051745E" w:rsidDel="0096313F" w:rsidRDefault="00DD039F" w:rsidP="00213370">
            <w:pPr>
              <w:rPr>
                <w:del w:id="1895" w:author="Lucy Marshall" w:date="2019-06-30T09:03:00Z"/>
                <w:rFonts w:ascii="Arial" w:eastAsia="Times New Roman" w:hAnsi="Arial" w:cs="Arial"/>
                <w:sz w:val="18"/>
                <w:szCs w:val="18"/>
                <w:lang w:eastAsia="en-GB"/>
              </w:rPr>
            </w:pPr>
            <w:del w:id="1896"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113AE226" w14:textId="3EE224E6" w:rsidR="00DD039F" w:rsidRPr="0051745E" w:rsidDel="0096313F" w:rsidRDefault="00DD039F" w:rsidP="00213370">
            <w:pPr>
              <w:jc w:val="right"/>
              <w:rPr>
                <w:del w:id="1897" w:author="Lucy Marshall" w:date="2019-06-30T09:03:00Z"/>
                <w:rFonts w:ascii="Arial" w:eastAsia="Times New Roman" w:hAnsi="Arial" w:cs="Arial"/>
                <w:sz w:val="18"/>
                <w:szCs w:val="18"/>
                <w:lang w:eastAsia="en-GB"/>
              </w:rPr>
            </w:pPr>
            <w:del w:id="1898" w:author="Lucy Marshall" w:date="2019-06-30T09:03:00Z">
              <w:r w:rsidRPr="0051745E" w:rsidDel="0096313F">
                <w:rPr>
                  <w:rFonts w:ascii="Arial" w:eastAsia="Times New Roman" w:hAnsi="Arial" w:cs="Arial"/>
                  <w:sz w:val="18"/>
                  <w:szCs w:val="18"/>
                  <w:lang w:eastAsia="en-GB"/>
                </w:rPr>
                <w:delText>0.211</w:delText>
              </w:r>
            </w:del>
          </w:p>
        </w:tc>
        <w:tc>
          <w:tcPr>
            <w:tcW w:w="1120" w:type="dxa"/>
            <w:tcBorders>
              <w:top w:val="nil"/>
              <w:left w:val="nil"/>
              <w:bottom w:val="single" w:sz="4" w:space="0" w:color="C0C0C0"/>
              <w:right w:val="single" w:sz="4" w:space="0" w:color="E0E0E0"/>
            </w:tcBorders>
            <w:noWrap/>
            <w:hideMark/>
          </w:tcPr>
          <w:p w14:paraId="1B0284FA" w14:textId="31A2A34C" w:rsidR="00DD039F" w:rsidRPr="0051745E" w:rsidDel="0096313F" w:rsidRDefault="00DD039F" w:rsidP="00213370">
            <w:pPr>
              <w:jc w:val="right"/>
              <w:rPr>
                <w:del w:id="1899" w:author="Lucy Marshall" w:date="2019-06-30T09:03:00Z"/>
                <w:rFonts w:ascii="Arial" w:eastAsia="Times New Roman" w:hAnsi="Arial" w:cs="Arial"/>
                <w:sz w:val="18"/>
                <w:szCs w:val="18"/>
                <w:lang w:eastAsia="en-GB"/>
              </w:rPr>
            </w:pPr>
            <w:del w:id="1900" w:author="Lucy Marshall" w:date="2019-06-30T09:03:00Z">
              <w:r w:rsidRPr="0051745E" w:rsidDel="0096313F">
                <w:rPr>
                  <w:rFonts w:ascii="Arial" w:eastAsia="Times New Roman" w:hAnsi="Arial" w:cs="Arial"/>
                  <w:sz w:val="18"/>
                  <w:szCs w:val="18"/>
                  <w:lang w:eastAsia="en-GB"/>
                </w:rPr>
                <w:delText>0.271</w:delText>
              </w:r>
            </w:del>
          </w:p>
        </w:tc>
        <w:tc>
          <w:tcPr>
            <w:tcW w:w="1080" w:type="dxa"/>
            <w:tcBorders>
              <w:top w:val="nil"/>
              <w:left w:val="nil"/>
              <w:bottom w:val="single" w:sz="4" w:space="0" w:color="C0C0C0"/>
              <w:right w:val="nil"/>
            </w:tcBorders>
          </w:tcPr>
          <w:p w14:paraId="4AB43500" w14:textId="475F586D" w:rsidR="00DD039F" w:rsidRPr="0051745E" w:rsidDel="0096313F" w:rsidRDefault="00DD039F" w:rsidP="00213370">
            <w:pPr>
              <w:jc w:val="right"/>
              <w:rPr>
                <w:del w:id="190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E621418" w14:textId="5EAE2F0F" w:rsidR="00DD039F" w:rsidRPr="0051745E" w:rsidDel="0096313F" w:rsidRDefault="00DD039F" w:rsidP="00213370">
            <w:pPr>
              <w:jc w:val="right"/>
              <w:rPr>
                <w:del w:id="1902" w:author="Lucy Marshall" w:date="2019-06-30T09:03:00Z"/>
                <w:rFonts w:ascii="Arial" w:eastAsia="Times New Roman" w:hAnsi="Arial" w:cs="Arial"/>
                <w:sz w:val="18"/>
                <w:szCs w:val="18"/>
                <w:lang w:eastAsia="en-GB"/>
              </w:rPr>
            </w:pPr>
            <w:del w:id="190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13A9C76B" w14:textId="2E020195" w:rsidR="00DD039F" w:rsidRPr="0051745E" w:rsidDel="0096313F" w:rsidRDefault="00DD039F" w:rsidP="00213370">
            <w:pPr>
              <w:jc w:val="right"/>
              <w:rPr>
                <w:del w:id="1904" w:author="Lucy Marshall" w:date="2019-06-30T09:03:00Z"/>
                <w:rFonts w:ascii="Arial" w:eastAsia="Times New Roman" w:hAnsi="Arial" w:cs="Arial"/>
                <w:sz w:val="18"/>
                <w:szCs w:val="18"/>
                <w:lang w:eastAsia="en-GB"/>
              </w:rPr>
            </w:pPr>
            <w:del w:id="1905" w:author="Lucy Marshall" w:date="2019-06-30T09:03:00Z">
              <w:r w:rsidRPr="0051745E" w:rsidDel="0096313F">
                <w:rPr>
                  <w:rFonts w:ascii="Arial" w:eastAsia="Times New Roman" w:hAnsi="Arial" w:cs="Arial"/>
                  <w:sz w:val="18"/>
                  <w:szCs w:val="18"/>
                  <w:lang w:eastAsia="en-GB"/>
                </w:rPr>
                <w:delText>-0.56</w:delText>
              </w:r>
            </w:del>
          </w:p>
        </w:tc>
        <w:tc>
          <w:tcPr>
            <w:tcW w:w="1480" w:type="dxa"/>
            <w:tcBorders>
              <w:top w:val="nil"/>
              <w:left w:val="nil"/>
              <w:bottom w:val="single" w:sz="4" w:space="0" w:color="C0C0C0"/>
              <w:right w:val="nil"/>
            </w:tcBorders>
            <w:noWrap/>
            <w:hideMark/>
          </w:tcPr>
          <w:p w14:paraId="73542085" w14:textId="06311DB7" w:rsidR="00DD039F" w:rsidRPr="0051745E" w:rsidDel="0096313F" w:rsidRDefault="00DD039F" w:rsidP="00213370">
            <w:pPr>
              <w:jc w:val="right"/>
              <w:rPr>
                <w:del w:id="1906" w:author="Lucy Marshall" w:date="2019-06-30T09:03:00Z"/>
                <w:rFonts w:ascii="Arial" w:eastAsia="Times New Roman" w:hAnsi="Arial" w:cs="Arial"/>
                <w:sz w:val="18"/>
                <w:szCs w:val="18"/>
                <w:lang w:eastAsia="en-GB"/>
              </w:rPr>
            </w:pPr>
            <w:del w:id="1907" w:author="Lucy Marshall" w:date="2019-06-30T09:03:00Z">
              <w:r w:rsidRPr="0051745E" w:rsidDel="0096313F">
                <w:rPr>
                  <w:rFonts w:ascii="Arial" w:eastAsia="Times New Roman" w:hAnsi="Arial" w:cs="Arial"/>
                  <w:sz w:val="18"/>
                  <w:szCs w:val="18"/>
                  <w:lang w:eastAsia="en-GB"/>
                </w:rPr>
                <w:delText>0.98</w:delText>
              </w:r>
            </w:del>
          </w:p>
        </w:tc>
      </w:tr>
      <w:tr w:rsidR="00DD039F" w:rsidRPr="00A44F44" w:rsidDel="0096313F" w14:paraId="7B7B2790" w14:textId="04F68B91" w:rsidTr="00213370">
        <w:trPr>
          <w:trHeight w:val="360"/>
          <w:del w:id="1908" w:author="Lucy Marshall" w:date="2019-06-30T09:03:00Z"/>
        </w:trPr>
        <w:tc>
          <w:tcPr>
            <w:tcW w:w="0" w:type="auto"/>
            <w:vMerge/>
            <w:tcBorders>
              <w:top w:val="single" w:sz="4" w:space="0" w:color="C0C0C0"/>
              <w:left w:val="nil"/>
              <w:bottom w:val="nil"/>
              <w:right w:val="nil"/>
            </w:tcBorders>
            <w:vAlign w:val="center"/>
            <w:hideMark/>
          </w:tcPr>
          <w:p w14:paraId="610D022A" w14:textId="2C97505D" w:rsidR="00DD039F" w:rsidRPr="0051745E" w:rsidDel="0096313F" w:rsidRDefault="00DD039F" w:rsidP="00213370">
            <w:pPr>
              <w:rPr>
                <w:del w:id="190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B18EC49" w14:textId="43F2BF06" w:rsidR="00DD039F" w:rsidRPr="0051745E" w:rsidDel="0096313F" w:rsidRDefault="00DD039F" w:rsidP="00213370">
            <w:pPr>
              <w:rPr>
                <w:del w:id="191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62D7CFF" w14:textId="0CE7B451" w:rsidR="00DD039F" w:rsidRPr="0051745E" w:rsidDel="0096313F" w:rsidRDefault="00DD039F" w:rsidP="00213370">
            <w:pPr>
              <w:rPr>
                <w:del w:id="1911" w:author="Lucy Marshall" w:date="2019-06-30T09:03:00Z"/>
                <w:rFonts w:ascii="Arial" w:eastAsia="Times New Roman" w:hAnsi="Arial" w:cs="Arial"/>
                <w:sz w:val="18"/>
                <w:szCs w:val="18"/>
                <w:lang w:eastAsia="en-GB"/>
              </w:rPr>
            </w:pPr>
            <w:del w:id="1912"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A20F942" w14:textId="41F22658" w:rsidR="00DD039F" w:rsidRPr="0051745E" w:rsidDel="0096313F" w:rsidRDefault="00DD039F" w:rsidP="00213370">
            <w:pPr>
              <w:jc w:val="right"/>
              <w:rPr>
                <w:del w:id="1913" w:author="Lucy Marshall" w:date="2019-06-30T09:03:00Z"/>
                <w:rFonts w:ascii="Arial" w:eastAsia="Times New Roman" w:hAnsi="Arial" w:cs="Arial"/>
                <w:sz w:val="18"/>
                <w:szCs w:val="18"/>
                <w:lang w:eastAsia="en-GB"/>
              </w:rPr>
            </w:pPr>
            <w:del w:id="1914" w:author="Lucy Marshall" w:date="2019-06-30T09:03:00Z">
              <w:r w:rsidRPr="0051745E" w:rsidDel="0096313F">
                <w:rPr>
                  <w:rFonts w:ascii="Arial" w:eastAsia="Times New Roman" w:hAnsi="Arial" w:cs="Arial"/>
                  <w:sz w:val="18"/>
                  <w:szCs w:val="18"/>
                  <w:lang w:eastAsia="en-GB"/>
                </w:rPr>
                <w:delText>-.706</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0E0742C7" w14:textId="37479BD4" w:rsidR="00DD039F" w:rsidRPr="0051745E" w:rsidDel="0096313F" w:rsidRDefault="00DD039F" w:rsidP="00213370">
            <w:pPr>
              <w:jc w:val="right"/>
              <w:rPr>
                <w:del w:id="1915" w:author="Lucy Marshall" w:date="2019-06-30T09:03:00Z"/>
                <w:rFonts w:ascii="Arial" w:eastAsia="Times New Roman" w:hAnsi="Arial" w:cs="Arial"/>
                <w:sz w:val="18"/>
                <w:szCs w:val="18"/>
                <w:lang w:eastAsia="en-GB"/>
              </w:rPr>
            </w:pPr>
            <w:del w:id="1916" w:author="Lucy Marshall" w:date="2019-06-30T09:03:00Z">
              <w:r w:rsidRPr="0051745E" w:rsidDel="0096313F">
                <w:rPr>
                  <w:rFonts w:ascii="Arial" w:eastAsia="Times New Roman" w:hAnsi="Arial" w:cs="Arial"/>
                  <w:sz w:val="18"/>
                  <w:szCs w:val="18"/>
                  <w:lang w:eastAsia="en-GB"/>
                </w:rPr>
                <w:delText>0.249</w:delText>
              </w:r>
            </w:del>
          </w:p>
        </w:tc>
        <w:tc>
          <w:tcPr>
            <w:tcW w:w="1080" w:type="dxa"/>
            <w:tcBorders>
              <w:top w:val="nil"/>
              <w:left w:val="nil"/>
              <w:bottom w:val="single" w:sz="4" w:space="0" w:color="C0C0C0"/>
              <w:right w:val="nil"/>
            </w:tcBorders>
          </w:tcPr>
          <w:p w14:paraId="4799920D" w14:textId="5131F7D2" w:rsidR="00DD039F" w:rsidRPr="0051745E" w:rsidDel="0096313F" w:rsidRDefault="00DD039F" w:rsidP="00213370">
            <w:pPr>
              <w:jc w:val="right"/>
              <w:rPr>
                <w:del w:id="191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984DAAE" w14:textId="7E0F7893" w:rsidR="00DD039F" w:rsidRPr="0051745E" w:rsidDel="0096313F" w:rsidRDefault="00DD039F" w:rsidP="00213370">
            <w:pPr>
              <w:jc w:val="right"/>
              <w:rPr>
                <w:del w:id="1918" w:author="Lucy Marshall" w:date="2019-06-30T09:03:00Z"/>
                <w:rFonts w:ascii="Arial" w:eastAsia="Times New Roman" w:hAnsi="Arial" w:cs="Arial"/>
                <w:sz w:val="18"/>
                <w:szCs w:val="18"/>
                <w:lang w:eastAsia="en-GB"/>
              </w:rPr>
            </w:pPr>
            <w:del w:id="1919" w:author="Lucy Marshall" w:date="2019-06-30T09:03:00Z">
              <w:r w:rsidRPr="0051745E" w:rsidDel="0096313F">
                <w:rPr>
                  <w:rFonts w:ascii="Arial" w:eastAsia="Times New Roman" w:hAnsi="Arial" w:cs="Arial"/>
                  <w:sz w:val="18"/>
                  <w:szCs w:val="18"/>
                  <w:lang w:eastAsia="en-GB"/>
                </w:rPr>
                <w:delText>0.050</w:delText>
              </w:r>
            </w:del>
          </w:p>
        </w:tc>
        <w:tc>
          <w:tcPr>
            <w:tcW w:w="1480" w:type="dxa"/>
            <w:tcBorders>
              <w:top w:val="nil"/>
              <w:left w:val="nil"/>
              <w:bottom w:val="single" w:sz="4" w:space="0" w:color="C0C0C0"/>
              <w:right w:val="single" w:sz="4" w:space="0" w:color="E0E0E0"/>
            </w:tcBorders>
            <w:noWrap/>
            <w:hideMark/>
          </w:tcPr>
          <w:p w14:paraId="28C63CE0" w14:textId="17BEADD2" w:rsidR="00DD039F" w:rsidRPr="0051745E" w:rsidDel="0096313F" w:rsidRDefault="00DD039F" w:rsidP="00213370">
            <w:pPr>
              <w:jc w:val="right"/>
              <w:rPr>
                <w:del w:id="1920" w:author="Lucy Marshall" w:date="2019-06-30T09:03:00Z"/>
                <w:rFonts w:ascii="Arial" w:eastAsia="Times New Roman" w:hAnsi="Arial" w:cs="Arial"/>
                <w:sz w:val="18"/>
                <w:szCs w:val="18"/>
                <w:lang w:eastAsia="en-GB"/>
              </w:rPr>
            </w:pPr>
            <w:del w:id="1921" w:author="Lucy Marshall" w:date="2019-06-30T09:03:00Z">
              <w:r w:rsidRPr="0051745E" w:rsidDel="0096313F">
                <w:rPr>
                  <w:rFonts w:ascii="Arial" w:eastAsia="Times New Roman" w:hAnsi="Arial" w:cs="Arial"/>
                  <w:sz w:val="18"/>
                  <w:szCs w:val="18"/>
                  <w:lang w:eastAsia="en-GB"/>
                </w:rPr>
                <w:delText>-1.41</w:delText>
              </w:r>
            </w:del>
          </w:p>
        </w:tc>
        <w:tc>
          <w:tcPr>
            <w:tcW w:w="1480" w:type="dxa"/>
            <w:tcBorders>
              <w:top w:val="nil"/>
              <w:left w:val="nil"/>
              <w:bottom w:val="single" w:sz="4" w:space="0" w:color="C0C0C0"/>
              <w:right w:val="nil"/>
            </w:tcBorders>
            <w:noWrap/>
            <w:hideMark/>
          </w:tcPr>
          <w:p w14:paraId="581A13EC" w14:textId="06264375" w:rsidR="00DD039F" w:rsidRPr="0051745E" w:rsidDel="0096313F" w:rsidRDefault="00DD039F" w:rsidP="00213370">
            <w:pPr>
              <w:jc w:val="right"/>
              <w:rPr>
                <w:del w:id="1922" w:author="Lucy Marshall" w:date="2019-06-30T09:03:00Z"/>
                <w:rFonts w:ascii="Arial" w:eastAsia="Times New Roman" w:hAnsi="Arial" w:cs="Arial"/>
                <w:sz w:val="18"/>
                <w:szCs w:val="18"/>
                <w:lang w:eastAsia="en-GB"/>
              </w:rPr>
            </w:pPr>
            <w:del w:id="1923" w:author="Lucy Marshall" w:date="2019-06-30T09:03:00Z">
              <w:r w:rsidRPr="0051745E" w:rsidDel="0096313F">
                <w:rPr>
                  <w:rFonts w:ascii="Arial" w:eastAsia="Times New Roman" w:hAnsi="Arial" w:cs="Arial"/>
                  <w:sz w:val="18"/>
                  <w:szCs w:val="18"/>
                  <w:lang w:eastAsia="en-GB"/>
                </w:rPr>
                <w:delText>0.00</w:delText>
              </w:r>
            </w:del>
          </w:p>
        </w:tc>
      </w:tr>
      <w:tr w:rsidR="00DD039F" w:rsidRPr="00A44F44" w:rsidDel="0096313F" w14:paraId="2D3BE277" w14:textId="7F53F634" w:rsidTr="00213370">
        <w:trPr>
          <w:trHeight w:val="340"/>
          <w:del w:id="1924" w:author="Lucy Marshall" w:date="2019-06-30T09:03:00Z"/>
        </w:trPr>
        <w:tc>
          <w:tcPr>
            <w:tcW w:w="0" w:type="auto"/>
            <w:vMerge/>
            <w:tcBorders>
              <w:top w:val="single" w:sz="4" w:space="0" w:color="C0C0C0"/>
              <w:left w:val="nil"/>
              <w:bottom w:val="nil"/>
              <w:right w:val="nil"/>
            </w:tcBorders>
            <w:vAlign w:val="center"/>
            <w:hideMark/>
          </w:tcPr>
          <w:p w14:paraId="3EA9AF8E" w14:textId="0154E5AA" w:rsidR="00DD039F" w:rsidRPr="0051745E" w:rsidDel="0096313F" w:rsidRDefault="00DD039F" w:rsidP="00213370">
            <w:pPr>
              <w:rPr>
                <w:del w:id="192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EC0B853" w14:textId="30FB4FC6" w:rsidR="00DD039F" w:rsidRPr="0051745E" w:rsidDel="0096313F" w:rsidRDefault="00DD039F" w:rsidP="00213370">
            <w:pPr>
              <w:rPr>
                <w:del w:id="1926" w:author="Lucy Marshall" w:date="2019-06-30T09:03:00Z"/>
                <w:rFonts w:ascii="Arial" w:eastAsia="Times New Roman" w:hAnsi="Arial" w:cs="Arial"/>
                <w:sz w:val="18"/>
                <w:szCs w:val="18"/>
                <w:lang w:eastAsia="en-GB"/>
              </w:rPr>
            </w:pPr>
          </w:p>
        </w:tc>
        <w:tc>
          <w:tcPr>
            <w:tcW w:w="1740" w:type="dxa"/>
            <w:shd w:val="clear" w:color="auto" w:fill="E0E0E0"/>
            <w:hideMark/>
          </w:tcPr>
          <w:p w14:paraId="126C048C" w14:textId="37720C96" w:rsidR="00DD039F" w:rsidRPr="0051745E" w:rsidDel="0096313F" w:rsidRDefault="00DD039F" w:rsidP="00213370">
            <w:pPr>
              <w:rPr>
                <w:del w:id="1927" w:author="Lucy Marshall" w:date="2019-06-30T09:03:00Z"/>
                <w:rFonts w:ascii="Arial" w:eastAsia="Times New Roman" w:hAnsi="Arial" w:cs="Arial"/>
                <w:sz w:val="18"/>
                <w:szCs w:val="18"/>
                <w:lang w:eastAsia="en-GB"/>
              </w:rPr>
            </w:pPr>
            <w:del w:id="1928"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54F731C5" w14:textId="65EC81B8" w:rsidR="00DD039F" w:rsidRPr="0051745E" w:rsidDel="0096313F" w:rsidRDefault="00DD039F" w:rsidP="00213370">
            <w:pPr>
              <w:jc w:val="right"/>
              <w:rPr>
                <w:del w:id="1929" w:author="Lucy Marshall" w:date="2019-06-30T09:03:00Z"/>
                <w:rFonts w:ascii="Arial" w:eastAsia="Times New Roman" w:hAnsi="Arial" w:cs="Arial"/>
                <w:sz w:val="18"/>
                <w:szCs w:val="18"/>
                <w:lang w:eastAsia="en-GB"/>
              </w:rPr>
            </w:pPr>
            <w:del w:id="1930" w:author="Lucy Marshall" w:date="2019-06-30T09:03:00Z">
              <w:r w:rsidRPr="0051745E" w:rsidDel="0096313F">
                <w:rPr>
                  <w:rFonts w:ascii="Arial" w:eastAsia="Times New Roman" w:hAnsi="Arial" w:cs="Arial"/>
                  <w:sz w:val="18"/>
                  <w:szCs w:val="18"/>
                  <w:lang w:eastAsia="en-GB"/>
                </w:rPr>
                <w:delText>0.094</w:delText>
              </w:r>
            </w:del>
          </w:p>
        </w:tc>
        <w:tc>
          <w:tcPr>
            <w:tcW w:w="1120" w:type="dxa"/>
            <w:tcBorders>
              <w:top w:val="nil"/>
              <w:left w:val="nil"/>
              <w:bottom w:val="nil"/>
              <w:right w:val="single" w:sz="4" w:space="0" w:color="E0E0E0"/>
            </w:tcBorders>
            <w:noWrap/>
            <w:hideMark/>
          </w:tcPr>
          <w:p w14:paraId="2A3D3446" w14:textId="5C0B7661" w:rsidR="00DD039F" w:rsidRPr="0051745E" w:rsidDel="0096313F" w:rsidRDefault="00DD039F" w:rsidP="00213370">
            <w:pPr>
              <w:jc w:val="right"/>
              <w:rPr>
                <w:del w:id="1931" w:author="Lucy Marshall" w:date="2019-06-30T09:03:00Z"/>
                <w:rFonts w:ascii="Arial" w:eastAsia="Times New Roman" w:hAnsi="Arial" w:cs="Arial"/>
                <w:sz w:val="18"/>
                <w:szCs w:val="18"/>
                <w:lang w:eastAsia="en-GB"/>
              </w:rPr>
            </w:pPr>
            <w:del w:id="1932" w:author="Lucy Marshall" w:date="2019-06-30T09:03:00Z">
              <w:r w:rsidRPr="0051745E" w:rsidDel="0096313F">
                <w:rPr>
                  <w:rFonts w:ascii="Arial" w:eastAsia="Times New Roman" w:hAnsi="Arial" w:cs="Arial"/>
                  <w:sz w:val="18"/>
                  <w:szCs w:val="18"/>
                  <w:lang w:eastAsia="en-GB"/>
                </w:rPr>
                <w:delText>0.252</w:delText>
              </w:r>
            </w:del>
          </w:p>
        </w:tc>
        <w:tc>
          <w:tcPr>
            <w:tcW w:w="1080" w:type="dxa"/>
          </w:tcPr>
          <w:p w14:paraId="090B35E1" w14:textId="3EC95469" w:rsidR="00DD039F" w:rsidRPr="0051745E" w:rsidDel="0096313F" w:rsidRDefault="00DD039F" w:rsidP="00213370">
            <w:pPr>
              <w:jc w:val="right"/>
              <w:rPr>
                <w:del w:id="1933"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E1EA10E" w14:textId="4BC7215E" w:rsidR="00DD039F" w:rsidRPr="0051745E" w:rsidDel="0096313F" w:rsidRDefault="00DD039F" w:rsidP="00213370">
            <w:pPr>
              <w:jc w:val="right"/>
              <w:rPr>
                <w:del w:id="1934" w:author="Lucy Marshall" w:date="2019-06-30T09:03:00Z"/>
                <w:rFonts w:ascii="Arial" w:eastAsia="Times New Roman" w:hAnsi="Arial" w:cs="Arial"/>
                <w:sz w:val="18"/>
                <w:szCs w:val="18"/>
                <w:lang w:eastAsia="en-GB"/>
              </w:rPr>
            </w:pPr>
            <w:del w:id="1935"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48153EEC" w14:textId="166A893B" w:rsidR="00DD039F" w:rsidRPr="0051745E" w:rsidDel="0096313F" w:rsidRDefault="00DD039F" w:rsidP="00213370">
            <w:pPr>
              <w:jc w:val="right"/>
              <w:rPr>
                <w:del w:id="1936" w:author="Lucy Marshall" w:date="2019-06-30T09:03:00Z"/>
                <w:rFonts w:ascii="Arial" w:eastAsia="Times New Roman" w:hAnsi="Arial" w:cs="Arial"/>
                <w:sz w:val="18"/>
                <w:szCs w:val="18"/>
                <w:lang w:eastAsia="en-GB"/>
              </w:rPr>
            </w:pPr>
            <w:del w:id="1937" w:author="Lucy Marshall" w:date="2019-06-30T09:03:00Z">
              <w:r w:rsidRPr="0051745E" w:rsidDel="0096313F">
                <w:rPr>
                  <w:rFonts w:ascii="Arial" w:eastAsia="Times New Roman" w:hAnsi="Arial" w:cs="Arial"/>
                  <w:sz w:val="18"/>
                  <w:szCs w:val="18"/>
                  <w:lang w:eastAsia="en-GB"/>
                </w:rPr>
                <w:delText>-0.62</w:delText>
              </w:r>
            </w:del>
          </w:p>
        </w:tc>
        <w:tc>
          <w:tcPr>
            <w:tcW w:w="1480" w:type="dxa"/>
            <w:noWrap/>
            <w:hideMark/>
          </w:tcPr>
          <w:p w14:paraId="721BBD59" w14:textId="1CA84B0D" w:rsidR="00DD039F" w:rsidRPr="0051745E" w:rsidDel="0096313F" w:rsidRDefault="00DD039F" w:rsidP="00213370">
            <w:pPr>
              <w:jc w:val="right"/>
              <w:rPr>
                <w:del w:id="1938" w:author="Lucy Marshall" w:date="2019-06-30T09:03:00Z"/>
                <w:rFonts w:ascii="Arial" w:eastAsia="Times New Roman" w:hAnsi="Arial" w:cs="Arial"/>
                <w:sz w:val="18"/>
                <w:szCs w:val="18"/>
                <w:lang w:eastAsia="en-GB"/>
              </w:rPr>
            </w:pPr>
            <w:del w:id="1939" w:author="Lucy Marshall" w:date="2019-06-30T09:03:00Z">
              <w:r w:rsidRPr="0051745E" w:rsidDel="0096313F">
                <w:rPr>
                  <w:rFonts w:ascii="Arial" w:eastAsia="Times New Roman" w:hAnsi="Arial" w:cs="Arial"/>
                  <w:sz w:val="18"/>
                  <w:szCs w:val="18"/>
                  <w:lang w:eastAsia="en-GB"/>
                </w:rPr>
                <w:delText>0.81</w:delText>
              </w:r>
            </w:del>
          </w:p>
        </w:tc>
      </w:tr>
      <w:tr w:rsidR="00DD039F" w:rsidRPr="00A44F44" w:rsidDel="0096313F" w14:paraId="564E64F7" w14:textId="60096D79" w:rsidTr="00213370">
        <w:trPr>
          <w:trHeight w:val="340"/>
          <w:del w:id="1940"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6D6BAEB1" w14:textId="07670E2D" w:rsidR="00DD039F" w:rsidRPr="0051745E" w:rsidDel="0096313F" w:rsidRDefault="00DD039F" w:rsidP="00213370">
            <w:pPr>
              <w:rPr>
                <w:del w:id="1941" w:author="Lucy Marshall" w:date="2019-06-30T09:03:00Z"/>
                <w:rFonts w:ascii="Arial" w:eastAsia="Times New Roman" w:hAnsi="Arial" w:cs="Arial"/>
                <w:sz w:val="18"/>
                <w:szCs w:val="18"/>
                <w:lang w:eastAsia="en-GB"/>
              </w:rPr>
            </w:pPr>
            <w:del w:id="1942" w:author="Lucy Marshall" w:date="2019-06-30T09:03:00Z">
              <w:r w:rsidRPr="0051745E" w:rsidDel="0096313F">
                <w:rPr>
                  <w:rFonts w:ascii="Arial" w:eastAsia="Times New Roman" w:hAnsi="Arial" w:cs="Arial"/>
                  <w:sz w:val="18"/>
                  <w:szCs w:val="18"/>
                  <w:lang w:eastAsia="en-GB"/>
                </w:rPr>
                <w:delText>Octopus to shark on show</w:delText>
              </w:r>
            </w:del>
          </w:p>
        </w:tc>
        <w:tc>
          <w:tcPr>
            <w:tcW w:w="1740" w:type="dxa"/>
            <w:vMerge w:val="restart"/>
            <w:tcBorders>
              <w:top w:val="single" w:sz="4" w:space="0" w:color="C0C0C0"/>
              <w:left w:val="nil"/>
              <w:bottom w:val="nil"/>
              <w:right w:val="nil"/>
            </w:tcBorders>
            <w:shd w:val="clear" w:color="auto" w:fill="E0E0E0"/>
            <w:hideMark/>
          </w:tcPr>
          <w:p w14:paraId="5719B6BC" w14:textId="2BCF54FD" w:rsidR="00DD039F" w:rsidRPr="0051745E" w:rsidDel="0096313F" w:rsidRDefault="00DD039F" w:rsidP="00213370">
            <w:pPr>
              <w:rPr>
                <w:del w:id="1943" w:author="Lucy Marshall" w:date="2019-06-30T09:03:00Z"/>
                <w:rFonts w:ascii="Arial" w:eastAsia="Times New Roman" w:hAnsi="Arial" w:cs="Arial"/>
                <w:sz w:val="18"/>
                <w:szCs w:val="18"/>
                <w:lang w:eastAsia="en-GB"/>
              </w:rPr>
            </w:pPr>
            <w:del w:id="1944"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10841CA5" w14:textId="26C414A9" w:rsidR="00DD039F" w:rsidRPr="0051745E" w:rsidDel="0096313F" w:rsidRDefault="00DD039F" w:rsidP="00213370">
            <w:pPr>
              <w:rPr>
                <w:del w:id="1945" w:author="Lucy Marshall" w:date="2019-06-30T09:03:00Z"/>
                <w:rFonts w:ascii="Arial" w:eastAsia="Times New Roman" w:hAnsi="Arial" w:cs="Arial"/>
                <w:sz w:val="18"/>
                <w:szCs w:val="18"/>
                <w:lang w:eastAsia="en-GB"/>
              </w:rPr>
            </w:pPr>
            <w:del w:id="1946"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374BB152" w14:textId="3C6075C3" w:rsidR="00DD039F" w:rsidRPr="0051745E" w:rsidDel="0096313F" w:rsidRDefault="00DD039F" w:rsidP="00213370">
            <w:pPr>
              <w:jc w:val="right"/>
              <w:rPr>
                <w:del w:id="1947" w:author="Lucy Marshall" w:date="2019-06-30T09:03:00Z"/>
                <w:rFonts w:ascii="Arial" w:eastAsia="Times New Roman" w:hAnsi="Arial" w:cs="Arial"/>
                <w:sz w:val="18"/>
                <w:szCs w:val="18"/>
                <w:lang w:eastAsia="en-GB"/>
              </w:rPr>
            </w:pPr>
            <w:del w:id="1948" w:author="Lucy Marshall" w:date="2019-06-30T09:03:00Z">
              <w:r w:rsidRPr="0051745E" w:rsidDel="0096313F">
                <w:rPr>
                  <w:rFonts w:ascii="Arial" w:eastAsia="Times New Roman" w:hAnsi="Arial" w:cs="Arial"/>
                  <w:sz w:val="18"/>
                  <w:szCs w:val="18"/>
                  <w:lang w:eastAsia="en-GB"/>
                </w:rPr>
                <w:delText>-0.327</w:delText>
              </w:r>
            </w:del>
          </w:p>
        </w:tc>
        <w:tc>
          <w:tcPr>
            <w:tcW w:w="1120" w:type="dxa"/>
            <w:tcBorders>
              <w:top w:val="single" w:sz="4" w:space="0" w:color="C0C0C0"/>
              <w:left w:val="nil"/>
              <w:bottom w:val="single" w:sz="4" w:space="0" w:color="C0C0C0"/>
              <w:right w:val="single" w:sz="4" w:space="0" w:color="E0E0E0"/>
            </w:tcBorders>
            <w:noWrap/>
            <w:hideMark/>
          </w:tcPr>
          <w:p w14:paraId="6DDE6649" w14:textId="1EC887F3" w:rsidR="00DD039F" w:rsidRPr="0051745E" w:rsidDel="0096313F" w:rsidRDefault="00DD039F" w:rsidP="00213370">
            <w:pPr>
              <w:jc w:val="right"/>
              <w:rPr>
                <w:del w:id="1949" w:author="Lucy Marshall" w:date="2019-06-30T09:03:00Z"/>
                <w:rFonts w:ascii="Arial" w:eastAsia="Times New Roman" w:hAnsi="Arial" w:cs="Arial"/>
                <w:sz w:val="18"/>
                <w:szCs w:val="18"/>
                <w:lang w:eastAsia="en-GB"/>
              </w:rPr>
            </w:pPr>
            <w:del w:id="1950" w:author="Lucy Marshall" w:date="2019-06-30T09:03:00Z">
              <w:r w:rsidRPr="0051745E" w:rsidDel="0096313F">
                <w:rPr>
                  <w:rFonts w:ascii="Arial" w:eastAsia="Times New Roman" w:hAnsi="Arial" w:cs="Arial"/>
                  <w:sz w:val="18"/>
                  <w:szCs w:val="18"/>
                  <w:lang w:eastAsia="en-GB"/>
                </w:rPr>
                <w:delText>0.274</w:delText>
              </w:r>
            </w:del>
          </w:p>
        </w:tc>
        <w:tc>
          <w:tcPr>
            <w:tcW w:w="1080" w:type="dxa"/>
            <w:tcBorders>
              <w:top w:val="single" w:sz="4" w:space="0" w:color="C0C0C0"/>
              <w:left w:val="nil"/>
              <w:bottom w:val="single" w:sz="4" w:space="0" w:color="C0C0C0"/>
              <w:right w:val="nil"/>
            </w:tcBorders>
          </w:tcPr>
          <w:p w14:paraId="0806F403" w14:textId="0E143438" w:rsidR="00DD039F" w:rsidRPr="0051745E" w:rsidDel="0096313F" w:rsidRDefault="00DD039F" w:rsidP="00213370">
            <w:pPr>
              <w:jc w:val="right"/>
              <w:rPr>
                <w:del w:id="1951"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0DCBC360" w14:textId="5AD352AE" w:rsidR="00DD039F" w:rsidRPr="0051745E" w:rsidDel="0096313F" w:rsidRDefault="00DD039F" w:rsidP="00213370">
            <w:pPr>
              <w:jc w:val="right"/>
              <w:rPr>
                <w:del w:id="1952" w:author="Lucy Marshall" w:date="2019-06-30T09:03:00Z"/>
                <w:rFonts w:ascii="Arial" w:eastAsia="Times New Roman" w:hAnsi="Arial" w:cs="Arial"/>
                <w:sz w:val="18"/>
                <w:szCs w:val="18"/>
                <w:lang w:eastAsia="en-GB"/>
              </w:rPr>
            </w:pPr>
            <w:del w:id="195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5D12FAC3" w14:textId="41EFF2B9" w:rsidR="00DD039F" w:rsidRPr="0051745E" w:rsidDel="0096313F" w:rsidRDefault="00DD039F" w:rsidP="00213370">
            <w:pPr>
              <w:jc w:val="right"/>
              <w:rPr>
                <w:del w:id="1954" w:author="Lucy Marshall" w:date="2019-06-30T09:03:00Z"/>
                <w:rFonts w:ascii="Arial" w:eastAsia="Times New Roman" w:hAnsi="Arial" w:cs="Arial"/>
                <w:sz w:val="18"/>
                <w:szCs w:val="18"/>
                <w:lang w:eastAsia="en-GB"/>
              </w:rPr>
            </w:pPr>
            <w:del w:id="1955" w:author="Lucy Marshall" w:date="2019-06-30T09:03:00Z">
              <w:r w:rsidRPr="0051745E" w:rsidDel="0096313F">
                <w:rPr>
                  <w:rFonts w:ascii="Arial" w:eastAsia="Times New Roman" w:hAnsi="Arial" w:cs="Arial"/>
                  <w:sz w:val="18"/>
                  <w:szCs w:val="18"/>
                  <w:lang w:eastAsia="en-GB"/>
                </w:rPr>
                <w:delText>-1.10</w:delText>
              </w:r>
            </w:del>
          </w:p>
        </w:tc>
        <w:tc>
          <w:tcPr>
            <w:tcW w:w="1480" w:type="dxa"/>
            <w:tcBorders>
              <w:top w:val="single" w:sz="4" w:space="0" w:color="C0C0C0"/>
              <w:left w:val="nil"/>
              <w:bottom w:val="single" w:sz="4" w:space="0" w:color="C0C0C0"/>
              <w:right w:val="nil"/>
            </w:tcBorders>
            <w:noWrap/>
            <w:hideMark/>
          </w:tcPr>
          <w:p w14:paraId="3C2AF038" w14:textId="7493AAB9" w:rsidR="00DD039F" w:rsidRPr="0051745E" w:rsidDel="0096313F" w:rsidRDefault="00DD039F" w:rsidP="00213370">
            <w:pPr>
              <w:jc w:val="right"/>
              <w:rPr>
                <w:del w:id="1956" w:author="Lucy Marshall" w:date="2019-06-30T09:03:00Z"/>
                <w:rFonts w:ascii="Arial" w:eastAsia="Times New Roman" w:hAnsi="Arial" w:cs="Arial"/>
                <w:sz w:val="18"/>
                <w:szCs w:val="18"/>
                <w:lang w:eastAsia="en-GB"/>
              </w:rPr>
            </w:pPr>
            <w:del w:id="1957" w:author="Lucy Marshall" w:date="2019-06-30T09:03:00Z">
              <w:r w:rsidRPr="0051745E" w:rsidDel="0096313F">
                <w:rPr>
                  <w:rFonts w:ascii="Arial" w:eastAsia="Times New Roman" w:hAnsi="Arial" w:cs="Arial"/>
                  <w:sz w:val="18"/>
                  <w:szCs w:val="18"/>
                  <w:lang w:eastAsia="en-GB"/>
                </w:rPr>
                <w:delText>0.45</w:delText>
              </w:r>
            </w:del>
          </w:p>
        </w:tc>
      </w:tr>
      <w:tr w:rsidR="00DD039F" w:rsidRPr="00A44F44" w:rsidDel="0096313F" w14:paraId="64A1555B" w14:textId="1B9B6026" w:rsidTr="00213370">
        <w:trPr>
          <w:trHeight w:val="340"/>
          <w:del w:id="1958" w:author="Lucy Marshall" w:date="2019-06-30T09:03:00Z"/>
        </w:trPr>
        <w:tc>
          <w:tcPr>
            <w:tcW w:w="0" w:type="auto"/>
            <w:vMerge/>
            <w:tcBorders>
              <w:top w:val="single" w:sz="4" w:space="0" w:color="C0C0C0"/>
              <w:left w:val="nil"/>
              <w:bottom w:val="nil"/>
              <w:right w:val="nil"/>
            </w:tcBorders>
            <w:vAlign w:val="center"/>
            <w:hideMark/>
          </w:tcPr>
          <w:p w14:paraId="188442A8" w14:textId="64B994F2" w:rsidR="00DD039F" w:rsidRPr="0051745E" w:rsidDel="0096313F" w:rsidRDefault="00DD039F" w:rsidP="00213370">
            <w:pPr>
              <w:rPr>
                <w:del w:id="195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4FDE23A" w14:textId="3E93E786" w:rsidR="00DD039F" w:rsidRPr="0051745E" w:rsidDel="0096313F" w:rsidRDefault="00DD039F" w:rsidP="00213370">
            <w:pPr>
              <w:rPr>
                <w:del w:id="196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ADC9194" w14:textId="04C923FE" w:rsidR="00DD039F" w:rsidRPr="0051745E" w:rsidDel="0096313F" w:rsidRDefault="00DD039F" w:rsidP="00213370">
            <w:pPr>
              <w:rPr>
                <w:del w:id="1961" w:author="Lucy Marshall" w:date="2019-06-30T09:03:00Z"/>
                <w:rFonts w:ascii="Arial" w:eastAsia="Times New Roman" w:hAnsi="Arial" w:cs="Arial"/>
                <w:sz w:val="18"/>
                <w:szCs w:val="18"/>
                <w:lang w:eastAsia="en-GB"/>
              </w:rPr>
            </w:pPr>
            <w:del w:id="1962"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3AC9B1AF" w14:textId="65E50BAD" w:rsidR="00DD039F" w:rsidRPr="0051745E" w:rsidDel="0096313F" w:rsidRDefault="00DD039F" w:rsidP="00213370">
            <w:pPr>
              <w:jc w:val="right"/>
              <w:rPr>
                <w:del w:id="1963" w:author="Lucy Marshall" w:date="2019-06-30T09:03:00Z"/>
                <w:rFonts w:ascii="Arial" w:eastAsia="Times New Roman" w:hAnsi="Arial" w:cs="Arial"/>
                <w:sz w:val="18"/>
                <w:szCs w:val="18"/>
                <w:lang w:eastAsia="en-GB"/>
              </w:rPr>
            </w:pPr>
            <w:del w:id="1964" w:author="Lucy Marshall" w:date="2019-06-30T09:03:00Z">
              <w:r w:rsidRPr="0051745E" w:rsidDel="0096313F">
                <w:rPr>
                  <w:rFonts w:ascii="Arial" w:eastAsia="Times New Roman" w:hAnsi="Arial" w:cs="Arial"/>
                  <w:sz w:val="18"/>
                  <w:szCs w:val="18"/>
                  <w:lang w:eastAsia="en-GB"/>
                </w:rPr>
                <w:delText>-0.031</w:delText>
              </w:r>
            </w:del>
          </w:p>
        </w:tc>
        <w:tc>
          <w:tcPr>
            <w:tcW w:w="1120" w:type="dxa"/>
            <w:tcBorders>
              <w:top w:val="nil"/>
              <w:left w:val="nil"/>
              <w:bottom w:val="single" w:sz="4" w:space="0" w:color="C0C0C0"/>
              <w:right w:val="single" w:sz="4" w:space="0" w:color="E0E0E0"/>
            </w:tcBorders>
            <w:noWrap/>
            <w:hideMark/>
          </w:tcPr>
          <w:p w14:paraId="66B25506" w14:textId="0A33AFFD" w:rsidR="00DD039F" w:rsidRPr="0051745E" w:rsidDel="0096313F" w:rsidRDefault="00DD039F" w:rsidP="00213370">
            <w:pPr>
              <w:jc w:val="right"/>
              <w:rPr>
                <w:del w:id="1965" w:author="Lucy Marshall" w:date="2019-06-30T09:03:00Z"/>
                <w:rFonts w:ascii="Arial" w:eastAsia="Times New Roman" w:hAnsi="Arial" w:cs="Arial"/>
                <w:sz w:val="18"/>
                <w:szCs w:val="18"/>
                <w:lang w:eastAsia="en-GB"/>
              </w:rPr>
            </w:pPr>
            <w:del w:id="1966" w:author="Lucy Marshall" w:date="2019-06-30T09:03:00Z">
              <w:r w:rsidRPr="0051745E" w:rsidDel="0096313F">
                <w:rPr>
                  <w:rFonts w:ascii="Arial" w:eastAsia="Times New Roman" w:hAnsi="Arial" w:cs="Arial"/>
                  <w:sz w:val="18"/>
                  <w:szCs w:val="18"/>
                  <w:lang w:eastAsia="en-GB"/>
                </w:rPr>
                <w:delText>0.243</w:delText>
              </w:r>
            </w:del>
          </w:p>
        </w:tc>
        <w:tc>
          <w:tcPr>
            <w:tcW w:w="1080" w:type="dxa"/>
            <w:tcBorders>
              <w:top w:val="nil"/>
              <w:left w:val="nil"/>
              <w:bottom w:val="single" w:sz="4" w:space="0" w:color="C0C0C0"/>
              <w:right w:val="nil"/>
            </w:tcBorders>
          </w:tcPr>
          <w:p w14:paraId="6274A7D6" w14:textId="7BF34450" w:rsidR="00DD039F" w:rsidRPr="0051745E" w:rsidDel="0096313F" w:rsidRDefault="00DD039F" w:rsidP="00213370">
            <w:pPr>
              <w:jc w:val="right"/>
              <w:rPr>
                <w:del w:id="196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057A2B9" w14:textId="5085A885" w:rsidR="00DD039F" w:rsidRPr="0051745E" w:rsidDel="0096313F" w:rsidRDefault="00DD039F" w:rsidP="00213370">
            <w:pPr>
              <w:jc w:val="right"/>
              <w:rPr>
                <w:del w:id="1968" w:author="Lucy Marshall" w:date="2019-06-30T09:03:00Z"/>
                <w:rFonts w:ascii="Arial" w:eastAsia="Times New Roman" w:hAnsi="Arial" w:cs="Arial"/>
                <w:sz w:val="18"/>
                <w:szCs w:val="18"/>
                <w:lang w:eastAsia="en-GB"/>
              </w:rPr>
            </w:pPr>
            <w:del w:id="196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2D0A4EDA" w14:textId="13566CAE" w:rsidR="00DD039F" w:rsidRPr="0051745E" w:rsidDel="0096313F" w:rsidRDefault="00DD039F" w:rsidP="00213370">
            <w:pPr>
              <w:jc w:val="right"/>
              <w:rPr>
                <w:del w:id="1970" w:author="Lucy Marshall" w:date="2019-06-30T09:03:00Z"/>
                <w:rFonts w:ascii="Arial" w:eastAsia="Times New Roman" w:hAnsi="Arial" w:cs="Arial"/>
                <w:sz w:val="18"/>
                <w:szCs w:val="18"/>
                <w:lang w:eastAsia="en-GB"/>
              </w:rPr>
            </w:pPr>
            <w:del w:id="1971" w:author="Lucy Marshall" w:date="2019-06-30T09:03:00Z">
              <w:r w:rsidRPr="0051745E" w:rsidDel="0096313F">
                <w:rPr>
                  <w:rFonts w:ascii="Arial" w:eastAsia="Times New Roman" w:hAnsi="Arial" w:cs="Arial"/>
                  <w:sz w:val="18"/>
                  <w:szCs w:val="18"/>
                  <w:lang w:eastAsia="en-GB"/>
                </w:rPr>
                <w:delText>-0.72</w:delText>
              </w:r>
            </w:del>
          </w:p>
        </w:tc>
        <w:tc>
          <w:tcPr>
            <w:tcW w:w="1480" w:type="dxa"/>
            <w:tcBorders>
              <w:top w:val="nil"/>
              <w:left w:val="nil"/>
              <w:bottom w:val="single" w:sz="4" w:space="0" w:color="C0C0C0"/>
              <w:right w:val="nil"/>
            </w:tcBorders>
            <w:noWrap/>
            <w:hideMark/>
          </w:tcPr>
          <w:p w14:paraId="7F7FCB25" w14:textId="48E1DB00" w:rsidR="00DD039F" w:rsidRPr="0051745E" w:rsidDel="0096313F" w:rsidRDefault="00DD039F" w:rsidP="00213370">
            <w:pPr>
              <w:jc w:val="right"/>
              <w:rPr>
                <w:del w:id="1972" w:author="Lucy Marshall" w:date="2019-06-30T09:03:00Z"/>
                <w:rFonts w:ascii="Arial" w:eastAsia="Times New Roman" w:hAnsi="Arial" w:cs="Arial"/>
                <w:sz w:val="18"/>
                <w:szCs w:val="18"/>
                <w:lang w:eastAsia="en-GB"/>
              </w:rPr>
            </w:pPr>
            <w:del w:id="1973" w:author="Lucy Marshall" w:date="2019-06-30T09:03:00Z">
              <w:r w:rsidRPr="0051745E" w:rsidDel="0096313F">
                <w:rPr>
                  <w:rFonts w:ascii="Arial" w:eastAsia="Times New Roman" w:hAnsi="Arial" w:cs="Arial"/>
                  <w:sz w:val="18"/>
                  <w:szCs w:val="18"/>
                  <w:lang w:eastAsia="en-GB"/>
                </w:rPr>
                <w:delText>0.66</w:delText>
              </w:r>
            </w:del>
          </w:p>
        </w:tc>
      </w:tr>
      <w:tr w:rsidR="00DD039F" w:rsidRPr="00A44F44" w:rsidDel="0096313F" w14:paraId="2A18987F" w14:textId="0531B5E6" w:rsidTr="00213370">
        <w:trPr>
          <w:trHeight w:val="340"/>
          <w:del w:id="1974" w:author="Lucy Marshall" w:date="2019-06-30T09:03:00Z"/>
        </w:trPr>
        <w:tc>
          <w:tcPr>
            <w:tcW w:w="0" w:type="auto"/>
            <w:vMerge/>
            <w:tcBorders>
              <w:top w:val="single" w:sz="4" w:space="0" w:color="C0C0C0"/>
              <w:left w:val="nil"/>
              <w:bottom w:val="nil"/>
              <w:right w:val="nil"/>
            </w:tcBorders>
            <w:vAlign w:val="center"/>
            <w:hideMark/>
          </w:tcPr>
          <w:p w14:paraId="1C547B46" w14:textId="32C460C8" w:rsidR="00DD039F" w:rsidRPr="0051745E" w:rsidDel="0096313F" w:rsidRDefault="00DD039F" w:rsidP="00213370">
            <w:pPr>
              <w:rPr>
                <w:del w:id="197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009DF87" w14:textId="32C19D5E" w:rsidR="00DD039F" w:rsidRPr="0051745E" w:rsidDel="0096313F" w:rsidRDefault="00DD039F" w:rsidP="00213370">
            <w:pPr>
              <w:rPr>
                <w:del w:id="197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5D1399A" w14:textId="5EE1D06C" w:rsidR="00DD039F" w:rsidRPr="0051745E" w:rsidDel="0096313F" w:rsidRDefault="00DD039F" w:rsidP="00213370">
            <w:pPr>
              <w:rPr>
                <w:del w:id="1977" w:author="Lucy Marshall" w:date="2019-06-30T09:03:00Z"/>
                <w:rFonts w:ascii="Arial" w:eastAsia="Times New Roman" w:hAnsi="Arial" w:cs="Arial"/>
                <w:sz w:val="18"/>
                <w:szCs w:val="18"/>
                <w:lang w:eastAsia="en-GB"/>
              </w:rPr>
            </w:pPr>
            <w:del w:id="1978"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069B90A8" w14:textId="297AE354" w:rsidR="00DD039F" w:rsidRPr="0051745E" w:rsidDel="0096313F" w:rsidRDefault="00DD039F" w:rsidP="00213370">
            <w:pPr>
              <w:jc w:val="right"/>
              <w:rPr>
                <w:del w:id="1979" w:author="Lucy Marshall" w:date="2019-06-30T09:03:00Z"/>
                <w:rFonts w:ascii="Arial" w:eastAsia="Times New Roman" w:hAnsi="Arial" w:cs="Arial"/>
                <w:sz w:val="18"/>
                <w:szCs w:val="18"/>
                <w:lang w:eastAsia="en-GB"/>
              </w:rPr>
            </w:pPr>
            <w:del w:id="1980" w:author="Lucy Marshall" w:date="2019-06-30T09:03:00Z">
              <w:r w:rsidRPr="0051745E" w:rsidDel="0096313F">
                <w:rPr>
                  <w:rFonts w:ascii="Arial" w:eastAsia="Times New Roman" w:hAnsi="Arial" w:cs="Arial"/>
                  <w:sz w:val="18"/>
                  <w:szCs w:val="18"/>
                  <w:lang w:eastAsia="en-GB"/>
                </w:rPr>
                <w:delText>-0.581</w:delText>
              </w:r>
            </w:del>
          </w:p>
        </w:tc>
        <w:tc>
          <w:tcPr>
            <w:tcW w:w="1120" w:type="dxa"/>
            <w:tcBorders>
              <w:top w:val="nil"/>
              <w:left w:val="nil"/>
              <w:bottom w:val="single" w:sz="4" w:space="0" w:color="C0C0C0"/>
              <w:right w:val="single" w:sz="4" w:space="0" w:color="E0E0E0"/>
            </w:tcBorders>
            <w:noWrap/>
            <w:hideMark/>
          </w:tcPr>
          <w:p w14:paraId="190929FE" w14:textId="5CE3FB17" w:rsidR="00DD039F" w:rsidRPr="0051745E" w:rsidDel="0096313F" w:rsidRDefault="00DD039F" w:rsidP="00213370">
            <w:pPr>
              <w:jc w:val="right"/>
              <w:rPr>
                <w:del w:id="1981" w:author="Lucy Marshall" w:date="2019-06-30T09:03:00Z"/>
                <w:rFonts w:ascii="Arial" w:eastAsia="Times New Roman" w:hAnsi="Arial" w:cs="Arial"/>
                <w:sz w:val="18"/>
                <w:szCs w:val="18"/>
                <w:lang w:eastAsia="en-GB"/>
              </w:rPr>
            </w:pPr>
            <w:del w:id="1982" w:author="Lucy Marshall" w:date="2019-06-30T09:03:00Z">
              <w:r w:rsidRPr="0051745E" w:rsidDel="0096313F">
                <w:rPr>
                  <w:rFonts w:ascii="Arial" w:eastAsia="Times New Roman" w:hAnsi="Arial" w:cs="Arial"/>
                  <w:sz w:val="18"/>
                  <w:szCs w:val="18"/>
                  <w:lang w:eastAsia="en-GB"/>
                </w:rPr>
                <w:delText>0.247</w:delText>
              </w:r>
            </w:del>
          </w:p>
        </w:tc>
        <w:tc>
          <w:tcPr>
            <w:tcW w:w="1080" w:type="dxa"/>
            <w:tcBorders>
              <w:top w:val="nil"/>
              <w:left w:val="nil"/>
              <w:bottom w:val="single" w:sz="4" w:space="0" w:color="C0C0C0"/>
              <w:right w:val="nil"/>
            </w:tcBorders>
          </w:tcPr>
          <w:p w14:paraId="0F9CA827" w14:textId="31248683" w:rsidR="00DD039F" w:rsidRPr="0051745E" w:rsidDel="0096313F" w:rsidRDefault="00DD039F" w:rsidP="00213370">
            <w:pPr>
              <w:jc w:val="right"/>
              <w:rPr>
                <w:del w:id="198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7EBA076" w14:textId="4A43A69F" w:rsidR="00DD039F" w:rsidRPr="0051745E" w:rsidDel="0096313F" w:rsidRDefault="00DD039F" w:rsidP="00213370">
            <w:pPr>
              <w:jc w:val="right"/>
              <w:rPr>
                <w:del w:id="1984" w:author="Lucy Marshall" w:date="2019-06-30T09:03:00Z"/>
                <w:rFonts w:ascii="Arial" w:eastAsia="Times New Roman" w:hAnsi="Arial" w:cs="Arial"/>
                <w:sz w:val="18"/>
                <w:szCs w:val="18"/>
                <w:lang w:eastAsia="en-GB"/>
              </w:rPr>
            </w:pPr>
            <w:del w:id="1985" w:author="Lucy Marshall" w:date="2019-06-30T09:03:00Z">
              <w:r w:rsidRPr="0051745E" w:rsidDel="0096313F">
                <w:rPr>
                  <w:rFonts w:ascii="Arial" w:eastAsia="Times New Roman" w:hAnsi="Arial" w:cs="Arial"/>
                  <w:sz w:val="18"/>
                  <w:szCs w:val="18"/>
                  <w:lang w:eastAsia="en-GB"/>
                </w:rPr>
                <w:delText>0.194</w:delText>
              </w:r>
            </w:del>
          </w:p>
        </w:tc>
        <w:tc>
          <w:tcPr>
            <w:tcW w:w="1480" w:type="dxa"/>
            <w:tcBorders>
              <w:top w:val="nil"/>
              <w:left w:val="nil"/>
              <w:bottom w:val="single" w:sz="4" w:space="0" w:color="C0C0C0"/>
              <w:right w:val="single" w:sz="4" w:space="0" w:color="E0E0E0"/>
            </w:tcBorders>
            <w:noWrap/>
            <w:hideMark/>
          </w:tcPr>
          <w:p w14:paraId="75777C7F" w14:textId="04CD093E" w:rsidR="00DD039F" w:rsidRPr="0051745E" w:rsidDel="0096313F" w:rsidRDefault="00DD039F" w:rsidP="00213370">
            <w:pPr>
              <w:jc w:val="right"/>
              <w:rPr>
                <w:del w:id="1986" w:author="Lucy Marshall" w:date="2019-06-30T09:03:00Z"/>
                <w:rFonts w:ascii="Arial" w:eastAsia="Times New Roman" w:hAnsi="Arial" w:cs="Arial"/>
                <w:sz w:val="18"/>
                <w:szCs w:val="18"/>
                <w:lang w:eastAsia="en-GB"/>
              </w:rPr>
            </w:pPr>
            <w:del w:id="1987" w:author="Lucy Marshall" w:date="2019-06-30T09:03:00Z">
              <w:r w:rsidRPr="0051745E" w:rsidDel="0096313F">
                <w:rPr>
                  <w:rFonts w:ascii="Arial" w:eastAsia="Times New Roman" w:hAnsi="Arial" w:cs="Arial"/>
                  <w:sz w:val="18"/>
                  <w:szCs w:val="18"/>
                  <w:lang w:eastAsia="en-GB"/>
                </w:rPr>
                <w:delText>-1.28</w:delText>
              </w:r>
            </w:del>
          </w:p>
        </w:tc>
        <w:tc>
          <w:tcPr>
            <w:tcW w:w="1480" w:type="dxa"/>
            <w:tcBorders>
              <w:top w:val="nil"/>
              <w:left w:val="nil"/>
              <w:bottom w:val="single" w:sz="4" w:space="0" w:color="C0C0C0"/>
              <w:right w:val="nil"/>
            </w:tcBorders>
            <w:noWrap/>
            <w:hideMark/>
          </w:tcPr>
          <w:p w14:paraId="03F005BB" w14:textId="0EB30774" w:rsidR="00DD039F" w:rsidRPr="0051745E" w:rsidDel="0096313F" w:rsidRDefault="00DD039F" w:rsidP="00213370">
            <w:pPr>
              <w:jc w:val="right"/>
              <w:rPr>
                <w:del w:id="1988" w:author="Lucy Marshall" w:date="2019-06-30T09:03:00Z"/>
                <w:rFonts w:ascii="Arial" w:eastAsia="Times New Roman" w:hAnsi="Arial" w:cs="Arial"/>
                <w:sz w:val="18"/>
                <w:szCs w:val="18"/>
                <w:lang w:eastAsia="en-GB"/>
              </w:rPr>
            </w:pPr>
            <w:del w:id="1989" w:author="Lucy Marshall" w:date="2019-06-30T09:03:00Z">
              <w:r w:rsidRPr="0051745E" w:rsidDel="0096313F">
                <w:rPr>
                  <w:rFonts w:ascii="Arial" w:eastAsia="Times New Roman" w:hAnsi="Arial" w:cs="Arial"/>
                  <w:sz w:val="18"/>
                  <w:szCs w:val="18"/>
                  <w:lang w:eastAsia="en-GB"/>
                </w:rPr>
                <w:delText>0.12</w:delText>
              </w:r>
            </w:del>
          </w:p>
        </w:tc>
      </w:tr>
      <w:tr w:rsidR="00DD039F" w:rsidRPr="00A44F44" w:rsidDel="0096313F" w14:paraId="7323180E" w14:textId="5D8C577D" w:rsidTr="00213370">
        <w:trPr>
          <w:trHeight w:val="340"/>
          <w:del w:id="1990" w:author="Lucy Marshall" w:date="2019-06-30T09:03:00Z"/>
        </w:trPr>
        <w:tc>
          <w:tcPr>
            <w:tcW w:w="0" w:type="auto"/>
            <w:vMerge/>
            <w:tcBorders>
              <w:top w:val="single" w:sz="4" w:space="0" w:color="C0C0C0"/>
              <w:left w:val="nil"/>
              <w:bottom w:val="nil"/>
              <w:right w:val="nil"/>
            </w:tcBorders>
            <w:vAlign w:val="center"/>
            <w:hideMark/>
          </w:tcPr>
          <w:p w14:paraId="0C9F1782" w14:textId="5F1BFA57" w:rsidR="00DD039F" w:rsidRPr="0051745E" w:rsidDel="0096313F" w:rsidRDefault="00DD039F" w:rsidP="00213370">
            <w:pPr>
              <w:rPr>
                <w:del w:id="199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E5581C2" w14:textId="4F5FC7E0" w:rsidR="00DD039F" w:rsidRPr="0051745E" w:rsidDel="0096313F" w:rsidRDefault="00DD039F" w:rsidP="00213370">
            <w:pPr>
              <w:rPr>
                <w:del w:id="1992" w:author="Lucy Marshall" w:date="2019-06-30T09:03:00Z"/>
                <w:rFonts w:ascii="Arial" w:eastAsia="Times New Roman" w:hAnsi="Arial" w:cs="Arial"/>
                <w:sz w:val="18"/>
                <w:szCs w:val="18"/>
                <w:lang w:eastAsia="en-GB"/>
              </w:rPr>
            </w:pPr>
          </w:p>
        </w:tc>
        <w:tc>
          <w:tcPr>
            <w:tcW w:w="1740" w:type="dxa"/>
            <w:shd w:val="clear" w:color="auto" w:fill="E0E0E0"/>
            <w:hideMark/>
          </w:tcPr>
          <w:p w14:paraId="415FDDC5" w14:textId="62A6EE7C" w:rsidR="00DD039F" w:rsidRPr="0051745E" w:rsidDel="0096313F" w:rsidRDefault="00DD039F" w:rsidP="00213370">
            <w:pPr>
              <w:rPr>
                <w:del w:id="1993" w:author="Lucy Marshall" w:date="2019-06-30T09:03:00Z"/>
                <w:rFonts w:ascii="Arial" w:eastAsia="Times New Roman" w:hAnsi="Arial" w:cs="Arial"/>
                <w:sz w:val="18"/>
                <w:szCs w:val="18"/>
                <w:lang w:eastAsia="en-GB"/>
              </w:rPr>
            </w:pPr>
            <w:del w:id="1994"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15CBB6CB" w14:textId="6547438A" w:rsidR="00DD039F" w:rsidRPr="0051745E" w:rsidDel="0096313F" w:rsidRDefault="00DD039F" w:rsidP="00213370">
            <w:pPr>
              <w:jc w:val="right"/>
              <w:rPr>
                <w:del w:id="1995" w:author="Lucy Marshall" w:date="2019-06-30T09:03:00Z"/>
                <w:rFonts w:ascii="Arial" w:eastAsia="Times New Roman" w:hAnsi="Arial" w:cs="Arial"/>
                <w:sz w:val="18"/>
                <w:szCs w:val="18"/>
                <w:lang w:eastAsia="en-GB"/>
              </w:rPr>
            </w:pPr>
            <w:del w:id="1996" w:author="Lucy Marshall" w:date="2019-06-30T09:03:00Z">
              <w:r w:rsidRPr="0051745E" w:rsidDel="0096313F">
                <w:rPr>
                  <w:rFonts w:ascii="Arial" w:eastAsia="Times New Roman" w:hAnsi="Arial" w:cs="Arial"/>
                  <w:sz w:val="18"/>
                  <w:szCs w:val="18"/>
                  <w:lang w:eastAsia="en-GB"/>
                </w:rPr>
                <w:delText>-0.521</w:delText>
              </w:r>
            </w:del>
          </w:p>
        </w:tc>
        <w:tc>
          <w:tcPr>
            <w:tcW w:w="1120" w:type="dxa"/>
            <w:tcBorders>
              <w:top w:val="nil"/>
              <w:left w:val="nil"/>
              <w:bottom w:val="nil"/>
              <w:right w:val="single" w:sz="4" w:space="0" w:color="E0E0E0"/>
            </w:tcBorders>
            <w:noWrap/>
            <w:hideMark/>
          </w:tcPr>
          <w:p w14:paraId="4330569F" w14:textId="11C30661" w:rsidR="00DD039F" w:rsidRPr="0051745E" w:rsidDel="0096313F" w:rsidRDefault="00DD039F" w:rsidP="00213370">
            <w:pPr>
              <w:jc w:val="right"/>
              <w:rPr>
                <w:del w:id="1997" w:author="Lucy Marshall" w:date="2019-06-30T09:03:00Z"/>
                <w:rFonts w:ascii="Arial" w:eastAsia="Times New Roman" w:hAnsi="Arial" w:cs="Arial"/>
                <w:sz w:val="18"/>
                <w:szCs w:val="18"/>
                <w:lang w:eastAsia="en-GB"/>
              </w:rPr>
            </w:pPr>
            <w:del w:id="1998" w:author="Lucy Marshall" w:date="2019-06-30T09:03:00Z">
              <w:r w:rsidRPr="0051745E" w:rsidDel="0096313F">
                <w:rPr>
                  <w:rFonts w:ascii="Arial" w:eastAsia="Times New Roman" w:hAnsi="Arial" w:cs="Arial"/>
                  <w:sz w:val="18"/>
                  <w:szCs w:val="18"/>
                  <w:lang w:eastAsia="en-GB"/>
                </w:rPr>
                <w:delText>0.279</w:delText>
              </w:r>
            </w:del>
          </w:p>
        </w:tc>
        <w:tc>
          <w:tcPr>
            <w:tcW w:w="1080" w:type="dxa"/>
          </w:tcPr>
          <w:p w14:paraId="3077F98A" w14:textId="01D868EB" w:rsidR="00DD039F" w:rsidRPr="0051745E" w:rsidDel="0096313F" w:rsidRDefault="00DD039F" w:rsidP="00213370">
            <w:pPr>
              <w:jc w:val="right"/>
              <w:rPr>
                <w:del w:id="199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5ACEC91" w14:textId="6A78842E" w:rsidR="00DD039F" w:rsidRPr="0051745E" w:rsidDel="0096313F" w:rsidRDefault="00DD039F" w:rsidP="00213370">
            <w:pPr>
              <w:jc w:val="right"/>
              <w:rPr>
                <w:del w:id="2000" w:author="Lucy Marshall" w:date="2019-06-30T09:03:00Z"/>
                <w:rFonts w:ascii="Arial" w:eastAsia="Times New Roman" w:hAnsi="Arial" w:cs="Arial"/>
                <w:sz w:val="18"/>
                <w:szCs w:val="18"/>
                <w:lang w:eastAsia="en-GB"/>
              </w:rPr>
            </w:pPr>
            <w:del w:id="2001" w:author="Lucy Marshall" w:date="2019-06-30T09:03:00Z">
              <w:r w:rsidRPr="0051745E" w:rsidDel="0096313F">
                <w:rPr>
                  <w:rFonts w:ascii="Arial" w:eastAsia="Times New Roman" w:hAnsi="Arial" w:cs="Arial"/>
                  <w:sz w:val="18"/>
                  <w:szCs w:val="18"/>
                  <w:lang w:eastAsia="en-GB"/>
                </w:rPr>
                <w:delText>0.629</w:delText>
              </w:r>
            </w:del>
          </w:p>
        </w:tc>
        <w:tc>
          <w:tcPr>
            <w:tcW w:w="1480" w:type="dxa"/>
            <w:tcBorders>
              <w:top w:val="nil"/>
              <w:left w:val="nil"/>
              <w:bottom w:val="nil"/>
              <w:right w:val="single" w:sz="4" w:space="0" w:color="E0E0E0"/>
            </w:tcBorders>
            <w:noWrap/>
            <w:hideMark/>
          </w:tcPr>
          <w:p w14:paraId="55FC2A73" w14:textId="73B1568A" w:rsidR="00DD039F" w:rsidRPr="0051745E" w:rsidDel="0096313F" w:rsidRDefault="00DD039F" w:rsidP="00213370">
            <w:pPr>
              <w:jc w:val="right"/>
              <w:rPr>
                <w:del w:id="2002" w:author="Lucy Marshall" w:date="2019-06-30T09:03:00Z"/>
                <w:rFonts w:ascii="Arial" w:eastAsia="Times New Roman" w:hAnsi="Arial" w:cs="Arial"/>
                <w:sz w:val="18"/>
                <w:szCs w:val="18"/>
                <w:lang w:eastAsia="en-GB"/>
              </w:rPr>
            </w:pPr>
            <w:del w:id="2003" w:author="Lucy Marshall" w:date="2019-06-30T09:03:00Z">
              <w:r w:rsidRPr="0051745E" w:rsidDel="0096313F">
                <w:rPr>
                  <w:rFonts w:ascii="Arial" w:eastAsia="Times New Roman" w:hAnsi="Arial" w:cs="Arial"/>
                  <w:sz w:val="18"/>
                  <w:szCs w:val="18"/>
                  <w:lang w:eastAsia="en-GB"/>
                </w:rPr>
                <w:delText>-1.31</w:delText>
              </w:r>
            </w:del>
          </w:p>
        </w:tc>
        <w:tc>
          <w:tcPr>
            <w:tcW w:w="1480" w:type="dxa"/>
            <w:noWrap/>
            <w:hideMark/>
          </w:tcPr>
          <w:p w14:paraId="45F56B53" w14:textId="604F4EBB" w:rsidR="00DD039F" w:rsidRPr="0051745E" w:rsidDel="0096313F" w:rsidRDefault="00DD039F" w:rsidP="00213370">
            <w:pPr>
              <w:jc w:val="right"/>
              <w:rPr>
                <w:del w:id="2004" w:author="Lucy Marshall" w:date="2019-06-30T09:03:00Z"/>
                <w:rFonts w:ascii="Arial" w:eastAsia="Times New Roman" w:hAnsi="Arial" w:cs="Arial"/>
                <w:sz w:val="18"/>
                <w:szCs w:val="18"/>
                <w:lang w:eastAsia="en-GB"/>
              </w:rPr>
            </w:pPr>
            <w:del w:id="2005" w:author="Lucy Marshall" w:date="2019-06-30T09:03:00Z">
              <w:r w:rsidRPr="0051745E" w:rsidDel="0096313F">
                <w:rPr>
                  <w:rFonts w:ascii="Arial" w:eastAsia="Times New Roman" w:hAnsi="Arial" w:cs="Arial"/>
                  <w:sz w:val="18"/>
                  <w:szCs w:val="18"/>
                  <w:lang w:eastAsia="en-GB"/>
                </w:rPr>
                <w:delText>0.27</w:delText>
              </w:r>
            </w:del>
          </w:p>
        </w:tc>
      </w:tr>
      <w:tr w:rsidR="00DD039F" w:rsidRPr="00A44F44" w:rsidDel="0096313F" w14:paraId="4373A1A1" w14:textId="35D12270" w:rsidTr="00213370">
        <w:trPr>
          <w:trHeight w:val="340"/>
          <w:del w:id="2006" w:author="Lucy Marshall" w:date="2019-06-30T09:03:00Z"/>
        </w:trPr>
        <w:tc>
          <w:tcPr>
            <w:tcW w:w="0" w:type="auto"/>
            <w:vMerge/>
            <w:tcBorders>
              <w:top w:val="single" w:sz="4" w:space="0" w:color="C0C0C0"/>
              <w:left w:val="nil"/>
              <w:bottom w:val="nil"/>
              <w:right w:val="nil"/>
            </w:tcBorders>
            <w:vAlign w:val="center"/>
            <w:hideMark/>
          </w:tcPr>
          <w:p w14:paraId="245EC72D" w14:textId="6C054467" w:rsidR="00DD039F" w:rsidRPr="0051745E" w:rsidDel="0096313F" w:rsidRDefault="00DD039F" w:rsidP="00213370">
            <w:pPr>
              <w:rPr>
                <w:del w:id="2007"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630BC703" w14:textId="3BEC5344" w:rsidR="00DD039F" w:rsidRPr="0051745E" w:rsidDel="0096313F" w:rsidRDefault="00DD039F" w:rsidP="00213370">
            <w:pPr>
              <w:rPr>
                <w:del w:id="2008" w:author="Lucy Marshall" w:date="2019-06-30T09:03:00Z"/>
                <w:rFonts w:ascii="Arial" w:eastAsia="Times New Roman" w:hAnsi="Arial" w:cs="Arial"/>
                <w:sz w:val="18"/>
                <w:szCs w:val="18"/>
                <w:lang w:eastAsia="en-GB"/>
              </w:rPr>
            </w:pPr>
            <w:del w:id="2009"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55DEAABC" w14:textId="4FD93E4A" w:rsidR="00DD039F" w:rsidRPr="0051745E" w:rsidDel="0096313F" w:rsidRDefault="00DD039F" w:rsidP="00213370">
            <w:pPr>
              <w:rPr>
                <w:del w:id="2010" w:author="Lucy Marshall" w:date="2019-06-30T09:03:00Z"/>
                <w:rFonts w:ascii="Arial" w:eastAsia="Times New Roman" w:hAnsi="Arial" w:cs="Arial"/>
                <w:sz w:val="18"/>
                <w:szCs w:val="18"/>
                <w:lang w:eastAsia="en-GB"/>
              </w:rPr>
            </w:pPr>
            <w:del w:id="2011"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A48D6AC" w14:textId="581FD9E0" w:rsidR="00DD039F" w:rsidRPr="0051745E" w:rsidDel="0096313F" w:rsidRDefault="00DD039F" w:rsidP="00213370">
            <w:pPr>
              <w:jc w:val="right"/>
              <w:rPr>
                <w:del w:id="2012" w:author="Lucy Marshall" w:date="2019-06-30T09:03:00Z"/>
                <w:rFonts w:ascii="Arial" w:eastAsia="Times New Roman" w:hAnsi="Arial" w:cs="Arial"/>
                <w:sz w:val="18"/>
                <w:szCs w:val="18"/>
                <w:lang w:eastAsia="en-GB"/>
              </w:rPr>
            </w:pPr>
            <w:del w:id="2013" w:author="Lucy Marshall" w:date="2019-06-30T09:03:00Z">
              <w:r w:rsidRPr="0051745E" w:rsidDel="0096313F">
                <w:rPr>
                  <w:rFonts w:ascii="Arial" w:eastAsia="Times New Roman" w:hAnsi="Arial" w:cs="Arial"/>
                  <w:sz w:val="18"/>
                  <w:szCs w:val="18"/>
                  <w:lang w:eastAsia="en-GB"/>
                </w:rPr>
                <w:delText>0.327</w:delText>
              </w:r>
            </w:del>
          </w:p>
        </w:tc>
        <w:tc>
          <w:tcPr>
            <w:tcW w:w="1120" w:type="dxa"/>
            <w:tcBorders>
              <w:top w:val="single" w:sz="4" w:space="0" w:color="C0C0C0"/>
              <w:left w:val="nil"/>
              <w:bottom w:val="single" w:sz="4" w:space="0" w:color="C0C0C0"/>
              <w:right w:val="single" w:sz="4" w:space="0" w:color="E0E0E0"/>
            </w:tcBorders>
            <w:noWrap/>
            <w:hideMark/>
          </w:tcPr>
          <w:p w14:paraId="37605F4C" w14:textId="7D126CBB" w:rsidR="00DD039F" w:rsidRPr="0051745E" w:rsidDel="0096313F" w:rsidRDefault="00DD039F" w:rsidP="00213370">
            <w:pPr>
              <w:jc w:val="right"/>
              <w:rPr>
                <w:del w:id="2014" w:author="Lucy Marshall" w:date="2019-06-30T09:03:00Z"/>
                <w:rFonts w:ascii="Arial" w:eastAsia="Times New Roman" w:hAnsi="Arial" w:cs="Arial"/>
                <w:sz w:val="18"/>
                <w:szCs w:val="18"/>
                <w:lang w:eastAsia="en-GB"/>
              </w:rPr>
            </w:pPr>
            <w:del w:id="2015" w:author="Lucy Marshall" w:date="2019-06-30T09:03:00Z">
              <w:r w:rsidRPr="0051745E" w:rsidDel="0096313F">
                <w:rPr>
                  <w:rFonts w:ascii="Arial" w:eastAsia="Times New Roman" w:hAnsi="Arial" w:cs="Arial"/>
                  <w:sz w:val="18"/>
                  <w:szCs w:val="18"/>
                  <w:lang w:eastAsia="en-GB"/>
                </w:rPr>
                <w:delText>0.274</w:delText>
              </w:r>
            </w:del>
          </w:p>
        </w:tc>
        <w:tc>
          <w:tcPr>
            <w:tcW w:w="1080" w:type="dxa"/>
            <w:tcBorders>
              <w:top w:val="single" w:sz="4" w:space="0" w:color="C0C0C0"/>
              <w:left w:val="nil"/>
              <w:bottom w:val="single" w:sz="4" w:space="0" w:color="C0C0C0"/>
              <w:right w:val="nil"/>
            </w:tcBorders>
          </w:tcPr>
          <w:p w14:paraId="0734C626" w14:textId="46E24189" w:rsidR="00DD039F" w:rsidRPr="0051745E" w:rsidDel="0096313F" w:rsidRDefault="00DD039F" w:rsidP="00213370">
            <w:pPr>
              <w:jc w:val="right"/>
              <w:rPr>
                <w:del w:id="2016"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0EA243A0" w14:textId="1D3AE21A" w:rsidR="00DD039F" w:rsidRPr="0051745E" w:rsidDel="0096313F" w:rsidRDefault="00DD039F" w:rsidP="00213370">
            <w:pPr>
              <w:jc w:val="right"/>
              <w:rPr>
                <w:del w:id="2017" w:author="Lucy Marshall" w:date="2019-06-30T09:03:00Z"/>
                <w:rFonts w:ascii="Arial" w:eastAsia="Times New Roman" w:hAnsi="Arial" w:cs="Arial"/>
                <w:sz w:val="18"/>
                <w:szCs w:val="18"/>
                <w:lang w:eastAsia="en-GB"/>
              </w:rPr>
            </w:pPr>
            <w:del w:id="2018"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0208FDDC" w14:textId="73D3B743" w:rsidR="00DD039F" w:rsidRPr="0051745E" w:rsidDel="0096313F" w:rsidRDefault="00DD039F" w:rsidP="00213370">
            <w:pPr>
              <w:jc w:val="right"/>
              <w:rPr>
                <w:del w:id="2019" w:author="Lucy Marshall" w:date="2019-06-30T09:03:00Z"/>
                <w:rFonts w:ascii="Arial" w:eastAsia="Times New Roman" w:hAnsi="Arial" w:cs="Arial"/>
                <w:sz w:val="18"/>
                <w:szCs w:val="18"/>
                <w:lang w:eastAsia="en-GB"/>
              </w:rPr>
            </w:pPr>
            <w:del w:id="2020" w:author="Lucy Marshall" w:date="2019-06-30T09:03:00Z">
              <w:r w:rsidRPr="0051745E" w:rsidDel="0096313F">
                <w:rPr>
                  <w:rFonts w:ascii="Arial" w:eastAsia="Times New Roman" w:hAnsi="Arial" w:cs="Arial"/>
                  <w:sz w:val="18"/>
                  <w:szCs w:val="18"/>
                  <w:lang w:eastAsia="en-GB"/>
                </w:rPr>
                <w:delText>-0.45</w:delText>
              </w:r>
            </w:del>
          </w:p>
        </w:tc>
        <w:tc>
          <w:tcPr>
            <w:tcW w:w="1480" w:type="dxa"/>
            <w:tcBorders>
              <w:top w:val="single" w:sz="4" w:space="0" w:color="C0C0C0"/>
              <w:left w:val="nil"/>
              <w:bottom w:val="single" w:sz="4" w:space="0" w:color="C0C0C0"/>
              <w:right w:val="nil"/>
            </w:tcBorders>
            <w:noWrap/>
            <w:hideMark/>
          </w:tcPr>
          <w:p w14:paraId="2DFFA542" w14:textId="24358F8F" w:rsidR="00DD039F" w:rsidRPr="0051745E" w:rsidDel="0096313F" w:rsidRDefault="00DD039F" w:rsidP="00213370">
            <w:pPr>
              <w:jc w:val="right"/>
              <w:rPr>
                <w:del w:id="2021" w:author="Lucy Marshall" w:date="2019-06-30T09:03:00Z"/>
                <w:rFonts w:ascii="Arial" w:eastAsia="Times New Roman" w:hAnsi="Arial" w:cs="Arial"/>
                <w:sz w:val="18"/>
                <w:szCs w:val="18"/>
                <w:lang w:eastAsia="en-GB"/>
              </w:rPr>
            </w:pPr>
            <w:del w:id="2022" w:author="Lucy Marshall" w:date="2019-06-30T09:03:00Z">
              <w:r w:rsidRPr="0051745E" w:rsidDel="0096313F">
                <w:rPr>
                  <w:rFonts w:ascii="Arial" w:eastAsia="Times New Roman" w:hAnsi="Arial" w:cs="Arial"/>
                  <w:sz w:val="18"/>
                  <w:szCs w:val="18"/>
                  <w:lang w:eastAsia="en-GB"/>
                </w:rPr>
                <w:delText>1.10</w:delText>
              </w:r>
            </w:del>
          </w:p>
        </w:tc>
      </w:tr>
      <w:tr w:rsidR="00DD039F" w:rsidRPr="00A44F44" w:rsidDel="0096313F" w14:paraId="1D0B1DAC" w14:textId="5D6A349E" w:rsidTr="00213370">
        <w:trPr>
          <w:trHeight w:val="340"/>
          <w:del w:id="2023" w:author="Lucy Marshall" w:date="2019-06-30T09:03:00Z"/>
        </w:trPr>
        <w:tc>
          <w:tcPr>
            <w:tcW w:w="0" w:type="auto"/>
            <w:vMerge/>
            <w:tcBorders>
              <w:top w:val="single" w:sz="4" w:space="0" w:color="C0C0C0"/>
              <w:left w:val="nil"/>
              <w:bottom w:val="nil"/>
              <w:right w:val="nil"/>
            </w:tcBorders>
            <w:vAlign w:val="center"/>
            <w:hideMark/>
          </w:tcPr>
          <w:p w14:paraId="460C875D" w14:textId="3322F316" w:rsidR="00DD039F" w:rsidRPr="0051745E" w:rsidDel="0096313F" w:rsidRDefault="00DD039F" w:rsidP="00213370">
            <w:pPr>
              <w:rPr>
                <w:del w:id="202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9B1C782" w14:textId="5ED46902" w:rsidR="00DD039F" w:rsidRPr="0051745E" w:rsidDel="0096313F" w:rsidRDefault="00DD039F" w:rsidP="00213370">
            <w:pPr>
              <w:rPr>
                <w:del w:id="202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43FC66D" w14:textId="02DB28B1" w:rsidR="00DD039F" w:rsidRPr="0051745E" w:rsidDel="0096313F" w:rsidRDefault="00DD039F" w:rsidP="00213370">
            <w:pPr>
              <w:rPr>
                <w:del w:id="2026" w:author="Lucy Marshall" w:date="2019-06-30T09:03:00Z"/>
                <w:rFonts w:ascii="Arial" w:eastAsia="Times New Roman" w:hAnsi="Arial" w:cs="Arial"/>
                <w:sz w:val="18"/>
                <w:szCs w:val="18"/>
                <w:lang w:eastAsia="en-GB"/>
              </w:rPr>
            </w:pPr>
            <w:del w:id="2027"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7DAC3BA1" w14:textId="2E9FF3C7" w:rsidR="00DD039F" w:rsidRPr="0051745E" w:rsidDel="0096313F" w:rsidRDefault="00DD039F" w:rsidP="00213370">
            <w:pPr>
              <w:jc w:val="right"/>
              <w:rPr>
                <w:del w:id="2028" w:author="Lucy Marshall" w:date="2019-06-30T09:03:00Z"/>
                <w:rFonts w:ascii="Arial" w:eastAsia="Times New Roman" w:hAnsi="Arial" w:cs="Arial"/>
                <w:sz w:val="18"/>
                <w:szCs w:val="18"/>
                <w:lang w:eastAsia="en-GB"/>
              </w:rPr>
            </w:pPr>
            <w:del w:id="2029" w:author="Lucy Marshall" w:date="2019-06-30T09:03:00Z">
              <w:r w:rsidRPr="0051745E" w:rsidDel="0096313F">
                <w:rPr>
                  <w:rFonts w:ascii="Arial" w:eastAsia="Times New Roman" w:hAnsi="Arial" w:cs="Arial"/>
                  <w:sz w:val="18"/>
                  <w:szCs w:val="18"/>
                  <w:lang w:eastAsia="en-GB"/>
                </w:rPr>
                <w:delText>0.296</w:delText>
              </w:r>
            </w:del>
          </w:p>
        </w:tc>
        <w:tc>
          <w:tcPr>
            <w:tcW w:w="1120" w:type="dxa"/>
            <w:tcBorders>
              <w:top w:val="nil"/>
              <w:left w:val="nil"/>
              <w:bottom w:val="single" w:sz="4" w:space="0" w:color="C0C0C0"/>
              <w:right w:val="single" w:sz="4" w:space="0" w:color="E0E0E0"/>
            </w:tcBorders>
            <w:noWrap/>
            <w:hideMark/>
          </w:tcPr>
          <w:p w14:paraId="53788F3D" w14:textId="4BF7E977" w:rsidR="00DD039F" w:rsidRPr="0051745E" w:rsidDel="0096313F" w:rsidRDefault="00DD039F" w:rsidP="00213370">
            <w:pPr>
              <w:jc w:val="right"/>
              <w:rPr>
                <w:del w:id="2030" w:author="Lucy Marshall" w:date="2019-06-30T09:03:00Z"/>
                <w:rFonts w:ascii="Arial" w:eastAsia="Times New Roman" w:hAnsi="Arial" w:cs="Arial"/>
                <w:sz w:val="18"/>
                <w:szCs w:val="18"/>
                <w:lang w:eastAsia="en-GB"/>
              </w:rPr>
            </w:pPr>
            <w:del w:id="2031" w:author="Lucy Marshall" w:date="2019-06-30T09:03:00Z">
              <w:r w:rsidRPr="0051745E" w:rsidDel="0096313F">
                <w:rPr>
                  <w:rFonts w:ascii="Arial" w:eastAsia="Times New Roman" w:hAnsi="Arial" w:cs="Arial"/>
                  <w:sz w:val="18"/>
                  <w:szCs w:val="18"/>
                  <w:lang w:eastAsia="en-GB"/>
                </w:rPr>
                <w:delText>0.289</w:delText>
              </w:r>
            </w:del>
          </w:p>
        </w:tc>
        <w:tc>
          <w:tcPr>
            <w:tcW w:w="1080" w:type="dxa"/>
            <w:tcBorders>
              <w:top w:val="nil"/>
              <w:left w:val="nil"/>
              <w:bottom w:val="single" w:sz="4" w:space="0" w:color="C0C0C0"/>
              <w:right w:val="nil"/>
            </w:tcBorders>
          </w:tcPr>
          <w:p w14:paraId="531C0BD3" w14:textId="00C45F3D" w:rsidR="00DD039F" w:rsidRPr="0051745E" w:rsidDel="0096313F" w:rsidRDefault="00DD039F" w:rsidP="00213370">
            <w:pPr>
              <w:jc w:val="right"/>
              <w:rPr>
                <w:del w:id="203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5FE705F" w14:textId="24757AB8" w:rsidR="00DD039F" w:rsidRPr="0051745E" w:rsidDel="0096313F" w:rsidRDefault="00DD039F" w:rsidP="00213370">
            <w:pPr>
              <w:jc w:val="right"/>
              <w:rPr>
                <w:del w:id="2033" w:author="Lucy Marshall" w:date="2019-06-30T09:03:00Z"/>
                <w:rFonts w:ascii="Arial" w:eastAsia="Times New Roman" w:hAnsi="Arial" w:cs="Arial"/>
                <w:sz w:val="18"/>
                <w:szCs w:val="18"/>
                <w:lang w:eastAsia="en-GB"/>
              </w:rPr>
            </w:pPr>
            <w:del w:id="2034"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3D29DABB" w14:textId="5706C585" w:rsidR="00DD039F" w:rsidRPr="0051745E" w:rsidDel="0096313F" w:rsidRDefault="00DD039F" w:rsidP="00213370">
            <w:pPr>
              <w:jc w:val="right"/>
              <w:rPr>
                <w:del w:id="2035" w:author="Lucy Marshall" w:date="2019-06-30T09:03:00Z"/>
                <w:rFonts w:ascii="Arial" w:eastAsia="Times New Roman" w:hAnsi="Arial" w:cs="Arial"/>
                <w:sz w:val="18"/>
                <w:szCs w:val="18"/>
                <w:lang w:eastAsia="en-GB"/>
              </w:rPr>
            </w:pPr>
            <w:del w:id="2036" w:author="Lucy Marshall" w:date="2019-06-30T09:03:00Z">
              <w:r w:rsidRPr="0051745E" w:rsidDel="0096313F">
                <w:rPr>
                  <w:rFonts w:ascii="Arial" w:eastAsia="Times New Roman" w:hAnsi="Arial" w:cs="Arial"/>
                  <w:sz w:val="18"/>
                  <w:szCs w:val="18"/>
                  <w:lang w:eastAsia="en-GB"/>
                </w:rPr>
                <w:delText>-0.52</w:delText>
              </w:r>
            </w:del>
          </w:p>
        </w:tc>
        <w:tc>
          <w:tcPr>
            <w:tcW w:w="1480" w:type="dxa"/>
            <w:tcBorders>
              <w:top w:val="nil"/>
              <w:left w:val="nil"/>
              <w:bottom w:val="single" w:sz="4" w:space="0" w:color="C0C0C0"/>
              <w:right w:val="nil"/>
            </w:tcBorders>
            <w:noWrap/>
            <w:hideMark/>
          </w:tcPr>
          <w:p w14:paraId="09B91945" w14:textId="25FC5C35" w:rsidR="00DD039F" w:rsidRPr="0051745E" w:rsidDel="0096313F" w:rsidRDefault="00DD039F" w:rsidP="00213370">
            <w:pPr>
              <w:jc w:val="right"/>
              <w:rPr>
                <w:del w:id="2037" w:author="Lucy Marshall" w:date="2019-06-30T09:03:00Z"/>
                <w:rFonts w:ascii="Arial" w:eastAsia="Times New Roman" w:hAnsi="Arial" w:cs="Arial"/>
                <w:sz w:val="18"/>
                <w:szCs w:val="18"/>
                <w:lang w:eastAsia="en-GB"/>
              </w:rPr>
            </w:pPr>
            <w:del w:id="2038" w:author="Lucy Marshall" w:date="2019-06-30T09:03:00Z">
              <w:r w:rsidRPr="0051745E" w:rsidDel="0096313F">
                <w:rPr>
                  <w:rFonts w:ascii="Arial" w:eastAsia="Times New Roman" w:hAnsi="Arial" w:cs="Arial"/>
                  <w:sz w:val="18"/>
                  <w:szCs w:val="18"/>
                  <w:lang w:eastAsia="en-GB"/>
                </w:rPr>
                <w:delText>1.11</w:delText>
              </w:r>
            </w:del>
          </w:p>
        </w:tc>
      </w:tr>
      <w:tr w:rsidR="00DD039F" w:rsidRPr="00A44F44" w:rsidDel="0096313F" w14:paraId="18A87AC6" w14:textId="09DFF26B" w:rsidTr="00213370">
        <w:trPr>
          <w:trHeight w:val="340"/>
          <w:del w:id="2039" w:author="Lucy Marshall" w:date="2019-06-30T09:03:00Z"/>
        </w:trPr>
        <w:tc>
          <w:tcPr>
            <w:tcW w:w="0" w:type="auto"/>
            <w:vMerge/>
            <w:tcBorders>
              <w:top w:val="single" w:sz="4" w:space="0" w:color="C0C0C0"/>
              <w:left w:val="nil"/>
              <w:bottom w:val="nil"/>
              <w:right w:val="nil"/>
            </w:tcBorders>
            <w:vAlign w:val="center"/>
            <w:hideMark/>
          </w:tcPr>
          <w:p w14:paraId="4E7E0C67" w14:textId="4E7189A8" w:rsidR="00DD039F" w:rsidRPr="0051745E" w:rsidDel="0096313F" w:rsidRDefault="00DD039F" w:rsidP="00213370">
            <w:pPr>
              <w:rPr>
                <w:del w:id="204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4AE98BE" w14:textId="74BAE053" w:rsidR="00DD039F" w:rsidRPr="0051745E" w:rsidDel="0096313F" w:rsidRDefault="00DD039F" w:rsidP="00213370">
            <w:pPr>
              <w:rPr>
                <w:del w:id="204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9269C3F" w14:textId="747A2E30" w:rsidR="00DD039F" w:rsidRPr="0051745E" w:rsidDel="0096313F" w:rsidRDefault="00DD039F" w:rsidP="00213370">
            <w:pPr>
              <w:rPr>
                <w:del w:id="2042" w:author="Lucy Marshall" w:date="2019-06-30T09:03:00Z"/>
                <w:rFonts w:ascii="Arial" w:eastAsia="Times New Roman" w:hAnsi="Arial" w:cs="Arial"/>
                <w:sz w:val="18"/>
                <w:szCs w:val="18"/>
                <w:lang w:eastAsia="en-GB"/>
              </w:rPr>
            </w:pPr>
            <w:del w:id="2043"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6944F3F4" w14:textId="68078E88" w:rsidR="00DD039F" w:rsidRPr="0051745E" w:rsidDel="0096313F" w:rsidRDefault="00DD039F" w:rsidP="00213370">
            <w:pPr>
              <w:jc w:val="right"/>
              <w:rPr>
                <w:del w:id="2044" w:author="Lucy Marshall" w:date="2019-06-30T09:03:00Z"/>
                <w:rFonts w:ascii="Arial" w:eastAsia="Times New Roman" w:hAnsi="Arial" w:cs="Arial"/>
                <w:sz w:val="18"/>
                <w:szCs w:val="18"/>
                <w:lang w:eastAsia="en-GB"/>
              </w:rPr>
            </w:pPr>
            <w:del w:id="2045" w:author="Lucy Marshall" w:date="2019-06-30T09:03:00Z">
              <w:r w:rsidRPr="0051745E" w:rsidDel="0096313F">
                <w:rPr>
                  <w:rFonts w:ascii="Arial" w:eastAsia="Times New Roman" w:hAnsi="Arial" w:cs="Arial"/>
                  <w:sz w:val="18"/>
                  <w:szCs w:val="18"/>
                  <w:lang w:eastAsia="en-GB"/>
                </w:rPr>
                <w:delText>-0.254</w:delText>
              </w:r>
            </w:del>
          </w:p>
        </w:tc>
        <w:tc>
          <w:tcPr>
            <w:tcW w:w="1120" w:type="dxa"/>
            <w:tcBorders>
              <w:top w:val="nil"/>
              <w:left w:val="nil"/>
              <w:bottom w:val="single" w:sz="4" w:space="0" w:color="C0C0C0"/>
              <w:right w:val="single" w:sz="4" w:space="0" w:color="E0E0E0"/>
            </w:tcBorders>
            <w:noWrap/>
            <w:hideMark/>
          </w:tcPr>
          <w:p w14:paraId="154FB408" w14:textId="1ADFB658" w:rsidR="00DD039F" w:rsidRPr="0051745E" w:rsidDel="0096313F" w:rsidRDefault="00DD039F" w:rsidP="00213370">
            <w:pPr>
              <w:jc w:val="right"/>
              <w:rPr>
                <w:del w:id="2046" w:author="Lucy Marshall" w:date="2019-06-30T09:03:00Z"/>
                <w:rFonts w:ascii="Arial" w:eastAsia="Times New Roman" w:hAnsi="Arial" w:cs="Arial"/>
                <w:sz w:val="18"/>
                <w:szCs w:val="18"/>
                <w:lang w:eastAsia="en-GB"/>
              </w:rPr>
            </w:pPr>
            <w:del w:id="2047" w:author="Lucy Marshall" w:date="2019-06-30T09:03:00Z">
              <w:r w:rsidRPr="0051745E" w:rsidDel="0096313F">
                <w:rPr>
                  <w:rFonts w:ascii="Arial" w:eastAsia="Times New Roman" w:hAnsi="Arial" w:cs="Arial"/>
                  <w:sz w:val="18"/>
                  <w:szCs w:val="18"/>
                  <w:lang w:eastAsia="en-GB"/>
                </w:rPr>
                <w:delText>0.292</w:delText>
              </w:r>
            </w:del>
          </w:p>
        </w:tc>
        <w:tc>
          <w:tcPr>
            <w:tcW w:w="1080" w:type="dxa"/>
            <w:tcBorders>
              <w:top w:val="nil"/>
              <w:left w:val="nil"/>
              <w:bottom w:val="single" w:sz="4" w:space="0" w:color="C0C0C0"/>
              <w:right w:val="nil"/>
            </w:tcBorders>
          </w:tcPr>
          <w:p w14:paraId="2DBA48F6" w14:textId="13630305" w:rsidR="00DD039F" w:rsidRPr="0051745E" w:rsidDel="0096313F" w:rsidRDefault="00DD039F" w:rsidP="00213370">
            <w:pPr>
              <w:jc w:val="right"/>
              <w:rPr>
                <w:del w:id="204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E8DC5BB" w14:textId="00768917" w:rsidR="00DD039F" w:rsidRPr="0051745E" w:rsidDel="0096313F" w:rsidRDefault="00DD039F" w:rsidP="00213370">
            <w:pPr>
              <w:jc w:val="right"/>
              <w:rPr>
                <w:del w:id="2049" w:author="Lucy Marshall" w:date="2019-06-30T09:03:00Z"/>
                <w:rFonts w:ascii="Arial" w:eastAsia="Times New Roman" w:hAnsi="Arial" w:cs="Arial"/>
                <w:sz w:val="18"/>
                <w:szCs w:val="18"/>
                <w:lang w:eastAsia="en-GB"/>
              </w:rPr>
            </w:pPr>
            <w:del w:id="2050"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7FE771E5" w14:textId="6C2F0584" w:rsidR="00DD039F" w:rsidRPr="0051745E" w:rsidDel="0096313F" w:rsidRDefault="00DD039F" w:rsidP="00213370">
            <w:pPr>
              <w:jc w:val="right"/>
              <w:rPr>
                <w:del w:id="2051" w:author="Lucy Marshall" w:date="2019-06-30T09:03:00Z"/>
                <w:rFonts w:ascii="Arial" w:eastAsia="Times New Roman" w:hAnsi="Arial" w:cs="Arial"/>
                <w:sz w:val="18"/>
                <w:szCs w:val="18"/>
                <w:lang w:eastAsia="en-GB"/>
              </w:rPr>
            </w:pPr>
            <w:del w:id="2052" w:author="Lucy Marshall" w:date="2019-06-30T09:03:00Z">
              <w:r w:rsidRPr="0051745E" w:rsidDel="0096313F">
                <w:rPr>
                  <w:rFonts w:ascii="Arial" w:eastAsia="Times New Roman" w:hAnsi="Arial" w:cs="Arial"/>
                  <w:sz w:val="18"/>
                  <w:szCs w:val="18"/>
                  <w:lang w:eastAsia="en-GB"/>
                </w:rPr>
                <w:delText>-1.08</w:delText>
              </w:r>
            </w:del>
          </w:p>
        </w:tc>
        <w:tc>
          <w:tcPr>
            <w:tcW w:w="1480" w:type="dxa"/>
            <w:tcBorders>
              <w:top w:val="nil"/>
              <w:left w:val="nil"/>
              <w:bottom w:val="single" w:sz="4" w:space="0" w:color="C0C0C0"/>
              <w:right w:val="nil"/>
            </w:tcBorders>
            <w:noWrap/>
            <w:hideMark/>
          </w:tcPr>
          <w:p w14:paraId="6D094BA9" w14:textId="34505BD6" w:rsidR="00DD039F" w:rsidRPr="0051745E" w:rsidDel="0096313F" w:rsidRDefault="00DD039F" w:rsidP="00213370">
            <w:pPr>
              <w:jc w:val="right"/>
              <w:rPr>
                <w:del w:id="2053" w:author="Lucy Marshall" w:date="2019-06-30T09:03:00Z"/>
                <w:rFonts w:ascii="Arial" w:eastAsia="Times New Roman" w:hAnsi="Arial" w:cs="Arial"/>
                <w:sz w:val="18"/>
                <w:szCs w:val="18"/>
                <w:lang w:eastAsia="en-GB"/>
              </w:rPr>
            </w:pPr>
            <w:del w:id="2054" w:author="Lucy Marshall" w:date="2019-06-30T09:03:00Z">
              <w:r w:rsidRPr="0051745E" w:rsidDel="0096313F">
                <w:rPr>
                  <w:rFonts w:ascii="Arial" w:eastAsia="Times New Roman" w:hAnsi="Arial" w:cs="Arial"/>
                  <w:sz w:val="18"/>
                  <w:szCs w:val="18"/>
                  <w:lang w:eastAsia="en-GB"/>
                </w:rPr>
                <w:delText>0.57</w:delText>
              </w:r>
            </w:del>
          </w:p>
        </w:tc>
      </w:tr>
      <w:tr w:rsidR="00DD039F" w:rsidRPr="00A44F44" w:rsidDel="0096313F" w14:paraId="58DFA2DA" w14:textId="07E737C8" w:rsidTr="00213370">
        <w:trPr>
          <w:trHeight w:val="340"/>
          <w:del w:id="2055" w:author="Lucy Marshall" w:date="2019-06-30T09:03:00Z"/>
        </w:trPr>
        <w:tc>
          <w:tcPr>
            <w:tcW w:w="0" w:type="auto"/>
            <w:vMerge/>
            <w:tcBorders>
              <w:top w:val="single" w:sz="4" w:space="0" w:color="C0C0C0"/>
              <w:left w:val="nil"/>
              <w:bottom w:val="nil"/>
              <w:right w:val="nil"/>
            </w:tcBorders>
            <w:vAlign w:val="center"/>
            <w:hideMark/>
          </w:tcPr>
          <w:p w14:paraId="127AB275" w14:textId="6F63A5E5" w:rsidR="00DD039F" w:rsidRPr="0051745E" w:rsidDel="0096313F" w:rsidRDefault="00DD039F" w:rsidP="00213370">
            <w:pPr>
              <w:rPr>
                <w:del w:id="205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81CF2A5" w14:textId="5CE036C7" w:rsidR="00DD039F" w:rsidRPr="0051745E" w:rsidDel="0096313F" w:rsidRDefault="00DD039F" w:rsidP="00213370">
            <w:pPr>
              <w:rPr>
                <w:del w:id="2057" w:author="Lucy Marshall" w:date="2019-06-30T09:03:00Z"/>
                <w:rFonts w:ascii="Arial" w:eastAsia="Times New Roman" w:hAnsi="Arial" w:cs="Arial"/>
                <w:sz w:val="18"/>
                <w:szCs w:val="18"/>
                <w:lang w:eastAsia="en-GB"/>
              </w:rPr>
            </w:pPr>
          </w:p>
        </w:tc>
        <w:tc>
          <w:tcPr>
            <w:tcW w:w="1740" w:type="dxa"/>
            <w:shd w:val="clear" w:color="auto" w:fill="E0E0E0"/>
            <w:hideMark/>
          </w:tcPr>
          <w:p w14:paraId="59956A00" w14:textId="10A62220" w:rsidR="00DD039F" w:rsidRPr="0051745E" w:rsidDel="0096313F" w:rsidRDefault="00DD039F" w:rsidP="00213370">
            <w:pPr>
              <w:rPr>
                <w:del w:id="2058" w:author="Lucy Marshall" w:date="2019-06-30T09:03:00Z"/>
                <w:rFonts w:ascii="Arial" w:eastAsia="Times New Roman" w:hAnsi="Arial" w:cs="Arial"/>
                <w:sz w:val="18"/>
                <w:szCs w:val="18"/>
                <w:lang w:eastAsia="en-GB"/>
              </w:rPr>
            </w:pPr>
            <w:del w:id="2059"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54105578" w14:textId="21DEBFF6" w:rsidR="00DD039F" w:rsidRPr="0051745E" w:rsidDel="0096313F" w:rsidRDefault="00DD039F" w:rsidP="00213370">
            <w:pPr>
              <w:jc w:val="right"/>
              <w:rPr>
                <w:del w:id="2060" w:author="Lucy Marshall" w:date="2019-06-30T09:03:00Z"/>
                <w:rFonts w:ascii="Arial" w:eastAsia="Times New Roman" w:hAnsi="Arial" w:cs="Arial"/>
                <w:sz w:val="18"/>
                <w:szCs w:val="18"/>
                <w:lang w:eastAsia="en-GB"/>
              </w:rPr>
            </w:pPr>
            <w:del w:id="2061" w:author="Lucy Marshall" w:date="2019-06-30T09:03:00Z">
              <w:r w:rsidRPr="0051745E" w:rsidDel="0096313F">
                <w:rPr>
                  <w:rFonts w:ascii="Arial" w:eastAsia="Times New Roman" w:hAnsi="Arial" w:cs="Arial"/>
                  <w:sz w:val="18"/>
                  <w:szCs w:val="18"/>
                  <w:lang w:eastAsia="en-GB"/>
                </w:rPr>
                <w:delText>-0.194</w:delText>
              </w:r>
            </w:del>
          </w:p>
        </w:tc>
        <w:tc>
          <w:tcPr>
            <w:tcW w:w="1120" w:type="dxa"/>
            <w:tcBorders>
              <w:top w:val="nil"/>
              <w:left w:val="nil"/>
              <w:bottom w:val="nil"/>
              <w:right w:val="single" w:sz="4" w:space="0" w:color="E0E0E0"/>
            </w:tcBorders>
            <w:noWrap/>
            <w:hideMark/>
          </w:tcPr>
          <w:p w14:paraId="11ABC3C6" w14:textId="68943C2A" w:rsidR="00DD039F" w:rsidRPr="0051745E" w:rsidDel="0096313F" w:rsidRDefault="00DD039F" w:rsidP="00213370">
            <w:pPr>
              <w:jc w:val="right"/>
              <w:rPr>
                <w:del w:id="2062" w:author="Lucy Marshall" w:date="2019-06-30T09:03:00Z"/>
                <w:rFonts w:ascii="Arial" w:eastAsia="Times New Roman" w:hAnsi="Arial" w:cs="Arial"/>
                <w:sz w:val="18"/>
                <w:szCs w:val="18"/>
                <w:lang w:eastAsia="en-GB"/>
              </w:rPr>
            </w:pPr>
            <w:del w:id="2063" w:author="Lucy Marshall" w:date="2019-06-30T09:03:00Z">
              <w:r w:rsidRPr="0051745E" w:rsidDel="0096313F">
                <w:rPr>
                  <w:rFonts w:ascii="Arial" w:eastAsia="Times New Roman" w:hAnsi="Arial" w:cs="Arial"/>
                  <w:sz w:val="18"/>
                  <w:szCs w:val="18"/>
                  <w:lang w:eastAsia="en-GB"/>
                </w:rPr>
                <w:delText>0.320</w:delText>
              </w:r>
            </w:del>
          </w:p>
        </w:tc>
        <w:tc>
          <w:tcPr>
            <w:tcW w:w="1080" w:type="dxa"/>
          </w:tcPr>
          <w:p w14:paraId="05823AFB" w14:textId="19D517C3" w:rsidR="00DD039F" w:rsidRPr="0051745E" w:rsidDel="0096313F" w:rsidRDefault="00DD039F" w:rsidP="00213370">
            <w:pPr>
              <w:jc w:val="right"/>
              <w:rPr>
                <w:del w:id="2064"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701D5D90" w14:textId="7899BE15" w:rsidR="00DD039F" w:rsidRPr="0051745E" w:rsidDel="0096313F" w:rsidRDefault="00DD039F" w:rsidP="00213370">
            <w:pPr>
              <w:jc w:val="right"/>
              <w:rPr>
                <w:del w:id="2065" w:author="Lucy Marshall" w:date="2019-06-30T09:03:00Z"/>
                <w:rFonts w:ascii="Arial" w:eastAsia="Times New Roman" w:hAnsi="Arial" w:cs="Arial"/>
                <w:sz w:val="18"/>
                <w:szCs w:val="18"/>
                <w:lang w:eastAsia="en-GB"/>
              </w:rPr>
            </w:pPr>
            <w:del w:id="206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319B47DD" w14:textId="48004D82" w:rsidR="00DD039F" w:rsidRPr="0051745E" w:rsidDel="0096313F" w:rsidRDefault="00DD039F" w:rsidP="00213370">
            <w:pPr>
              <w:jc w:val="right"/>
              <w:rPr>
                <w:del w:id="2067" w:author="Lucy Marshall" w:date="2019-06-30T09:03:00Z"/>
                <w:rFonts w:ascii="Arial" w:eastAsia="Times New Roman" w:hAnsi="Arial" w:cs="Arial"/>
                <w:sz w:val="18"/>
                <w:szCs w:val="18"/>
                <w:lang w:eastAsia="en-GB"/>
              </w:rPr>
            </w:pPr>
            <w:del w:id="2068" w:author="Lucy Marshall" w:date="2019-06-30T09:03:00Z">
              <w:r w:rsidRPr="0051745E" w:rsidDel="0096313F">
                <w:rPr>
                  <w:rFonts w:ascii="Arial" w:eastAsia="Times New Roman" w:hAnsi="Arial" w:cs="Arial"/>
                  <w:sz w:val="18"/>
                  <w:szCs w:val="18"/>
                  <w:lang w:eastAsia="en-GB"/>
                </w:rPr>
                <w:delText>-1.10</w:delText>
              </w:r>
            </w:del>
          </w:p>
        </w:tc>
        <w:tc>
          <w:tcPr>
            <w:tcW w:w="1480" w:type="dxa"/>
            <w:noWrap/>
            <w:hideMark/>
          </w:tcPr>
          <w:p w14:paraId="2D20A827" w14:textId="79533362" w:rsidR="00DD039F" w:rsidRPr="0051745E" w:rsidDel="0096313F" w:rsidRDefault="00DD039F" w:rsidP="00213370">
            <w:pPr>
              <w:jc w:val="right"/>
              <w:rPr>
                <w:del w:id="2069" w:author="Lucy Marshall" w:date="2019-06-30T09:03:00Z"/>
                <w:rFonts w:ascii="Arial" w:eastAsia="Times New Roman" w:hAnsi="Arial" w:cs="Arial"/>
                <w:sz w:val="18"/>
                <w:szCs w:val="18"/>
                <w:lang w:eastAsia="en-GB"/>
              </w:rPr>
            </w:pPr>
            <w:del w:id="2070" w:author="Lucy Marshall" w:date="2019-06-30T09:03:00Z">
              <w:r w:rsidRPr="0051745E" w:rsidDel="0096313F">
                <w:rPr>
                  <w:rFonts w:ascii="Arial" w:eastAsia="Times New Roman" w:hAnsi="Arial" w:cs="Arial"/>
                  <w:sz w:val="18"/>
                  <w:szCs w:val="18"/>
                  <w:lang w:eastAsia="en-GB"/>
                </w:rPr>
                <w:delText>0.71</w:delText>
              </w:r>
            </w:del>
          </w:p>
        </w:tc>
      </w:tr>
      <w:tr w:rsidR="00DD039F" w:rsidRPr="00A44F44" w:rsidDel="0096313F" w14:paraId="08DE3ACD" w14:textId="13555833" w:rsidTr="00213370">
        <w:trPr>
          <w:trHeight w:val="340"/>
          <w:del w:id="2071" w:author="Lucy Marshall" w:date="2019-06-30T09:03:00Z"/>
        </w:trPr>
        <w:tc>
          <w:tcPr>
            <w:tcW w:w="0" w:type="auto"/>
            <w:vMerge/>
            <w:tcBorders>
              <w:top w:val="single" w:sz="4" w:space="0" w:color="C0C0C0"/>
              <w:left w:val="nil"/>
              <w:bottom w:val="nil"/>
              <w:right w:val="nil"/>
            </w:tcBorders>
            <w:vAlign w:val="center"/>
            <w:hideMark/>
          </w:tcPr>
          <w:p w14:paraId="1677785D" w14:textId="4C53ACD3" w:rsidR="00DD039F" w:rsidRPr="0051745E" w:rsidDel="0096313F" w:rsidRDefault="00DD039F" w:rsidP="00213370">
            <w:pPr>
              <w:rPr>
                <w:del w:id="2072"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0051423C" w14:textId="1F2C5043" w:rsidR="00DD039F" w:rsidRPr="0051745E" w:rsidDel="0096313F" w:rsidRDefault="00DD039F" w:rsidP="00213370">
            <w:pPr>
              <w:rPr>
                <w:del w:id="2073" w:author="Lucy Marshall" w:date="2019-06-30T09:03:00Z"/>
                <w:rFonts w:ascii="Arial" w:eastAsia="Times New Roman" w:hAnsi="Arial" w:cs="Arial"/>
                <w:sz w:val="18"/>
                <w:szCs w:val="18"/>
                <w:lang w:eastAsia="en-GB"/>
              </w:rPr>
            </w:pPr>
            <w:del w:id="2074"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48669EFC" w14:textId="35DE5F80" w:rsidR="00DD039F" w:rsidRPr="0051745E" w:rsidDel="0096313F" w:rsidRDefault="00DD039F" w:rsidP="00213370">
            <w:pPr>
              <w:rPr>
                <w:del w:id="2075" w:author="Lucy Marshall" w:date="2019-06-30T09:03:00Z"/>
                <w:rFonts w:ascii="Arial" w:eastAsia="Times New Roman" w:hAnsi="Arial" w:cs="Arial"/>
                <w:sz w:val="18"/>
                <w:szCs w:val="18"/>
                <w:lang w:eastAsia="en-GB"/>
              </w:rPr>
            </w:pPr>
            <w:del w:id="2076"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23EE0351" w14:textId="0E9D1D50" w:rsidR="00DD039F" w:rsidRPr="0051745E" w:rsidDel="0096313F" w:rsidRDefault="00DD039F" w:rsidP="00213370">
            <w:pPr>
              <w:jc w:val="right"/>
              <w:rPr>
                <w:del w:id="2077" w:author="Lucy Marshall" w:date="2019-06-30T09:03:00Z"/>
                <w:rFonts w:ascii="Arial" w:eastAsia="Times New Roman" w:hAnsi="Arial" w:cs="Arial"/>
                <w:sz w:val="18"/>
                <w:szCs w:val="18"/>
                <w:lang w:eastAsia="en-GB"/>
              </w:rPr>
            </w:pPr>
            <w:del w:id="2078" w:author="Lucy Marshall" w:date="2019-06-30T09:03:00Z">
              <w:r w:rsidRPr="0051745E" w:rsidDel="0096313F">
                <w:rPr>
                  <w:rFonts w:ascii="Arial" w:eastAsia="Times New Roman" w:hAnsi="Arial" w:cs="Arial"/>
                  <w:sz w:val="18"/>
                  <w:szCs w:val="18"/>
                  <w:lang w:eastAsia="en-GB"/>
                </w:rPr>
                <w:delText>0.031</w:delText>
              </w:r>
            </w:del>
          </w:p>
        </w:tc>
        <w:tc>
          <w:tcPr>
            <w:tcW w:w="1120" w:type="dxa"/>
            <w:tcBorders>
              <w:top w:val="single" w:sz="4" w:space="0" w:color="C0C0C0"/>
              <w:left w:val="nil"/>
              <w:bottom w:val="single" w:sz="4" w:space="0" w:color="C0C0C0"/>
              <w:right w:val="single" w:sz="4" w:space="0" w:color="E0E0E0"/>
            </w:tcBorders>
            <w:noWrap/>
            <w:hideMark/>
          </w:tcPr>
          <w:p w14:paraId="7D01ED26" w14:textId="3682C5E0" w:rsidR="00DD039F" w:rsidRPr="0051745E" w:rsidDel="0096313F" w:rsidRDefault="00DD039F" w:rsidP="00213370">
            <w:pPr>
              <w:jc w:val="right"/>
              <w:rPr>
                <w:del w:id="2079" w:author="Lucy Marshall" w:date="2019-06-30T09:03:00Z"/>
                <w:rFonts w:ascii="Arial" w:eastAsia="Times New Roman" w:hAnsi="Arial" w:cs="Arial"/>
                <w:sz w:val="18"/>
                <w:szCs w:val="18"/>
                <w:lang w:eastAsia="en-GB"/>
              </w:rPr>
            </w:pPr>
            <w:del w:id="2080" w:author="Lucy Marshall" w:date="2019-06-30T09:03:00Z">
              <w:r w:rsidRPr="0051745E" w:rsidDel="0096313F">
                <w:rPr>
                  <w:rFonts w:ascii="Arial" w:eastAsia="Times New Roman" w:hAnsi="Arial" w:cs="Arial"/>
                  <w:sz w:val="18"/>
                  <w:szCs w:val="18"/>
                  <w:lang w:eastAsia="en-GB"/>
                </w:rPr>
                <w:delText>0.243</w:delText>
              </w:r>
            </w:del>
          </w:p>
        </w:tc>
        <w:tc>
          <w:tcPr>
            <w:tcW w:w="1080" w:type="dxa"/>
            <w:tcBorders>
              <w:top w:val="single" w:sz="4" w:space="0" w:color="C0C0C0"/>
              <w:left w:val="nil"/>
              <w:bottom w:val="single" w:sz="4" w:space="0" w:color="C0C0C0"/>
              <w:right w:val="nil"/>
            </w:tcBorders>
          </w:tcPr>
          <w:p w14:paraId="4DF3C9E2" w14:textId="51EE02A8" w:rsidR="00DD039F" w:rsidRPr="0051745E" w:rsidDel="0096313F" w:rsidRDefault="00DD039F" w:rsidP="00213370">
            <w:pPr>
              <w:jc w:val="right"/>
              <w:rPr>
                <w:del w:id="2081"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1C94BF57" w14:textId="2894C1A8" w:rsidR="00DD039F" w:rsidRPr="0051745E" w:rsidDel="0096313F" w:rsidRDefault="00DD039F" w:rsidP="00213370">
            <w:pPr>
              <w:jc w:val="right"/>
              <w:rPr>
                <w:del w:id="2082" w:author="Lucy Marshall" w:date="2019-06-30T09:03:00Z"/>
                <w:rFonts w:ascii="Arial" w:eastAsia="Times New Roman" w:hAnsi="Arial" w:cs="Arial"/>
                <w:sz w:val="18"/>
                <w:szCs w:val="18"/>
                <w:lang w:eastAsia="en-GB"/>
              </w:rPr>
            </w:pPr>
            <w:del w:id="208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117D3716" w14:textId="4881B255" w:rsidR="00DD039F" w:rsidRPr="0051745E" w:rsidDel="0096313F" w:rsidRDefault="00DD039F" w:rsidP="00213370">
            <w:pPr>
              <w:jc w:val="right"/>
              <w:rPr>
                <w:del w:id="2084" w:author="Lucy Marshall" w:date="2019-06-30T09:03:00Z"/>
                <w:rFonts w:ascii="Arial" w:eastAsia="Times New Roman" w:hAnsi="Arial" w:cs="Arial"/>
                <w:sz w:val="18"/>
                <w:szCs w:val="18"/>
                <w:lang w:eastAsia="en-GB"/>
              </w:rPr>
            </w:pPr>
            <w:del w:id="2085" w:author="Lucy Marshall" w:date="2019-06-30T09:03:00Z">
              <w:r w:rsidRPr="0051745E" w:rsidDel="0096313F">
                <w:rPr>
                  <w:rFonts w:ascii="Arial" w:eastAsia="Times New Roman" w:hAnsi="Arial" w:cs="Arial"/>
                  <w:sz w:val="18"/>
                  <w:szCs w:val="18"/>
                  <w:lang w:eastAsia="en-GB"/>
                </w:rPr>
                <w:delText>-0.66</w:delText>
              </w:r>
            </w:del>
          </w:p>
        </w:tc>
        <w:tc>
          <w:tcPr>
            <w:tcW w:w="1480" w:type="dxa"/>
            <w:tcBorders>
              <w:top w:val="single" w:sz="4" w:space="0" w:color="C0C0C0"/>
              <w:left w:val="nil"/>
              <w:bottom w:val="single" w:sz="4" w:space="0" w:color="C0C0C0"/>
              <w:right w:val="nil"/>
            </w:tcBorders>
            <w:noWrap/>
            <w:hideMark/>
          </w:tcPr>
          <w:p w14:paraId="0BB70F9A" w14:textId="3E8BC6C5" w:rsidR="00DD039F" w:rsidRPr="0051745E" w:rsidDel="0096313F" w:rsidRDefault="00DD039F" w:rsidP="00213370">
            <w:pPr>
              <w:jc w:val="right"/>
              <w:rPr>
                <w:del w:id="2086" w:author="Lucy Marshall" w:date="2019-06-30T09:03:00Z"/>
                <w:rFonts w:ascii="Arial" w:eastAsia="Times New Roman" w:hAnsi="Arial" w:cs="Arial"/>
                <w:sz w:val="18"/>
                <w:szCs w:val="18"/>
                <w:lang w:eastAsia="en-GB"/>
              </w:rPr>
            </w:pPr>
            <w:del w:id="2087" w:author="Lucy Marshall" w:date="2019-06-30T09:03:00Z">
              <w:r w:rsidRPr="0051745E" w:rsidDel="0096313F">
                <w:rPr>
                  <w:rFonts w:ascii="Arial" w:eastAsia="Times New Roman" w:hAnsi="Arial" w:cs="Arial"/>
                  <w:sz w:val="18"/>
                  <w:szCs w:val="18"/>
                  <w:lang w:eastAsia="en-GB"/>
                </w:rPr>
                <w:delText>0.72</w:delText>
              </w:r>
            </w:del>
          </w:p>
        </w:tc>
      </w:tr>
      <w:tr w:rsidR="00DD039F" w:rsidRPr="00A44F44" w:rsidDel="0096313F" w14:paraId="195E822B" w14:textId="23D8528F" w:rsidTr="00213370">
        <w:trPr>
          <w:trHeight w:val="340"/>
          <w:del w:id="2088" w:author="Lucy Marshall" w:date="2019-06-30T09:03:00Z"/>
        </w:trPr>
        <w:tc>
          <w:tcPr>
            <w:tcW w:w="0" w:type="auto"/>
            <w:vMerge/>
            <w:tcBorders>
              <w:top w:val="single" w:sz="4" w:space="0" w:color="C0C0C0"/>
              <w:left w:val="nil"/>
              <w:bottom w:val="nil"/>
              <w:right w:val="nil"/>
            </w:tcBorders>
            <w:vAlign w:val="center"/>
            <w:hideMark/>
          </w:tcPr>
          <w:p w14:paraId="50827242" w14:textId="4C254DD4" w:rsidR="00DD039F" w:rsidRPr="0051745E" w:rsidDel="0096313F" w:rsidRDefault="00DD039F" w:rsidP="00213370">
            <w:pPr>
              <w:rPr>
                <w:del w:id="208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7663920" w14:textId="4E27ABC9" w:rsidR="00DD039F" w:rsidRPr="0051745E" w:rsidDel="0096313F" w:rsidRDefault="00DD039F" w:rsidP="00213370">
            <w:pPr>
              <w:rPr>
                <w:del w:id="209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7AA50B9" w14:textId="16967DBE" w:rsidR="00DD039F" w:rsidRPr="0051745E" w:rsidDel="0096313F" w:rsidRDefault="00DD039F" w:rsidP="00213370">
            <w:pPr>
              <w:rPr>
                <w:del w:id="2091" w:author="Lucy Marshall" w:date="2019-06-30T09:03:00Z"/>
                <w:rFonts w:ascii="Arial" w:eastAsia="Times New Roman" w:hAnsi="Arial" w:cs="Arial"/>
                <w:sz w:val="18"/>
                <w:szCs w:val="18"/>
                <w:lang w:eastAsia="en-GB"/>
              </w:rPr>
            </w:pPr>
            <w:del w:id="209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0BE7A9B8" w14:textId="30C02DA5" w:rsidR="00DD039F" w:rsidRPr="0051745E" w:rsidDel="0096313F" w:rsidRDefault="00DD039F" w:rsidP="00213370">
            <w:pPr>
              <w:jc w:val="right"/>
              <w:rPr>
                <w:del w:id="2093" w:author="Lucy Marshall" w:date="2019-06-30T09:03:00Z"/>
                <w:rFonts w:ascii="Arial" w:eastAsia="Times New Roman" w:hAnsi="Arial" w:cs="Arial"/>
                <w:sz w:val="18"/>
                <w:szCs w:val="18"/>
                <w:lang w:eastAsia="en-GB"/>
              </w:rPr>
            </w:pPr>
            <w:del w:id="2094" w:author="Lucy Marshall" w:date="2019-06-30T09:03:00Z">
              <w:r w:rsidRPr="0051745E" w:rsidDel="0096313F">
                <w:rPr>
                  <w:rFonts w:ascii="Arial" w:eastAsia="Times New Roman" w:hAnsi="Arial" w:cs="Arial"/>
                  <w:sz w:val="18"/>
                  <w:szCs w:val="18"/>
                  <w:lang w:eastAsia="en-GB"/>
                </w:rPr>
                <w:delText>-0.296</w:delText>
              </w:r>
            </w:del>
          </w:p>
        </w:tc>
        <w:tc>
          <w:tcPr>
            <w:tcW w:w="1120" w:type="dxa"/>
            <w:tcBorders>
              <w:top w:val="nil"/>
              <w:left w:val="nil"/>
              <w:bottom w:val="single" w:sz="4" w:space="0" w:color="C0C0C0"/>
              <w:right w:val="single" w:sz="4" w:space="0" w:color="E0E0E0"/>
            </w:tcBorders>
            <w:noWrap/>
            <w:hideMark/>
          </w:tcPr>
          <w:p w14:paraId="5166A985" w14:textId="456975B8" w:rsidR="00DD039F" w:rsidRPr="0051745E" w:rsidDel="0096313F" w:rsidRDefault="00DD039F" w:rsidP="00213370">
            <w:pPr>
              <w:jc w:val="right"/>
              <w:rPr>
                <w:del w:id="2095" w:author="Lucy Marshall" w:date="2019-06-30T09:03:00Z"/>
                <w:rFonts w:ascii="Arial" w:eastAsia="Times New Roman" w:hAnsi="Arial" w:cs="Arial"/>
                <w:sz w:val="18"/>
                <w:szCs w:val="18"/>
                <w:lang w:eastAsia="en-GB"/>
              </w:rPr>
            </w:pPr>
            <w:del w:id="2096" w:author="Lucy Marshall" w:date="2019-06-30T09:03:00Z">
              <w:r w:rsidRPr="0051745E" w:rsidDel="0096313F">
                <w:rPr>
                  <w:rFonts w:ascii="Arial" w:eastAsia="Times New Roman" w:hAnsi="Arial" w:cs="Arial"/>
                  <w:sz w:val="18"/>
                  <w:szCs w:val="18"/>
                  <w:lang w:eastAsia="en-GB"/>
                </w:rPr>
                <w:delText>0.289</w:delText>
              </w:r>
            </w:del>
          </w:p>
        </w:tc>
        <w:tc>
          <w:tcPr>
            <w:tcW w:w="1080" w:type="dxa"/>
            <w:tcBorders>
              <w:top w:val="nil"/>
              <w:left w:val="nil"/>
              <w:bottom w:val="single" w:sz="4" w:space="0" w:color="C0C0C0"/>
              <w:right w:val="nil"/>
            </w:tcBorders>
          </w:tcPr>
          <w:p w14:paraId="6A823D90" w14:textId="79D5E4EA" w:rsidR="00DD039F" w:rsidRPr="0051745E" w:rsidDel="0096313F" w:rsidRDefault="00DD039F" w:rsidP="00213370">
            <w:pPr>
              <w:jc w:val="right"/>
              <w:rPr>
                <w:del w:id="209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180ACE2" w14:textId="49A8F925" w:rsidR="00DD039F" w:rsidRPr="0051745E" w:rsidDel="0096313F" w:rsidRDefault="00DD039F" w:rsidP="00213370">
            <w:pPr>
              <w:jc w:val="right"/>
              <w:rPr>
                <w:del w:id="2098" w:author="Lucy Marshall" w:date="2019-06-30T09:03:00Z"/>
                <w:rFonts w:ascii="Arial" w:eastAsia="Times New Roman" w:hAnsi="Arial" w:cs="Arial"/>
                <w:sz w:val="18"/>
                <w:szCs w:val="18"/>
                <w:lang w:eastAsia="en-GB"/>
              </w:rPr>
            </w:pPr>
            <w:del w:id="209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60751F55" w14:textId="06C0BF4A" w:rsidR="00DD039F" w:rsidRPr="0051745E" w:rsidDel="0096313F" w:rsidRDefault="00DD039F" w:rsidP="00213370">
            <w:pPr>
              <w:jc w:val="right"/>
              <w:rPr>
                <w:del w:id="2100" w:author="Lucy Marshall" w:date="2019-06-30T09:03:00Z"/>
                <w:rFonts w:ascii="Arial" w:eastAsia="Times New Roman" w:hAnsi="Arial" w:cs="Arial"/>
                <w:sz w:val="18"/>
                <w:szCs w:val="18"/>
                <w:lang w:eastAsia="en-GB"/>
              </w:rPr>
            </w:pPr>
            <w:del w:id="2101" w:author="Lucy Marshall" w:date="2019-06-30T09:03:00Z">
              <w:r w:rsidRPr="0051745E" w:rsidDel="0096313F">
                <w:rPr>
                  <w:rFonts w:ascii="Arial" w:eastAsia="Times New Roman" w:hAnsi="Arial" w:cs="Arial"/>
                  <w:sz w:val="18"/>
                  <w:szCs w:val="18"/>
                  <w:lang w:eastAsia="en-GB"/>
                </w:rPr>
                <w:delText>-1.11</w:delText>
              </w:r>
            </w:del>
          </w:p>
        </w:tc>
        <w:tc>
          <w:tcPr>
            <w:tcW w:w="1480" w:type="dxa"/>
            <w:tcBorders>
              <w:top w:val="nil"/>
              <w:left w:val="nil"/>
              <w:bottom w:val="single" w:sz="4" w:space="0" w:color="C0C0C0"/>
              <w:right w:val="nil"/>
            </w:tcBorders>
            <w:noWrap/>
            <w:hideMark/>
          </w:tcPr>
          <w:p w14:paraId="083FF9CA" w14:textId="18E85382" w:rsidR="00DD039F" w:rsidRPr="0051745E" w:rsidDel="0096313F" w:rsidRDefault="00DD039F" w:rsidP="00213370">
            <w:pPr>
              <w:jc w:val="right"/>
              <w:rPr>
                <w:del w:id="2102" w:author="Lucy Marshall" w:date="2019-06-30T09:03:00Z"/>
                <w:rFonts w:ascii="Arial" w:eastAsia="Times New Roman" w:hAnsi="Arial" w:cs="Arial"/>
                <w:sz w:val="18"/>
                <w:szCs w:val="18"/>
                <w:lang w:eastAsia="en-GB"/>
              </w:rPr>
            </w:pPr>
            <w:del w:id="2103" w:author="Lucy Marshall" w:date="2019-06-30T09:03:00Z">
              <w:r w:rsidRPr="0051745E" w:rsidDel="0096313F">
                <w:rPr>
                  <w:rFonts w:ascii="Arial" w:eastAsia="Times New Roman" w:hAnsi="Arial" w:cs="Arial"/>
                  <w:sz w:val="18"/>
                  <w:szCs w:val="18"/>
                  <w:lang w:eastAsia="en-GB"/>
                </w:rPr>
                <w:delText>0.52</w:delText>
              </w:r>
            </w:del>
          </w:p>
        </w:tc>
      </w:tr>
      <w:tr w:rsidR="00DD039F" w:rsidRPr="00A44F44" w:rsidDel="0096313F" w14:paraId="1662D3B1" w14:textId="67DBC228" w:rsidTr="00213370">
        <w:trPr>
          <w:trHeight w:val="340"/>
          <w:del w:id="2104" w:author="Lucy Marshall" w:date="2019-06-30T09:03:00Z"/>
        </w:trPr>
        <w:tc>
          <w:tcPr>
            <w:tcW w:w="0" w:type="auto"/>
            <w:vMerge/>
            <w:tcBorders>
              <w:top w:val="single" w:sz="4" w:space="0" w:color="C0C0C0"/>
              <w:left w:val="nil"/>
              <w:bottom w:val="nil"/>
              <w:right w:val="nil"/>
            </w:tcBorders>
            <w:vAlign w:val="center"/>
            <w:hideMark/>
          </w:tcPr>
          <w:p w14:paraId="59B45F8C" w14:textId="3CE3F17F" w:rsidR="00DD039F" w:rsidRPr="0051745E" w:rsidDel="0096313F" w:rsidRDefault="00DD039F" w:rsidP="00213370">
            <w:pPr>
              <w:rPr>
                <w:del w:id="210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7C252FA" w14:textId="0FB45BCC" w:rsidR="00DD039F" w:rsidRPr="0051745E" w:rsidDel="0096313F" w:rsidRDefault="00DD039F" w:rsidP="00213370">
            <w:pPr>
              <w:rPr>
                <w:del w:id="210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4F627D8" w14:textId="488A5D27" w:rsidR="00DD039F" w:rsidRPr="0051745E" w:rsidDel="0096313F" w:rsidRDefault="00DD039F" w:rsidP="00213370">
            <w:pPr>
              <w:rPr>
                <w:del w:id="2107" w:author="Lucy Marshall" w:date="2019-06-30T09:03:00Z"/>
                <w:rFonts w:ascii="Arial" w:eastAsia="Times New Roman" w:hAnsi="Arial" w:cs="Arial"/>
                <w:sz w:val="18"/>
                <w:szCs w:val="18"/>
                <w:lang w:eastAsia="en-GB"/>
              </w:rPr>
            </w:pPr>
            <w:del w:id="2108"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22638062" w14:textId="36B22056" w:rsidR="00DD039F" w:rsidRPr="0051745E" w:rsidDel="0096313F" w:rsidRDefault="00DD039F" w:rsidP="00213370">
            <w:pPr>
              <w:jc w:val="right"/>
              <w:rPr>
                <w:del w:id="2109" w:author="Lucy Marshall" w:date="2019-06-30T09:03:00Z"/>
                <w:rFonts w:ascii="Arial" w:eastAsia="Times New Roman" w:hAnsi="Arial" w:cs="Arial"/>
                <w:sz w:val="18"/>
                <w:szCs w:val="18"/>
                <w:lang w:eastAsia="en-GB"/>
              </w:rPr>
            </w:pPr>
            <w:del w:id="2110" w:author="Lucy Marshall" w:date="2019-06-30T09:03:00Z">
              <w:r w:rsidRPr="0051745E" w:rsidDel="0096313F">
                <w:rPr>
                  <w:rFonts w:ascii="Arial" w:eastAsia="Times New Roman" w:hAnsi="Arial" w:cs="Arial"/>
                  <w:sz w:val="18"/>
                  <w:szCs w:val="18"/>
                  <w:lang w:eastAsia="en-GB"/>
                </w:rPr>
                <w:delText>-0.551</w:delText>
              </w:r>
            </w:del>
          </w:p>
        </w:tc>
        <w:tc>
          <w:tcPr>
            <w:tcW w:w="1120" w:type="dxa"/>
            <w:tcBorders>
              <w:top w:val="nil"/>
              <w:left w:val="nil"/>
              <w:bottom w:val="single" w:sz="4" w:space="0" w:color="C0C0C0"/>
              <w:right w:val="single" w:sz="4" w:space="0" w:color="E0E0E0"/>
            </w:tcBorders>
            <w:noWrap/>
            <w:hideMark/>
          </w:tcPr>
          <w:p w14:paraId="5E40ED44" w14:textId="19C1B6FE" w:rsidR="00DD039F" w:rsidRPr="0051745E" w:rsidDel="0096313F" w:rsidRDefault="00DD039F" w:rsidP="00213370">
            <w:pPr>
              <w:jc w:val="right"/>
              <w:rPr>
                <w:del w:id="2111" w:author="Lucy Marshall" w:date="2019-06-30T09:03:00Z"/>
                <w:rFonts w:ascii="Arial" w:eastAsia="Times New Roman" w:hAnsi="Arial" w:cs="Arial"/>
                <w:sz w:val="18"/>
                <w:szCs w:val="18"/>
                <w:lang w:eastAsia="en-GB"/>
              </w:rPr>
            </w:pPr>
            <w:del w:id="2112" w:author="Lucy Marshall" w:date="2019-06-30T09:03:00Z">
              <w:r w:rsidRPr="0051745E" w:rsidDel="0096313F">
                <w:rPr>
                  <w:rFonts w:ascii="Arial" w:eastAsia="Times New Roman" w:hAnsi="Arial" w:cs="Arial"/>
                  <w:sz w:val="18"/>
                  <w:szCs w:val="18"/>
                  <w:lang w:eastAsia="en-GB"/>
                </w:rPr>
                <w:delText>0.264</w:delText>
              </w:r>
            </w:del>
          </w:p>
        </w:tc>
        <w:tc>
          <w:tcPr>
            <w:tcW w:w="1080" w:type="dxa"/>
            <w:tcBorders>
              <w:top w:val="nil"/>
              <w:left w:val="nil"/>
              <w:bottom w:val="single" w:sz="4" w:space="0" w:color="C0C0C0"/>
              <w:right w:val="nil"/>
            </w:tcBorders>
          </w:tcPr>
          <w:p w14:paraId="7BDB3659" w14:textId="3795EB7E" w:rsidR="00DD039F" w:rsidRPr="0051745E" w:rsidDel="0096313F" w:rsidRDefault="00DD039F" w:rsidP="00213370">
            <w:pPr>
              <w:jc w:val="right"/>
              <w:rPr>
                <w:del w:id="211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3C0DCB6" w14:textId="502F5269" w:rsidR="00DD039F" w:rsidRPr="0051745E" w:rsidDel="0096313F" w:rsidRDefault="00DD039F" w:rsidP="00213370">
            <w:pPr>
              <w:jc w:val="right"/>
              <w:rPr>
                <w:del w:id="2114" w:author="Lucy Marshall" w:date="2019-06-30T09:03:00Z"/>
                <w:rFonts w:ascii="Arial" w:eastAsia="Times New Roman" w:hAnsi="Arial" w:cs="Arial"/>
                <w:sz w:val="18"/>
                <w:szCs w:val="18"/>
                <w:lang w:eastAsia="en-GB"/>
              </w:rPr>
            </w:pPr>
            <w:del w:id="2115" w:author="Lucy Marshall" w:date="2019-06-30T09:03:00Z">
              <w:r w:rsidRPr="0051745E" w:rsidDel="0096313F">
                <w:rPr>
                  <w:rFonts w:ascii="Arial" w:eastAsia="Times New Roman" w:hAnsi="Arial" w:cs="Arial"/>
                  <w:sz w:val="18"/>
                  <w:szCs w:val="18"/>
                  <w:lang w:eastAsia="en-GB"/>
                </w:rPr>
                <w:delText>0.378</w:delText>
              </w:r>
            </w:del>
          </w:p>
        </w:tc>
        <w:tc>
          <w:tcPr>
            <w:tcW w:w="1480" w:type="dxa"/>
            <w:tcBorders>
              <w:top w:val="nil"/>
              <w:left w:val="nil"/>
              <w:bottom w:val="single" w:sz="4" w:space="0" w:color="C0C0C0"/>
              <w:right w:val="single" w:sz="4" w:space="0" w:color="E0E0E0"/>
            </w:tcBorders>
            <w:noWrap/>
            <w:hideMark/>
          </w:tcPr>
          <w:p w14:paraId="38DFE6A5" w14:textId="45333A6B" w:rsidR="00DD039F" w:rsidRPr="0051745E" w:rsidDel="0096313F" w:rsidRDefault="00DD039F" w:rsidP="00213370">
            <w:pPr>
              <w:jc w:val="right"/>
              <w:rPr>
                <w:del w:id="2116" w:author="Lucy Marshall" w:date="2019-06-30T09:03:00Z"/>
                <w:rFonts w:ascii="Arial" w:eastAsia="Times New Roman" w:hAnsi="Arial" w:cs="Arial"/>
                <w:sz w:val="18"/>
                <w:szCs w:val="18"/>
                <w:lang w:eastAsia="en-GB"/>
              </w:rPr>
            </w:pPr>
            <w:del w:id="2117" w:author="Lucy Marshall" w:date="2019-06-30T09:03:00Z">
              <w:r w:rsidRPr="0051745E" w:rsidDel="0096313F">
                <w:rPr>
                  <w:rFonts w:ascii="Arial" w:eastAsia="Times New Roman" w:hAnsi="Arial" w:cs="Arial"/>
                  <w:sz w:val="18"/>
                  <w:szCs w:val="18"/>
                  <w:lang w:eastAsia="en-GB"/>
                </w:rPr>
                <w:delText>-1.30</w:delText>
              </w:r>
            </w:del>
          </w:p>
        </w:tc>
        <w:tc>
          <w:tcPr>
            <w:tcW w:w="1480" w:type="dxa"/>
            <w:tcBorders>
              <w:top w:val="nil"/>
              <w:left w:val="nil"/>
              <w:bottom w:val="single" w:sz="4" w:space="0" w:color="C0C0C0"/>
              <w:right w:val="nil"/>
            </w:tcBorders>
            <w:noWrap/>
            <w:hideMark/>
          </w:tcPr>
          <w:p w14:paraId="00A00816" w14:textId="2A2BA814" w:rsidR="00DD039F" w:rsidRPr="0051745E" w:rsidDel="0096313F" w:rsidRDefault="00DD039F" w:rsidP="00213370">
            <w:pPr>
              <w:jc w:val="right"/>
              <w:rPr>
                <w:del w:id="2118" w:author="Lucy Marshall" w:date="2019-06-30T09:03:00Z"/>
                <w:rFonts w:ascii="Arial" w:eastAsia="Times New Roman" w:hAnsi="Arial" w:cs="Arial"/>
                <w:sz w:val="18"/>
                <w:szCs w:val="18"/>
                <w:lang w:eastAsia="en-GB"/>
              </w:rPr>
            </w:pPr>
            <w:del w:id="2119" w:author="Lucy Marshall" w:date="2019-06-30T09:03:00Z">
              <w:r w:rsidRPr="0051745E" w:rsidDel="0096313F">
                <w:rPr>
                  <w:rFonts w:ascii="Arial" w:eastAsia="Times New Roman" w:hAnsi="Arial" w:cs="Arial"/>
                  <w:sz w:val="18"/>
                  <w:szCs w:val="18"/>
                  <w:lang w:eastAsia="en-GB"/>
                </w:rPr>
                <w:delText>0.20</w:delText>
              </w:r>
            </w:del>
          </w:p>
        </w:tc>
      </w:tr>
      <w:tr w:rsidR="00DD039F" w:rsidRPr="00A44F44" w:rsidDel="0096313F" w14:paraId="3872F9DD" w14:textId="7BED0BA9" w:rsidTr="00213370">
        <w:trPr>
          <w:trHeight w:val="340"/>
          <w:del w:id="2120" w:author="Lucy Marshall" w:date="2019-06-30T09:03:00Z"/>
        </w:trPr>
        <w:tc>
          <w:tcPr>
            <w:tcW w:w="0" w:type="auto"/>
            <w:vMerge/>
            <w:tcBorders>
              <w:top w:val="single" w:sz="4" w:space="0" w:color="C0C0C0"/>
              <w:left w:val="nil"/>
              <w:bottom w:val="nil"/>
              <w:right w:val="nil"/>
            </w:tcBorders>
            <w:vAlign w:val="center"/>
            <w:hideMark/>
          </w:tcPr>
          <w:p w14:paraId="685FDA68" w14:textId="74B46FE4" w:rsidR="00DD039F" w:rsidRPr="0051745E" w:rsidDel="0096313F" w:rsidRDefault="00DD039F" w:rsidP="00213370">
            <w:pPr>
              <w:rPr>
                <w:del w:id="212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04ABA76" w14:textId="4935653B" w:rsidR="00DD039F" w:rsidRPr="0051745E" w:rsidDel="0096313F" w:rsidRDefault="00DD039F" w:rsidP="00213370">
            <w:pPr>
              <w:rPr>
                <w:del w:id="2122" w:author="Lucy Marshall" w:date="2019-06-30T09:03:00Z"/>
                <w:rFonts w:ascii="Arial" w:eastAsia="Times New Roman" w:hAnsi="Arial" w:cs="Arial"/>
                <w:sz w:val="18"/>
                <w:szCs w:val="18"/>
                <w:lang w:eastAsia="en-GB"/>
              </w:rPr>
            </w:pPr>
          </w:p>
        </w:tc>
        <w:tc>
          <w:tcPr>
            <w:tcW w:w="1740" w:type="dxa"/>
            <w:shd w:val="clear" w:color="auto" w:fill="E0E0E0"/>
            <w:hideMark/>
          </w:tcPr>
          <w:p w14:paraId="0DE0079A" w14:textId="69CD7F58" w:rsidR="00DD039F" w:rsidRPr="0051745E" w:rsidDel="0096313F" w:rsidRDefault="00DD039F" w:rsidP="00213370">
            <w:pPr>
              <w:rPr>
                <w:del w:id="2123" w:author="Lucy Marshall" w:date="2019-06-30T09:03:00Z"/>
                <w:rFonts w:ascii="Arial" w:eastAsia="Times New Roman" w:hAnsi="Arial" w:cs="Arial"/>
                <w:sz w:val="18"/>
                <w:szCs w:val="18"/>
                <w:lang w:eastAsia="en-GB"/>
              </w:rPr>
            </w:pPr>
            <w:del w:id="2124"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66906467" w14:textId="5DBEF417" w:rsidR="00DD039F" w:rsidRPr="0051745E" w:rsidDel="0096313F" w:rsidRDefault="00DD039F" w:rsidP="00213370">
            <w:pPr>
              <w:jc w:val="right"/>
              <w:rPr>
                <w:del w:id="2125" w:author="Lucy Marshall" w:date="2019-06-30T09:03:00Z"/>
                <w:rFonts w:ascii="Arial" w:eastAsia="Times New Roman" w:hAnsi="Arial" w:cs="Arial"/>
                <w:sz w:val="18"/>
                <w:szCs w:val="18"/>
                <w:lang w:eastAsia="en-GB"/>
              </w:rPr>
            </w:pPr>
            <w:del w:id="2126" w:author="Lucy Marshall" w:date="2019-06-30T09:03:00Z">
              <w:r w:rsidRPr="0051745E" w:rsidDel="0096313F">
                <w:rPr>
                  <w:rFonts w:ascii="Arial" w:eastAsia="Times New Roman" w:hAnsi="Arial" w:cs="Arial"/>
                  <w:sz w:val="18"/>
                  <w:szCs w:val="18"/>
                  <w:lang w:eastAsia="en-GB"/>
                </w:rPr>
                <w:delText>-0.491</w:delText>
              </w:r>
            </w:del>
          </w:p>
        </w:tc>
        <w:tc>
          <w:tcPr>
            <w:tcW w:w="1120" w:type="dxa"/>
            <w:tcBorders>
              <w:top w:val="nil"/>
              <w:left w:val="nil"/>
              <w:bottom w:val="nil"/>
              <w:right w:val="single" w:sz="4" w:space="0" w:color="E0E0E0"/>
            </w:tcBorders>
            <w:noWrap/>
            <w:hideMark/>
          </w:tcPr>
          <w:p w14:paraId="4C68ABDE" w14:textId="7EC663E6" w:rsidR="00DD039F" w:rsidRPr="0051745E" w:rsidDel="0096313F" w:rsidRDefault="00DD039F" w:rsidP="00213370">
            <w:pPr>
              <w:jc w:val="right"/>
              <w:rPr>
                <w:del w:id="2127" w:author="Lucy Marshall" w:date="2019-06-30T09:03:00Z"/>
                <w:rFonts w:ascii="Arial" w:eastAsia="Times New Roman" w:hAnsi="Arial" w:cs="Arial"/>
                <w:sz w:val="18"/>
                <w:szCs w:val="18"/>
                <w:lang w:eastAsia="en-GB"/>
              </w:rPr>
            </w:pPr>
            <w:del w:id="2128" w:author="Lucy Marshall" w:date="2019-06-30T09:03:00Z">
              <w:r w:rsidRPr="0051745E" w:rsidDel="0096313F">
                <w:rPr>
                  <w:rFonts w:ascii="Arial" w:eastAsia="Times New Roman" w:hAnsi="Arial" w:cs="Arial"/>
                  <w:sz w:val="18"/>
                  <w:szCs w:val="18"/>
                  <w:lang w:eastAsia="en-GB"/>
                </w:rPr>
                <w:delText>0.294</w:delText>
              </w:r>
            </w:del>
          </w:p>
        </w:tc>
        <w:tc>
          <w:tcPr>
            <w:tcW w:w="1080" w:type="dxa"/>
          </w:tcPr>
          <w:p w14:paraId="6696456E" w14:textId="1BF36685" w:rsidR="00DD039F" w:rsidRPr="0051745E" w:rsidDel="0096313F" w:rsidRDefault="00DD039F" w:rsidP="00213370">
            <w:pPr>
              <w:jc w:val="right"/>
              <w:rPr>
                <w:del w:id="212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DF26860" w14:textId="0CF5C92E" w:rsidR="00DD039F" w:rsidRPr="0051745E" w:rsidDel="0096313F" w:rsidRDefault="00DD039F" w:rsidP="00213370">
            <w:pPr>
              <w:jc w:val="right"/>
              <w:rPr>
                <w:del w:id="2130" w:author="Lucy Marshall" w:date="2019-06-30T09:03:00Z"/>
                <w:rFonts w:ascii="Arial" w:eastAsia="Times New Roman" w:hAnsi="Arial" w:cs="Arial"/>
                <w:sz w:val="18"/>
                <w:szCs w:val="18"/>
                <w:lang w:eastAsia="en-GB"/>
              </w:rPr>
            </w:pPr>
            <w:del w:id="2131" w:author="Lucy Marshall" w:date="2019-06-30T09:03:00Z">
              <w:r w:rsidRPr="0051745E" w:rsidDel="0096313F">
                <w:rPr>
                  <w:rFonts w:ascii="Arial" w:eastAsia="Times New Roman" w:hAnsi="Arial" w:cs="Arial"/>
                  <w:sz w:val="18"/>
                  <w:szCs w:val="18"/>
                  <w:lang w:eastAsia="en-GB"/>
                </w:rPr>
                <w:delText>0.963</w:delText>
              </w:r>
            </w:del>
          </w:p>
        </w:tc>
        <w:tc>
          <w:tcPr>
            <w:tcW w:w="1480" w:type="dxa"/>
            <w:tcBorders>
              <w:top w:val="nil"/>
              <w:left w:val="nil"/>
              <w:bottom w:val="nil"/>
              <w:right w:val="single" w:sz="4" w:space="0" w:color="E0E0E0"/>
            </w:tcBorders>
            <w:noWrap/>
            <w:hideMark/>
          </w:tcPr>
          <w:p w14:paraId="479AF56E" w14:textId="72F9CDEB" w:rsidR="00DD039F" w:rsidRPr="0051745E" w:rsidDel="0096313F" w:rsidRDefault="00DD039F" w:rsidP="00213370">
            <w:pPr>
              <w:jc w:val="right"/>
              <w:rPr>
                <w:del w:id="2132" w:author="Lucy Marshall" w:date="2019-06-30T09:03:00Z"/>
                <w:rFonts w:ascii="Arial" w:eastAsia="Times New Roman" w:hAnsi="Arial" w:cs="Arial"/>
                <w:sz w:val="18"/>
                <w:szCs w:val="18"/>
                <w:lang w:eastAsia="en-GB"/>
              </w:rPr>
            </w:pPr>
            <w:del w:id="2133" w:author="Lucy Marshall" w:date="2019-06-30T09:03:00Z">
              <w:r w:rsidRPr="0051745E" w:rsidDel="0096313F">
                <w:rPr>
                  <w:rFonts w:ascii="Arial" w:eastAsia="Times New Roman" w:hAnsi="Arial" w:cs="Arial"/>
                  <w:sz w:val="18"/>
                  <w:szCs w:val="18"/>
                  <w:lang w:eastAsia="en-GB"/>
                </w:rPr>
                <w:delText>-1.32</w:delText>
              </w:r>
            </w:del>
          </w:p>
        </w:tc>
        <w:tc>
          <w:tcPr>
            <w:tcW w:w="1480" w:type="dxa"/>
            <w:noWrap/>
            <w:hideMark/>
          </w:tcPr>
          <w:p w14:paraId="1EC64C8A" w14:textId="46606AC6" w:rsidR="00DD039F" w:rsidRPr="0051745E" w:rsidDel="0096313F" w:rsidRDefault="00DD039F" w:rsidP="00213370">
            <w:pPr>
              <w:jc w:val="right"/>
              <w:rPr>
                <w:del w:id="2134" w:author="Lucy Marshall" w:date="2019-06-30T09:03:00Z"/>
                <w:rFonts w:ascii="Arial" w:eastAsia="Times New Roman" w:hAnsi="Arial" w:cs="Arial"/>
                <w:sz w:val="18"/>
                <w:szCs w:val="18"/>
                <w:lang w:eastAsia="en-GB"/>
              </w:rPr>
            </w:pPr>
            <w:del w:id="2135" w:author="Lucy Marshall" w:date="2019-06-30T09:03:00Z">
              <w:r w:rsidRPr="0051745E" w:rsidDel="0096313F">
                <w:rPr>
                  <w:rFonts w:ascii="Arial" w:eastAsia="Times New Roman" w:hAnsi="Arial" w:cs="Arial"/>
                  <w:sz w:val="18"/>
                  <w:szCs w:val="18"/>
                  <w:lang w:eastAsia="en-GB"/>
                </w:rPr>
                <w:delText>0.34</w:delText>
              </w:r>
            </w:del>
          </w:p>
        </w:tc>
      </w:tr>
      <w:tr w:rsidR="00DD039F" w:rsidRPr="00A44F44" w:rsidDel="0096313F" w14:paraId="6387446B" w14:textId="62DC1BE0" w:rsidTr="00213370">
        <w:trPr>
          <w:trHeight w:val="340"/>
          <w:del w:id="2136" w:author="Lucy Marshall" w:date="2019-06-30T09:03:00Z"/>
        </w:trPr>
        <w:tc>
          <w:tcPr>
            <w:tcW w:w="0" w:type="auto"/>
            <w:vMerge/>
            <w:tcBorders>
              <w:top w:val="single" w:sz="4" w:space="0" w:color="C0C0C0"/>
              <w:left w:val="nil"/>
              <w:bottom w:val="nil"/>
              <w:right w:val="nil"/>
            </w:tcBorders>
            <w:vAlign w:val="center"/>
            <w:hideMark/>
          </w:tcPr>
          <w:p w14:paraId="2DE861D0" w14:textId="4FE55B83" w:rsidR="00DD039F" w:rsidRPr="0051745E" w:rsidDel="0096313F" w:rsidRDefault="00DD039F" w:rsidP="00213370">
            <w:pPr>
              <w:rPr>
                <w:del w:id="2137"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46FD29D3" w14:textId="3EC554BC" w:rsidR="00DD039F" w:rsidRPr="0051745E" w:rsidDel="0096313F" w:rsidRDefault="00DD039F" w:rsidP="00213370">
            <w:pPr>
              <w:rPr>
                <w:del w:id="2138" w:author="Lucy Marshall" w:date="2019-06-30T09:03:00Z"/>
                <w:rFonts w:ascii="Arial" w:eastAsia="Times New Roman" w:hAnsi="Arial" w:cs="Arial"/>
                <w:sz w:val="18"/>
                <w:szCs w:val="18"/>
                <w:lang w:eastAsia="en-GB"/>
              </w:rPr>
            </w:pPr>
            <w:del w:id="2139"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793A6581" w14:textId="31C509ED" w:rsidR="00DD039F" w:rsidRPr="0051745E" w:rsidDel="0096313F" w:rsidRDefault="00DD039F" w:rsidP="00213370">
            <w:pPr>
              <w:rPr>
                <w:del w:id="2140" w:author="Lucy Marshall" w:date="2019-06-30T09:03:00Z"/>
                <w:rFonts w:ascii="Arial" w:eastAsia="Times New Roman" w:hAnsi="Arial" w:cs="Arial"/>
                <w:sz w:val="18"/>
                <w:szCs w:val="18"/>
                <w:lang w:eastAsia="en-GB"/>
              </w:rPr>
            </w:pPr>
            <w:del w:id="2141"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0550E9B" w14:textId="69434161" w:rsidR="00DD039F" w:rsidRPr="0051745E" w:rsidDel="0096313F" w:rsidRDefault="00DD039F" w:rsidP="00213370">
            <w:pPr>
              <w:jc w:val="right"/>
              <w:rPr>
                <w:del w:id="2142" w:author="Lucy Marshall" w:date="2019-06-30T09:03:00Z"/>
                <w:rFonts w:ascii="Arial" w:eastAsia="Times New Roman" w:hAnsi="Arial" w:cs="Arial"/>
                <w:sz w:val="18"/>
                <w:szCs w:val="18"/>
                <w:lang w:eastAsia="en-GB"/>
              </w:rPr>
            </w:pPr>
            <w:del w:id="2143" w:author="Lucy Marshall" w:date="2019-06-30T09:03:00Z">
              <w:r w:rsidRPr="0051745E" w:rsidDel="0096313F">
                <w:rPr>
                  <w:rFonts w:ascii="Arial" w:eastAsia="Times New Roman" w:hAnsi="Arial" w:cs="Arial"/>
                  <w:sz w:val="18"/>
                  <w:szCs w:val="18"/>
                  <w:lang w:eastAsia="en-GB"/>
                </w:rPr>
                <w:delText>0.581</w:delText>
              </w:r>
            </w:del>
          </w:p>
        </w:tc>
        <w:tc>
          <w:tcPr>
            <w:tcW w:w="1120" w:type="dxa"/>
            <w:tcBorders>
              <w:top w:val="single" w:sz="4" w:space="0" w:color="C0C0C0"/>
              <w:left w:val="nil"/>
              <w:bottom w:val="single" w:sz="4" w:space="0" w:color="C0C0C0"/>
              <w:right w:val="single" w:sz="4" w:space="0" w:color="E0E0E0"/>
            </w:tcBorders>
            <w:noWrap/>
            <w:hideMark/>
          </w:tcPr>
          <w:p w14:paraId="6A1E3D2D" w14:textId="5279BA2D" w:rsidR="00DD039F" w:rsidRPr="0051745E" w:rsidDel="0096313F" w:rsidRDefault="00DD039F" w:rsidP="00213370">
            <w:pPr>
              <w:jc w:val="right"/>
              <w:rPr>
                <w:del w:id="2144" w:author="Lucy Marshall" w:date="2019-06-30T09:03:00Z"/>
                <w:rFonts w:ascii="Arial" w:eastAsia="Times New Roman" w:hAnsi="Arial" w:cs="Arial"/>
                <w:sz w:val="18"/>
                <w:szCs w:val="18"/>
                <w:lang w:eastAsia="en-GB"/>
              </w:rPr>
            </w:pPr>
            <w:del w:id="2145" w:author="Lucy Marshall" w:date="2019-06-30T09:03:00Z">
              <w:r w:rsidRPr="0051745E" w:rsidDel="0096313F">
                <w:rPr>
                  <w:rFonts w:ascii="Arial" w:eastAsia="Times New Roman" w:hAnsi="Arial" w:cs="Arial"/>
                  <w:sz w:val="18"/>
                  <w:szCs w:val="18"/>
                  <w:lang w:eastAsia="en-GB"/>
                </w:rPr>
                <w:delText>0.247</w:delText>
              </w:r>
            </w:del>
          </w:p>
        </w:tc>
        <w:tc>
          <w:tcPr>
            <w:tcW w:w="1080" w:type="dxa"/>
            <w:tcBorders>
              <w:top w:val="single" w:sz="4" w:space="0" w:color="C0C0C0"/>
              <w:left w:val="nil"/>
              <w:bottom w:val="single" w:sz="4" w:space="0" w:color="C0C0C0"/>
              <w:right w:val="nil"/>
            </w:tcBorders>
          </w:tcPr>
          <w:p w14:paraId="251DE4A1" w14:textId="22E82D56" w:rsidR="00DD039F" w:rsidRPr="0051745E" w:rsidDel="0096313F" w:rsidRDefault="00DD039F" w:rsidP="00213370">
            <w:pPr>
              <w:jc w:val="right"/>
              <w:rPr>
                <w:del w:id="2146"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06D8C2F1" w14:textId="26A07BF9" w:rsidR="00DD039F" w:rsidRPr="0051745E" w:rsidDel="0096313F" w:rsidRDefault="00DD039F" w:rsidP="00213370">
            <w:pPr>
              <w:jc w:val="right"/>
              <w:rPr>
                <w:del w:id="2147" w:author="Lucy Marshall" w:date="2019-06-30T09:03:00Z"/>
                <w:rFonts w:ascii="Arial" w:eastAsia="Times New Roman" w:hAnsi="Arial" w:cs="Arial"/>
                <w:sz w:val="18"/>
                <w:szCs w:val="18"/>
                <w:lang w:eastAsia="en-GB"/>
              </w:rPr>
            </w:pPr>
            <w:del w:id="2148" w:author="Lucy Marshall" w:date="2019-06-30T09:03:00Z">
              <w:r w:rsidRPr="0051745E" w:rsidDel="0096313F">
                <w:rPr>
                  <w:rFonts w:ascii="Arial" w:eastAsia="Times New Roman" w:hAnsi="Arial" w:cs="Arial"/>
                  <w:sz w:val="18"/>
                  <w:szCs w:val="18"/>
                  <w:lang w:eastAsia="en-GB"/>
                </w:rPr>
                <w:delText>0.194</w:delText>
              </w:r>
            </w:del>
          </w:p>
        </w:tc>
        <w:tc>
          <w:tcPr>
            <w:tcW w:w="1480" w:type="dxa"/>
            <w:tcBorders>
              <w:top w:val="single" w:sz="4" w:space="0" w:color="C0C0C0"/>
              <w:left w:val="nil"/>
              <w:bottom w:val="single" w:sz="4" w:space="0" w:color="C0C0C0"/>
              <w:right w:val="single" w:sz="4" w:space="0" w:color="E0E0E0"/>
            </w:tcBorders>
            <w:noWrap/>
            <w:hideMark/>
          </w:tcPr>
          <w:p w14:paraId="44BB51D8" w14:textId="7D3B6561" w:rsidR="00DD039F" w:rsidRPr="0051745E" w:rsidDel="0096313F" w:rsidRDefault="00DD039F" w:rsidP="00213370">
            <w:pPr>
              <w:jc w:val="right"/>
              <w:rPr>
                <w:del w:id="2149" w:author="Lucy Marshall" w:date="2019-06-30T09:03:00Z"/>
                <w:rFonts w:ascii="Arial" w:eastAsia="Times New Roman" w:hAnsi="Arial" w:cs="Arial"/>
                <w:sz w:val="18"/>
                <w:szCs w:val="18"/>
                <w:lang w:eastAsia="en-GB"/>
              </w:rPr>
            </w:pPr>
            <w:del w:id="2150" w:author="Lucy Marshall" w:date="2019-06-30T09:03:00Z">
              <w:r w:rsidRPr="0051745E" w:rsidDel="0096313F">
                <w:rPr>
                  <w:rFonts w:ascii="Arial" w:eastAsia="Times New Roman" w:hAnsi="Arial" w:cs="Arial"/>
                  <w:sz w:val="18"/>
                  <w:szCs w:val="18"/>
                  <w:lang w:eastAsia="en-GB"/>
                </w:rPr>
                <w:delText>-0.12</w:delText>
              </w:r>
            </w:del>
          </w:p>
        </w:tc>
        <w:tc>
          <w:tcPr>
            <w:tcW w:w="1480" w:type="dxa"/>
            <w:tcBorders>
              <w:top w:val="single" w:sz="4" w:space="0" w:color="C0C0C0"/>
              <w:left w:val="nil"/>
              <w:bottom w:val="single" w:sz="4" w:space="0" w:color="C0C0C0"/>
              <w:right w:val="nil"/>
            </w:tcBorders>
            <w:noWrap/>
            <w:hideMark/>
          </w:tcPr>
          <w:p w14:paraId="613FB172" w14:textId="13208D5E" w:rsidR="00DD039F" w:rsidRPr="0051745E" w:rsidDel="0096313F" w:rsidRDefault="00DD039F" w:rsidP="00213370">
            <w:pPr>
              <w:jc w:val="right"/>
              <w:rPr>
                <w:del w:id="2151" w:author="Lucy Marshall" w:date="2019-06-30T09:03:00Z"/>
                <w:rFonts w:ascii="Arial" w:eastAsia="Times New Roman" w:hAnsi="Arial" w:cs="Arial"/>
                <w:sz w:val="18"/>
                <w:szCs w:val="18"/>
                <w:lang w:eastAsia="en-GB"/>
              </w:rPr>
            </w:pPr>
            <w:del w:id="2152" w:author="Lucy Marshall" w:date="2019-06-30T09:03:00Z">
              <w:r w:rsidRPr="0051745E" w:rsidDel="0096313F">
                <w:rPr>
                  <w:rFonts w:ascii="Arial" w:eastAsia="Times New Roman" w:hAnsi="Arial" w:cs="Arial"/>
                  <w:sz w:val="18"/>
                  <w:szCs w:val="18"/>
                  <w:lang w:eastAsia="en-GB"/>
                </w:rPr>
                <w:delText>1.28</w:delText>
              </w:r>
            </w:del>
          </w:p>
        </w:tc>
      </w:tr>
      <w:tr w:rsidR="00DD039F" w:rsidRPr="00A44F44" w:rsidDel="0096313F" w14:paraId="76D65A51" w14:textId="68AA6BBC" w:rsidTr="00213370">
        <w:trPr>
          <w:trHeight w:val="340"/>
          <w:del w:id="2153" w:author="Lucy Marshall" w:date="2019-06-30T09:03:00Z"/>
        </w:trPr>
        <w:tc>
          <w:tcPr>
            <w:tcW w:w="0" w:type="auto"/>
            <w:vMerge/>
            <w:tcBorders>
              <w:top w:val="single" w:sz="4" w:space="0" w:color="C0C0C0"/>
              <w:left w:val="nil"/>
              <w:bottom w:val="nil"/>
              <w:right w:val="nil"/>
            </w:tcBorders>
            <w:vAlign w:val="center"/>
            <w:hideMark/>
          </w:tcPr>
          <w:p w14:paraId="5758AD30" w14:textId="31263A37" w:rsidR="00DD039F" w:rsidRPr="0051745E" w:rsidDel="0096313F" w:rsidRDefault="00DD039F" w:rsidP="00213370">
            <w:pPr>
              <w:rPr>
                <w:del w:id="215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FF8EEFD" w14:textId="229421A8" w:rsidR="00DD039F" w:rsidRPr="0051745E" w:rsidDel="0096313F" w:rsidRDefault="00DD039F" w:rsidP="00213370">
            <w:pPr>
              <w:rPr>
                <w:del w:id="215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0BF556FA" w14:textId="38BC56AD" w:rsidR="00DD039F" w:rsidRPr="0051745E" w:rsidDel="0096313F" w:rsidRDefault="00DD039F" w:rsidP="00213370">
            <w:pPr>
              <w:rPr>
                <w:del w:id="2156" w:author="Lucy Marshall" w:date="2019-06-30T09:03:00Z"/>
                <w:rFonts w:ascii="Arial" w:eastAsia="Times New Roman" w:hAnsi="Arial" w:cs="Arial"/>
                <w:sz w:val="18"/>
                <w:szCs w:val="18"/>
                <w:lang w:eastAsia="en-GB"/>
              </w:rPr>
            </w:pPr>
            <w:del w:id="2157"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5E165A0F" w14:textId="78E23DEB" w:rsidR="00DD039F" w:rsidRPr="0051745E" w:rsidDel="0096313F" w:rsidRDefault="00DD039F" w:rsidP="00213370">
            <w:pPr>
              <w:jc w:val="right"/>
              <w:rPr>
                <w:del w:id="2158" w:author="Lucy Marshall" w:date="2019-06-30T09:03:00Z"/>
                <w:rFonts w:ascii="Arial" w:eastAsia="Times New Roman" w:hAnsi="Arial" w:cs="Arial"/>
                <w:sz w:val="18"/>
                <w:szCs w:val="18"/>
                <w:lang w:eastAsia="en-GB"/>
              </w:rPr>
            </w:pPr>
            <w:del w:id="2159" w:author="Lucy Marshall" w:date="2019-06-30T09:03:00Z">
              <w:r w:rsidRPr="0051745E" w:rsidDel="0096313F">
                <w:rPr>
                  <w:rFonts w:ascii="Arial" w:eastAsia="Times New Roman" w:hAnsi="Arial" w:cs="Arial"/>
                  <w:sz w:val="18"/>
                  <w:szCs w:val="18"/>
                  <w:lang w:eastAsia="en-GB"/>
                </w:rPr>
                <w:delText>0.254</w:delText>
              </w:r>
            </w:del>
          </w:p>
        </w:tc>
        <w:tc>
          <w:tcPr>
            <w:tcW w:w="1120" w:type="dxa"/>
            <w:tcBorders>
              <w:top w:val="nil"/>
              <w:left w:val="nil"/>
              <w:bottom w:val="single" w:sz="4" w:space="0" w:color="C0C0C0"/>
              <w:right w:val="single" w:sz="4" w:space="0" w:color="E0E0E0"/>
            </w:tcBorders>
            <w:noWrap/>
            <w:hideMark/>
          </w:tcPr>
          <w:p w14:paraId="1A89D5DB" w14:textId="1889ECFF" w:rsidR="00DD039F" w:rsidRPr="0051745E" w:rsidDel="0096313F" w:rsidRDefault="00DD039F" w:rsidP="00213370">
            <w:pPr>
              <w:jc w:val="right"/>
              <w:rPr>
                <w:del w:id="2160" w:author="Lucy Marshall" w:date="2019-06-30T09:03:00Z"/>
                <w:rFonts w:ascii="Arial" w:eastAsia="Times New Roman" w:hAnsi="Arial" w:cs="Arial"/>
                <w:sz w:val="18"/>
                <w:szCs w:val="18"/>
                <w:lang w:eastAsia="en-GB"/>
              </w:rPr>
            </w:pPr>
            <w:del w:id="2161" w:author="Lucy Marshall" w:date="2019-06-30T09:03:00Z">
              <w:r w:rsidRPr="0051745E" w:rsidDel="0096313F">
                <w:rPr>
                  <w:rFonts w:ascii="Arial" w:eastAsia="Times New Roman" w:hAnsi="Arial" w:cs="Arial"/>
                  <w:sz w:val="18"/>
                  <w:szCs w:val="18"/>
                  <w:lang w:eastAsia="en-GB"/>
                </w:rPr>
                <w:delText>0.292</w:delText>
              </w:r>
            </w:del>
          </w:p>
        </w:tc>
        <w:tc>
          <w:tcPr>
            <w:tcW w:w="1080" w:type="dxa"/>
            <w:tcBorders>
              <w:top w:val="nil"/>
              <w:left w:val="nil"/>
              <w:bottom w:val="single" w:sz="4" w:space="0" w:color="C0C0C0"/>
              <w:right w:val="nil"/>
            </w:tcBorders>
          </w:tcPr>
          <w:p w14:paraId="34DDF552" w14:textId="7E55A8E2" w:rsidR="00DD039F" w:rsidRPr="0051745E" w:rsidDel="0096313F" w:rsidRDefault="00DD039F" w:rsidP="00213370">
            <w:pPr>
              <w:jc w:val="right"/>
              <w:rPr>
                <w:del w:id="216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2191E8F" w14:textId="3387B0AD" w:rsidR="00DD039F" w:rsidRPr="0051745E" w:rsidDel="0096313F" w:rsidRDefault="00DD039F" w:rsidP="00213370">
            <w:pPr>
              <w:jc w:val="right"/>
              <w:rPr>
                <w:del w:id="2163" w:author="Lucy Marshall" w:date="2019-06-30T09:03:00Z"/>
                <w:rFonts w:ascii="Arial" w:eastAsia="Times New Roman" w:hAnsi="Arial" w:cs="Arial"/>
                <w:sz w:val="18"/>
                <w:szCs w:val="18"/>
                <w:lang w:eastAsia="en-GB"/>
              </w:rPr>
            </w:pPr>
            <w:del w:id="2164"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58B630A2" w14:textId="27BC21EB" w:rsidR="00DD039F" w:rsidRPr="0051745E" w:rsidDel="0096313F" w:rsidRDefault="00DD039F" w:rsidP="00213370">
            <w:pPr>
              <w:jc w:val="right"/>
              <w:rPr>
                <w:del w:id="2165" w:author="Lucy Marshall" w:date="2019-06-30T09:03:00Z"/>
                <w:rFonts w:ascii="Arial" w:eastAsia="Times New Roman" w:hAnsi="Arial" w:cs="Arial"/>
                <w:sz w:val="18"/>
                <w:szCs w:val="18"/>
                <w:lang w:eastAsia="en-GB"/>
              </w:rPr>
            </w:pPr>
            <w:del w:id="2166" w:author="Lucy Marshall" w:date="2019-06-30T09:03:00Z">
              <w:r w:rsidRPr="0051745E" w:rsidDel="0096313F">
                <w:rPr>
                  <w:rFonts w:ascii="Arial" w:eastAsia="Times New Roman" w:hAnsi="Arial" w:cs="Arial"/>
                  <w:sz w:val="18"/>
                  <w:szCs w:val="18"/>
                  <w:lang w:eastAsia="en-GB"/>
                </w:rPr>
                <w:delText>-0.57</w:delText>
              </w:r>
            </w:del>
          </w:p>
        </w:tc>
        <w:tc>
          <w:tcPr>
            <w:tcW w:w="1480" w:type="dxa"/>
            <w:tcBorders>
              <w:top w:val="nil"/>
              <w:left w:val="nil"/>
              <w:bottom w:val="single" w:sz="4" w:space="0" w:color="C0C0C0"/>
              <w:right w:val="nil"/>
            </w:tcBorders>
            <w:noWrap/>
            <w:hideMark/>
          </w:tcPr>
          <w:p w14:paraId="6074AB23" w14:textId="52DC4E08" w:rsidR="00DD039F" w:rsidRPr="0051745E" w:rsidDel="0096313F" w:rsidRDefault="00DD039F" w:rsidP="00213370">
            <w:pPr>
              <w:jc w:val="right"/>
              <w:rPr>
                <w:del w:id="2167" w:author="Lucy Marshall" w:date="2019-06-30T09:03:00Z"/>
                <w:rFonts w:ascii="Arial" w:eastAsia="Times New Roman" w:hAnsi="Arial" w:cs="Arial"/>
                <w:sz w:val="18"/>
                <w:szCs w:val="18"/>
                <w:lang w:eastAsia="en-GB"/>
              </w:rPr>
            </w:pPr>
            <w:del w:id="2168" w:author="Lucy Marshall" w:date="2019-06-30T09:03:00Z">
              <w:r w:rsidRPr="0051745E" w:rsidDel="0096313F">
                <w:rPr>
                  <w:rFonts w:ascii="Arial" w:eastAsia="Times New Roman" w:hAnsi="Arial" w:cs="Arial"/>
                  <w:sz w:val="18"/>
                  <w:szCs w:val="18"/>
                  <w:lang w:eastAsia="en-GB"/>
                </w:rPr>
                <w:delText>1.08</w:delText>
              </w:r>
            </w:del>
          </w:p>
        </w:tc>
      </w:tr>
      <w:tr w:rsidR="00DD039F" w:rsidRPr="00A44F44" w:rsidDel="0096313F" w14:paraId="6403A952" w14:textId="136813DC" w:rsidTr="00213370">
        <w:trPr>
          <w:trHeight w:val="340"/>
          <w:del w:id="2169" w:author="Lucy Marshall" w:date="2019-06-30T09:03:00Z"/>
        </w:trPr>
        <w:tc>
          <w:tcPr>
            <w:tcW w:w="0" w:type="auto"/>
            <w:vMerge/>
            <w:tcBorders>
              <w:top w:val="single" w:sz="4" w:space="0" w:color="C0C0C0"/>
              <w:left w:val="nil"/>
              <w:bottom w:val="nil"/>
              <w:right w:val="nil"/>
            </w:tcBorders>
            <w:vAlign w:val="center"/>
            <w:hideMark/>
          </w:tcPr>
          <w:p w14:paraId="1853D841" w14:textId="6CF3FB89" w:rsidR="00DD039F" w:rsidRPr="0051745E" w:rsidDel="0096313F" w:rsidRDefault="00DD039F" w:rsidP="00213370">
            <w:pPr>
              <w:rPr>
                <w:del w:id="217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39BEEC8" w14:textId="6705BAB7" w:rsidR="00DD039F" w:rsidRPr="0051745E" w:rsidDel="0096313F" w:rsidRDefault="00DD039F" w:rsidP="00213370">
            <w:pPr>
              <w:rPr>
                <w:del w:id="217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0245F32" w14:textId="5EA56A7E" w:rsidR="00DD039F" w:rsidRPr="0051745E" w:rsidDel="0096313F" w:rsidRDefault="00DD039F" w:rsidP="00213370">
            <w:pPr>
              <w:rPr>
                <w:del w:id="2172" w:author="Lucy Marshall" w:date="2019-06-30T09:03:00Z"/>
                <w:rFonts w:ascii="Arial" w:eastAsia="Times New Roman" w:hAnsi="Arial" w:cs="Arial"/>
                <w:sz w:val="18"/>
                <w:szCs w:val="18"/>
                <w:lang w:eastAsia="en-GB"/>
              </w:rPr>
            </w:pPr>
            <w:del w:id="2173"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3E64FAA0" w14:textId="30DD1E37" w:rsidR="00DD039F" w:rsidRPr="0051745E" w:rsidDel="0096313F" w:rsidRDefault="00DD039F" w:rsidP="00213370">
            <w:pPr>
              <w:jc w:val="right"/>
              <w:rPr>
                <w:del w:id="2174" w:author="Lucy Marshall" w:date="2019-06-30T09:03:00Z"/>
                <w:rFonts w:ascii="Arial" w:eastAsia="Times New Roman" w:hAnsi="Arial" w:cs="Arial"/>
                <w:sz w:val="18"/>
                <w:szCs w:val="18"/>
                <w:lang w:eastAsia="en-GB"/>
              </w:rPr>
            </w:pPr>
            <w:del w:id="2175" w:author="Lucy Marshall" w:date="2019-06-30T09:03:00Z">
              <w:r w:rsidRPr="0051745E" w:rsidDel="0096313F">
                <w:rPr>
                  <w:rFonts w:ascii="Arial" w:eastAsia="Times New Roman" w:hAnsi="Arial" w:cs="Arial"/>
                  <w:sz w:val="18"/>
                  <w:szCs w:val="18"/>
                  <w:lang w:eastAsia="en-GB"/>
                </w:rPr>
                <w:delText>0.551</w:delText>
              </w:r>
            </w:del>
          </w:p>
        </w:tc>
        <w:tc>
          <w:tcPr>
            <w:tcW w:w="1120" w:type="dxa"/>
            <w:tcBorders>
              <w:top w:val="nil"/>
              <w:left w:val="nil"/>
              <w:bottom w:val="single" w:sz="4" w:space="0" w:color="C0C0C0"/>
              <w:right w:val="single" w:sz="4" w:space="0" w:color="E0E0E0"/>
            </w:tcBorders>
            <w:noWrap/>
            <w:hideMark/>
          </w:tcPr>
          <w:p w14:paraId="42EF9089" w14:textId="12838D25" w:rsidR="00DD039F" w:rsidRPr="0051745E" w:rsidDel="0096313F" w:rsidRDefault="00DD039F" w:rsidP="00213370">
            <w:pPr>
              <w:jc w:val="right"/>
              <w:rPr>
                <w:del w:id="2176" w:author="Lucy Marshall" w:date="2019-06-30T09:03:00Z"/>
                <w:rFonts w:ascii="Arial" w:eastAsia="Times New Roman" w:hAnsi="Arial" w:cs="Arial"/>
                <w:sz w:val="18"/>
                <w:szCs w:val="18"/>
                <w:lang w:eastAsia="en-GB"/>
              </w:rPr>
            </w:pPr>
            <w:del w:id="2177" w:author="Lucy Marshall" w:date="2019-06-30T09:03:00Z">
              <w:r w:rsidRPr="0051745E" w:rsidDel="0096313F">
                <w:rPr>
                  <w:rFonts w:ascii="Arial" w:eastAsia="Times New Roman" w:hAnsi="Arial" w:cs="Arial"/>
                  <w:sz w:val="18"/>
                  <w:szCs w:val="18"/>
                  <w:lang w:eastAsia="en-GB"/>
                </w:rPr>
                <w:delText>0.264</w:delText>
              </w:r>
            </w:del>
          </w:p>
        </w:tc>
        <w:tc>
          <w:tcPr>
            <w:tcW w:w="1080" w:type="dxa"/>
            <w:tcBorders>
              <w:top w:val="nil"/>
              <w:left w:val="nil"/>
              <w:bottom w:val="single" w:sz="4" w:space="0" w:color="C0C0C0"/>
              <w:right w:val="nil"/>
            </w:tcBorders>
          </w:tcPr>
          <w:p w14:paraId="7B88AB63" w14:textId="5BCA7DD6" w:rsidR="00DD039F" w:rsidRPr="0051745E" w:rsidDel="0096313F" w:rsidRDefault="00DD039F" w:rsidP="00213370">
            <w:pPr>
              <w:jc w:val="right"/>
              <w:rPr>
                <w:del w:id="217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523EA14" w14:textId="7964E0BF" w:rsidR="00DD039F" w:rsidRPr="0051745E" w:rsidDel="0096313F" w:rsidRDefault="00DD039F" w:rsidP="00213370">
            <w:pPr>
              <w:jc w:val="right"/>
              <w:rPr>
                <w:del w:id="2179" w:author="Lucy Marshall" w:date="2019-06-30T09:03:00Z"/>
                <w:rFonts w:ascii="Arial" w:eastAsia="Times New Roman" w:hAnsi="Arial" w:cs="Arial"/>
                <w:sz w:val="18"/>
                <w:szCs w:val="18"/>
                <w:lang w:eastAsia="en-GB"/>
              </w:rPr>
            </w:pPr>
            <w:del w:id="2180" w:author="Lucy Marshall" w:date="2019-06-30T09:03:00Z">
              <w:r w:rsidRPr="0051745E" w:rsidDel="0096313F">
                <w:rPr>
                  <w:rFonts w:ascii="Arial" w:eastAsia="Times New Roman" w:hAnsi="Arial" w:cs="Arial"/>
                  <w:sz w:val="18"/>
                  <w:szCs w:val="18"/>
                  <w:lang w:eastAsia="en-GB"/>
                </w:rPr>
                <w:delText>0.378</w:delText>
              </w:r>
            </w:del>
          </w:p>
        </w:tc>
        <w:tc>
          <w:tcPr>
            <w:tcW w:w="1480" w:type="dxa"/>
            <w:tcBorders>
              <w:top w:val="nil"/>
              <w:left w:val="nil"/>
              <w:bottom w:val="single" w:sz="4" w:space="0" w:color="C0C0C0"/>
              <w:right w:val="single" w:sz="4" w:space="0" w:color="E0E0E0"/>
            </w:tcBorders>
            <w:noWrap/>
            <w:hideMark/>
          </w:tcPr>
          <w:p w14:paraId="0DD7D783" w14:textId="0D624FB6" w:rsidR="00DD039F" w:rsidRPr="0051745E" w:rsidDel="0096313F" w:rsidRDefault="00DD039F" w:rsidP="00213370">
            <w:pPr>
              <w:jc w:val="right"/>
              <w:rPr>
                <w:del w:id="2181" w:author="Lucy Marshall" w:date="2019-06-30T09:03:00Z"/>
                <w:rFonts w:ascii="Arial" w:eastAsia="Times New Roman" w:hAnsi="Arial" w:cs="Arial"/>
                <w:sz w:val="18"/>
                <w:szCs w:val="18"/>
                <w:lang w:eastAsia="en-GB"/>
              </w:rPr>
            </w:pPr>
            <w:del w:id="2182" w:author="Lucy Marshall" w:date="2019-06-30T09:03:00Z">
              <w:r w:rsidRPr="0051745E" w:rsidDel="0096313F">
                <w:rPr>
                  <w:rFonts w:ascii="Arial" w:eastAsia="Times New Roman" w:hAnsi="Arial" w:cs="Arial"/>
                  <w:sz w:val="18"/>
                  <w:szCs w:val="18"/>
                  <w:lang w:eastAsia="en-GB"/>
                </w:rPr>
                <w:delText>-0.20</w:delText>
              </w:r>
            </w:del>
          </w:p>
        </w:tc>
        <w:tc>
          <w:tcPr>
            <w:tcW w:w="1480" w:type="dxa"/>
            <w:tcBorders>
              <w:top w:val="nil"/>
              <w:left w:val="nil"/>
              <w:bottom w:val="single" w:sz="4" w:space="0" w:color="C0C0C0"/>
              <w:right w:val="nil"/>
            </w:tcBorders>
            <w:noWrap/>
            <w:hideMark/>
          </w:tcPr>
          <w:p w14:paraId="2C7372B1" w14:textId="6EF6F6D4" w:rsidR="00DD039F" w:rsidRPr="0051745E" w:rsidDel="0096313F" w:rsidRDefault="00DD039F" w:rsidP="00213370">
            <w:pPr>
              <w:jc w:val="right"/>
              <w:rPr>
                <w:del w:id="2183" w:author="Lucy Marshall" w:date="2019-06-30T09:03:00Z"/>
                <w:rFonts w:ascii="Arial" w:eastAsia="Times New Roman" w:hAnsi="Arial" w:cs="Arial"/>
                <w:sz w:val="18"/>
                <w:szCs w:val="18"/>
                <w:lang w:eastAsia="en-GB"/>
              </w:rPr>
            </w:pPr>
            <w:del w:id="2184" w:author="Lucy Marshall" w:date="2019-06-30T09:03:00Z">
              <w:r w:rsidRPr="0051745E" w:rsidDel="0096313F">
                <w:rPr>
                  <w:rFonts w:ascii="Arial" w:eastAsia="Times New Roman" w:hAnsi="Arial" w:cs="Arial"/>
                  <w:sz w:val="18"/>
                  <w:szCs w:val="18"/>
                  <w:lang w:eastAsia="en-GB"/>
                </w:rPr>
                <w:delText>1.30</w:delText>
              </w:r>
            </w:del>
          </w:p>
        </w:tc>
      </w:tr>
      <w:tr w:rsidR="00DD039F" w:rsidRPr="00A44F44" w:rsidDel="0096313F" w14:paraId="3AC4C085" w14:textId="3847D6FF" w:rsidTr="00213370">
        <w:trPr>
          <w:trHeight w:val="340"/>
          <w:del w:id="2185" w:author="Lucy Marshall" w:date="2019-06-30T09:03:00Z"/>
        </w:trPr>
        <w:tc>
          <w:tcPr>
            <w:tcW w:w="0" w:type="auto"/>
            <w:vMerge/>
            <w:tcBorders>
              <w:top w:val="single" w:sz="4" w:space="0" w:color="C0C0C0"/>
              <w:left w:val="nil"/>
              <w:bottom w:val="nil"/>
              <w:right w:val="nil"/>
            </w:tcBorders>
            <w:vAlign w:val="center"/>
            <w:hideMark/>
          </w:tcPr>
          <w:p w14:paraId="7B839164" w14:textId="1ACEA7AE" w:rsidR="00DD039F" w:rsidRPr="0051745E" w:rsidDel="0096313F" w:rsidRDefault="00DD039F" w:rsidP="00213370">
            <w:pPr>
              <w:rPr>
                <w:del w:id="218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16DAB08" w14:textId="05038000" w:rsidR="00DD039F" w:rsidRPr="0051745E" w:rsidDel="0096313F" w:rsidRDefault="00DD039F" w:rsidP="00213370">
            <w:pPr>
              <w:rPr>
                <w:del w:id="2187" w:author="Lucy Marshall" w:date="2019-06-30T09:03:00Z"/>
                <w:rFonts w:ascii="Arial" w:eastAsia="Times New Roman" w:hAnsi="Arial" w:cs="Arial"/>
                <w:sz w:val="18"/>
                <w:szCs w:val="18"/>
                <w:lang w:eastAsia="en-GB"/>
              </w:rPr>
            </w:pPr>
          </w:p>
        </w:tc>
        <w:tc>
          <w:tcPr>
            <w:tcW w:w="1740" w:type="dxa"/>
            <w:shd w:val="clear" w:color="auto" w:fill="E0E0E0"/>
            <w:hideMark/>
          </w:tcPr>
          <w:p w14:paraId="67471590" w14:textId="5950C12D" w:rsidR="00DD039F" w:rsidRPr="0051745E" w:rsidDel="0096313F" w:rsidRDefault="00DD039F" w:rsidP="00213370">
            <w:pPr>
              <w:rPr>
                <w:del w:id="2188" w:author="Lucy Marshall" w:date="2019-06-30T09:03:00Z"/>
                <w:rFonts w:ascii="Arial" w:eastAsia="Times New Roman" w:hAnsi="Arial" w:cs="Arial"/>
                <w:sz w:val="18"/>
                <w:szCs w:val="18"/>
                <w:lang w:eastAsia="en-GB"/>
              </w:rPr>
            </w:pPr>
            <w:del w:id="2189"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2D133657" w14:textId="1AE29EDE" w:rsidR="00DD039F" w:rsidRPr="0051745E" w:rsidDel="0096313F" w:rsidRDefault="00DD039F" w:rsidP="00213370">
            <w:pPr>
              <w:jc w:val="right"/>
              <w:rPr>
                <w:del w:id="2190" w:author="Lucy Marshall" w:date="2019-06-30T09:03:00Z"/>
                <w:rFonts w:ascii="Arial" w:eastAsia="Times New Roman" w:hAnsi="Arial" w:cs="Arial"/>
                <w:sz w:val="18"/>
                <w:szCs w:val="18"/>
                <w:lang w:eastAsia="en-GB"/>
              </w:rPr>
            </w:pPr>
            <w:del w:id="2191" w:author="Lucy Marshall" w:date="2019-06-30T09:03:00Z">
              <w:r w:rsidRPr="0051745E" w:rsidDel="0096313F">
                <w:rPr>
                  <w:rFonts w:ascii="Arial" w:eastAsia="Times New Roman" w:hAnsi="Arial" w:cs="Arial"/>
                  <w:sz w:val="18"/>
                  <w:szCs w:val="18"/>
                  <w:lang w:eastAsia="en-GB"/>
                </w:rPr>
                <w:delText>0.060</w:delText>
              </w:r>
            </w:del>
          </w:p>
        </w:tc>
        <w:tc>
          <w:tcPr>
            <w:tcW w:w="1120" w:type="dxa"/>
            <w:tcBorders>
              <w:top w:val="nil"/>
              <w:left w:val="nil"/>
              <w:bottom w:val="nil"/>
              <w:right w:val="single" w:sz="4" w:space="0" w:color="E0E0E0"/>
            </w:tcBorders>
            <w:noWrap/>
            <w:hideMark/>
          </w:tcPr>
          <w:p w14:paraId="551884AA" w14:textId="1A737FF0" w:rsidR="00DD039F" w:rsidRPr="0051745E" w:rsidDel="0096313F" w:rsidRDefault="00DD039F" w:rsidP="00213370">
            <w:pPr>
              <w:jc w:val="right"/>
              <w:rPr>
                <w:del w:id="2192" w:author="Lucy Marshall" w:date="2019-06-30T09:03:00Z"/>
                <w:rFonts w:ascii="Arial" w:eastAsia="Times New Roman" w:hAnsi="Arial" w:cs="Arial"/>
                <w:sz w:val="18"/>
                <w:szCs w:val="18"/>
                <w:lang w:eastAsia="en-GB"/>
              </w:rPr>
            </w:pPr>
            <w:del w:id="2193" w:author="Lucy Marshall" w:date="2019-06-30T09:03:00Z">
              <w:r w:rsidRPr="0051745E" w:rsidDel="0096313F">
                <w:rPr>
                  <w:rFonts w:ascii="Arial" w:eastAsia="Times New Roman" w:hAnsi="Arial" w:cs="Arial"/>
                  <w:sz w:val="18"/>
                  <w:szCs w:val="18"/>
                  <w:lang w:eastAsia="en-GB"/>
                </w:rPr>
                <w:delText>0.297</w:delText>
              </w:r>
            </w:del>
          </w:p>
        </w:tc>
        <w:tc>
          <w:tcPr>
            <w:tcW w:w="1080" w:type="dxa"/>
          </w:tcPr>
          <w:p w14:paraId="28A65E87" w14:textId="5BFFD528" w:rsidR="00DD039F" w:rsidRPr="0051745E" w:rsidDel="0096313F" w:rsidRDefault="00DD039F" w:rsidP="00213370">
            <w:pPr>
              <w:jc w:val="right"/>
              <w:rPr>
                <w:del w:id="2194"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118522AF" w14:textId="474D5EB7" w:rsidR="00DD039F" w:rsidRPr="0051745E" w:rsidDel="0096313F" w:rsidRDefault="00DD039F" w:rsidP="00213370">
            <w:pPr>
              <w:jc w:val="right"/>
              <w:rPr>
                <w:del w:id="2195" w:author="Lucy Marshall" w:date="2019-06-30T09:03:00Z"/>
                <w:rFonts w:ascii="Arial" w:eastAsia="Times New Roman" w:hAnsi="Arial" w:cs="Arial"/>
                <w:sz w:val="18"/>
                <w:szCs w:val="18"/>
                <w:lang w:eastAsia="en-GB"/>
              </w:rPr>
            </w:pPr>
            <w:del w:id="219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3B904B8C" w14:textId="2D82F71A" w:rsidR="00DD039F" w:rsidRPr="0051745E" w:rsidDel="0096313F" w:rsidRDefault="00DD039F" w:rsidP="00213370">
            <w:pPr>
              <w:jc w:val="right"/>
              <w:rPr>
                <w:del w:id="2197" w:author="Lucy Marshall" w:date="2019-06-30T09:03:00Z"/>
                <w:rFonts w:ascii="Arial" w:eastAsia="Times New Roman" w:hAnsi="Arial" w:cs="Arial"/>
                <w:sz w:val="18"/>
                <w:szCs w:val="18"/>
                <w:lang w:eastAsia="en-GB"/>
              </w:rPr>
            </w:pPr>
            <w:del w:id="2198" w:author="Lucy Marshall" w:date="2019-06-30T09:03:00Z">
              <w:r w:rsidRPr="0051745E" w:rsidDel="0096313F">
                <w:rPr>
                  <w:rFonts w:ascii="Arial" w:eastAsia="Times New Roman" w:hAnsi="Arial" w:cs="Arial"/>
                  <w:sz w:val="18"/>
                  <w:szCs w:val="18"/>
                  <w:lang w:eastAsia="en-GB"/>
                </w:rPr>
                <w:delText>-0.78</w:delText>
              </w:r>
            </w:del>
          </w:p>
        </w:tc>
        <w:tc>
          <w:tcPr>
            <w:tcW w:w="1480" w:type="dxa"/>
            <w:noWrap/>
            <w:hideMark/>
          </w:tcPr>
          <w:p w14:paraId="29AF07A3" w14:textId="1F0FB2B7" w:rsidR="00DD039F" w:rsidRPr="0051745E" w:rsidDel="0096313F" w:rsidRDefault="00DD039F" w:rsidP="00213370">
            <w:pPr>
              <w:jc w:val="right"/>
              <w:rPr>
                <w:del w:id="2199" w:author="Lucy Marshall" w:date="2019-06-30T09:03:00Z"/>
                <w:rFonts w:ascii="Arial" w:eastAsia="Times New Roman" w:hAnsi="Arial" w:cs="Arial"/>
                <w:sz w:val="18"/>
                <w:szCs w:val="18"/>
                <w:lang w:eastAsia="en-GB"/>
              </w:rPr>
            </w:pPr>
            <w:del w:id="2200" w:author="Lucy Marshall" w:date="2019-06-30T09:03:00Z">
              <w:r w:rsidRPr="0051745E" w:rsidDel="0096313F">
                <w:rPr>
                  <w:rFonts w:ascii="Arial" w:eastAsia="Times New Roman" w:hAnsi="Arial" w:cs="Arial"/>
                  <w:sz w:val="18"/>
                  <w:szCs w:val="18"/>
                  <w:lang w:eastAsia="en-GB"/>
                </w:rPr>
                <w:delText>0.90</w:delText>
              </w:r>
            </w:del>
          </w:p>
        </w:tc>
      </w:tr>
      <w:tr w:rsidR="00DD039F" w:rsidRPr="00A44F44" w:rsidDel="0096313F" w14:paraId="17DD9B8C" w14:textId="545C4FDF" w:rsidTr="00213370">
        <w:trPr>
          <w:trHeight w:val="340"/>
          <w:del w:id="2201" w:author="Lucy Marshall" w:date="2019-06-30T09:03:00Z"/>
        </w:trPr>
        <w:tc>
          <w:tcPr>
            <w:tcW w:w="0" w:type="auto"/>
            <w:vMerge/>
            <w:tcBorders>
              <w:top w:val="single" w:sz="4" w:space="0" w:color="C0C0C0"/>
              <w:left w:val="nil"/>
              <w:bottom w:val="nil"/>
              <w:right w:val="nil"/>
            </w:tcBorders>
            <w:vAlign w:val="center"/>
            <w:hideMark/>
          </w:tcPr>
          <w:p w14:paraId="291A9306" w14:textId="370FB72D" w:rsidR="00DD039F" w:rsidRPr="0051745E" w:rsidDel="0096313F" w:rsidRDefault="00DD039F" w:rsidP="00213370">
            <w:pPr>
              <w:rPr>
                <w:del w:id="2202"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7B870573" w14:textId="342918AB" w:rsidR="00DD039F" w:rsidRPr="0051745E" w:rsidDel="0096313F" w:rsidRDefault="00DD039F" w:rsidP="00213370">
            <w:pPr>
              <w:rPr>
                <w:del w:id="2203" w:author="Lucy Marshall" w:date="2019-06-30T09:03:00Z"/>
                <w:rFonts w:ascii="Arial" w:eastAsia="Times New Roman" w:hAnsi="Arial" w:cs="Arial"/>
                <w:sz w:val="18"/>
                <w:szCs w:val="18"/>
                <w:lang w:eastAsia="en-GB"/>
              </w:rPr>
            </w:pPr>
            <w:del w:id="2204"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05E8F66E" w14:textId="5F2F1248" w:rsidR="00DD039F" w:rsidRPr="0051745E" w:rsidDel="0096313F" w:rsidRDefault="00DD039F" w:rsidP="00213370">
            <w:pPr>
              <w:rPr>
                <w:del w:id="2205" w:author="Lucy Marshall" w:date="2019-06-30T09:03:00Z"/>
                <w:rFonts w:ascii="Arial" w:eastAsia="Times New Roman" w:hAnsi="Arial" w:cs="Arial"/>
                <w:sz w:val="18"/>
                <w:szCs w:val="18"/>
                <w:lang w:eastAsia="en-GB"/>
              </w:rPr>
            </w:pPr>
            <w:del w:id="2206"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54291EE" w14:textId="61E68287" w:rsidR="00DD039F" w:rsidRPr="0051745E" w:rsidDel="0096313F" w:rsidRDefault="00DD039F" w:rsidP="00213370">
            <w:pPr>
              <w:jc w:val="right"/>
              <w:rPr>
                <w:del w:id="2207" w:author="Lucy Marshall" w:date="2019-06-30T09:03:00Z"/>
                <w:rFonts w:ascii="Arial" w:eastAsia="Times New Roman" w:hAnsi="Arial" w:cs="Arial"/>
                <w:sz w:val="18"/>
                <w:szCs w:val="18"/>
                <w:lang w:eastAsia="en-GB"/>
              </w:rPr>
            </w:pPr>
            <w:del w:id="2208" w:author="Lucy Marshall" w:date="2019-06-30T09:03:00Z">
              <w:r w:rsidRPr="0051745E" w:rsidDel="0096313F">
                <w:rPr>
                  <w:rFonts w:ascii="Arial" w:eastAsia="Times New Roman" w:hAnsi="Arial" w:cs="Arial"/>
                  <w:sz w:val="18"/>
                  <w:szCs w:val="18"/>
                  <w:lang w:eastAsia="en-GB"/>
                </w:rPr>
                <w:delText>0.521</w:delText>
              </w:r>
            </w:del>
          </w:p>
        </w:tc>
        <w:tc>
          <w:tcPr>
            <w:tcW w:w="1120" w:type="dxa"/>
            <w:tcBorders>
              <w:top w:val="single" w:sz="4" w:space="0" w:color="C0C0C0"/>
              <w:left w:val="nil"/>
              <w:bottom w:val="single" w:sz="4" w:space="0" w:color="C0C0C0"/>
              <w:right w:val="single" w:sz="4" w:space="0" w:color="E0E0E0"/>
            </w:tcBorders>
            <w:noWrap/>
            <w:hideMark/>
          </w:tcPr>
          <w:p w14:paraId="75E54B99" w14:textId="6B8DE9D6" w:rsidR="00DD039F" w:rsidRPr="0051745E" w:rsidDel="0096313F" w:rsidRDefault="00DD039F" w:rsidP="00213370">
            <w:pPr>
              <w:jc w:val="right"/>
              <w:rPr>
                <w:del w:id="2209" w:author="Lucy Marshall" w:date="2019-06-30T09:03:00Z"/>
                <w:rFonts w:ascii="Arial" w:eastAsia="Times New Roman" w:hAnsi="Arial" w:cs="Arial"/>
                <w:sz w:val="18"/>
                <w:szCs w:val="18"/>
                <w:lang w:eastAsia="en-GB"/>
              </w:rPr>
            </w:pPr>
            <w:del w:id="2210" w:author="Lucy Marshall" w:date="2019-06-30T09:03:00Z">
              <w:r w:rsidRPr="0051745E" w:rsidDel="0096313F">
                <w:rPr>
                  <w:rFonts w:ascii="Arial" w:eastAsia="Times New Roman" w:hAnsi="Arial" w:cs="Arial"/>
                  <w:sz w:val="18"/>
                  <w:szCs w:val="18"/>
                  <w:lang w:eastAsia="en-GB"/>
                </w:rPr>
                <w:delText>0.279</w:delText>
              </w:r>
            </w:del>
          </w:p>
        </w:tc>
        <w:tc>
          <w:tcPr>
            <w:tcW w:w="1080" w:type="dxa"/>
            <w:tcBorders>
              <w:top w:val="single" w:sz="4" w:space="0" w:color="C0C0C0"/>
              <w:left w:val="nil"/>
              <w:bottom w:val="single" w:sz="4" w:space="0" w:color="C0C0C0"/>
              <w:right w:val="nil"/>
            </w:tcBorders>
          </w:tcPr>
          <w:p w14:paraId="78921B3F" w14:textId="3E50AEB4" w:rsidR="00DD039F" w:rsidRPr="0051745E" w:rsidDel="0096313F" w:rsidRDefault="00DD039F" w:rsidP="00213370">
            <w:pPr>
              <w:jc w:val="right"/>
              <w:rPr>
                <w:del w:id="2211"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182C4B08" w14:textId="30943AC8" w:rsidR="00DD039F" w:rsidRPr="0051745E" w:rsidDel="0096313F" w:rsidRDefault="00DD039F" w:rsidP="00213370">
            <w:pPr>
              <w:jc w:val="right"/>
              <w:rPr>
                <w:del w:id="2212" w:author="Lucy Marshall" w:date="2019-06-30T09:03:00Z"/>
                <w:rFonts w:ascii="Arial" w:eastAsia="Times New Roman" w:hAnsi="Arial" w:cs="Arial"/>
                <w:sz w:val="18"/>
                <w:szCs w:val="18"/>
                <w:lang w:eastAsia="en-GB"/>
              </w:rPr>
            </w:pPr>
            <w:del w:id="2213" w:author="Lucy Marshall" w:date="2019-06-30T09:03:00Z">
              <w:r w:rsidRPr="0051745E" w:rsidDel="0096313F">
                <w:rPr>
                  <w:rFonts w:ascii="Arial" w:eastAsia="Times New Roman" w:hAnsi="Arial" w:cs="Arial"/>
                  <w:sz w:val="18"/>
                  <w:szCs w:val="18"/>
                  <w:lang w:eastAsia="en-GB"/>
                </w:rPr>
                <w:delText>0.629</w:delText>
              </w:r>
            </w:del>
          </w:p>
        </w:tc>
        <w:tc>
          <w:tcPr>
            <w:tcW w:w="1480" w:type="dxa"/>
            <w:tcBorders>
              <w:top w:val="single" w:sz="4" w:space="0" w:color="C0C0C0"/>
              <w:left w:val="nil"/>
              <w:bottom w:val="single" w:sz="4" w:space="0" w:color="C0C0C0"/>
              <w:right w:val="single" w:sz="4" w:space="0" w:color="E0E0E0"/>
            </w:tcBorders>
            <w:noWrap/>
            <w:hideMark/>
          </w:tcPr>
          <w:p w14:paraId="76473138" w14:textId="2B44CDE2" w:rsidR="00DD039F" w:rsidRPr="0051745E" w:rsidDel="0096313F" w:rsidRDefault="00DD039F" w:rsidP="00213370">
            <w:pPr>
              <w:jc w:val="right"/>
              <w:rPr>
                <w:del w:id="2214" w:author="Lucy Marshall" w:date="2019-06-30T09:03:00Z"/>
                <w:rFonts w:ascii="Arial" w:eastAsia="Times New Roman" w:hAnsi="Arial" w:cs="Arial"/>
                <w:sz w:val="18"/>
                <w:szCs w:val="18"/>
                <w:lang w:eastAsia="en-GB"/>
              </w:rPr>
            </w:pPr>
            <w:del w:id="2215" w:author="Lucy Marshall" w:date="2019-06-30T09:03:00Z">
              <w:r w:rsidRPr="0051745E" w:rsidDel="0096313F">
                <w:rPr>
                  <w:rFonts w:ascii="Arial" w:eastAsia="Times New Roman" w:hAnsi="Arial" w:cs="Arial"/>
                  <w:sz w:val="18"/>
                  <w:szCs w:val="18"/>
                  <w:lang w:eastAsia="en-GB"/>
                </w:rPr>
                <w:delText>-0.27</w:delText>
              </w:r>
            </w:del>
          </w:p>
        </w:tc>
        <w:tc>
          <w:tcPr>
            <w:tcW w:w="1480" w:type="dxa"/>
            <w:tcBorders>
              <w:top w:val="single" w:sz="4" w:space="0" w:color="C0C0C0"/>
              <w:left w:val="nil"/>
              <w:bottom w:val="single" w:sz="4" w:space="0" w:color="C0C0C0"/>
              <w:right w:val="nil"/>
            </w:tcBorders>
            <w:noWrap/>
            <w:hideMark/>
          </w:tcPr>
          <w:p w14:paraId="24381DD8" w14:textId="1F8F37CC" w:rsidR="00DD039F" w:rsidRPr="0051745E" w:rsidDel="0096313F" w:rsidRDefault="00DD039F" w:rsidP="00213370">
            <w:pPr>
              <w:jc w:val="right"/>
              <w:rPr>
                <w:del w:id="2216" w:author="Lucy Marshall" w:date="2019-06-30T09:03:00Z"/>
                <w:rFonts w:ascii="Arial" w:eastAsia="Times New Roman" w:hAnsi="Arial" w:cs="Arial"/>
                <w:sz w:val="18"/>
                <w:szCs w:val="18"/>
                <w:lang w:eastAsia="en-GB"/>
              </w:rPr>
            </w:pPr>
            <w:del w:id="2217" w:author="Lucy Marshall" w:date="2019-06-30T09:03:00Z">
              <w:r w:rsidRPr="0051745E" w:rsidDel="0096313F">
                <w:rPr>
                  <w:rFonts w:ascii="Arial" w:eastAsia="Times New Roman" w:hAnsi="Arial" w:cs="Arial"/>
                  <w:sz w:val="18"/>
                  <w:szCs w:val="18"/>
                  <w:lang w:eastAsia="en-GB"/>
                </w:rPr>
                <w:delText>1.31</w:delText>
              </w:r>
            </w:del>
          </w:p>
        </w:tc>
      </w:tr>
      <w:tr w:rsidR="00DD039F" w:rsidRPr="00A44F44" w:rsidDel="0096313F" w14:paraId="2C6A8465" w14:textId="6726BA82" w:rsidTr="00213370">
        <w:trPr>
          <w:trHeight w:val="340"/>
          <w:del w:id="2218" w:author="Lucy Marshall" w:date="2019-06-30T09:03:00Z"/>
        </w:trPr>
        <w:tc>
          <w:tcPr>
            <w:tcW w:w="0" w:type="auto"/>
            <w:vMerge/>
            <w:tcBorders>
              <w:top w:val="single" w:sz="4" w:space="0" w:color="C0C0C0"/>
              <w:left w:val="nil"/>
              <w:bottom w:val="nil"/>
              <w:right w:val="nil"/>
            </w:tcBorders>
            <w:vAlign w:val="center"/>
            <w:hideMark/>
          </w:tcPr>
          <w:p w14:paraId="2BA5068E" w14:textId="7470F1C7" w:rsidR="00DD039F" w:rsidRPr="0051745E" w:rsidDel="0096313F" w:rsidRDefault="00DD039F" w:rsidP="00213370">
            <w:pPr>
              <w:rPr>
                <w:del w:id="221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4F92E01" w14:textId="2BF86258" w:rsidR="00DD039F" w:rsidRPr="0051745E" w:rsidDel="0096313F" w:rsidRDefault="00DD039F" w:rsidP="00213370">
            <w:pPr>
              <w:rPr>
                <w:del w:id="222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666D3F4" w14:textId="538FE24E" w:rsidR="00DD039F" w:rsidRPr="0051745E" w:rsidDel="0096313F" w:rsidRDefault="00DD039F" w:rsidP="00213370">
            <w:pPr>
              <w:rPr>
                <w:del w:id="2221" w:author="Lucy Marshall" w:date="2019-06-30T09:03:00Z"/>
                <w:rFonts w:ascii="Arial" w:eastAsia="Times New Roman" w:hAnsi="Arial" w:cs="Arial"/>
                <w:sz w:val="18"/>
                <w:szCs w:val="18"/>
                <w:lang w:eastAsia="en-GB"/>
              </w:rPr>
            </w:pPr>
            <w:del w:id="222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01DDE739" w14:textId="0B12A69C" w:rsidR="00DD039F" w:rsidRPr="0051745E" w:rsidDel="0096313F" w:rsidRDefault="00DD039F" w:rsidP="00213370">
            <w:pPr>
              <w:jc w:val="right"/>
              <w:rPr>
                <w:del w:id="2223" w:author="Lucy Marshall" w:date="2019-06-30T09:03:00Z"/>
                <w:rFonts w:ascii="Arial" w:eastAsia="Times New Roman" w:hAnsi="Arial" w:cs="Arial"/>
                <w:sz w:val="18"/>
                <w:szCs w:val="18"/>
                <w:lang w:eastAsia="en-GB"/>
              </w:rPr>
            </w:pPr>
            <w:del w:id="2224" w:author="Lucy Marshall" w:date="2019-06-30T09:03:00Z">
              <w:r w:rsidRPr="0051745E" w:rsidDel="0096313F">
                <w:rPr>
                  <w:rFonts w:ascii="Arial" w:eastAsia="Times New Roman" w:hAnsi="Arial" w:cs="Arial"/>
                  <w:sz w:val="18"/>
                  <w:szCs w:val="18"/>
                  <w:lang w:eastAsia="en-GB"/>
                </w:rPr>
                <w:delText>0.194</w:delText>
              </w:r>
            </w:del>
          </w:p>
        </w:tc>
        <w:tc>
          <w:tcPr>
            <w:tcW w:w="1120" w:type="dxa"/>
            <w:tcBorders>
              <w:top w:val="nil"/>
              <w:left w:val="nil"/>
              <w:bottom w:val="single" w:sz="4" w:space="0" w:color="C0C0C0"/>
              <w:right w:val="single" w:sz="4" w:space="0" w:color="E0E0E0"/>
            </w:tcBorders>
            <w:noWrap/>
            <w:hideMark/>
          </w:tcPr>
          <w:p w14:paraId="38FC364C" w14:textId="2321546D" w:rsidR="00DD039F" w:rsidRPr="0051745E" w:rsidDel="0096313F" w:rsidRDefault="00DD039F" w:rsidP="00213370">
            <w:pPr>
              <w:jc w:val="right"/>
              <w:rPr>
                <w:del w:id="2225" w:author="Lucy Marshall" w:date="2019-06-30T09:03:00Z"/>
                <w:rFonts w:ascii="Arial" w:eastAsia="Times New Roman" w:hAnsi="Arial" w:cs="Arial"/>
                <w:sz w:val="18"/>
                <w:szCs w:val="18"/>
                <w:lang w:eastAsia="en-GB"/>
              </w:rPr>
            </w:pPr>
            <w:del w:id="2226" w:author="Lucy Marshall" w:date="2019-06-30T09:03:00Z">
              <w:r w:rsidRPr="0051745E" w:rsidDel="0096313F">
                <w:rPr>
                  <w:rFonts w:ascii="Arial" w:eastAsia="Times New Roman" w:hAnsi="Arial" w:cs="Arial"/>
                  <w:sz w:val="18"/>
                  <w:szCs w:val="18"/>
                  <w:lang w:eastAsia="en-GB"/>
                </w:rPr>
                <w:delText>0.320</w:delText>
              </w:r>
            </w:del>
          </w:p>
        </w:tc>
        <w:tc>
          <w:tcPr>
            <w:tcW w:w="1080" w:type="dxa"/>
            <w:tcBorders>
              <w:top w:val="nil"/>
              <w:left w:val="nil"/>
              <w:bottom w:val="single" w:sz="4" w:space="0" w:color="C0C0C0"/>
              <w:right w:val="nil"/>
            </w:tcBorders>
          </w:tcPr>
          <w:p w14:paraId="3EBBCB1E" w14:textId="50B09F0E" w:rsidR="00DD039F" w:rsidRPr="0051745E" w:rsidDel="0096313F" w:rsidRDefault="00DD039F" w:rsidP="00213370">
            <w:pPr>
              <w:jc w:val="right"/>
              <w:rPr>
                <w:del w:id="222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56C0FA5" w14:textId="0ACA9D8E" w:rsidR="00DD039F" w:rsidRPr="0051745E" w:rsidDel="0096313F" w:rsidRDefault="00DD039F" w:rsidP="00213370">
            <w:pPr>
              <w:jc w:val="right"/>
              <w:rPr>
                <w:del w:id="2228" w:author="Lucy Marshall" w:date="2019-06-30T09:03:00Z"/>
                <w:rFonts w:ascii="Arial" w:eastAsia="Times New Roman" w:hAnsi="Arial" w:cs="Arial"/>
                <w:sz w:val="18"/>
                <w:szCs w:val="18"/>
                <w:lang w:eastAsia="en-GB"/>
              </w:rPr>
            </w:pPr>
            <w:del w:id="222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5DA10D4C" w14:textId="33E408C5" w:rsidR="00DD039F" w:rsidRPr="0051745E" w:rsidDel="0096313F" w:rsidRDefault="00DD039F" w:rsidP="00213370">
            <w:pPr>
              <w:jc w:val="right"/>
              <w:rPr>
                <w:del w:id="2230" w:author="Lucy Marshall" w:date="2019-06-30T09:03:00Z"/>
                <w:rFonts w:ascii="Arial" w:eastAsia="Times New Roman" w:hAnsi="Arial" w:cs="Arial"/>
                <w:sz w:val="18"/>
                <w:szCs w:val="18"/>
                <w:lang w:eastAsia="en-GB"/>
              </w:rPr>
            </w:pPr>
            <w:del w:id="2231" w:author="Lucy Marshall" w:date="2019-06-30T09:03:00Z">
              <w:r w:rsidRPr="0051745E" w:rsidDel="0096313F">
                <w:rPr>
                  <w:rFonts w:ascii="Arial" w:eastAsia="Times New Roman" w:hAnsi="Arial" w:cs="Arial"/>
                  <w:sz w:val="18"/>
                  <w:szCs w:val="18"/>
                  <w:lang w:eastAsia="en-GB"/>
                </w:rPr>
                <w:delText>-0.71</w:delText>
              </w:r>
            </w:del>
          </w:p>
        </w:tc>
        <w:tc>
          <w:tcPr>
            <w:tcW w:w="1480" w:type="dxa"/>
            <w:tcBorders>
              <w:top w:val="nil"/>
              <w:left w:val="nil"/>
              <w:bottom w:val="single" w:sz="4" w:space="0" w:color="C0C0C0"/>
              <w:right w:val="nil"/>
            </w:tcBorders>
            <w:noWrap/>
            <w:hideMark/>
          </w:tcPr>
          <w:p w14:paraId="06880D15" w14:textId="5203642C" w:rsidR="00DD039F" w:rsidRPr="0051745E" w:rsidDel="0096313F" w:rsidRDefault="00DD039F" w:rsidP="00213370">
            <w:pPr>
              <w:jc w:val="right"/>
              <w:rPr>
                <w:del w:id="2232" w:author="Lucy Marshall" w:date="2019-06-30T09:03:00Z"/>
                <w:rFonts w:ascii="Arial" w:eastAsia="Times New Roman" w:hAnsi="Arial" w:cs="Arial"/>
                <w:sz w:val="18"/>
                <w:szCs w:val="18"/>
                <w:lang w:eastAsia="en-GB"/>
              </w:rPr>
            </w:pPr>
            <w:del w:id="2233" w:author="Lucy Marshall" w:date="2019-06-30T09:03:00Z">
              <w:r w:rsidRPr="0051745E" w:rsidDel="0096313F">
                <w:rPr>
                  <w:rFonts w:ascii="Arial" w:eastAsia="Times New Roman" w:hAnsi="Arial" w:cs="Arial"/>
                  <w:sz w:val="18"/>
                  <w:szCs w:val="18"/>
                  <w:lang w:eastAsia="en-GB"/>
                </w:rPr>
                <w:delText>1.10</w:delText>
              </w:r>
            </w:del>
          </w:p>
        </w:tc>
      </w:tr>
      <w:tr w:rsidR="00DD039F" w:rsidRPr="00A44F44" w:rsidDel="0096313F" w14:paraId="445C38DD" w14:textId="3C7DD31F" w:rsidTr="00213370">
        <w:trPr>
          <w:trHeight w:val="340"/>
          <w:del w:id="2234" w:author="Lucy Marshall" w:date="2019-06-30T09:03:00Z"/>
        </w:trPr>
        <w:tc>
          <w:tcPr>
            <w:tcW w:w="0" w:type="auto"/>
            <w:vMerge/>
            <w:tcBorders>
              <w:top w:val="single" w:sz="4" w:space="0" w:color="C0C0C0"/>
              <w:left w:val="nil"/>
              <w:bottom w:val="nil"/>
              <w:right w:val="nil"/>
            </w:tcBorders>
            <w:vAlign w:val="center"/>
            <w:hideMark/>
          </w:tcPr>
          <w:p w14:paraId="0D65DF27" w14:textId="53CDF4DA" w:rsidR="00DD039F" w:rsidRPr="0051745E" w:rsidDel="0096313F" w:rsidRDefault="00DD039F" w:rsidP="00213370">
            <w:pPr>
              <w:rPr>
                <w:del w:id="223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82E8116" w14:textId="1F37310E" w:rsidR="00DD039F" w:rsidRPr="0051745E" w:rsidDel="0096313F" w:rsidRDefault="00DD039F" w:rsidP="00213370">
            <w:pPr>
              <w:rPr>
                <w:del w:id="223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B1AD905" w14:textId="7394AC3D" w:rsidR="00DD039F" w:rsidRPr="0051745E" w:rsidDel="0096313F" w:rsidRDefault="00DD039F" w:rsidP="00213370">
            <w:pPr>
              <w:rPr>
                <w:del w:id="2237" w:author="Lucy Marshall" w:date="2019-06-30T09:03:00Z"/>
                <w:rFonts w:ascii="Arial" w:eastAsia="Times New Roman" w:hAnsi="Arial" w:cs="Arial"/>
                <w:sz w:val="18"/>
                <w:szCs w:val="18"/>
                <w:lang w:eastAsia="en-GB"/>
              </w:rPr>
            </w:pPr>
            <w:del w:id="2238"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0047F37" w14:textId="10B9729B" w:rsidR="00DD039F" w:rsidRPr="0051745E" w:rsidDel="0096313F" w:rsidRDefault="00DD039F" w:rsidP="00213370">
            <w:pPr>
              <w:jc w:val="right"/>
              <w:rPr>
                <w:del w:id="2239" w:author="Lucy Marshall" w:date="2019-06-30T09:03:00Z"/>
                <w:rFonts w:ascii="Arial" w:eastAsia="Times New Roman" w:hAnsi="Arial" w:cs="Arial"/>
                <w:sz w:val="18"/>
                <w:szCs w:val="18"/>
                <w:lang w:eastAsia="en-GB"/>
              </w:rPr>
            </w:pPr>
            <w:del w:id="2240" w:author="Lucy Marshall" w:date="2019-06-30T09:03:00Z">
              <w:r w:rsidRPr="0051745E" w:rsidDel="0096313F">
                <w:rPr>
                  <w:rFonts w:ascii="Arial" w:eastAsia="Times New Roman" w:hAnsi="Arial" w:cs="Arial"/>
                  <w:sz w:val="18"/>
                  <w:szCs w:val="18"/>
                  <w:lang w:eastAsia="en-GB"/>
                </w:rPr>
                <w:delText>0.491</w:delText>
              </w:r>
            </w:del>
          </w:p>
        </w:tc>
        <w:tc>
          <w:tcPr>
            <w:tcW w:w="1120" w:type="dxa"/>
            <w:tcBorders>
              <w:top w:val="nil"/>
              <w:left w:val="nil"/>
              <w:bottom w:val="single" w:sz="4" w:space="0" w:color="C0C0C0"/>
              <w:right w:val="single" w:sz="4" w:space="0" w:color="E0E0E0"/>
            </w:tcBorders>
            <w:noWrap/>
            <w:hideMark/>
          </w:tcPr>
          <w:p w14:paraId="27913820" w14:textId="672D148A" w:rsidR="00DD039F" w:rsidRPr="0051745E" w:rsidDel="0096313F" w:rsidRDefault="00DD039F" w:rsidP="00213370">
            <w:pPr>
              <w:jc w:val="right"/>
              <w:rPr>
                <w:del w:id="2241" w:author="Lucy Marshall" w:date="2019-06-30T09:03:00Z"/>
                <w:rFonts w:ascii="Arial" w:eastAsia="Times New Roman" w:hAnsi="Arial" w:cs="Arial"/>
                <w:sz w:val="18"/>
                <w:szCs w:val="18"/>
                <w:lang w:eastAsia="en-GB"/>
              </w:rPr>
            </w:pPr>
            <w:del w:id="2242" w:author="Lucy Marshall" w:date="2019-06-30T09:03:00Z">
              <w:r w:rsidRPr="0051745E" w:rsidDel="0096313F">
                <w:rPr>
                  <w:rFonts w:ascii="Arial" w:eastAsia="Times New Roman" w:hAnsi="Arial" w:cs="Arial"/>
                  <w:sz w:val="18"/>
                  <w:szCs w:val="18"/>
                  <w:lang w:eastAsia="en-GB"/>
                </w:rPr>
                <w:delText>0.294</w:delText>
              </w:r>
            </w:del>
          </w:p>
        </w:tc>
        <w:tc>
          <w:tcPr>
            <w:tcW w:w="1080" w:type="dxa"/>
            <w:tcBorders>
              <w:top w:val="nil"/>
              <w:left w:val="nil"/>
              <w:bottom w:val="single" w:sz="4" w:space="0" w:color="C0C0C0"/>
              <w:right w:val="nil"/>
            </w:tcBorders>
          </w:tcPr>
          <w:p w14:paraId="0922E09F" w14:textId="4779E91E" w:rsidR="00DD039F" w:rsidRPr="0051745E" w:rsidDel="0096313F" w:rsidRDefault="00DD039F" w:rsidP="00213370">
            <w:pPr>
              <w:jc w:val="right"/>
              <w:rPr>
                <w:del w:id="224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A0FE1B2" w14:textId="7CD26FD8" w:rsidR="00DD039F" w:rsidRPr="0051745E" w:rsidDel="0096313F" w:rsidRDefault="00DD039F" w:rsidP="00213370">
            <w:pPr>
              <w:jc w:val="right"/>
              <w:rPr>
                <w:del w:id="2244" w:author="Lucy Marshall" w:date="2019-06-30T09:03:00Z"/>
                <w:rFonts w:ascii="Arial" w:eastAsia="Times New Roman" w:hAnsi="Arial" w:cs="Arial"/>
                <w:sz w:val="18"/>
                <w:szCs w:val="18"/>
                <w:lang w:eastAsia="en-GB"/>
              </w:rPr>
            </w:pPr>
            <w:del w:id="2245" w:author="Lucy Marshall" w:date="2019-06-30T09:03:00Z">
              <w:r w:rsidRPr="0051745E" w:rsidDel="0096313F">
                <w:rPr>
                  <w:rFonts w:ascii="Arial" w:eastAsia="Times New Roman" w:hAnsi="Arial" w:cs="Arial"/>
                  <w:sz w:val="18"/>
                  <w:szCs w:val="18"/>
                  <w:lang w:eastAsia="en-GB"/>
                </w:rPr>
                <w:delText>0.963</w:delText>
              </w:r>
            </w:del>
          </w:p>
        </w:tc>
        <w:tc>
          <w:tcPr>
            <w:tcW w:w="1480" w:type="dxa"/>
            <w:tcBorders>
              <w:top w:val="nil"/>
              <w:left w:val="nil"/>
              <w:bottom w:val="single" w:sz="4" w:space="0" w:color="C0C0C0"/>
              <w:right w:val="single" w:sz="4" w:space="0" w:color="E0E0E0"/>
            </w:tcBorders>
            <w:noWrap/>
            <w:hideMark/>
          </w:tcPr>
          <w:p w14:paraId="6E522A66" w14:textId="61DC4698" w:rsidR="00DD039F" w:rsidRPr="0051745E" w:rsidDel="0096313F" w:rsidRDefault="00DD039F" w:rsidP="00213370">
            <w:pPr>
              <w:jc w:val="right"/>
              <w:rPr>
                <w:del w:id="2246" w:author="Lucy Marshall" w:date="2019-06-30T09:03:00Z"/>
                <w:rFonts w:ascii="Arial" w:eastAsia="Times New Roman" w:hAnsi="Arial" w:cs="Arial"/>
                <w:sz w:val="18"/>
                <w:szCs w:val="18"/>
                <w:lang w:eastAsia="en-GB"/>
              </w:rPr>
            </w:pPr>
            <w:del w:id="2247" w:author="Lucy Marshall" w:date="2019-06-30T09:03:00Z">
              <w:r w:rsidRPr="0051745E" w:rsidDel="0096313F">
                <w:rPr>
                  <w:rFonts w:ascii="Arial" w:eastAsia="Times New Roman" w:hAnsi="Arial" w:cs="Arial"/>
                  <w:sz w:val="18"/>
                  <w:szCs w:val="18"/>
                  <w:lang w:eastAsia="en-GB"/>
                </w:rPr>
                <w:delText>-0.34</w:delText>
              </w:r>
            </w:del>
          </w:p>
        </w:tc>
        <w:tc>
          <w:tcPr>
            <w:tcW w:w="1480" w:type="dxa"/>
            <w:tcBorders>
              <w:top w:val="nil"/>
              <w:left w:val="nil"/>
              <w:bottom w:val="single" w:sz="4" w:space="0" w:color="C0C0C0"/>
              <w:right w:val="nil"/>
            </w:tcBorders>
            <w:noWrap/>
            <w:hideMark/>
          </w:tcPr>
          <w:p w14:paraId="613188DC" w14:textId="759DA989" w:rsidR="00DD039F" w:rsidRPr="0051745E" w:rsidDel="0096313F" w:rsidRDefault="00DD039F" w:rsidP="00213370">
            <w:pPr>
              <w:jc w:val="right"/>
              <w:rPr>
                <w:del w:id="2248" w:author="Lucy Marshall" w:date="2019-06-30T09:03:00Z"/>
                <w:rFonts w:ascii="Arial" w:eastAsia="Times New Roman" w:hAnsi="Arial" w:cs="Arial"/>
                <w:sz w:val="18"/>
                <w:szCs w:val="18"/>
                <w:lang w:eastAsia="en-GB"/>
              </w:rPr>
            </w:pPr>
            <w:del w:id="2249" w:author="Lucy Marshall" w:date="2019-06-30T09:03:00Z">
              <w:r w:rsidRPr="0051745E" w:rsidDel="0096313F">
                <w:rPr>
                  <w:rFonts w:ascii="Arial" w:eastAsia="Times New Roman" w:hAnsi="Arial" w:cs="Arial"/>
                  <w:sz w:val="18"/>
                  <w:szCs w:val="18"/>
                  <w:lang w:eastAsia="en-GB"/>
                </w:rPr>
                <w:delText>1.32</w:delText>
              </w:r>
            </w:del>
          </w:p>
        </w:tc>
      </w:tr>
      <w:tr w:rsidR="00DD039F" w:rsidRPr="00A44F44" w:rsidDel="0096313F" w14:paraId="4BAAFFBF" w14:textId="339ECDCC" w:rsidTr="00213370">
        <w:trPr>
          <w:trHeight w:val="340"/>
          <w:del w:id="2250" w:author="Lucy Marshall" w:date="2019-06-30T09:03:00Z"/>
        </w:trPr>
        <w:tc>
          <w:tcPr>
            <w:tcW w:w="0" w:type="auto"/>
            <w:vMerge/>
            <w:tcBorders>
              <w:top w:val="single" w:sz="4" w:space="0" w:color="C0C0C0"/>
              <w:left w:val="nil"/>
              <w:bottom w:val="nil"/>
              <w:right w:val="nil"/>
            </w:tcBorders>
            <w:vAlign w:val="center"/>
            <w:hideMark/>
          </w:tcPr>
          <w:p w14:paraId="20FE4111" w14:textId="42192AE5" w:rsidR="00DD039F" w:rsidRPr="0051745E" w:rsidDel="0096313F" w:rsidRDefault="00DD039F" w:rsidP="00213370">
            <w:pPr>
              <w:rPr>
                <w:del w:id="225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512E74A" w14:textId="5A8F7CD7" w:rsidR="00DD039F" w:rsidRPr="0051745E" w:rsidDel="0096313F" w:rsidRDefault="00DD039F" w:rsidP="00213370">
            <w:pPr>
              <w:rPr>
                <w:del w:id="2252" w:author="Lucy Marshall" w:date="2019-06-30T09:03:00Z"/>
                <w:rFonts w:ascii="Arial" w:eastAsia="Times New Roman" w:hAnsi="Arial" w:cs="Arial"/>
                <w:sz w:val="18"/>
                <w:szCs w:val="18"/>
                <w:lang w:eastAsia="en-GB"/>
              </w:rPr>
            </w:pPr>
          </w:p>
        </w:tc>
        <w:tc>
          <w:tcPr>
            <w:tcW w:w="1740" w:type="dxa"/>
            <w:shd w:val="clear" w:color="auto" w:fill="E0E0E0"/>
            <w:hideMark/>
          </w:tcPr>
          <w:p w14:paraId="513FF1FA" w14:textId="38F15716" w:rsidR="00DD039F" w:rsidRPr="0051745E" w:rsidDel="0096313F" w:rsidRDefault="00DD039F" w:rsidP="00213370">
            <w:pPr>
              <w:rPr>
                <w:del w:id="2253" w:author="Lucy Marshall" w:date="2019-06-30T09:03:00Z"/>
                <w:rFonts w:ascii="Arial" w:eastAsia="Times New Roman" w:hAnsi="Arial" w:cs="Arial"/>
                <w:sz w:val="18"/>
                <w:szCs w:val="18"/>
                <w:lang w:eastAsia="en-GB"/>
              </w:rPr>
            </w:pPr>
            <w:del w:id="225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1D32D379" w14:textId="1FDC0D17" w:rsidR="00DD039F" w:rsidRPr="0051745E" w:rsidDel="0096313F" w:rsidRDefault="00DD039F" w:rsidP="00213370">
            <w:pPr>
              <w:jc w:val="right"/>
              <w:rPr>
                <w:del w:id="2255" w:author="Lucy Marshall" w:date="2019-06-30T09:03:00Z"/>
                <w:rFonts w:ascii="Arial" w:eastAsia="Times New Roman" w:hAnsi="Arial" w:cs="Arial"/>
                <w:sz w:val="18"/>
                <w:szCs w:val="18"/>
                <w:lang w:eastAsia="en-GB"/>
              </w:rPr>
            </w:pPr>
            <w:del w:id="2256" w:author="Lucy Marshall" w:date="2019-06-30T09:03:00Z">
              <w:r w:rsidRPr="0051745E" w:rsidDel="0096313F">
                <w:rPr>
                  <w:rFonts w:ascii="Arial" w:eastAsia="Times New Roman" w:hAnsi="Arial" w:cs="Arial"/>
                  <w:sz w:val="18"/>
                  <w:szCs w:val="18"/>
                  <w:lang w:eastAsia="en-GB"/>
                </w:rPr>
                <w:delText>-0.060</w:delText>
              </w:r>
            </w:del>
          </w:p>
        </w:tc>
        <w:tc>
          <w:tcPr>
            <w:tcW w:w="1120" w:type="dxa"/>
            <w:tcBorders>
              <w:top w:val="nil"/>
              <w:left w:val="nil"/>
              <w:bottom w:val="nil"/>
              <w:right w:val="single" w:sz="4" w:space="0" w:color="E0E0E0"/>
            </w:tcBorders>
            <w:noWrap/>
            <w:hideMark/>
          </w:tcPr>
          <w:p w14:paraId="41E77FA8" w14:textId="03AD8E9F" w:rsidR="00DD039F" w:rsidRPr="0051745E" w:rsidDel="0096313F" w:rsidRDefault="00DD039F" w:rsidP="00213370">
            <w:pPr>
              <w:jc w:val="right"/>
              <w:rPr>
                <w:del w:id="2257" w:author="Lucy Marshall" w:date="2019-06-30T09:03:00Z"/>
                <w:rFonts w:ascii="Arial" w:eastAsia="Times New Roman" w:hAnsi="Arial" w:cs="Arial"/>
                <w:sz w:val="18"/>
                <w:szCs w:val="18"/>
                <w:lang w:eastAsia="en-GB"/>
              </w:rPr>
            </w:pPr>
            <w:del w:id="2258" w:author="Lucy Marshall" w:date="2019-06-30T09:03:00Z">
              <w:r w:rsidRPr="0051745E" w:rsidDel="0096313F">
                <w:rPr>
                  <w:rFonts w:ascii="Arial" w:eastAsia="Times New Roman" w:hAnsi="Arial" w:cs="Arial"/>
                  <w:sz w:val="18"/>
                  <w:szCs w:val="18"/>
                  <w:lang w:eastAsia="en-GB"/>
                </w:rPr>
                <w:delText>0.297</w:delText>
              </w:r>
            </w:del>
          </w:p>
        </w:tc>
        <w:tc>
          <w:tcPr>
            <w:tcW w:w="1080" w:type="dxa"/>
          </w:tcPr>
          <w:p w14:paraId="69191A6F" w14:textId="34451DD7" w:rsidR="00DD039F" w:rsidRPr="0051745E" w:rsidDel="0096313F" w:rsidRDefault="00DD039F" w:rsidP="00213370">
            <w:pPr>
              <w:jc w:val="right"/>
              <w:rPr>
                <w:del w:id="225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317FC54" w14:textId="5A64D9E4" w:rsidR="00DD039F" w:rsidRPr="0051745E" w:rsidDel="0096313F" w:rsidRDefault="00DD039F" w:rsidP="00213370">
            <w:pPr>
              <w:jc w:val="right"/>
              <w:rPr>
                <w:del w:id="2260" w:author="Lucy Marshall" w:date="2019-06-30T09:03:00Z"/>
                <w:rFonts w:ascii="Arial" w:eastAsia="Times New Roman" w:hAnsi="Arial" w:cs="Arial"/>
                <w:sz w:val="18"/>
                <w:szCs w:val="18"/>
                <w:lang w:eastAsia="en-GB"/>
              </w:rPr>
            </w:pPr>
            <w:del w:id="226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4A37DA7D" w14:textId="4EAB7373" w:rsidR="00DD039F" w:rsidRPr="0051745E" w:rsidDel="0096313F" w:rsidRDefault="00DD039F" w:rsidP="00213370">
            <w:pPr>
              <w:jc w:val="right"/>
              <w:rPr>
                <w:del w:id="2262" w:author="Lucy Marshall" w:date="2019-06-30T09:03:00Z"/>
                <w:rFonts w:ascii="Arial" w:eastAsia="Times New Roman" w:hAnsi="Arial" w:cs="Arial"/>
                <w:sz w:val="18"/>
                <w:szCs w:val="18"/>
                <w:lang w:eastAsia="en-GB"/>
              </w:rPr>
            </w:pPr>
            <w:del w:id="2263" w:author="Lucy Marshall" w:date="2019-06-30T09:03:00Z">
              <w:r w:rsidRPr="0051745E" w:rsidDel="0096313F">
                <w:rPr>
                  <w:rFonts w:ascii="Arial" w:eastAsia="Times New Roman" w:hAnsi="Arial" w:cs="Arial"/>
                  <w:sz w:val="18"/>
                  <w:szCs w:val="18"/>
                  <w:lang w:eastAsia="en-GB"/>
                </w:rPr>
                <w:delText>-0.90</w:delText>
              </w:r>
            </w:del>
          </w:p>
        </w:tc>
        <w:tc>
          <w:tcPr>
            <w:tcW w:w="1480" w:type="dxa"/>
            <w:noWrap/>
            <w:hideMark/>
          </w:tcPr>
          <w:p w14:paraId="5BC5BB30" w14:textId="13AB7471" w:rsidR="00DD039F" w:rsidRPr="0051745E" w:rsidDel="0096313F" w:rsidRDefault="00DD039F" w:rsidP="00213370">
            <w:pPr>
              <w:jc w:val="right"/>
              <w:rPr>
                <w:del w:id="2264" w:author="Lucy Marshall" w:date="2019-06-30T09:03:00Z"/>
                <w:rFonts w:ascii="Arial" w:eastAsia="Times New Roman" w:hAnsi="Arial" w:cs="Arial"/>
                <w:sz w:val="18"/>
                <w:szCs w:val="18"/>
                <w:lang w:eastAsia="en-GB"/>
              </w:rPr>
            </w:pPr>
            <w:del w:id="2265" w:author="Lucy Marshall" w:date="2019-06-30T09:03:00Z">
              <w:r w:rsidRPr="0051745E" w:rsidDel="0096313F">
                <w:rPr>
                  <w:rFonts w:ascii="Arial" w:eastAsia="Times New Roman" w:hAnsi="Arial" w:cs="Arial"/>
                  <w:sz w:val="18"/>
                  <w:szCs w:val="18"/>
                  <w:lang w:eastAsia="en-GB"/>
                </w:rPr>
                <w:delText>0.78</w:delText>
              </w:r>
            </w:del>
          </w:p>
        </w:tc>
      </w:tr>
      <w:tr w:rsidR="00DD039F" w:rsidRPr="00A44F44" w:rsidDel="0096313F" w14:paraId="610D9823" w14:textId="0FF1C9CA" w:rsidTr="00213370">
        <w:trPr>
          <w:trHeight w:val="360"/>
          <w:del w:id="2266"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7A221E05" w14:textId="20773744" w:rsidR="00DD039F" w:rsidRPr="0051745E" w:rsidDel="0096313F" w:rsidRDefault="00DD039F" w:rsidP="00213370">
            <w:pPr>
              <w:rPr>
                <w:del w:id="2267" w:author="Lucy Marshall" w:date="2019-06-30T09:03:00Z"/>
                <w:rFonts w:ascii="Arial" w:eastAsia="Times New Roman" w:hAnsi="Arial" w:cs="Arial"/>
                <w:sz w:val="18"/>
                <w:szCs w:val="18"/>
                <w:lang w:eastAsia="en-GB"/>
              </w:rPr>
            </w:pPr>
            <w:del w:id="2268" w:author="Lucy Marshall" w:date="2019-06-30T09:03:00Z">
              <w:r w:rsidRPr="0051745E" w:rsidDel="0096313F">
                <w:rPr>
                  <w:rFonts w:ascii="Arial" w:eastAsia="Times New Roman" w:hAnsi="Arial" w:cs="Arial"/>
                  <w:sz w:val="18"/>
                  <w:szCs w:val="18"/>
                  <w:lang w:eastAsia="en-GB"/>
                </w:rPr>
                <w:delText>Fish to shark off show</w:delText>
              </w:r>
            </w:del>
          </w:p>
        </w:tc>
        <w:tc>
          <w:tcPr>
            <w:tcW w:w="1740" w:type="dxa"/>
            <w:vMerge w:val="restart"/>
            <w:tcBorders>
              <w:top w:val="single" w:sz="4" w:space="0" w:color="C0C0C0"/>
              <w:left w:val="nil"/>
              <w:bottom w:val="nil"/>
              <w:right w:val="nil"/>
            </w:tcBorders>
            <w:shd w:val="clear" w:color="auto" w:fill="E0E0E0"/>
            <w:hideMark/>
          </w:tcPr>
          <w:p w14:paraId="09E6ABA4" w14:textId="662C0E72" w:rsidR="00DD039F" w:rsidRPr="0051745E" w:rsidDel="0096313F" w:rsidRDefault="00DD039F" w:rsidP="00213370">
            <w:pPr>
              <w:rPr>
                <w:del w:id="2269" w:author="Lucy Marshall" w:date="2019-06-30T09:03:00Z"/>
                <w:rFonts w:ascii="Arial" w:eastAsia="Times New Roman" w:hAnsi="Arial" w:cs="Arial"/>
                <w:sz w:val="18"/>
                <w:szCs w:val="18"/>
                <w:lang w:eastAsia="en-GB"/>
              </w:rPr>
            </w:pPr>
            <w:del w:id="2270"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715375F0" w14:textId="193A8AD2" w:rsidR="00DD039F" w:rsidRPr="0051745E" w:rsidDel="0096313F" w:rsidRDefault="00DD039F" w:rsidP="00213370">
            <w:pPr>
              <w:rPr>
                <w:del w:id="2271" w:author="Lucy Marshall" w:date="2019-06-30T09:03:00Z"/>
                <w:rFonts w:ascii="Arial" w:eastAsia="Times New Roman" w:hAnsi="Arial" w:cs="Arial"/>
                <w:sz w:val="18"/>
                <w:szCs w:val="18"/>
                <w:lang w:eastAsia="en-GB"/>
              </w:rPr>
            </w:pPr>
            <w:del w:id="227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29E05D58" w14:textId="3104672B" w:rsidR="00DD039F" w:rsidRPr="0051745E" w:rsidDel="0096313F" w:rsidRDefault="00DD039F" w:rsidP="00213370">
            <w:pPr>
              <w:jc w:val="right"/>
              <w:rPr>
                <w:del w:id="2273" w:author="Lucy Marshall" w:date="2019-06-30T09:03:00Z"/>
                <w:rFonts w:ascii="Arial" w:eastAsia="Times New Roman" w:hAnsi="Arial" w:cs="Arial"/>
                <w:sz w:val="18"/>
                <w:szCs w:val="18"/>
                <w:lang w:eastAsia="en-GB"/>
              </w:rPr>
            </w:pPr>
            <w:del w:id="2274" w:author="Lucy Marshall" w:date="2019-06-30T09:03:00Z">
              <w:r w:rsidRPr="0051745E" w:rsidDel="0096313F">
                <w:rPr>
                  <w:rFonts w:ascii="Arial" w:eastAsia="Times New Roman" w:hAnsi="Arial" w:cs="Arial"/>
                  <w:sz w:val="18"/>
                  <w:szCs w:val="18"/>
                  <w:lang w:eastAsia="en-GB"/>
                </w:rPr>
                <w:delText>.993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1F69B4D7" w14:textId="62D9C903" w:rsidR="00DD039F" w:rsidRPr="0051745E" w:rsidDel="0096313F" w:rsidRDefault="00DD039F" w:rsidP="00213370">
            <w:pPr>
              <w:jc w:val="right"/>
              <w:rPr>
                <w:del w:id="2275" w:author="Lucy Marshall" w:date="2019-06-30T09:03:00Z"/>
                <w:rFonts w:ascii="Arial" w:eastAsia="Times New Roman" w:hAnsi="Arial" w:cs="Arial"/>
                <w:sz w:val="18"/>
                <w:szCs w:val="18"/>
                <w:lang w:eastAsia="en-GB"/>
              </w:rPr>
            </w:pPr>
            <w:del w:id="2276" w:author="Lucy Marshall" w:date="2019-06-30T09:03:00Z">
              <w:r w:rsidRPr="0051745E" w:rsidDel="0096313F">
                <w:rPr>
                  <w:rFonts w:ascii="Arial" w:eastAsia="Times New Roman" w:hAnsi="Arial" w:cs="Arial"/>
                  <w:sz w:val="18"/>
                  <w:szCs w:val="18"/>
                  <w:lang w:eastAsia="en-GB"/>
                </w:rPr>
                <w:delText>0.252</w:delText>
              </w:r>
            </w:del>
          </w:p>
        </w:tc>
        <w:tc>
          <w:tcPr>
            <w:tcW w:w="1080" w:type="dxa"/>
            <w:tcBorders>
              <w:top w:val="single" w:sz="4" w:space="0" w:color="C0C0C0"/>
              <w:left w:val="nil"/>
              <w:bottom w:val="single" w:sz="4" w:space="0" w:color="C0C0C0"/>
              <w:right w:val="nil"/>
            </w:tcBorders>
          </w:tcPr>
          <w:p w14:paraId="354B549A" w14:textId="58016C61" w:rsidR="00DD039F" w:rsidRPr="0051745E" w:rsidDel="0096313F" w:rsidRDefault="00DD039F" w:rsidP="00213370">
            <w:pPr>
              <w:jc w:val="right"/>
              <w:rPr>
                <w:del w:id="2277"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5F97023" w14:textId="3E049A25" w:rsidR="00DD039F" w:rsidRPr="0051745E" w:rsidDel="0096313F" w:rsidRDefault="00DD039F" w:rsidP="00213370">
            <w:pPr>
              <w:jc w:val="right"/>
              <w:rPr>
                <w:del w:id="2278" w:author="Lucy Marshall" w:date="2019-06-30T09:03:00Z"/>
                <w:rFonts w:ascii="Arial" w:eastAsia="Times New Roman" w:hAnsi="Arial" w:cs="Arial"/>
                <w:sz w:val="18"/>
                <w:szCs w:val="18"/>
                <w:lang w:eastAsia="en-GB"/>
              </w:rPr>
            </w:pPr>
            <w:del w:id="2279"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single" w:sz="4" w:space="0" w:color="C0C0C0"/>
              <w:left w:val="nil"/>
              <w:bottom w:val="single" w:sz="4" w:space="0" w:color="C0C0C0"/>
              <w:right w:val="single" w:sz="4" w:space="0" w:color="E0E0E0"/>
            </w:tcBorders>
            <w:noWrap/>
            <w:hideMark/>
          </w:tcPr>
          <w:p w14:paraId="6D4FC089" w14:textId="29E7ED42" w:rsidR="00DD039F" w:rsidRPr="0051745E" w:rsidDel="0096313F" w:rsidRDefault="00DD039F" w:rsidP="00213370">
            <w:pPr>
              <w:jc w:val="right"/>
              <w:rPr>
                <w:del w:id="2280" w:author="Lucy Marshall" w:date="2019-06-30T09:03:00Z"/>
                <w:rFonts w:ascii="Arial" w:eastAsia="Times New Roman" w:hAnsi="Arial" w:cs="Arial"/>
                <w:sz w:val="18"/>
                <w:szCs w:val="18"/>
                <w:lang w:eastAsia="en-GB"/>
              </w:rPr>
            </w:pPr>
            <w:del w:id="2281" w:author="Lucy Marshall" w:date="2019-06-30T09:03:00Z">
              <w:r w:rsidRPr="0051745E" w:rsidDel="0096313F">
                <w:rPr>
                  <w:rFonts w:ascii="Arial" w:eastAsia="Times New Roman" w:hAnsi="Arial" w:cs="Arial"/>
                  <w:sz w:val="18"/>
                  <w:szCs w:val="18"/>
                  <w:lang w:eastAsia="en-GB"/>
                </w:rPr>
                <w:delText>0.28</w:delText>
              </w:r>
            </w:del>
          </w:p>
        </w:tc>
        <w:tc>
          <w:tcPr>
            <w:tcW w:w="1480" w:type="dxa"/>
            <w:tcBorders>
              <w:top w:val="single" w:sz="4" w:space="0" w:color="C0C0C0"/>
              <w:left w:val="nil"/>
              <w:bottom w:val="single" w:sz="4" w:space="0" w:color="C0C0C0"/>
              <w:right w:val="nil"/>
            </w:tcBorders>
            <w:noWrap/>
            <w:hideMark/>
          </w:tcPr>
          <w:p w14:paraId="279A2F19" w14:textId="46C85F03" w:rsidR="00DD039F" w:rsidRPr="0051745E" w:rsidDel="0096313F" w:rsidRDefault="00DD039F" w:rsidP="00213370">
            <w:pPr>
              <w:jc w:val="right"/>
              <w:rPr>
                <w:del w:id="2282" w:author="Lucy Marshall" w:date="2019-06-30T09:03:00Z"/>
                <w:rFonts w:ascii="Arial" w:eastAsia="Times New Roman" w:hAnsi="Arial" w:cs="Arial"/>
                <w:sz w:val="18"/>
                <w:szCs w:val="18"/>
                <w:lang w:eastAsia="en-GB"/>
              </w:rPr>
            </w:pPr>
            <w:del w:id="2283" w:author="Lucy Marshall" w:date="2019-06-30T09:03:00Z">
              <w:r w:rsidRPr="0051745E" w:rsidDel="0096313F">
                <w:rPr>
                  <w:rFonts w:ascii="Arial" w:eastAsia="Times New Roman" w:hAnsi="Arial" w:cs="Arial"/>
                  <w:sz w:val="18"/>
                  <w:szCs w:val="18"/>
                  <w:lang w:eastAsia="en-GB"/>
                </w:rPr>
                <w:delText>1.71</w:delText>
              </w:r>
            </w:del>
          </w:p>
        </w:tc>
      </w:tr>
      <w:tr w:rsidR="00DD039F" w:rsidRPr="00A44F44" w:rsidDel="0096313F" w14:paraId="009C0904" w14:textId="0635FD6A" w:rsidTr="00213370">
        <w:trPr>
          <w:trHeight w:val="340"/>
          <w:del w:id="2284" w:author="Lucy Marshall" w:date="2019-06-30T09:03:00Z"/>
        </w:trPr>
        <w:tc>
          <w:tcPr>
            <w:tcW w:w="0" w:type="auto"/>
            <w:vMerge/>
            <w:tcBorders>
              <w:top w:val="single" w:sz="4" w:space="0" w:color="C0C0C0"/>
              <w:left w:val="nil"/>
              <w:bottom w:val="nil"/>
              <w:right w:val="nil"/>
            </w:tcBorders>
            <w:vAlign w:val="center"/>
            <w:hideMark/>
          </w:tcPr>
          <w:p w14:paraId="6192708C" w14:textId="49D6F9BD" w:rsidR="00DD039F" w:rsidRPr="0051745E" w:rsidDel="0096313F" w:rsidRDefault="00DD039F" w:rsidP="00213370">
            <w:pPr>
              <w:rPr>
                <w:del w:id="228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9F49209" w14:textId="573799B5" w:rsidR="00DD039F" w:rsidRPr="0051745E" w:rsidDel="0096313F" w:rsidRDefault="00DD039F" w:rsidP="00213370">
            <w:pPr>
              <w:rPr>
                <w:del w:id="228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69341AE" w14:textId="14A2D5BF" w:rsidR="00DD039F" w:rsidRPr="0051745E" w:rsidDel="0096313F" w:rsidRDefault="00DD039F" w:rsidP="00213370">
            <w:pPr>
              <w:rPr>
                <w:del w:id="2287" w:author="Lucy Marshall" w:date="2019-06-30T09:03:00Z"/>
                <w:rFonts w:ascii="Arial" w:eastAsia="Times New Roman" w:hAnsi="Arial" w:cs="Arial"/>
                <w:sz w:val="18"/>
                <w:szCs w:val="18"/>
                <w:lang w:eastAsia="en-GB"/>
              </w:rPr>
            </w:pPr>
            <w:del w:id="2288"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1A4B84F5" w14:textId="756229D2" w:rsidR="00DD039F" w:rsidRPr="0051745E" w:rsidDel="0096313F" w:rsidRDefault="00DD039F" w:rsidP="00213370">
            <w:pPr>
              <w:jc w:val="right"/>
              <w:rPr>
                <w:del w:id="2289" w:author="Lucy Marshall" w:date="2019-06-30T09:03:00Z"/>
                <w:rFonts w:ascii="Arial" w:eastAsia="Times New Roman" w:hAnsi="Arial" w:cs="Arial"/>
                <w:sz w:val="18"/>
                <w:szCs w:val="18"/>
                <w:lang w:eastAsia="en-GB"/>
              </w:rPr>
            </w:pPr>
            <w:del w:id="2290" w:author="Lucy Marshall" w:date="2019-06-30T09:03:00Z">
              <w:r w:rsidRPr="0051745E" w:rsidDel="0096313F">
                <w:rPr>
                  <w:rFonts w:ascii="Arial" w:eastAsia="Times New Roman" w:hAnsi="Arial" w:cs="Arial"/>
                  <w:sz w:val="18"/>
                  <w:szCs w:val="18"/>
                  <w:lang w:eastAsia="en-GB"/>
                </w:rPr>
                <w:delText>0.521</w:delText>
              </w:r>
            </w:del>
          </w:p>
        </w:tc>
        <w:tc>
          <w:tcPr>
            <w:tcW w:w="1120" w:type="dxa"/>
            <w:tcBorders>
              <w:top w:val="nil"/>
              <w:left w:val="nil"/>
              <w:bottom w:val="single" w:sz="4" w:space="0" w:color="C0C0C0"/>
              <w:right w:val="single" w:sz="4" w:space="0" w:color="E0E0E0"/>
            </w:tcBorders>
            <w:noWrap/>
            <w:hideMark/>
          </w:tcPr>
          <w:p w14:paraId="5E386F30" w14:textId="4A8BBDD5" w:rsidR="00DD039F" w:rsidRPr="0051745E" w:rsidDel="0096313F" w:rsidRDefault="00DD039F" w:rsidP="00213370">
            <w:pPr>
              <w:jc w:val="right"/>
              <w:rPr>
                <w:del w:id="2291" w:author="Lucy Marshall" w:date="2019-06-30T09:03:00Z"/>
                <w:rFonts w:ascii="Arial" w:eastAsia="Times New Roman" w:hAnsi="Arial" w:cs="Arial"/>
                <w:sz w:val="18"/>
                <w:szCs w:val="18"/>
                <w:lang w:eastAsia="en-GB"/>
              </w:rPr>
            </w:pPr>
            <w:del w:id="2292" w:author="Lucy Marshall" w:date="2019-06-30T09:03:00Z">
              <w:r w:rsidRPr="0051745E" w:rsidDel="0096313F">
                <w:rPr>
                  <w:rFonts w:ascii="Arial" w:eastAsia="Times New Roman" w:hAnsi="Arial" w:cs="Arial"/>
                  <w:sz w:val="18"/>
                  <w:szCs w:val="18"/>
                  <w:lang w:eastAsia="en-GB"/>
                </w:rPr>
                <w:delText>0.223</w:delText>
              </w:r>
            </w:del>
          </w:p>
        </w:tc>
        <w:tc>
          <w:tcPr>
            <w:tcW w:w="1080" w:type="dxa"/>
            <w:tcBorders>
              <w:top w:val="nil"/>
              <w:left w:val="nil"/>
              <w:bottom w:val="single" w:sz="4" w:space="0" w:color="C0C0C0"/>
              <w:right w:val="nil"/>
            </w:tcBorders>
          </w:tcPr>
          <w:p w14:paraId="360E6984" w14:textId="6DFE6CA4" w:rsidR="00DD039F" w:rsidRPr="0051745E" w:rsidDel="0096313F" w:rsidRDefault="00DD039F" w:rsidP="00213370">
            <w:pPr>
              <w:jc w:val="right"/>
              <w:rPr>
                <w:del w:id="229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1F2C810" w14:textId="51F9BF36" w:rsidR="00DD039F" w:rsidRPr="0051745E" w:rsidDel="0096313F" w:rsidRDefault="00DD039F" w:rsidP="00213370">
            <w:pPr>
              <w:jc w:val="right"/>
              <w:rPr>
                <w:del w:id="2294" w:author="Lucy Marshall" w:date="2019-06-30T09:03:00Z"/>
                <w:rFonts w:ascii="Arial" w:eastAsia="Times New Roman" w:hAnsi="Arial" w:cs="Arial"/>
                <w:sz w:val="18"/>
                <w:szCs w:val="18"/>
                <w:lang w:eastAsia="en-GB"/>
              </w:rPr>
            </w:pPr>
            <w:del w:id="2295" w:author="Lucy Marshall" w:date="2019-06-30T09:03:00Z">
              <w:r w:rsidRPr="0051745E" w:rsidDel="0096313F">
                <w:rPr>
                  <w:rFonts w:ascii="Arial" w:eastAsia="Times New Roman" w:hAnsi="Arial" w:cs="Arial"/>
                  <w:sz w:val="18"/>
                  <w:szCs w:val="18"/>
                  <w:lang w:eastAsia="en-GB"/>
                </w:rPr>
                <w:delText>0.203</w:delText>
              </w:r>
            </w:del>
          </w:p>
        </w:tc>
        <w:tc>
          <w:tcPr>
            <w:tcW w:w="1480" w:type="dxa"/>
            <w:tcBorders>
              <w:top w:val="nil"/>
              <w:left w:val="nil"/>
              <w:bottom w:val="single" w:sz="4" w:space="0" w:color="C0C0C0"/>
              <w:right w:val="single" w:sz="4" w:space="0" w:color="E0E0E0"/>
            </w:tcBorders>
            <w:noWrap/>
            <w:hideMark/>
          </w:tcPr>
          <w:p w14:paraId="39F20938" w14:textId="5179918F" w:rsidR="00DD039F" w:rsidRPr="0051745E" w:rsidDel="0096313F" w:rsidRDefault="00DD039F" w:rsidP="00213370">
            <w:pPr>
              <w:jc w:val="right"/>
              <w:rPr>
                <w:del w:id="2296" w:author="Lucy Marshall" w:date="2019-06-30T09:03:00Z"/>
                <w:rFonts w:ascii="Arial" w:eastAsia="Times New Roman" w:hAnsi="Arial" w:cs="Arial"/>
                <w:sz w:val="18"/>
                <w:szCs w:val="18"/>
                <w:lang w:eastAsia="en-GB"/>
              </w:rPr>
            </w:pPr>
            <w:del w:id="2297" w:author="Lucy Marshall" w:date="2019-06-30T09:03:00Z">
              <w:r w:rsidRPr="0051745E" w:rsidDel="0096313F">
                <w:rPr>
                  <w:rFonts w:ascii="Arial" w:eastAsia="Times New Roman" w:hAnsi="Arial" w:cs="Arial"/>
                  <w:sz w:val="18"/>
                  <w:szCs w:val="18"/>
                  <w:lang w:eastAsia="en-GB"/>
                </w:rPr>
                <w:delText>-0.11</w:delText>
              </w:r>
            </w:del>
          </w:p>
        </w:tc>
        <w:tc>
          <w:tcPr>
            <w:tcW w:w="1480" w:type="dxa"/>
            <w:tcBorders>
              <w:top w:val="nil"/>
              <w:left w:val="nil"/>
              <w:bottom w:val="single" w:sz="4" w:space="0" w:color="C0C0C0"/>
              <w:right w:val="nil"/>
            </w:tcBorders>
            <w:noWrap/>
            <w:hideMark/>
          </w:tcPr>
          <w:p w14:paraId="15588968" w14:textId="74413FB5" w:rsidR="00DD039F" w:rsidRPr="0051745E" w:rsidDel="0096313F" w:rsidRDefault="00DD039F" w:rsidP="00213370">
            <w:pPr>
              <w:jc w:val="right"/>
              <w:rPr>
                <w:del w:id="2298" w:author="Lucy Marshall" w:date="2019-06-30T09:03:00Z"/>
                <w:rFonts w:ascii="Arial" w:eastAsia="Times New Roman" w:hAnsi="Arial" w:cs="Arial"/>
                <w:sz w:val="18"/>
                <w:szCs w:val="18"/>
                <w:lang w:eastAsia="en-GB"/>
              </w:rPr>
            </w:pPr>
            <w:del w:id="2299" w:author="Lucy Marshall" w:date="2019-06-30T09:03:00Z">
              <w:r w:rsidRPr="0051745E" w:rsidDel="0096313F">
                <w:rPr>
                  <w:rFonts w:ascii="Arial" w:eastAsia="Times New Roman" w:hAnsi="Arial" w:cs="Arial"/>
                  <w:sz w:val="18"/>
                  <w:szCs w:val="18"/>
                  <w:lang w:eastAsia="en-GB"/>
                </w:rPr>
                <w:delText>1.15</w:delText>
              </w:r>
            </w:del>
          </w:p>
        </w:tc>
      </w:tr>
      <w:tr w:rsidR="00DD039F" w:rsidRPr="00A44F44" w:rsidDel="0096313F" w14:paraId="2469C6F7" w14:textId="35130104" w:rsidTr="00213370">
        <w:trPr>
          <w:trHeight w:val="360"/>
          <w:del w:id="2300" w:author="Lucy Marshall" w:date="2019-06-30T09:03:00Z"/>
        </w:trPr>
        <w:tc>
          <w:tcPr>
            <w:tcW w:w="0" w:type="auto"/>
            <w:vMerge/>
            <w:tcBorders>
              <w:top w:val="single" w:sz="4" w:space="0" w:color="C0C0C0"/>
              <w:left w:val="nil"/>
              <w:bottom w:val="nil"/>
              <w:right w:val="nil"/>
            </w:tcBorders>
            <w:vAlign w:val="center"/>
            <w:hideMark/>
          </w:tcPr>
          <w:p w14:paraId="7D1294B3" w14:textId="60478C52" w:rsidR="00DD039F" w:rsidRPr="0051745E" w:rsidDel="0096313F" w:rsidRDefault="00DD039F" w:rsidP="00213370">
            <w:pPr>
              <w:rPr>
                <w:del w:id="230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CDF8459" w14:textId="33DF0433" w:rsidR="00DD039F" w:rsidRPr="0051745E" w:rsidDel="0096313F" w:rsidRDefault="00DD039F" w:rsidP="00213370">
            <w:pPr>
              <w:rPr>
                <w:del w:id="230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5E5304F" w14:textId="578B5A9D" w:rsidR="00DD039F" w:rsidRPr="0051745E" w:rsidDel="0096313F" w:rsidRDefault="00DD039F" w:rsidP="00213370">
            <w:pPr>
              <w:rPr>
                <w:del w:id="2303" w:author="Lucy Marshall" w:date="2019-06-30T09:03:00Z"/>
                <w:rFonts w:ascii="Arial" w:eastAsia="Times New Roman" w:hAnsi="Arial" w:cs="Arial"/>
                <w:sz w:val="18"/>
                <w:szCs w:val="18"/>
                <w:lang w:eastAsia="en-GB"/>
              </w:rPr>
            </w:pPr>
            <w:del w:id="230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347B28B5" w14:textId="0754CA5A" w:rsidR="00DD039F" w:rsidRPr="0051745E" w:rsidDel="0096313F" w:rsidRDefault="00DD039F" w:rsidP="00213370">
            <w:pPr>
              <w:jc w:val="right"/>
              <w:rPr>
                <w:del w:id="2305" w:author="Lucy Marshall" w:date="2019-06-30T09:03:00Z"/>
                <w:rFonts w:ascii="Arial" w:eastAsia="Times New Roman" w:hAnsi="Arial" w:cs="Arial"/>
                <w:sz w:val="18"/>
                <w:szCs w:val="18"/>
                <w:lang w:eastAsia="en-GB"/>
              </w:rPr>
            </w:pPr>
            <w:del w:id="2306" w:author="Lucy Marshall" w:date="2019-06-30T09:03:00Z">
              <w:r w:rsidRPr="0051745E" w:rsidDel="0096313F">
                <w:rPr>
                  <w:rFonts w:ascii="Arial" w:eastAsia="Times New Roman" w:hAnsi="Arial" w:cs="Arial"/>
                  <w:sz w:val="18"/>
                  <w:szCs w:val="18"/>
                  <w:lang w:eastAsia="en-GB"/>
                </w:rPr>
                <w:delText>1.005</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3D571B5" w14:textId="685A08EC" w:rsidR="00DD039F" w:rsidRPr="0051745E" w:rsidDel="0096313F" w:rsidRDefault="00DD039F" w:rsidP="00213370">
            <w:pPr>
              <w:jc w:val="right"/>
              <w:rPr>
                <w:del w:id="2307" w:author="Lucy Marshall" w:date="2019-06-30T09:03:00Z"/>
                <w:rFonts w:ascii="Arial" w:eastAsia="Times New Roman" w:hAnsi="Arial" w:cs="Arial"/>
                <w:sz w:val="18"/>
                <w:szCs w:val="18"/>
                <w:lang w:eastAsia="en-GB"/>
              </w:rPr>
            </w:pPr>
            <w:del w:id="2308" w:author="Lucy Marshall" w:date="2019-06-30T09:03:00Z">
              <w:r w:rsidRPr="0051745E" w:rsidDel="0096313F">
                <w:rPr>
                  <w:rFonts w:ascii="Arial" w:eastAsia="Times New Roman" w:hAnsi="Arial" w:cs="Arial"/>
                  <w:sz w:val="18"/>
                  <w:szCs w:val="18"/>
                  <w:lang w:eastAsia="en-GB"/>
                </w:rPr>
                <w:delText>0.227</w:delText>
              </w:r>
            </w:del>
          </w:p>
        </w:tc>
        <w:tc>
          <w:tcPr>
            <w:tcW w:w="1080" w:type="dxa"/>
            <w:tcBorders>
              <w:top w:val="nil"/>
              <w:left w:val="nil"/>
              <w:bottom w:val="single" w:sz="4" w:space="0" w:color="C0C0C0"/>
              <w:right w:val="nil"/>
            </w:tcBorders>
          </w:tcPr>
          <w:p w14:paraId="5E78114E" w14:textId="61152258" w:rsidR="00DD039F" w:rsidRPr="0051745E" w:rsidDel="0096313F" w:rsidRDefault="00DD039F" w:rsidP="00213370">
            <w:pPr>
              <w:jc w:val="right"/>
              <w:rPr>
                <w:del w:id="230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F3CD48C" w14:textId="05942C40" w:rsidR="00DD039F" w:rsidRPr="0051745E" w:rsidDel="0096313F" w:rsidRDefault="00DD039F" w:rsidP="00213370">
            <w:pPr>
              <w:jc w:val="right"/>
              <w:rPr>
                <w:del w:id="2310" w:author="Lucy Marshall" w:date="2019-06-30T09:03:00Z"/>
                <w:rFonts w:ascii="Arial" w:eastAsia="Times New Roman" w:hAnsi="Arial" w:cs="Arial"/>
                <w:sz w:val="18"/>
                <w:szCs w:val="18"/>
                <w:lang w:eastAsia="en-GB"/>
              </w:rPr>
            </w:pPr>
            <w:del w:id="2311"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1BB2D854" w14:textId="5B66725B" w:rsidR="00DD039F" w:rsidRPr="0051745E" w:rsidDel="0096313F" w:rsidRDefault="00DD039F" w:rsidP="00213370">
            <w:pPr>
              <w:jc w:val="right"/>
              <w:rPr>
                <w:del w:id="2312" w:author="Lucy Marshall" w:date="2019-06-30T09:03:00Z"/>
                <w:rFonts w:ascii="Arial" w:eastAsia="Times New Roman" w:hAnsi="Arial" w:cs="Arial"/>
                <w:sz w:val="18"/>
                <w:szCs w:val="18"/>
                <w:lang w:eastAsia="en-GB"/>
              </w:rPr>
            </w:pPr>
            <w:del w:id="2313" w:author="Lucy Marshall" w:date="2019-06-30T09:03:00Z">
              <w:r w:rsidRPr="0051745E" w:rsidDel="0096313F">
                <w:rPr>
                  <w:rFonts w:ascii="Arial" w:eastAsia="Times New Roman" w:hAnsi="Arial" w:cs="Arial"/>
                  <w:sz w:val="18"/>
                  <w:szCs w:val="18"/>
                  <w:lang w:eastAsia="en-GB"/>
                </w:rPr>
                <w:delText>0.36</w:delText>
              </w:r>
            </w:del>
          </w:p>
        </w:tc>
        <w:tc>
          <w:tcPr>
            <w:tcW w:w="1480" w:type="dxa"/>
            <w:tcBorders>
              <w:top w:val="nil"/>
              <w:left w:val="nil"/>
              <w:bottom w:val="single" w:sz="4" w:space="0" w:color="C0C0C0"/>
              <w:right w:val="nil"/>
            </w:tcBorders>
            <w:noWrap/>
            <w:hideMark/>
          </w:tcPr>
          <w:p w14:paraId="3721BD59" w14:textId="5691DE89" w:rsidR="00DD039F" w:rsidRPr="0051745E" w:rsidDel="0096313F" w:rsidRDefault="00DD039F" w:rsidP="00213370">
            <w:pPr>
              <w:jc w:val="right"/>
              <w:rPr>
                <w:del w:id="2314" w:author="Lucy Marshall" w:date="2019-06-30T09:03:00Z"/>
                <w:rFonts w:ascii="Arial" w:eastAsia="Times New Roman" w:hAnsi="Arial" w:cs="Arial"/>
                <w:sz w:val="18"/>
                <w:szCs w:val="18"/>
                <w:lang w:eastAsia="en-GB"/>
              </w:rPr>
            </w:pPr>
            <w:del w:id="2315" w:author="Lucy Marshall" w:date="2019-06-30T09:03:00Z">
              <w:r w:rsidRPr="0051745E" w:rsidDel="0096313F">
                <w:rPr>
                  <w:rFonts w:ascii="Arial" w:eastAsia="Times New Roman" w:hAnsi="Arial" w:cs="Arial"/>
                  <w:sz w:val="18"/>
                  <w:szCs w:val="18"/>
                  <w:lang w:eastAsia="en-GB"/>
                </w:rPr>
                <w:delText>1.65</w:delText>
              </w:r>
            </w:del>
          </w:p>
        </w:tc>
      </w:tr>
      <w:tr w:rsidR="00DD039F" w:rsidRPr="00A44F44" w:rsidDel="0096313F" w14:paraId="6A18D3A3" w14:textId="5D4CB49F" w:rsidTr="00213370">
        <w:trPr>
          <w:trHeight w:val="360"/>
          <w:del w:id="2316" w:author="Lucy Marshall" w:date="2019-06-30T09:03:00Z"/>
        </w:trPr>
        <w:tc>
          <w:tcPr>
            <w:tcW w:w="0" w:type="auto"/>
            <w:vMerge/>
            <w:tcBorders>
              <w:top w:val="single" w:sz="4" w:space="0" w:color="C0C0C0"/>
              <w:left w:val="nil"/>
              <w:bottom w:val="nil"/>
              <w:right w:val="nil"/>
            </w:tcBorders>
            <w:vAlign w:val="center"/>
            <w:hideMark/>
          </w:tcPr>
          <w:p w14:paraId="0902BE16" w14:textId="351AC8BA" w:rsidR="00DD039F" w:rsidRPr="0051745E" w:rsidDel="0096313F" w:rsidRDefault="00DD039F" w:rsidP="00213370">
            <w:pPr>
              <w:rPr>
                <w:del w:id="231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94308FD" w14:textId="5F934BFA" w:rsidR="00DD039F" w:rsidRPr="0051745E" w:rsidDel="0096313F" w:rsidRDefault="00DD039F" w:rsidP="00213370">
            <w:pPr>
              <w:rPr>
                <w:del w:id="2318" w:author="Lucy Marshall" w:date="2019-06-30T09:03:00Z"/>
                <w:rFonts w:ascii="Arial" w:eastAsia="Times New Roman" w:hAnsi="Arial" w:cs="Arial"/>
                <w:sz w:val="18"/>
                <w:szCs w:val="18"/>
                <w:lang w:eastAsia="en-GB"/>
              </w:rPr>
            </w:pPr>
          </w:p>
        </w:tc>
        <w:tc>
          <w:tcPr>
            <w:tcW w:w="1740" w:type="dxa"/>
            <w:shd w:val="clear" w:color="auto" w:fill="E0E0E0"/>
            <w:hideMark/>
          </w:tcPr>
          <w:p w14:paraId="2BBCB830" w14:textId="37234096" w:rsidR="00DD039F" w:rsidRPr="0051745E" w:rsidDel="0096313F" w:rsidRDefault="00DD039F" w:rsidP="00213370">
            <w:pPr>
              <w:rPr>
                <w:del w:id="2319" w:author="Lucy Marshall" w:date="2019-06-30T09:03:00Z"/>
                <w:rFonts w:ascii="Arial" w:eastAsia="Times New Roman" w:hAnsi="Arial" w:cs="Arial"/>
                <w:sz w:val="18"/>
                <w:szCs w:val="18"/>
                <w:lang w:eastAsia="en-GB"/>
              </w:rPr>
            </w:pPr>
            <w:del w:id="2320"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01F2E0F5" w14:textId="10757FF9" w:rsidR="00DD039F" w:rsidRPr="0051745E" w:rsidDel="0096313F" w:rsidRDefault="00DD039F" w:rsidP="00213370">
            <w:pPr>
              <w:jc w:val="right"/>
              <w:rPr>
                <w:del w:id="2321" w:author="Lucy Marshall" w:date="2019-06-30T09:03:00Z"/>
                <w:rFonts w:ascii="Arial" w:eastAsia="Times New Roman" w:hAnsi="Arial" w:cs="Arial"/>
                <w:sz w:val="18"/>
                <w:szCs w:val="18"/>
                <w:lang w:eastAsia="en-GB"/>
              </w:rPr>
            </w:pPr>
            <w:del w:id="2322" w:author="Lucy Marshall" w:date="2019-06-30T09:03:00Z">
              <w:r w:rsidRPr="0051745E" w:rsidDel="0096313F">
                <w:rPr>
                  <w:rFonts w:ascii="Arial" w:eastAsia="Times New Roman" w:hAnsi="Arial" w:cs="Arial"/>
                  <w:sz w:val="18"/>
                  <w:szCs w:val="18"/>
                  <w:lang w:eastAsia="en-GB"/>
                </w:rPr>
                <w:delText>1.259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5DACD079" w14:textId="56136203" w:rsidR="00DD039F" w:rsidRPr="0051745E" w:rsidDel="0096313F" w:rsidRDefault="00DD039F" w:rsidP="00213370">
            <w:pPr>
              <w:jc w:val="right"/>
              <w:rPr>
                <w:del w:id="2323" w:author="Lucy Marshall" w:date="2019-06-30T09:03:00Z"/>
                <w:rFonts w:ascii="Arial" w:eastAsia="Times New Roman" w:hAnsi="Arial" w:cs="Arial"/>
                <w:sz w:val="18"/>
                <w:szCs w:val="18"/>
                <w:lang w:eastAsia="en-GB"/>
              </w:rPr>
            </w:pPr>
            <w:del w:id="2324" w:author="Lucy Marshall" w:date="2019-06-30T09:03:00Z">
              <w:r w:rsidRPr="0051745E" w:rsidDel="0096313F">
                <w:rPr>
                  <w:rFonts w:ascii="Arial" w:eastAsia="Times New Roman" w:hAnsi="Arial" w:cs="Arial"/>
                  <w:sz w:val="18"/>
                  <w:szCs w:val="18"/>
                  <w:lang w:eastAsia="en-GB"/>
                </w:rPr>
                <w:delText>0.256</w:delText>
              </w:r>
            </w:del>
          </w:p>
        </w:tc>
        <w:tc>
          <w:tcPr>
            <w:tcW w:w="1080" w:type="dxa"/>
          </w:tcPr>
          <w:p w14:paraId="49C69803" w14:textId="40A3E548" w:rsidR="00DD039F" w:rsidRPr="0051745E" w:rsidDel="0096313F" w:rsidRDefault="00DD039F" w:rsidP="00213370">
            <w:pPr>
              <w:jc w:val="right"/>
              <w:rPr>
                <w:del w:id="2325"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62C284B4" w14:textId="0F877A26" w:rsidR="00DD039F" w:rsidRPr="0051745E" w:rsidDel="0096313F" w:rsidRDefault="00DD039F" w:rsidP="00213370">
            <w:pPr>
              <w:jc w:val="right"/>
              <w:rPr>
                <w:del w:id="2326" w:author="Lucy Marshall" w:date="2019-06-30T09:03:00Z"/>
                <w:rFonts w:ascii="Arial" w:eastAsia="Times New Roman" w:hAnsi="Arial" w:cs="Arial"/>
                <w:sz w:val="18"/>
                <w:szCs w:val="18"/>
                <w:lang w:eastAsia="en-GB"/>
              </w:rPr>
            </w:pPr>
            <w:del w:id="2327"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nil"/>
              <w:right w:val="single" w:sz="4" w:space="0" w:color="E0E0E0"/>
            </w:tcBorders>
            <w:noWrap/>
            <w:hideMark/>
          </w:tcPr>
          <w:p w14:paraId="5B69D085" w14:textId="6AFB16E2" w:rsidR="00DD039F" w:rsidRPr="0051745E" w:rsidDel="0096313F" w:rsidRDefault="00DD039F" w:rsidP="00213370">
            <w:pPr>
              <w:jc w:val="right"/>
              <w:rPr>
                <w:del w:id="2328" w:author="Lucy Marshall" w:date="2019-06-30T09:03:00Z"/>
                <w:rFonts w:ascii="Arial" w:eastAsia="Times New Roman" w:hAnsi="Arial" w:cs="Arial"/>
                <w:sz w:val="18"/>
                <w:szCs w:val="18"/>
                <w:lang w:eastAsia="en-GB"/>
              </w:rPr>
            </w:pPr>
            <w:del w:id="2329" w:author="Lucy Marshall" w:date="2019-06-30T09:03:00Z">
              <w:r w:rsidRPr="0051745E" w:rsidDel="0096313F">
                <w:rPr>
                  <w:rFonts w:ascii="Arial" w:eastAsia="Times New Roman" w:hAnsi="Arial" w:cs="Arial"/>
                  <w:sz w:val="18"/>
                  <w:szCs w:val="18"/>
                  <w:lang w:eastAsia="en-GB"/>
                </w:rPr>
                <w:delText>0.53</w:delText>
              </w:r>
            </w:del>
          </w:p>
        </w:tc>
        <w:tc>
          <w:tcPr>
            <w:tcW w:w="1480" w:type="dxa"/>
            <w:noWrap/>
            <w:hideMark/>
          </w:tcPr>
          <w:p w14:paraId="05716413" w14:textId="35537217" w:rsidR="00DD039F" w:rsidRPr="0051745E" w:rsidDel="0096313F" w:rsidRDefault="00DD039F" w:rsidP="00213370">
            <w:pPr>
              <w:jc w:val="right"/>
              <w:rPr>
                <w:del w:id="2330" w:author="Lucy Marshall" w:date="2019-06-30T09:03:00Z"/>
                <w:rFonts w:ascii="Arial" w:eastAsia="Times New Roman" w:hAnsi="Arial" w:cs="Arial"/>
                <w:sz w:val="18"/>
                <w:szCs w:val="18"/>
                <w:lang w:eastAsia="en-GB"/>
              </w:rPr>
            </w:pPr>
            <w:del w:id="2331" w:author="Lucy Marshall" w:date="2019-06-30T09:03:00Z">
              <w:r w:rsidRPr="0051745E" w:rsidDel="0096313F">
                <w:rPr>
                  <w:rFonts w:ascii="Arial" w:eastAsia="Times New Roman" w:hAnsi="Arial" w:cs="Arial"/>
                  <w:sz w:val="18"/>
                  <w:szCs w:val="18"/>
                  <w:lang w:eastAsia="en-GB"/>
                </w:rPr>
                <w:delText>1.99</w:delText>
              </w:r>
            </w:del>
          </w:p>
        </w:tc>
      </w:tr>
      <w:tr w:rsidR="00DD039F" w:rsidRPr="00A44F44" w:rsidDel="0096313F" w14:paraId="06524A95" w14:textId="2D61A3EC" w:rsidTr="00213370">
        <w:trPr>
          <w:trHeight w:val="360"/>
          <w:del w:id="2332" w:author="Lucy Marshall" w:date="2019-06-30T09:03:00Z"/>
        </w:trPr>
        <w:tc>
          <w:tcPr>
            <w:tcW w:w="0" w:type="auto"/>
            <w:vMerge/>
            <w:tcBorders>
              <w:top w:val="single" w:sz="4" w:space="0" w:color="C0C0C0"/>
              <w:left w:val="nil"/>
              <w:bottom w:val="nil"/>
              <w:right w:val="nil"/>
            </w:tcBorders>
            <w:vAlign w:val="center"/>
            <w:hideMark/>
          </w:tcPr>
          <w:p w14:paraId="557C10E5" w14:textId="62BA108D" w:rsidR="00DD039F" w:rsidRPr="0051745E" w:rsidDel="0096313F" w:rsidRDefault="00DD039F" w:rsidP="00213370">
            <w:pPr>
              <w:rPr>
                <w:del w:id="2333"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13A104A0" w14:textId="54F74651" w:rsidR="00DD039F" w:rsidRPr="0051745E" w:rsidDel="0096313F" w:rsidRDefault="00DD039F" w:rsidP="00213370">
            <w:pPr>
              <w:rPr>
                <w:del w:id="2334" w:author="Lucy Marshall" w:date="2019-06-30T09:03:00Z"/>
                <w:rFonts w:ascii="Arial" w:eastAsia="Times New Roman" w:hAnsi="Arial" w:cs="Arial"/>
                <w:sz w:val="18"/>
                <w:szCs w:val="18"/>
                <w:lang w:eastAsia="en-GB"/>
              </w:rPr>
            </w:pPr>
            <w:del w:id="2335"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233B2307" w14:textId="2AC5DC43" w:rsidR="00DD039F" w:rsidRPr="0051745E" w:rsidDel="0096313F" w:rsidRDefault="00DD039F" w:rsidP="00213370">
            <w:pPr>
              <w:rPr>
                <w:del w:id="2336" w:author="Lucy Marshall" w:date="2019-06-30T09:03:00Z"/>
                <w:rFonts w:ascii="Arial" w:eastAsia="Times New Roman" w:hAnsi="Arial" w:cs="Arial"/>
                <w:sz w:val="18"/>
                <w:szCs w:val="18"/>
                <w:lang w:eastAsia="en-GB"/>
              </w:rPr>
            </w:pPr>
            <w:del w:id="2337"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2EBB8029" w14:textId="3AC6B01E" w:rsidR="00DD039F" w:rsidRPr="0051745E" w:rsidDel="0096313F" w:rsidRDefault="00DD039F" w:rsidP="00213370">
            <w:pPr>
              <w:jc w:val="right"/>
              <w:rPr>
                <w:del w:id="2338" w:author="Lucy Marshall" w:date="2019-06-30T09:03:00Z"/>
                <w:rFonts w:ascii="Arial" w:eastAsia="Times New Roman" w:hAnsi="Arial" w:cs="Arial"/>
                <w:sz w:val="18"/>
                <w:szCs w:val="18"/>
                <w:lang w:eastAsia="en-GB"/>
              </w:rPr>
            </w:pPr>
            <w:del w:id="2339" w:author="Lucy Marshall" w:date="2019-06-30T09:03:00Z">
              <w:r w:rsidRPr="0051745E" w:rsidDel="0096313F">
                <w:rPr>
                  <w:rFonts w:ascii="Arial" w:eastAsia="Times New Roman" w:hAnsi="Arial" w:cs="Arial"/>
                  <w:sz w:val="18"/>
                  <w:szCs w:val="18"/>
                  <w:lang w:eastAsia="en-GB"/>
                </w:rPr>
                <w:delText>-.993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6A307CB5" w14:textId="26852E38" w:rsidR="00DD039F" w:rsidRPr="0051745E" w:rsidDel="0096313F" w:rsidRDefault="00DD039F" w:rsidP="00213370">
            <w:pPr>
              <w:jc w:val="right"/>
              <w:rPr>
                <w:del w:id="2340" w:author="Lucy Marshall" w:date="2019-06-30T09:03:00Z"/>
                <w:rFonts w:ascii="Arial" w:eastAsia="Times New Roman" w:hAnsi="Arial" w:cs="Arial"/>
                <w:sz w:val="18"/>
                <w:szCs w:val="18"/>
                <w:lang w:eastAsia="en-GB"/>
              </w:rPr>
            </w:pPr>
            <w:del w:id="2341" w:author="Lucy Marshall" w:date="2019-06-30T09:03:00Z">
              <w:r w:rsidRPr="0051745E" w:rsidDel="0096313F">
                <w:rPr>
                  <w:rFonts w:ascii="Arial" w:eastAsia="Times New Roman" w:hAnsi="Arial" w:cs="Arial"/>
                  <w:sz w:val="18"/>
                  <w:szCs w:val="18"/>
                  <w:lang w:eastAsia="en-GB"/>
                </w:rPr>
                <w:delText>0.252</w:delText>
              </w:r>
            </w:del>
          </w:p>
        </w:tc>
        <w:tc>
          <w:tcPr>
            <w:tcW w:w="1080" w:type="dxa"/>
            <w:tcBorders>
              <w:top w:val="single" w:sz="4" w:space="0" w:color="C0C0C0"/>
              <w:left w:val="nil"/>
              <w:bottom w:val="single" w:sz="4" w:space="0" w:color="C0C0C0"/>
              <w:right w:val="nil"/>
            </w:tcBorders>
          </w:tcPr>
          <w:p w14:paraId="612D2775" w14:textId="5E4AD2EA" w:rsidR="00DD039F" w:rsidRPr="0051745E" w:rsidDel="0096313F" w:rsidRDefault="00DD039F" w:rsidP="00213370">
            <w:pPr>
              <w:jc w:val="right"/>
              <w:rPr>
                <w:del w:id="2342"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1C4FAF70" w14:textId="0CE65153" w:rsidR="00DD039F" w:rsidRPr="0051745E" w:rsidDel="0096313F" w:rsidRDefault="00DD039F" w:rsidP="00213370">
            <w:pPr>
              <w:jc w:val="right"/>
              <w:rPr>
                <w:del w:id="2343" w:author="Lucy Marshall" w:date="2019-06-30T09:03:00Z"/>
                <w:rFonts w:ascii="Arial" w:eastAsia="Times New Roman" w:hAnsi="Arial" w:cs="Arial"/>
                <w:sz w:val="18"/>
                <w:szCs w:val="18"/>
                <w:lang w:eastAsia="en-GB"/>
              </w:rPr>
            </w:pPr>
            <w:del w:id="2344"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single" w:sz="4" w:space="0" w:color="C0C0C0"/>
              <w:left w:val="nil"/>
              <w:bottom w:val="single" w:sz="4" w:space="0" w:color="C0C0C0"/>
              <w:right w:val="single" w:sz="4" w:space="0" w:color="E0E0E0"/>
            </w:tcBorders>
            <w:noWrap/>
            <w:hideMark/>
          </w:tcPr>
          <w:p w14:paraId="380A1FCC" w14:textId="4A31EA1B" w:rsidR="00DD039F" w:rsidRPr="0051745E" w:rsidDel="0096313F" w:rsidRDefault="00DD039F" w:rsidP="00213370">
            <w:pPr>
              <w:jc w:val="right"/>
              <w:rPr>
                <w:del w:id="2345" w:author="Lucy Marshall" w:date="2019-06-30T09:03:00Z"/>
                <w:rFonts w:ascii="Arial" w:eastAsia="Times New Roman" w:hAnsi="Arial" w:cs="Arial"/>
                <w:sz w:val="18"/>
                <w:szCs w:val="18"/>
                <w:lang w:eastAsia="en-GB"/>
              </w:rPr>
            </w:pPr>
            <w:del w:id="2346" w:author="Lucy Marshall" w:date="2019-06-30T09:03:00Z">
              <w:r w:rsidRPr="0051745E" w:rsidDel="0096313F">
                <w:rPr>
                  <w:rFonts w:ascii="Arial" w:eastAsia="Times New Roman" w:hAnsi="Arial" w:cs="Arial"/>
                  <w:sz w:val="18"/>
                  <w:szCs w:val="18"/>
                  <w:lang w:eastAsia="en-GB"/>
                </w:rPr>
                <w:delText>-1.71</w:delText>
              </w:r>
            </w:del>
          </w:p>
        </w:tc>
        <w:tc>
          <w:tcPr>
            <w:tcW w:w="1480" w:type="dxa"/>
            <w:tcBorders>
              <w:top w:val="single" w:sz="4" w:space="0" w:color="C0C0C0"/>
              <w:left w:val="nil"/>
              <w:bottom w:val="single" w:sz="4" w:space="0" w:color="C0C0C0"/>
              <w:right w:val="nil"/>
            </w:tcBorders>
            <w:noWrap/>
            <w:hideMark/>
          </w:tcPr>
          <w:p w14:paraId="7772B337" w14:textId="23451C76" w:rsidR="00DD039F" w:rsidRPr="0051745E" w:rsidDel="0096313F" w:rsidRDefault="00DD039F" w:rsidP="00213370">
            <w:pPr>
              <w:jc w:val="right"/>
              <w:rPr>
                <w:del w:id="2347" w:author="Lucy Marshall" w:date="2019-06-30T09:03:00Z"/>
                <w:rFonts w:ascii="Arial" w:eastAsia="Times New Roman" w:hAnsi="Arial" w:cs="Arial"/>
                <w:sz w:val="18"/>
                <w:szCs w:val="18"/>
                <w:lang w:eastAsia="en-GB"/>
              </w:rPr>
            </w:pPr>
            <w:del w:id="2348" w:author="Lucy Marshall" w:date="2019-06-30T09:03:00Z">
              <w:r w:rsidRPr="0051745E" w:rsidDel="0096313F">
                <w:rPr>
                  <w:rFonts w:ascii="Arial" w:eastAsia="Times New Roman" w:hAnsi="Arial" w:cs="Arial"/>
                  <w:sz w:val="18"/>
                  <w:szCs w:val="18"/>
                  <w:lang w:eastAsia="en-GB"/>
                </w:rPr>
                <w:delText>-0.28</w:delText>
              </w:r>
            </w:del>
          </w:p>
        </w:tc>
      </w:tr>
      <w:tr w:rsidR="00DD039F" w:rsidRPr="00A44F44" w:rsidDel="0096313F" w14:paraId="58240732" w14:textId="19CA552E" w:rsidTr="00213370">
        <w:trPr>
          <w:trHeight w:val="340"/>
          <w:del w:id="2349" w:author="Lucy Marshall" w:date="2019-06-30T09:03:00Z"/>
        </w:trPr>
        <w:tc>
          <w:tcPr>
            <w:tcW w:w="0" w:type="auto"/>
            <w:vMerge/>
            <w:tcBorders>
              <w:top w:val="single" w:sz="4" w:space="0" w:color="C0C0C0"/>
              <w:left w:val="nil"/>
              <w:bottom w:val="nil"/>
              <w:right w:val="nil"/>
            </w:tcBorders>
            <w:vAlign w:val="center"/>
            <w:hideMark/>
          </w:tcPr>
          <w:p w14:paraId="1E03E483" w14:textId="15DA7266" w:rsidR="00DD039F" w:rsidRPr="0051745E" w:rsidDel="0096313F" w:rsidRDefault="00DD039F" w:rsidP="00213370">
            <w:pPr>
              <w:rPr>
                <w:del w:id="235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66239C7" w14:textId="7863687A" w:rsidR="00DD039F" w:rsidRPr="0051745E" w:rsidDel="0096313F" w:rsidRDefault="00DD039F" w:rsidP="00213370">
            <w:pPr>
              <w:rPr>
                <w:del w:id="235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514F4602" w14:textId="193136D1" w:rsidR="00DD039F" w:rsidRPr="0051745E" w:rsidDel="0096313F" w:rsidRDefault="00DD039F" w:rsidP="00213370">
            <w:pPr>
              <w:rPr>
                <w:del w:id="2352" w:author="Lucy Marshall" w:date="2019-06-30T09:03:00Z"/>
                <w:rFonts w:ascii="Arial" w:eastAsia="Times New Roman" w:hAnsi="Arial" w:cs="Arial"/>
                <w:sz w:val="18"/>
                <w:szCs w:val="18"/>
                <w:lang w:eastAsia="en-GB"/>
              </w:rPr>
            </w:pPr>
            <w:del w:id="2353"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93D95D6" w14:textId="69119B52" w:rsidR="00DD039F" w:rsidRPr="0051745E" w:rsidDel="0096313F" w:rsidRDefault="00DD039F" w:rsidP="00213370">
            <w:pPr>
              <w:jc w:val="right"/>
              <w:rPr>
                <w:del w:id="2354" w:author="Lucy Marshall" w:date="2019-06-30T09:03:00Z"/>
                <w:rFonts w:ascii="Arial" w:eastAsia="Times New Roman" w:hAnsi="Arial" w:cs="Arial"/>
                <w:sz w:val="18"/>
                <w:szCs w:val="18"/>
                <w:lang w:eastAsia="en-GB"/>
              </w:rPr>
            </w:pPr>
            <w:del w:id="2355" w:author="Lucy Marshall" w:date="2019-06-30T09:03:00Z">
              <w:r w:rsidRPr="0051745E" w:rsidDel="0096313F">
                <w:rPr>
                  <w:rFonts w:ascii="Arial" w:eastAsia="Times New Roman" w:hAnsi="Arial" w:cs="Arial"/>
                  <w:sz w:val="18"/>
                  <w:szCs w:val="18"/>
                  <w:lang w:eastAsia="en-GB"/>
                </w:rPr>
                <w:delText>-0.471</w:delText>
              </w:r>
            </w:del>
          </w:p>
        </w:tc>
        <w:tc>
          <w:tcPr>
            <w:tcW w:w="1120" w:type="dxa"/>
            <w:tcBorders>
              <w:top w:val="nil"/>
              <w:left w:val="nil"/>
              <w:bottom w:val="single" w:sz="4" w:space="0" w:color="C0C0C0"/>
              <w:right w:val="single" w:sz="4" w:space="0" w:color="E0E0E0"/>
            </w:tcBorders>
            <w:noWrap/>
            <w:hideMark/>
          </w:tcPr>
          <w:p w14:paraId="7AAA2E25" w14:textId="559A0F8B" w:rsidR="00DD039F" w:rsidRPr="0051745E" w:rsidDel="0096313F" w:rsidRDefault="00DD039F" w:rsidP="00213370">
            <w:pPr>
              <w:jc w:val="right"/>
              <w:rPr>
                <w:del w:id="2356" w:author="Lucy Marshall" w:date="2019-06-30T09:03:00Z"/>
                <w:rFonts w:ascii="Arial" w:eastAsia="Times New Roman" w:hAnsi="Arial" w:cs="Arial"/>
                <w:sz w:val="18"/>
                <w:szCs w:val="18"/>
                <w:lang w:eastAsia="en-GB"/>
              </w:rPr>
            </w:pPr>
            <w:del w:id="2357" w:author="Lucy Marshall" w:date="2019-06-30T09:03:00Z">
              <w:r w:rsidRPr="0051745E" w:rsidDel="0096313F">
                <w:rPr>
                  <w:rFonts w:ascii="Arial" w:eastAsia="Times New Roman" w:hAnsi="Arial" w:cs="Arial"/>
                  <w:sz w:val="18"/>
                  <w:szCs w:val="18"/>
                  <w:lang w:eastAsia="en-GB"/>
                </w:rPr>
                <w:delText>0.266</w:delText>
              </w:r>
            </w:del>
          </w:p>
        </w:tc>
        <w:tc>
          <w:tcPr>
            <w:tcW w:w="1080" w:type="dxa"/>
            <w:tcBorders>
              <w:top w:val="nil"/>
              <w:left w:val="nil"/>
              <w:bottom w:val="single" w:sz="4" w:space="0" w:color="C0C0C0"/>
              <w:right w:val="nil"/>
            </w:tcBorders>
          </w:tcPr>
          <w:p w14:paraId="6DB947DC" w14:textId="12531E91" w:rsidR="00DD039F" w:rsidRPr="0051745E" w:rsidDel="0096313F" w:rsidRDefault="00DD039F" w:rsidP="00213370">
            <w:pPr>
              <w:jc w:val="right"/>
              <w:rPr>
                <w:del w:id="235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806BE07" w14:textId="35B2E972" w:rsidR="00DD039F" w:rsidRPr="0051745E" w:rsidDel="0096313F" w:rsidRDefault="00DD039F" w:rsidP="00213370">
            <w:pPr>
              <w:jc w:val="right"/>
              <w:rPr>
                <w:del w:id="2359" w:author="Lucy Marshall" w:date="2019-06-30T09:03:00Z"/>
                <w:rFonts w:ascii="Arial" w:eastAsia="Times New Roman" w:hAnsi="Arial" w:cs="Arial"/>
                <w:sz w:val="18"/>
                <w:szCs w:val="18"/>
                <w:lang w:eastAsia="en-GB"/>
              </w:rPr>
            </w:pPr>
            <w:del w:id="2360" w:author="Lucy Marshall" w:date="2019-06-30T09:03:00Z">
              <w:r w:rsidRPr="0051745E" w:rsidDel="0096313F">
                <w:rPr>
                  <w:rFonts w:ascii="Arial" w:eastAsia="Times New Roman" w:hAnsi="Arial" w:cs="Arial"/>
                  <w:sz w:val="18"/>
                  <w:szCs w:val="18"/>
                  <w:lang w:eastAsia="en-GB"/>
                </w:rPr>
                <w:delText>0.773</w:delText>
              </w:r>
            </w:del>
          </w:p>
        </w:tc>
        <w:tc>
          <w:tcPr>
            <w:tcW w:w="1480" w:type="dxa"/>
            <w:tcBorders>
              <w:top w:val="nil"/>
              <w:left w:val="nil"/>
              <w:bottom w:val="single" w:sz="4" w:space="0" w:color="C0C0C0"/>
              <w:right w:val="single" w:sz="4" w:space="0" w:color="E0E0E0"/>
            </w:tcBorders>
            <w:noWrap/>
            <w:hideMark/>
          </w:tcPr>
          <w:p w14:paraId="35B4FD2B" w14:textId="791CFF41" w:rsidR="00DD039F" w:rsidRPr="0051745E" w:rsidDel="0096313F" w:rsidRDefault="00DD039F" w:rsidP="00213370">
            <w:pPr>
              <w:jc w:val="right"/>
              <w:rPr>
                <w:del w:id="2361" w:author="Lucy Marshall" w:date="2019-06-30T09:03:00Z"/>
                <w:rFonts w:ascii="Arial" w:eastAsia="Times New Roman" w:hAnsi="Arial" w:cs="Arial"/>
                <w:sz w:val="18"/>
                <w:szCs w:val="18"/>
                <w:lang w:eastAsia="en-GB"/>
              </w:rPr>
            </w:pPr>
            <w:del w:id="2362" w:author="Lucy Marshall" w:date="2019-06-30T09:03:00Z">
              <w:r w:rsidRPr="0051745E" w:rsidDel="0096313F">
                <w:rPr>
                  <w:rFonts w:ascii="Arial" w:eastAsia="Times New Roman" w:hAnsi="Arial" w:cs="Arial"/>
                  <w:sz w:val="18"/>
                  <w:szCs w:val="18"/>
                  <w:lang w:eastAsia="en-GB"/>
                </w:rPr>
                <w:delText>-1.22</w:delText>
              </w:r>
            </w:del>
          </w:p>
        </w:tc>
        <w:tc>
          <w:tcPr>
            <w:tcW w:w="1480" w:type="dxa"/>
            <w:tcBorders>
              <w:top w:val="nil"/>
              <w:left w:val="nil"/>
              <w:bottom w:val="single" w:sz="4" w:space="0" w:color="C0C0C0"/>
              <w:right w:val="nil"/>
            </w:tcBorders>
            <w:noWrap/>
            <w:hideMark/>
          </w:tcPr>
          <w:p w14:paraId="7B612060" w14:textId="10B56402" w:rsidR="00DD039F" w:rsidRPr="0051745E" w:rsidDel="0096313F" w:rsidRDefault="00DD039F" w:rsidP="00213370">
            <w:pPr>
              <w:jc w:val="right"/>
              <w:rPr>
                <w:del w:id="2363" w:author="Lucy Marshall" w:date="2019-06-30T09:03:00Z"/>
                <w:rFonts w:ascii="Arial" w:eastAsia="Times New Roman" w:hAnsi="Arial" w:cs="Arial"/>
                <w:sz w:val="18"/>
                <w:szCs w:val="18"/>
                <w:lang w:eastAsia="en-GB"/>
              </w:rPr>
            </w:pPr>
            <w:del w:id="2364" w:author="Lucy Marshall" w:date="2019-06-30T09:03:00Z">
              <w:r w:rsidRPr="0051745E" w:rsidDel="0096313F">
                <w:rPr>
                  <w:rFonts w:ascii="Arial" w:eastAsia="Times New Roman" w:hAnsi="Arial" w:cs="Arial"/>
                  <w:sz w:val="18"/>
                  <w:szCs w:val="18"/>
                  <w:lang w:eastAsia="en-GB"/>
                </w:rPr>
                <w:delText>0.28</w:delText>
              </w:r>
            </w:del>
          </w:p>
        </w:tc>
      </w:tr>
      <w:tr w:rsidR="00DD039F" w:rsidRPr="00A44F44" w:rsidDel="0096313F" w14:paraId="613478BB" w14:textId="3CAADE8B" w:rsidTr="00213370">
        <w:trPr>
          <w:trHeight w:val="340"/>
          <w:del w:id="2365" w:author="Lucy Marshall" w:date="2019-06-30T09:03:00Z"/>
        </w:trPr>
        <w:tc>
          <w:tcPr>
            <w:tcW w:w="0" w:type="auto"/>
            <w:vMerge/>
            <w:tcBorders>
              <w:top w:val="single" w:sz="4" w:space="0" w:color="C0C0C0"/>
              <w:left w:val="nil"/>
              <w:bottom w:val="nil"/>
              <w:right w:val="nil"/>
            </w:tcBorders>
            <w:vAlign w:val="center"/>
            <w:hideMark/>
          </w:tcPr>
          <w:p w14:paraId="793500F9" w14:textId="02327EE3" w:rsidR="00DD039F" w:rsidRPr="0051745E" w:rsidDel="0096313F" w:rsidRDefault="00DD039F" w:rsidP="00213370">
            <w:pPr>
              <w:rPr>
                <w:del w:id="236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1733B4F" w14:textId="663A6E47" w:rsidR="00DD039F" w:rsidRPr="0051745E" w:rsidDel="0096313F" w:rsidRDefault="00DD039F" w:rsidP="00213370">
            <w:pPr>
              <w:rPr>
                <w:del w:id="236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CB6FA13" w14:textId="6D0EFFF3" w:rsidR="00DD039F" w:rsidRPr="0051745E" w:rsidDel="0096313F" w:rsidRDefault="00DD039F" w:rsidP="00213370">
            <w:pPr>
              <w:rPr>
                <w:del w:id="2368" w:author="Lucy Marshall" w:date="2019-06-30T09:03:00Z"/>
                <w:rFonts w:ascii="Arial" w:eastAsia="Times New Roman" w:hAnsi="Arial" w:cs="Arial"/>
                <w:sz w:val="18"/>
                <w:szCs w:val="18"/>
                <w:lang w:eastAsia="en-GB"/>
              </w:rPr>
            </w:pPr>
            <w:del w:id="2369"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52A48378" w14:textId="42823FEA" w:rsidR="00DD039F" w:rsidRPr="0051745E" w:rsidDel="0096313F" w:rsidRDefault="00DD039F" w:rsidP="00213370">
            <w:pPr>
              <w:jc w:val="right"/>
              <w:rPr>
                <w:del w:id="2370" w:author="Lucy Marshall" w:date="2019-06-30T09:03:00Z"/>
                <w:rFonts w:ascii="Arial" w:eastAsia="Times New Roman" w:hAnsi="Arial" w:cs="Arial"/>
                <w:sz w:val="18"/>
                <w:szCs w:val="18"/>
                <w:lang w:eastAsia="en-GB"/>
              </w:rPr>
            </w:pPr>
            <w:del w:id="2371" w:author="Lucy Marshall" w:date="2019-06-30T09:03:00Z">
              <w:r w:rsidRPr="0051745E" w:rsidDel="0096313F">
                <w:rPr>
                  <w:rFonts w:ascii="Arial" w:eastAsia="Times New Roman" w:hAnsi="Arial" w:cs="Arial"/>
                  <w:sz w:val="18"/>
                  <w:szCs w:val="18"/>
                  <w:lang w:eastAsia="en-GB"/>
                </w:rPr>
                <w:delText>0.012</w:delText>
              </w:r>
            </w:del>
          </w:p>
        </w:tc>
        <w:tc>
          <w:tcPr>
            <w:tcW w:w="1120" w:type="dxa"/>
            <w:tcBorders>
              <w:top w:val="nil"/>
              <w:left w:val="nil"/>
              <w:bottom w:val="single" w:sz="4" w:space="0" w:color="C0C0C0"/>
              <w:right w:val="single" w:sz="4" w:space="0" w:color="E0E0E0"/>
            </w:tcBorders>
            <w:noWrap/>
            <w:hideMark/>
          </w:tcPr>
          <w:p w14:paraId="0C546C5C" w14:textId="7B933E6E" w:rsidR="00DD039F" w:rsidRPr="0051745E" w:rsidDel="0096313F" w:rsidRDefault="00DD039F" w:rsidP="00213370">
            <w:pPr>
              <w:jc w:val="right"/>
              <w:rPr>
                <w:del w:id="2372" w:author="Lucy Marshall" w:date="2019-06-30T09:03:00Z"/>
                <w:rFonts w:ascii="Arial" w:eastAsia="Times New Roman" w:hAnsi="Arial" w:cs="Arial"/>
                <w:sz w:val="18"/>
                <w:szCs w:val="18"/>
                <w:lang w:eastAsia="en-GB"/>
              </w:rPr>
            </w:pPr>
            <w:del w:id="2373" w:author="Lucy Marshall" w:date="2019-06-30T09:03:00Z">
              <w:r w:rsidRPr="0051745E" w:rsidDel="0096313F">
                <w:rPr>
                  <w:rFonts w:ascii="Arial" w:eastAsia="Times New Roman" w:hAnsi="Arial" w:cs="Arial"/>
                  <w:sz w:val="18"/>
                  <w:szCs w:val="18"/>
                  <w:lang w:eastAsia="en-GB"/>
                </w:rPr>
                <w:delText>0.269</w:delText>
              </w:r>
            </w:del>
          </w:p>
        </w:tc>
        <w:tc>
          <w:tcPr>
            <w:tcW w:w="1080" w:type="dxa"/>
            <w:tcBorders>
              <w:top w:val="nil"/>
              <w:left w:val="nil"/>
              <w:bottom w:val="single" w:sz="4" w:space="0" w:color="C0C0C0"/>
              <w:right w:val="nil"/>
            </w:tcBorders>
          </w:tcPr>
          <w:p w14:paraId="1DCDD021" w14:textId="5ACEFAD2" w:rsidR="00DD039F" w:rsidRPr="0051745E" w:rsidDel="0096313F" w:rsidRDefault="00DD039F" w:rsidP="00213370">
            <w:pPr>
              <w:jc w:val="right"/>
              <w:rPr>
                <w:del w:id="237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BB63922" w14:textId="2F5A9870" w:rsidR="00DD039F" w:rsidRPr="0051745E" w:rsidDel="0096313F" w:rsidRDefault="00DD039F" w:rsidP="00213370">
            <w:pPr>
              <w:jc w:val="right"/>
              <w:rPr>
                <w:del w:id="2375" w:author="Lucy Marshall" w:date="2019-06-30T09:03:00Z"/>
                <w:rFonts w:ascii="Arial" w:eastAsia="Times New Roman" w:hAnsi="Arial" w:cs="Arial"/>
                <w:sz w:val="18"/>
                <w:szCs w:val="18"/>
                <w:lang w:eastAsia="en-GB"/>
              </w:rPr>
            </w:pPr>
            <w:del w:id="237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18BAC191" w14:textId="512DD707" w:rsidR="00DD039F" w:rsidRPr="0051745E" w:rsidDel="0096313F" w:rsidRDefault="00DD039F" w:rsidP="00213370">
            <w:pPr>
              <w:jc w:val="right"/>
              <w:rPr>
                <w:del w:id="2377" w:author="Lucy Marshall" w:date="2019-06-30T09:03:00Z"/>
                <w:rFonts w:ascii="Arial" w:eastAsia="Times New Roman" w:hAnsi="Arial" w:cs="Arial"/>
                <w:sz w:val="18"/>
                <w:szCs w:val="18"/>
                <w:lang w:eastAsia="en-GB"/>
              </w:rPr>
            </w:pPr>
            <w:del w:id="2378" w:author="Lucy Marshall" w:date="2019-06-30T09:03:00Z">
              <w:r w:rsidRPr="0051745E" w:rsidDel="0096313F">
                <w:rPr>
                  <w:rFonts w:ascii="Arial" w:eastAsia="Times New Roman" w:hAnsi="Arial" w:cs="Arial"/>
                  <w:sz w:val="18"/>
                  <w:szCs w:val="18"/>
                  <w:lang w:eastAsia="en-GB"/>
                </w:rPr>
                <w:delText>-0.75</w:delText>
              </w:r>
            </w:del>
          </w:p>
        </w:tc>
        <w:tc>
          <w:tcPr>
            <w:tcW w:w="1480" w:type="dxa"/>
            <w:tcBorders>
              <w:top w:val="nil"/>
              <w:left w:val="nil"/>
              <w:bottom w:val="single" w:sz="4" w:space="0" w:color="C0C0C0"/>
              <w:right w:val="nil"/>
            </w:tcBorders>
            <w:noWrap/>
            <w:hideMark/>
          </w:tcPr>
          <w:p w14:paraId="4FA0A706" w14:textId="7E13121D" w:rsidR="00DD039F" w:rsidRPr="0051745E" w:rsidDel="0096313F" w:rsidRDefault="00DD039F" w:rsidP="00213370">
            <w:pPr>
              <w:jc w:val="right"/>
              <w:rPr>
                <w:del w:id="2379" w:author="Lucy Marshall" w:date="2019-06-30T09:03:00Z"/>
                <w:rFonts w:ascii="Arial" w:eastAsia="Times New Roman" w:hAnsi="Arial" w:cs="Arial"/>
                <w:sz w:val="18"/>
                <w:szCs w:val="18"/>
                <w:lang w:eastAsia="en-GB"/>
              </w:rPr>
            </w:pPr>
            <w:del w:id="2380" w:author="Lucy Marshall" w:date="2019-06-30T09:03:00Z">
              <w:r w:rsidRPr="0051745E" w:rsidDel="0096313F">
                <w:rPr>
                  <w:rFonts w:ascii="Arial" w:eastAsia="Times New Roman" w:hAnsi="Arial" w:cs="Arial"/>
                  <w:sz w:val="18"/>
                  <w:szCs w:val="18"/>
                  <w:lang w:eastAsia="en-GB"/>
                </w:rPr>
                <w:delText>0.77</w:delText>
              </w:r>
            </w:del>
          </w:p>
        </w:tc>
      </w:tr>
      <w:tr w:rsidR="00DD039F" w:rsidRPr="00A44F44" w:rsidDel="0096313F" w14:paraId="313214D3" w14:textId="25C97277" w:rsidTr="00213370">
        <w:trPr>
          <w:trHeight w:val="340"/>
          <w:del w:id="2381" w:author="Lucy Marshall" w:date="2019-06-30T09:03:00Z"/>
        </w:trPr>
        <w:tc>
          <w:tcPr>
            <w:tcW w:w="0" w:type="auto"/>
            <w:vMerge/>
            <w:tcBorders>
              <w:top w:val="single" w:sz="4" w:space="0" w:color="C0C0C0"/>
              <w:left w:val="nil"/>
              <w:bottom w:val="nil"/>
              <w:right w:val="nil"/>
            </w:tcBorders>
            <w:vAlign w:val="center"/>
            <w:hideMark/>
          </w:tcPr>
          <w:p w14:paraId="350878D3" w14:textId="022845A7" w:rsidR="00DD039F" w:rsidRPr="0051745E" w:rsidDel="0096313F" w:rsidRDefault="00DD039F" w:rsidP="00213370">
            <w:pPr>
              <w:rPr>
                <w:del w:id="238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10FF6CB" w14:textId="5E04D243" w:rsidR="00DD039F" w:rsidRPr="0051745E" w:rsidDel="0096313F" w:rsidRDefault="00DD039F" w:rsidP="00213370">
            <w:pPr>
              <w:rPr>
                <w:del w:id="2383" w:author="Lucy Marshall" w:date="2019-06-30T09:03:00Z"/>
                <w:rFonts w:ascii="Arial" w:eastAsia="Times New Roman" w:hAnsi="Arial" w:cs="Arial"/>
                <w:sz w:val="18"/>
                <w:szCs w:val="18"/>
                <w:lang w:eastAsia="en-GB"/>
              </w:rPr>
            </w:pPr>
          </w:p>
        </w:tc>
        <w:tc>
          <w:tcPr>
            <w:tcW w:w="1740" w:type="dxa"/>
            <w:shd w:val="clear" w:color="auto" w:fill="E0E0E0"/>
            <w:hideMark/>
          </w:tcPr>
          <w:p w14:paraId="7C7B8FCD" w14:textId="674EC08A" w:rsidR="00DD039F" w:rsidRPr="0051745E" w:rsidDel="0096313F" w:rsidRDefault="00DD039F" w:rsidP="00213370">
            <w:pPr>
              <w:rPr>
                <w:del w:id="2384" w:author="Lucy Marshall" w:date="2019-06-30T09:03:00Z"/>
                <w:rFonts w:ascii="Arial" w:eastAsia="Times New Roman" w:hAnsi="Arial" w:cs="Arial"/>
                <w:sz w:val="18"/>
                <w:szCs w:val="18"/>
                <w:lang w:eastAsia="en-GB"/>
              </w:rPr>
            </w:pPr>
            <w:del w:id="2385"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2B48A54F" w14:textId="733DD343" w:rsidR="00DD039F" w:rsidRPr="0051745E" w:rsidDel="0096313F" w:rsidRDefault="00DD039F" w:rsidP="00213370">
            <w:pPr>
              <w:jc w:val="right"/>
              <w:rPr>
                <w:del w:id="2386" w:author="Lucy Marshall" w:date="2019-06-30T09:03:00Z"/>
                <w:rFonts w:ascii="Arial" w:eastAsia="Times New Roman" w:hAnsi="Arial" w:cs="Arial"/>
                <w:sz w:val="18"/>
                <w:szCs w:val="18"/>
                <w:lang w:eastAsia="en-GB"/>
              </w:rPr>
            </w:pPr>
            <w:del w:id="2387" w:author="Lucy Marshall" w:date="2019-06-30T09:03:00Z">
              <w:r w:rsidRPr="0051745E" w:rsidDel="0096313F">
                <w:rPr>
                  <w:rFonts w:ascii="Arial" w:eastAsia="Times New Roman" w:hAnsi="Arial" w:cs="Arial"/>
                  <w:sz w:val="18"/>
                  <w:szCs w:val="18"/>
                  <w:lang w:eastAsia="en-GB"/>
                </w:rPr>
                <w:delText>0.266</w:delText>
              </w:r>
            </w:del>
          </w:p>
        </w:tc>
        <w:tc>
          <w:tcPr>
            <w:tcW w:w="1120" w:type="dxa"/>
            <w:tcBorders>
              <w:top w:val="nil"/>
              <w:left w:val="nil"/>
              <w:bottom w:val="nil"/>
              <w:right w:val="single" w:sz="4" w:space="0" w:color="E0E0E0"/>
            </w:tcBorders>
            <w:noWrap/>
            <w:hideMark/>
          </w:tcPr>
          <w:p w14:paraId="1CFA88AA" w14:textId="6873D417" w:rsidR="00DD039F" w:rsidRPr="0051745E" w:rsidDel="0096313F" w:rsidRDefault="00DD039F" w:rsidP="00213370">
            <w:pPr>
              <w:jc w:val="right"/>
              <w:rPr>
                <w:del w:id="2388" w:author="Lucy Marshall" w:date="2019-06-30T09:03:00Z"/>
                <w:rFonts w:ascii="Arial" w:eastAsia="Times New Roman" w:hAnsi="Arial" w:cs="Arial"/>
                <w:sz w:val="18"/>
                <w:szCs w:val="18"/>
                <w:lang w:eastAsia="en-GB"/>
              </w:rPr>
            </w:pPr>
            <w:del w:id="2389" w:author="Lucy Marshall" w:date="2019-06-30T09:03:00Z">
              <w:r w:rsidRPr="0051745E" w:rsidDel="0096313F">
                <w:rPr>
                  <w:rFonts w:ascii="Arial" w:eastAsia="Times New Roman" w:hAnsi="Arial" w:cs="Arial"/>
                  <w:sz w:val="18"/>
                  <w:szCs w:val="18"/>
                  <w:lang w:eastAsia="en-GB"/>
                </w:rPr>
                <w:delText>0.294</w:delText>
              </w:r>
            </w:del>
          </w:p>
        </w:tc>
        <w:tc>
          <w:tcPr>
            <w:tcW w:w="1080" w:type="dxa"/>
          </w:tcPr>
          <w:p w14:paraId="5259A7BD" w14:textId="3E9C61A7" w:rsidR="00DD039F" w:rsidRPr="0051745E" w:rsidDel="0096313F" w:rsidRDefault="00DD039F" w:rsidP="00213370">
            <w:pPr>
              <w:jc w:val="right"/>
              <w:rPr>
                <w:del w:id="2390"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5484F086" w14:textId="1328CEA9" w:rsidR="00DD039F" w:rsidRPr="0051745E" w:rsidDel="0096313F" w:rsidRDefault="00DD039F" w:rsidP="00213370">
            <w:pPr>
              <w:jc w:val="right"/>
              <w:rPr>
                <w:del w:id="2391" w:author="Lucy Marshall" w:date="2019-06-30T09:03:00Z"/>
                <w:rFonts w:ascii="Arial" w:eastAsia="Times New Roman" w:hAnsi="Arial" w:cs="Arial"/>
                <w:sz w:val="18"/>
                <w:szCs w:val="18"/>
                <w:lang w:eastAsia="en-GB"/>
              </w:rPr>
            </w:pPr>
            <w:del w:id="2392"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0B0C2FFB" w14:textId="79D9EA7E" w:rsidR="00DD039F" w:rsidRPr="0051745E" w:rsidDel="0096313F" w:rsidRDefault="00DD039F" w:rsidP="00213370">
            <w:pPr>
              <w:jc w:val="right"/>
              <w:rPr>
                <w:del w:id="2393" w:author="Lucy Marshall" w:date="2019-06-30T09:03:00Z"/>
                <w:rFonts w:ascii="Arial" w:eastAsia="Times New Roman" w:hAnsi="Arial" w:cs="Arial"/>
                <w:sz w:val="18"/>
                <w:szCs w:val="18"/>
                <w:lang w:eastAsia="en-GB"/>
              </w:rPr>
            </w:pPr>
            <w:del w:id="2394" w:author="Lucy Marshall" w:date="2019-06-30T09:03:00Z">
              <w:r w:rsidRPr="0051745E" w:rsidDel="0096313F">
                <w:rPr>
                  <w:rFonts w:ascii="Arial" w:eastAsia="Times New Roman" w:hAnsi="Arial" w:cs="Arial"/>
                  <w:sz w:val="18"/>
                  <w:szCs w:val="18"/>
                  <w:lang w:eastAsia="en-GB"/>
                </w:rPr>
                <w:delText>-0.57</w:delText>
              </w:r>
            </w:del>
          </w:p>
        </w:tc>
        <w:tc>
          <w:tcPr>
            <w:tcW w:w="1480" w:type="dxa"/>
            <w:noWrap/>
            <w:hideMark/>
          </w:tcPr>
          <w:p w14:paraId="6D9967DA" w14:textId="521C6131" w:rsidR="00DD039F" w:rsidRPr="0051745E" w:rsidDel="0096313F" w:rsidRDefault="00DD039F" w:rsidP="00213370">
            <w:pPr>
              <w:jc w:val="right"/>
              <w:rPr>
                <w:del w:id="2395" w:author="Lucy Marshall" w:date="2019-06-30T09:03:00Z"/>
                <w:rFonts w:ascii="Arial" w:eastAsia="Times New Roman" w:hAnsi="Arial" w:cs="Arial"/>
                <w:sz w:val="18"/>
                <w:szCs w:val="18"/>
                <w:lang w:eastAsia="en-GB"/>
              </w:rPr>
            </w:pPr>
            <w:del w:id="2396" w:author="Lucy Marshall" w:date="2019-06-30T09:03:00Z">
              <w:r w:rsidRPr="0051745E" w:rsidDel="0096313F">
                <w:rPr>
                  <w:rFonts w:ascii="Arial" w:eastAsia="Times New Roman" w:hAnsi="Arial" w:cs="Arial"/>
                  <w:sz w:val="18"/>
                  <w:szCs w:val="18"/>
                  <w:lang w:eastAsia="en-GB"/>
                </w:rPr>
                <w:delText>1.10</w:delText>
              </w:r>
            </w:del>
          </w:p>
        </w:tc>
      </w:tr>
      <w:tr w:rsidR="00DD039F" w:rsidRPr="00A44F44" w:rsidDel="0096313F" w14:paraId="666FC010" w14:textId="416F269D" w:rsidTr="00213370">
        <w:trPr>
          <w:trHeight w:val="340"/>
          <w:del w:id="2397" w:author="Lucy Marshall" w:date="2019-06-30T09:03:00Z"/>
        </w:trPr>
        <w:tc>
          <w:tcPr>
            <w:tcW w:w="0" w:type="auto"/>
            <w:vMerge/>
            <w:tcBorders>
              <w:top w:val="single" w:sz="4" w:space="0" w:color="C0C0C0"/>
              <w:left w:val="nil"/>
              <w:bottom w:val="nil"/>
              <w:right w:val="nil"/>
            </w:tcBorders>
            <w:vAlign w:val="center"/>
            <w:hideMark/>
          </w:tcPr>
          <w:p w14:paraId="6955BB97" w14:textId="3C38F4A8" w:rsidR="00DD039F" w:rsidRPr="0051745E" w:rsidDel="0096313F" w:rsidRDefault="00DD039F" w:rsidP="00213370">
            <w:pPr>
              <w:rPr>
                <w:del w:id="2398"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190A8100" w14:textId="7AEC7F24" w:rsidR="00DD039F" w:rsidRPr="0051745E" w:rsidDel="0096313F" w:rsidRDefault="00DD039F" w:rsidP="00213370">
            <w:pPr>
              <w:rPr>
                <w:del w:id="2399" w:author="Lucy Marshall" w:date="2019-06-30T09:03:00Z"/>
                <w:rFonts w:ascii="Arial" w:eastAsia="Times New Roman" w:hAnsi="Arial" w:cs="Arial"/>
                <w:sz w:val="18"/>
                <w:szCs w:val="18"/>
                <w:lang w:eastAsia="en-GB"/>
              </w:rPr>
            </w:pPr>
            <w:del w:id="2400"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43039B1E" w14:textId="2503A7E7" w:rsidR="00DD039F" w:rsidRPr="0051745E" w:rsidDel="0096313F" w:rsidRDefault="00DD039F" w:rsidP="00213370">
            <w:pPr>
              <w:rPr>
                <w:del w:id="2401" w:author="Lucy Marshall" w:date="2019-06-30T09:03:00Z"/>
                <w:rFonts w:ascii="Arial" w:eastAsia="Times New Roman" w:hAnsi="Arial" w:cs="Arial"/>
                <w:sz w:val="18"/>
                <w:szCs w:val="18"/>
                <w:lang w:eastAsia="en-GB"/>
              </w:rPr>
            </w:pPr>
            <w:del w:id="2402"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7C6297A0" w14:textId="5E86A8D3" w:rsidR="00DD039F" w:rsidRPr="0051745E" w:rsidDel="0096313F" w:rsidRDefault="00DD039F" w:rsidP="00213370">
            <w:pPr>
              <w:jc w:val="right"/>
              <w:rPr>
                <w:del w:id="2403" w:author="Lucy Marshall" w:date="2019-06-30T09:03:00Z"/>
                <w:rFonts w:ascii="Arial" w:eastAsia="Times New Roman" w:hAnsi="Arial" w:cs="Arial"/>
                <w:sz w:val="18"/>
                <w:szCs w:val="18"/>
                <w:lang w:eastAsia="en-GB"/>
              </w:rPr>
            </w:pPr>
            <w:del w:id="2404" w:author="Lucy Marshall" w:date="2019-06-30T09:03:00Z">
              <w:r w:rsidRPr="0051745E" w:rsidDel="0096313F">
                <w:rPr>
                  <w:rFonts w:ascii="Arial" w:eastAsia="Times New Roman" w:hAnsi="Arial" w:cs="Arial"/>
                  <w:sz w:val="18"/>
                  <w:szCs w:val="18"/>
                  <w:lang w:eastAsia="en-GB"/>
                </w:rPr>
                <w:delText>-0.521</w:delText>
              </w:r>
            </w:del>
          </w:p>
        </w:tc>
        <w:tc>
          <w:tcPr>
            <w:tcW w:w="1120" w:type="dxa"/>
            <w:tcBorders>
              <w:top w:val="single" w:sz="4" w:space="0" w:color="C0C0C0"/>
              <w:left w:val="nil"/>
              <w:bottom w:val="single" w:sz="4" w:space="0" w:color="C0C0C0"/>
              <w:right w:val="single" w:sz="4" w:space="0" w:color="E0E0E0"/>
            </w:tcBorders>
            <w:noWrap/>
            <w:hideMark/>
          </w:tcPr>
          <w:p w14:paraId="6D5FCB22" w14:textId="105D167B" w:rsidR="00DD039F" w:rsidRPr="0051745E" w:rsidDel="0096313F" w:rsidRDefault="00DD039F" w:rsidP="00213370">
            <w:pPr>
              <w:jc w:val="right"/>
              <w:rPr>
                <w:del w:id="2405" w:author="Lucy Marshall" w:date="2019-06-30T09:03:00Z"/>
                <w:rFonts w:ascii="Arial" w:eastAsia="Times New Roman" w:hAnsi="Arial" w:cs="Arial"/>
                <w:sz w:val="18"/>
                <w:szCs w:val="18"/>
                <w:lang w:eastAsia="en-GB"/>
              </w:rPr>
            </w:pPr>
            <w:del w:id="2406" w:author="Lucy Marshall" w:date="2019-06-30T09:03:00Z">
              <w:r w:rsidRPr="0051745E" w:rsidDel="0096313F">
                <w:rPr>
                  <w:rFonts w:ascii="Arial" w:eastAsia="Times New Roman" w:hAnsi="Arial" w:cs="Arial"/>
                  <w:sz w:val="18"/>
                  <w:szCs w:val="18"/>
                  <w:lang w:eastAsia="en-GB"/>
                </w:rPr>
                <w:delText>0.223</w:delText>
              </w:r>
            </w:del>
          </w:p>
        </w:tc>
        <w:tc>
          <w:tcPr>
            <w:tcW w:w="1080" w:type="dxa"/>
            <w:tcBorders>
              <w:top w:val="single" w:sz="4" w:space="0" w:color="C0C0C0"/>
              <w:left w:val="nil"/>
              <w:bottom w:val="single" w:sz="4" w:space="0" w:color="C0C0C0"/>
              <w:right w:val="nil"/>
            </w:tcBorders>
          </w:tcPr>
          <w:p w14:paraId="0F00DADB" w14:textId="5E341D76" w:rsidR="00DD039F" w:rsidRPr="0051745E" w:rsidDel="0096313F" w:rsidRDefault="00DD039F" w:rsidP="00213370">
            <w:pPr>
              <w:jc w:val="right"/>
              <w:rPr>
                <w:del w:id="2407"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ED8AEA5" w14:textId="12302E01" w:rsidR="00DD039F" w:rsidRPr="0051745E" w:rsidDel="0096313F" w:rsidRDefault="00DD039F" w:rsidP="00213370">
            <w:pPr>
              <w:jc w:val="right"/>
              <w:rPr>
                <w:del w:id="2408" w:author="Lucy Marshall" w:date="2019-06-30T09:03:00Z"/>
                <w:rFonts w:ascii="Arial" w:eastAsia="Times New Roman" w:hAnsi="Arial" w:cs="Arial"/>
                <w:sz w:val="18"/>
                <w:szCs w:val="18"/>
                <w:lang w:eastAsia="en-GB"/>
              </w:rPr>
            </w:pPr>
            <w:del w:id="2409" w:author="Lucy Marshall" w:date="2019-06-30T09:03:00Z">
              <w:r w:rsidRPr="0051745E" w:rsidDel="0096313F">
                <w:rPr>
                  <w:rFonts w:ascii="Arial" w:eastAsia="Times New Roman" w:hAnsi="Arial" w:cs="Arial"/>
                  <w:sz w:val="18"/>
                  <w:szCs w:val="18"/>
                  <w:lang w:eastAsia="en-GB"/>
                </w:rPr>
                <w:delText>0.203</w:delText>
              </w:r>
            </w:del>
          </w:p>
        </w:tc>
        <w:tc>
          <w:tcPr>
            <w:tcW w:w="1480" w:type="dxa"/>
            <w:tcBorders>
              <w:top w:val="single" w:sz="4" w:space="0" w:color="C0C0C0"/>
              <w:left w:val="nil"/>
              <w:bottom w:val="single" w:sz="4" w:space="0" w:color="C0C0C0"/>
              <w:right w:val="single" w:sz="4" w:space="0" w:color="E0E0E0"/>
            </w:tcBorders>
            <w:noWrap/>
            <w:hideMark/>
          </w:tcPr>
          <w:p w14:paraId="49B0B46D" w14:textId="04D4C5E4" w:rsidR="00DD039F" w:rsidRPr="0051745E" w:rsidDel="0096313F" w:rsidRDefault="00DD039F" w:rsidP="00213370">
            <w:pPr>
              <w:jc w:val="right"/>
              <w:rPr>
                <w:del w:id="2410" w:author="Lucy Marshall" w:date="2019-06-30T09:03:00Z"/>
                <w:rFonts w:ascii="Arial" w:eastAsia="Times New Roman" w:hAnsi="Arial" w:cs="Arial"/>
                <w:sz w:val="18"/>
                <w:szCs w:val="18"/>
                <w:lang w:eastAsia="en-GB"/>
              </w:rPr>
            </w:pPr>
            <w:del w:id="2411" w:author="Lucy Marshall" w:date="2019-06-30T09:03:00Z">
              <w:r w:rsidRPr="0051745E" w:rsidDel="0096313F">
                <w:rPr>
                  <w:rFonts w:ascii="Arial" w:eastAsia="Times New Roman" w:hAnsi="Arial" w:cs="Arial"/>
                  <w:sz w:val="18"/>
                  <w:szCs w:val="18"/>
                  <w:lang w:eastAsia="en-GB"/>
                </w:rPr>
                <w:delText>-1.15</w:delText>
              </w:r>
            </w:del>
          </w:p>
        </w:tc>
        <w:tc>
          <w:tcPr>
            <w:tcW w:w="1480" w:type="dxa"/>
            <w:tcBorders>
              <w:top w:val="single" w:sz="4" w:space="0" w:color="C0C0C0"/>
              <w:left w:val="nil"/>
              <w:bottom w:val="single" w:sz="4" w:space="0" w:color="C0C0C0"/>
              <w:right w:val="nil"/>
            </w:tcBorders>
            <w:noWrap/>
            <w:hideMark/>
          </w:tcPr>
          <w:p w14:paraId="1B069430" w14:textId="4B6D76B0" w:rsidR="00DD039F" w:rsidRPr="0051745E" w:rsidDel="0096313F" w:rsidRDefault="00DD039F" w:rsidP="00213370">
            <w:pPr>
              <w:jc w:val="right"/>
              <w:rPr>
                <w:del w:id="2412" w:author="Lucy Marshall" w:date="2019-06-30T09:03:00Z"/>
                <w:rFonts w:ascii="Arial" w:eastAsia="Times New Roman" w:hAnsi="Arial" w:cs="Arial"/>
                <w:sz w:val="18"/>
                <w:szCs w:val="18"/>
                <w:lang w:eastAsia="en-GB"/>
              </w:rPr>
            </w:pPr>
            <w:del w:id="2413" w:author="Lucy Marshall" w:date="2019-06-30T09:03:00Z">
              <w:r w:rsidRPr="0051745E" w:rsidDel="0096313F">
                <w:rPr>
                  <w:rFonts w:ascii="Arial" w:eastAsia="Times New Roman" w:hAnsi="Arial" w:cs="Arial"/>
                  <w:sz w:val="18"/>
                  <w:szCs w:val="18"/>
                  <w:lang w:eastAsia="en-GB"/>
                </w:rPr>
                <w:delText>0.11</w:delText>
              </w:r>
            </w:del>
          </w:p>
        </w:tc>
      </w:tr>
      <w:tr w:rsidR="00DD039F" w:rsidRPr="00A44F44" w:rsidDel="0096313F" w14:paraId="3FB01FB6" w14:textId="2C0C3E5D" w:rsidTr="00213370">
        <w:trPr>
          <w:trHeight w:val="340"/>
          <w:del w:id="2414" w:author="Lucy Marshall" w:date="2019-06-30T09:03:00Z"/>
        </w:trPr>
        <w:tc>
          <w:tcPr>
            <w:tcW w:w="0" w:type="auto"/>
            <w:vMerge/>
            <w:tcBorders>
              <w:top w:val="single" w:sz="4" w:space="0" w:color="C0C0C0"/>
              <w:left w:val="nil"/>
              <w:bottom w:val="nil"/>
              <w:right w:val="nil"/>
            </w:tcBorders>
            <w:vAlign w:val="center"/>
            <w:hideMark/>
          </w:tcPr>
          <w:p w14:paraId="682822B7" w14:textId="6029255B" w:rsidR="00DD039F" w:rsidRPr="0051745E" w:rsidDel="0096313F" w:rsidRDefault="00DD039F" w:rsidP="00213370">
            <w:pPr>
              <w:rPr>
                <w:del w:id="241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6C8BED0" w14:textId="258B0979" w:rsidR="00DD039F" w:rsidRPr="0051745E" w:rsidDel="0096313F" w:rsidRDefault="00DD039F" w:rsidP="00213370">
            <w:pPr>
              <w:rPr>
                <w:del w:id="241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E4D26D3" w14:textId="635E5C39" w:rsidR="00DD039F" w:rsidRPr="0051745E" w:rsidDel="0096313F" w:rsidRDefault="00DD039F" w:rsidP="00213370">
            <w:pPr>
              <w:rPr>
                <w:del w:id="2417" w:author="Lucy Marshall" w:date="2019-06-30T09:03:00Z"/>
                <w:rFonts w:ascii="Arial" w:eastAsia="Times New Roman" w:hAnsi="Arial" w:cs="Arial"/>
                <w:sz w:val="18"/>
                <w:szCs w:val="18"/>
                <w:lang w:eastAsia="en-GB"/>
              </w:rPr>
            </w:pPr>
            <w:del w:id="2418"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30D750C2" w14:textId="736DA942" w:rsidR="00DD039F" w:rsidRPr="0051745E" w:rsidDel="0096313F" w:rsidRDefault="00DD039F" w:rsidP="00213370">
            <w:pPr>
              <w:jc w:val="right"/>
              <w:rPr>
                <w:del w:id="2419" w:author="Lucy Marshall" w:date="2019-06-30T09:03:00Z"/>
                <w:rFonts w:ascii="Arial" w:eastAsia="Times New Roman" w:hAnsi="Arial" w:cs="Arial"/>
                <w:sz w:val="18"/>
                <w:szCs w:val="18"/>
                <w:lang w:eastAsia="en-GB"/>
              </w:rPr>
            </w:pPr>
            <w:del w:id="2420" w:author="Lucy Marshall" w:date="2019-06-30T09:03:00Z">
              <w:r w:rsidRPr="0051745E" w:rsidDel="0096313F">
                <w:rPr>
                  <w:rFonts w:ascii="Arial" w:eastAsia="Times New Roman" w:hAnsi="Arial" w:cs="Arial"/>
                  <w:sz w:val="18"/>
                  <w:szCs w:val="18"/>
                  <w:lang w:eastAsia="en-GB"/>
                </w:rPr>
                <w:delText>0.471</w:delText>
              </w:r>
            </w:del>
          </w:p>
        </w:tc>
        <w:tc>
          <w:tcPr>
            <w:tcW w:w="1120" w:type="dxa"/>
            <w:tcBorders>
              <w:top w:val="nil"/>
              <w:left w:val="nil"/>
              <w:bottom w:val="single" w:sz="4" w:space="0" w:color="C0C0C0"/>
              <w:right w:val="single" w:sz="4" w:space="0" w:color="E0E0E0"/>
            </w:tcBorders>
            <w:noWrap/>
            <w:hideMark/>
          </w:tcPr>
          <w:p w14:paraId="4F41EFBA" w14:textId="06015CB3" w:rsidR="00DD039F" w:rsidRPr="0051745E" w:rsidDel="0096313F" w:rsidRDefault="00DD039F" w:rsidP="00213370">
            <w:pPr>
              <w:jc w:val="right"/>
              <w:rPr>
                <w:del w:id="2421" w:author="Lucy Marshall" w:date="2019-06-30T09:03:00Z"/>
                <w:rFonts w:ascii="Arial" w:eastAsia="Times New Roman" w:hAnsi="Arial" w:cs="Arial"/>
                <w:sz w:val="18"/>
                <w:szCs w:val="18"/>
                <w:lang w:eastAsia="en-GB"/>
              </w:rPr>
            </w:pPr>
            <w:del w:id="2422" w:author="Lucy Marshall" w:date="2019-06-30T09:03:00Z">
              <w:r w:rsidRPr="0051745E" w:rsidDel="0096313F">
                <w:rPr>
                  <w:rFonts w:ascii="Arial" w:eastAsia="Times New Roman" w:hAnsi="Arial" w:cs="Arial"/>
                  <w:sz w:val="18"/>
                  <w:szCs w:val="18"/>
                  <w:lang w:eastAsia="en-GB"/>
                </w:rPr>
                <w:delText>0.266</w:delText>
              </w:r>
            </w:del>
          </w:p>
        </w:tc>
        <w:tc>
          <w:tcPr>
            <w:tcW w:w="1080" w:type="dxa"/>
            <w:tcBorders>
              <w:top w:val="nil"/>
              <w:left w:val="nil"/>
              <w:bottom w:val="single" w:sz="4" w:space="0" w:color="C0C0C0"/>
              <w:right w:val="nil"/>
            </w:tcBorders>
          </w:tcPr>
          <w:p w14:paraId="2F9696D3" w14:textId="7D4DFEB7" w:rsidR="00DD039F" w:rsidRPr="0051745E" w:rsidDel="0096313F" w:rsidRDefault="00DD039F" w:rsidP="00213370">
            <w:pPr>
              <w:jc w:val="right"/>
              <w:rPr>
                <w:del w:id="242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F24F7D7" w14:textId="6E259D69" w:rsidR="00DD039F" w:rsidRPr="0051745E" w:rsidDel="0096313F" w:rsidRDefault="00DD039F" w:rsidP="00213370">
            <w:pPr>
              <w:jc w:val="right"/>
              <w:rPr>
                <w:del w:id="2424" w:author="Lucy Marshall" w:date="2019-06-30T09:03:00Z"/>
                <w:rFonts w:ascii="Arial" w:eastAsia="Times New Roman" w:hAnsi="Arial" w:cs="Arial"/>
                <w:sz w:val="18"/>
                <w:szCs w:val="18"/>
                <w:lang w:eastAsia="en-GB"/>
              </w:rPr>
            </w:pPr>
            <w:del w:id="2425" w:author="Lucy Marshall" w:date="2019-06-30T09:03:00Z">
              <w:r w:rsidRPr="0051745E" w:rsidDel="0096313F">
                <w:rPr>
                  <w:rFonts w:ascii="Arial" w:eastAsia="Times New Roman" w:hAnsi="Arial" w:cs="Arial"/>
                  <w:sz w:val="18"/>
                  <w:szCs w:val="18"/>
                  <w:lang w:eastAsia="en-GB"/>
                </w:rPr>
                <w:delText>0.773</w:delText>
              </w:r>
            </w:del>
          </w:p>
        </w:tc>
        <w:tc>
          <w:tcPr>
            <w:tcW w:w="1480" w:type="dxa"/>
            <w:tcBorders>
              <w:top w:val="nil"/>
              <w:left w:val="nil"/>
              <w:bottom w:val="single" w:sz="4" w:space="0" w:color="C0C0C0"/>
              <w:right w:val="single" w:sz="4" w:space="0" w:color="E0E0E0"/>
            </w:tcBorders>
            <w:noWrap/>
            <w:hideMark/>
          </w:tcPr>
          <w:p w14:paraId="0844CF1F" w14:textId="18D8BC0E" w:rsidR="00DD039F" w:rsidRPr="0051745E" w:rsidDel="0096313F" w:rsidRDefault="00DD039F" w:rsidP="00213370">
            <w:pPr>
              <w:jc w:val="right"/>
              <w:rPr>
                <w:del w:id="2426" w:author="Lucy Marshall" w:date="2019-06-30T09:03:00Z"/>
                <w:rFonts w:ascii="Arial" w:eastAsia="Times New Roman" w:hAnsi="Arial" w:cs="Arial"/>
                <w:sz w:val="18"/>
                <w:szCs w:val="18"/>
                <w:lang w:eastAsia="en-GB"/>
              </w:rPr>
            </w:pPr>
            <w:del w:id="2427" w:author="Lucy Marshall" w:date="2019-06-30T09:03:00Z">
              <w:r w:rsidRPr="0051745E" w:rsidDel="0096313F">
                <w:rPr>
                  <w:rFonts w:ascii="Arial" w:eastAsia="Times New Roman" w:hAnsi="Arial" w:cs="Arial"/>
                  <w:sz w:val="18"/>
                  <w:szCs w:val="18"/>
                  <w:lang w:eastAsia="en-GB"/>
                </w:rPr>
                <w:delText>-0.28</w:delText>
              </w:r>
            </w:del>
          </w:p>
        </w:tc>
        <w:tc>
          <w:tcPr>
            <w:tcW w:w="1480" w:type="dxa"/>
            <w:tcBorders>
              <w:top w:val="nil"/>
              <w:left w:val="nil"/>
              <w:bottom w:val="single" w:sz="4" w:space="0" w:color="C0C0C0"/>
              <w:right w:val="nil"/>
            </w:tcBorders>
            <w:noWrap/>
            <w:hideMark/>
          </w:tcPr>
          <w:p w14:paraId="52CA8DD6" w14:textId="6B54B763" w:rsidR="00DD039F" w:rsidRPr="0051745E" w:rsidDel="0096313F" w:rsidRDefault="00DD039F" w:rsidP="00213370">
            <w:pPr>
              <w:jc w:val="right"/>
              <w:rPr>
                <w:del w:id="2428" w:author="Lucy Marshall" w:date="2019-06-30T09:03:00Z"/>
                <w:rFonts w:ascii="Arial" w:eastAsia="Times New Roman" w:hAnsi="Arial" w:cs="Arial"/>
                <w:sz w:val="18"/>
                <w:szCs w:val="18"/>
                <w:lang w:eastAsia="en-GB"/>
              </w:rPr>
            </w:pPr>
            <w:del w:id="2429" w:author="Lucy Marshall" w:date="2019-06-30T09:03:00Z">
              <w:r w:rsidRPr="0051745E" w:rsidDel="0096313F">
                <w:rPr>
                  <w:rFonts w:ascii="Arial" w:eastAsia="Times New Roman" w:hAnsi="Arial" w:cs="Arial"/>
                  <w:sz w:val="18"/>
                  <w:szCs w:val="18"/>
                  <w:lang w:eastAsia="en-GB"/>
                </w:rPr>
                <w:delText>1.22</w:delText>
              </w:r>
            </w:del>
          </w:p>
        </w:tc>
      </w:tr>
      <w:tr w:rsidR="00DD039F" w:rsidRPr="00A44F44" w:rsidDel="0096313F" w14:paraId="7BB5B1A8" w14:textId="0777172B" w:rsidTr="00213370">
        <w:trPr>
          <w:trHeight w:val="340"/>
          <w:del w:id="2430" w:author="Lucy Marshall" w:date="2019-06-30T09:03:00Z"/>
        </w:trPr>
        <w:tc>
          <w:tcPr>
            <w:tcW w:w="0" w:type="auto"/>
            <w:vMerge/>
            <w:tcBorders>
              <w:top w:val="single" w:sz="4" w:space="0" w:color="C0C0C0"/>
              <w:left w:val="nil"/>
              <w:bottom w:val="nil"/>
              <w:right w:val="nil"/>
            </w:tcBorders>
            <w:vAlign w:val="center"/>
            <w:hideMark/>
          </w:tcPr>
          <w:p w14:paraId="62BD6235" w14:textId="6CC130C0" w:rsidR="00DD039F" w:rsidRPr="0051745E" w:rsidDel="0096313F" w:rsidRDefault="00DD039F" w:rsidP="00213370">
            <w:pPr>
              <w:rPr>
                <w:del w:id="243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66D63F9" w14:textId="4A783414" w:rsidR="00DD039F" w:rsidRPr="0051745E" w:rsidDel="0096313F" w:rsidRDefault="00DD039F" w:rsidP="00213370">
            <w:pPr>
              <w:rPr>
                <w:del w:id="243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DA0FD54" w14:textId="4E3D75ED" w:rsidR="00DD039F" w:rsidRPr="0051745E" w:rsidDel="0096313F" w:rsidRDefault="00DD039F" w:rsidP="00213370">
            <w:pPr>
              <w:rPr>
                <w:del w:id="2433" w:author="Lucy Marshall" w:date="2019-06-30T09:03:00Z"/>
                <w:rFonts w:ascii="Arial" w:eastAsia="Times New Roman" w:hAnsi="Arial" w:cs="Arial"/>
                <w:sz w:val="18"/>
                <w:szCs w:val="18"/>
                <w:lang w:eastAsia="en-GB"/>
              </w:rPr>
            </w:pPr>
            <w:del w:id="243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2423705C" w14:textId="43912A8C" w:rsidR="00DD039F" w:rsidRPr="0051745E" w:rsidDel="0096313F" w:rsidRDefault="00DD039F" w:rsidP="00213370">
            <w:pPr>
              <w:jc w:val="right"/>
              <w:rPr>
                <w:del w:id="2435" w:author="Lucy Marshall" w:date="2019-06-30T09:03:00Z"/>
                <w:rFonts w:ascii="Arial" w:eastAsia="Times New Roman" w:hAnsi="Arial" w:cs="Arial"/>
                <w:sz w:val="18"/>
                <w:szCs w:val="18"/>
                <w:lang w:eastAsia="en-GB"/>
              </w:rPr>
            </w:pPr>
            <w:del w:id="2436" w:author="Lucy Marshall" w:date="2019-06-30T09:03:00Z">
              <w:r w:rsidRPr="0051745E" w:rsidDel="0096313F">
                <w:rPr>
                  <w:rFonts w:ascii="Arial" w:eastAsia="Times New Roman" w:hAnsi="Arial" w:cs="Arial"/>
                  <w:sz w:val="18"/>
                  <w:szCs w:val="18"/>
                  <w:lang w:eastAsia="en-GB"/>
                </w:rPr>
                <w:delText>0.483</w:delText>
              </w:r>
            </w:del>
          </w:p>
        </w:tc>
        <w:tc>
          <w:tcPr>
            <w:tcW w:w="1120" w:type="dxa"/>
            <w:tcBorders>
              <w:top w:val="nil"/>
              <w:left w:val="nil"/>
              <w:bottom w:val="single" w:sz="4" w:space="0" w:color="C0C0C0"/>
              <w:right w:val="single" w:sz="4" w:space="0" w:color="E0E0E0"/>
            </w:tcBorders>
            <w:noWrap/>
            <w:hideMark/>
          </w:tcPr>
          <w:p w14:paraId="7E9A422C" w14:textId="0905984D" w:rsidR="00DD039F" w:rsidRPr="0051745E" w:rsidDel="0096313F" w:rsidRDefault="00DD039F" w:rsidP="00213370">
            <w:pPr>
              <w:jc w:val="right"/>
              <w:rPr>
                <w:del w:id="2437" w:author="Lucy Marshall" w:date="2019-06-30T09:03:00Z"/>
                <w:rFonts w:ascii="Arial" w:eastAsia="Times New Roman" w:hAnsi="Arial" w:cs="Arial"/>
                <w:sz w:val="18"/>
                <w:szCs w:val="18"/>
                <w:lang w:eastAsia="en-GB"/>
              </w:rPr>
            </w:pPr>
            <w:del w:id="2438" w:author="Lucy Marshall" w:date="2019-06-30T09:03:00Z">
              <w:r w:rsidRPr="0051745E" w:rsidDel="0096313F">
                <w:rPr>
                  <w:rFonts w:ascii="Arial" w:eastAsia="Times New Roman" w:hAnsi="Arial" w:cs="Arial"/>
                  <w:sz w:val="18"/>
                  <w:szCs w:val="18"/>
                  <w:lang w:eastAsia="en-GB"/>
                </w:rPr>
                <w:delText>0.242</w:delText>
              </w:r>
            </w:del>
          </w:p>
        </w:tc>
        <w:tc>
          <w:tcPr>
            <w:tcW w:w="1080" w:type="dxa"/>
            <w:tcBorders>
              <w:top w:val="nil"/>
              <w:left w:val="nil"/>
              <w:bottom w:val="single" w:sz="4" w:space="0" w:color="C0C0C0"/>
              <w:right w:val="nil"/>
            </w:tcBorders>
          </w:tcPr>
          <w:p w14:paraId="7EE9A07F" w14:textId="36B072AD" w:rsidR="00DD039F" w:rsidRPr="0051745E" w:rsidDel="0096313F" w:rsidRDefault="00DD039F" w:rsidP="00213370">
            <w:pPr>
              <w:jc w:val="right"/>
              <w:rPr>
                <w:del w:id="243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3BF148E" w14:textId="7CB65D35" w:rsidR="00DD039F" w:rsidRPr="0051745E" w:rsidDel="0096313F" w:rsidRDefault="00DD039F" w:rsidP="00213370">
            <w:pPr>
              <w:jc w:val="right"/>
              <w:rPr>
                <w:del w:id="2440" w:author="Lucy Marshall" w:date="2019-06-30T09:03:00Z"/>
                <w:rFonts w:ascii="Arial" w:eastAsia="Times New Roman" w:hAnsi="Arial" w:cs="Arial"/>
                <w:sz w:val="18"/>
                <w:szCs w:val="18"/>
                <w:lang w:eastAsia="en-GB"/>
              </w:rPr>
            </w:pPr>
            <w:del w:id="2441" w:author="Lucy Marshall" w:date="2019-06-30T09:03:00Z">
              <w:r w:rsidRPr="0051745E" w:rsidDel="0096313F">
                <w:rPr>
                  <w:rFonts w:ascii="Arial" w:eastAsia="Times New Roman" w:hAnsi="Arial" w:cs="Arial"/>
                  <w:sz w:val="18"/>
                  <w:szCs w:val="18"/>
                  <w:lang w:eastAsia="en-GB"/>
                </w:rPr>
                <w:delText>0.473</w:delText>
              </w:r>
            </w:del>
          </w:p>
        </w:tc>
        <w:tc>
          <w:tcPr>
            <w:tcW w:w="1480" w:type="dxa"/>
            <w:tcBorders>
              <w:top w:val="nil"/>
              <w:left w:val="nil"/>
              <w:bottom w:val="single" w:sz="4" w:space="0" w:color="C0C0C0"/>
              <w:right w:val="single" w:sz="4" w:space="0" w:color="E0E0E0"/>
            </w:tcBorders>
            <w:noWrap/>
            <w:hideMark/>
          </w:tcPr>
          <w:p w14:paraId="3484857F" w14:textId="00465603" w:rsidR="00DD039F" w:rsidRPr="0051745E" w:rsidDel="0096313F" w:rsidRDefault="00DD039F" w:rsidP="00213370">
            <w:pPr>
              <w:jc w:val="right"/>
              <w:rPr>
                <w:del w:id="2442" w:author="Lucy Marshall" w:date="2019-06-30T09:03:00Z"/>
                <w:rFonts w:ascii="Arial" w:eastAsia="Times New Roman" w:hAnsi="Arial" w:cs="Arial"/>
                <w:sz w:val="18"/>
                <w:szCs w:val="18"/>
                <w:lang w:eastAsia="en-GB"/>
              </w:rPr>
            </w:pPr>
            <w:del w:id="2443" w:author="Lucy Marshall" w:date="2019-06-30T09:03:00Z">
              <w:r w:rsidRPr="0051745E" w:rsidDel="0096313F">
                <w:rPr>
                  <w:rFonts w:ascii="Arial" w:eastAsia="Times New Roman" w:hAnsi="Arial" w:cs="Arial"/>
                  <w:sz w:val="18"/>
                  <w:szCs w:val="18"/>
                  <w:lang w:eastAsia="en-GB"/>
                </w:rPr>
                <w:delText>-0.20</w:delText>
              </w:r>
            </w:del>
          </w:p>
        </w:tc>
        <w:tc>
          <w:tcPr>
            <w:tcW w:w="1480" w:type="dxa"/>
            <w:tcBorders>
              <w:top w:val="nil"/>
              <w:left w:val="nil"/>
              <w:bottom w:val="single" w:sz="4" w:space="0" w:color="C0C0C0"/>
              <w:right w:val="nil"/>
            </w:tcBorders>
            <w:noWrap/>
            <w:hideMark/>
          </w:tcPr>
          <w:p w14:paraId="5B0220EB" w14:textId="2F847486" w:rsidR="00DD039F" w:rsidRPr="0051745E" w:rsidDel="0096313F" w:rsidRDefault="00DD039F" w:rsidP="00213370">
            <w:pPr>
              <w:jc w:val="right"/>
              <w:rPr>
                <w:del w:id="2444" w:author="Lucy Marshall" w:date="2019-06-30T09:03:00Z"/>
                <w:rFonts w:ascii="Arial" w:eastAsia="Times New Roman" w:hAnsi="Arial" w:cs="Arial"/>
                <w:sz w:val="18"/>
                <w:szCs w:val="18"/>
                <w:lang w:eastAsia="en-GB"/>
              </w:rPr>
            </w:pPr>
            <w:del w:id="2445" w:author="Lucy Marshall" w:date="2019-06-30T09:03:00Z">
              <w:r w:rsidRPr="0051745E" w:rsidDel="0096313F">
                <w:rPr>
                  <w:rFonts w:ascii="Arial" w:eastAsia="Times New Roman" w:hAnsi="Arial" w:cs="Arial"/>
                  <w:sz w:val="18"/>
                  <w:szCs w:val="18"/>
                  <w:lang w:eastAsia="en-GB"/>
                </w:rPr>
                <w:delText>1.17</w:delText>
              </w:r>
            </w:del>
          </w:p>
        </w:tc>
      </w:tr>
      <w:tr w:rsidR="00DD039F" w:rsidRPr="00A44F44" w:rsidDel="0096313F" w14:paraId="44CCD255" w14:textId="7B35099C" w:rsidTr="00213370">
        <w:trPr>
          <w:trHeight w:val="340"/>
          <w:del w:id="2446" w:author="Lucy Marshall" w:date="2019-06-30T09:03:00Z"/>
        </w:trPr>
        <w:tc>
          <w:tcPr>
            <w:tcW w:w="0" w:type="auto"/>
            <w:vMerge/>
            <w:tcBorders>
              <w:top w:val="single" w:sz="4" w:space="0" w:color="C0C0C0"/>
              <w:left w:val="nil"/>
              <w:bottom w:val="nil"/>
              <w:right w:val="nil"/>
            </w:tcBorders>
            <w:vAlign w:val="center"/>
            <w:hideMark/>
          </w:tcPr>
          <w:p w14:paraId="046D7584" w14:textId="7EC081F7" w:rsidR="00DD039F" w:rsidRPr="0051745E" w:rsidDel="0096313F" w:rsidRDefault="00DD039F" w:rsidP="00213370">
            <w:pPr>
              <w:rPr>
                <w:del w:id="244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642099D" w14:textId="3A46ED85" w:rsidR="00DD039F" w:rsidRPr="0051745E" w:rsidDel="0096313F" w:rsidRDefault="00DD039F" w:rsidP="00213370">
            <w:pPr>
              <w:rPr>
                <w:del w:id="2448" w:author="Lucy Marshall" w:date="2019-06-30T09:03:00Z"/>
                <w:rFonts w:ascii="Arial" w:eastAsia="Times New Roman" w:hAnsi="Arial" w:cs="Arial"/>
                <w:sz w:val="18"/>
                <w:szCs w:val="18"/>
                <w:lang w:eastAsia="en-GB"/>
              </w:rPr>
            </w:pPr>
          </w:p>
        </w:tc>
        <w:tc>
          <w:tcPr>
            <w:tcW w:w="1740" w:type="dxa"/>
            <w:shd w:val="clear" w:color="auto" w:fill="E0E0E0"/>
            <w:hideMark/>
          </w:tcPr>
          <w:p w14:paraId="5E77C2DF" w14:textId="4714F907" w:rsidR="00DD039F" w:rsidRPr="0051745E" w:rsidDel="0096313F" w:rsidRDefault="00DD039F" w:rsidP="00213370">
            <w:pPr>
              <w:rPr>
                <w:del w:id="2449" w:author="Lucy Marshall" w:date="2019-06-30T09:03:00Z"/>
                <w:rFonts w:ascii="Arial" w:eastAsia="Times New Roman" w:hAnsi="Arial" w:cs="Arial"/>
                <w:sz w:val="18"/>
                <w:szCs w:val="18"/>
                <w:lang w:eastAsia="en-GB"/>
              </w:rPr>
            </w:pPr>
            <w:del w:id="2450"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37BC226" w14:textId="12EBC104" w:rsidR="00DD039F" w:rsidRPr="0051745E" w:rsidDel="0096313F" w:rsidRDefault="00DD039F" w:rsidP="00213370">
            <w:pPr>
              <w:jc w:val="right"/>
              <w:rPr>
                <w:del w:id="2451" w:author="Lucy Marshall" w:date="2019-06-30T09:03:00Z"/>
                <w:rFonts w:ascii="Arial" w:eastAsia="Times New Roman" w:hAnsi="Arial" w:cs="Arial"/>
                <w:sz w:val="18"/>
                <w:szCs w:val="18"/>
                <w:lang w:eastAsia="en-GB"/>
              </w:rPr>
            </w:pPr>
            <w:del w:id="2452" w:author="Lucy Marshall" w:date="2019-06-30T09:03:00Z">
              <w:r w:rsidRPr="0051745E" w:rsidDel="0096313F">
                <w:rPr>
                  <w:rFonts w:ascii="Arial" w:eastAsia="Times New Roman" w:hAnsi="Arial" w:cs="Arial"/>
                  <w:sz w:val="18"/>
                  <w:szCs w:val="18"/>
                  <w:lang w:eastAsia="en-GB"/>
                </w:rPr>
                <w:delText>0.738</w:delText>
              </w:r>
            </w:del>
          </w:p>
        </w:tc>
        <w:tc>
          <w:tcPr>
            <w:tcW w:w="1120" w:type="dxa"/>
            <w:tcBorders>
              <w:top w:val="nil"/>
              <w:left w:val="nil"/>
              <w:bottom w:val="nil"/>
              <w:right w:val="single" w:sz="4" w:space="0" w:color="E0E0E0"/>
            </w:tcBorders>
            <w:noWrap/>
            <w:hideMark/>
          </w:tcPr>
          <w:p w14:paraId="2DD3FD2E" w14:textId="51B08C71" w:rsidR="00DD039F" w:rsidRPr="0051745E" w:rsidDel="0096313F" w:rsidRDefault="00DD039F" w:rsidP="00213370">
            <w:pPr>
              <w:jc w:val="right"/>
              <w:rPr>
                <w:del w:id="2453" w:author="Lucy Marshall" w:date="2019-06-30T09:03:00Z"/>
                <w:rFonts w:ascii="Arial" w:eastAsia="Times New Roman" w:hAnsi="Arial" w:cs="Arial"/>
                <w:sz w:val="18"/>
                <w:szCs w:val="18"/>
                <w:lang w:eastAsia="en-GB"/>
              </w:rPr>
            </w:pPr>
            <w:del w:id="2454" w:author="Lucy Marshall" w:date="2019-06-30T09:03:00Z">
              <w:r w:rsidRPr="0051745E" w:rsidDel="0096313F">
                <w:rPr>
                  <w:rFonts w:ascii="Arial" w:eastAsia="Times New Roman" w:hAnsi="Arial" w:cs="Arial"/>
                  <w:sz w:val="18"/>
                  <w:szCs w:val="18"/>
                  <w:lang w:eastAsia="en-GB"/>
                </w:rPr>
                <w:delText>0.270</w:delText>
              </w:r>
            </w:del>
          </w:p>
        </w:tc>
        <w:tc>
          <w:tcPr>
            <w:tcW w:w="1080" w:type="dxa"/>
          </w:tcPr>
          <w:p w14:paraId="38A48B3A" w14:textId="7D089D65" w:rsidR="00DD039F" w:rsidRPr="0051745E" w:rsidDel="0096313F" w:rsidRDefault="00DD039F" w:rsidP="00213370">
            <w:pPr>
              <w:jc w:val="right"/>
              <w:rPr>
                <w:del w:id="2455"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1B7E0EC8" w14:textId="49F4FAF9" w:rsidR="00DD039F" w:rsidRPr="0051745E" w:rsidDel="0096313F" w:rsidRDefault="00DD039F" w:rsidP="00213370">
            <w:pPr>
              <w:jc w:val="right"/>
              <w:rPr>
                <w:del w:id="2456" w:author="Lucy Marshall" w:date="2019-06-30T09:03:00Z"/>
                <w:rFonts w:ascii="Arial" w:eastAsia="Times New Roman" w:hAnsi="Arial" w:cs="Arial"/>
                <w:sz w:val="18"/>
                <w:szCs w:val="18"/>
                <w:lang w:eastAsia="en-GB"/>
              </w:rPr>
            </w:pPr>
            <w:del w:id="2457" w:author="Lucy Marshall" w:date="2019-06-30T09:03:00Z">
              <w:r w:rsidRPr="0051745E" w:rsidDel="0096313F">
                <w:rPr>
                  <w:rFonts w:ascii="Arial" w:eastAsia="Times New Roman" w:hAnsi="Arial" w:cs="Arial"/>
                  <w:sz w:val="18"/>
                  <w:szCs w:val="18"/>
                  <w:lang w:eastAsia="en-GB"/>
                </w:rPr>
                <w:delText>0.068</w:delText>
              </w:r>
            </w:del>
          </w:p>
        </w:tc>
        <w:tc>
          <w:tcPr>
            <w:tcW w:w="1480" w:type="dxa"/>
            <w:tcBorders>
              <w:top w:val="nil"/>
              <w:left w:val="nil"/>
              <w:bottom w:val="nil"/>
              <w:right w:val="single" w:sz="4" w:space="0" w:color="E0E0E0"/>
            </w:tcBorders>
            <w:noWrap/>
            <w:hideMark/>
          </w:tcPr>
          <w:p w14:paraId="4E09D8E9" w14:textId="62F35BB8" w:rsidR="00DD039F" w:rsidRPr="0051745E" w:rsidDel="0096313F" w:rsidRDefault="00DD039F" w:rsidP="00213370">
            <w:pPr>
              <w:jc w:val="right"/>
              <w:rPr>
                <w:del w:id="2458" w:author="Lucy Marshall" w:date="2019-06-30T09:03:00Z"/>
                <w:rFonts w:ascii="Arial" w:eastAsia="Times New Roman" w:hAnsi="Arial" w:cs="Arial"/>
                <w:sz w:val="18"/>
                <w:szCs w:val="18"/>
                <w:lang w:eastAsia="en-GB"/>
              </w:rPr>
            </w:pPr>
            <w:del w:id="2459" w:author="Lucy Marshall" w:date="2019-06-30T09:03:00Z">
              <w:r w:rsidRPr="0051745E" w:rsidDel="0096313F">
                <w:rPr>
                  <w:rFonts w:ascii="Arial" w:eastAsia="Times New Roman" w:hAnsi="Arial" w:cs="Arial"/>
                  <w:sz w:val="18"/>
                  <w:szCs w:val="18"/>
                  <w:lang w:eastAsia="en-GB"/>
                </w:rPr>
                <w:delText>-0.03</w:delText>
              </w:r>
            </w:del>
          </w:p>
        </w:tc>
        <w:tc>
          <w:tcPr>
            <w:tcW w:w="1480" w:type="dxa"/>
            <w:noWrap/>
            <w:hideMark/>
          </w:tcPr>
          <w:p w14:paraId="6AD33CB5" w14:textId="3B3F01CE" w:rsidR="00DD039F" w:rsidRPr="0051745E" w:rsidDel="0096313F" w:rsidRDefault="00DD039F" w:rsidP="00213370">
            <w:pPr>
              <w:jc w:val="right"/>
              <w:rPr>
                <w:del w:id="2460" w:author="Lucy Marshall" w:date="2019-06-30T09:03:00Z"/>
                <w:rFonts w:ascii="Arial" w:eastAsia="Times New Roman" w:hAnsi="Arial" w:cs="Arial"/>
                <w:sz w:val="18"/>
                <w:szCs w:val="18"/>
                <w:lang w:eastAsia="en-GB"/>
              </w:rPr>
            </w:pPr>
            <w:del w:id="2461" w:author="Lucy Marshall" w:date="2019-06-30T09:03:00Z">
              <w:r w:rsidRPr="0051745E" w:rsidDel="0096313F">
                <w:rPr>
                  <w:rFonts w:ascii="Arial" w:eastAsia="Times New Roman" w:hAnsi="Arial" w:cs="Arial"/>
                  <w:sz w:val="18"/>
                  <w:szCs w:val="18"/>
                  <w:lang w:eastAsia="en-GB"/>
                </w:rPr>
                <w:delText>1.50</w:delText>
              </w:r>
            </w:del>
          </w:p>
        </w:tc>
      </w:tr>
      <w:tr w:rsidR="00DD039F" w:rsidRPr="00A44F44" w:rsidDel="0096313F" w14:paraId="466EEC29" w14:textId="7FD54A24" w:rsidTr="00213370">
        <w:trPr>
          <w:trHeight w:val="360"/>
          <w:del w:id="2462" w:author="Lucy Marshall" w:date="2019-06-30T09:03:00Z"/>
        </w:trPr>
        <w:tc>
          <w:tcPr>
            <w:tcW w:w="0" w:type="auto"/>
            <w:vMerge/>
            <w:tcBorders>
              <w:top w:val="single" w:sz="4" w:space="0" w:color="C0C0C0"/>
              <w:left w:val="nil"/>
              <w:bottom w:val="nil"/>
              <w:right w:val="nil"/>
            </w:tcBorders>
            <w:vAlign w:val="center"/>
            <w:hideMark/>
          </w:tcPr>
          <w:p w14:paraId="00ADD3FC" w14:textId="3CBE9457" w:rsidR="00DD039F" w:rsidRPr="0051745E" w:rsidDel="0096313F" w:rsidRDefault="00DD039F" w:rsidP="00213370">
            <w:pPr>
              <w:rPr>
                <w:del w:id="2463"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27AA1A81" w14:textId="1DC13F35" w:rsidR="00DD039F" w:rsidRPr="0051745E" w:rsidDel="0096313F" w:rsidRDefault="00DD039F" w:rsidP="00213370">
            <w:pPr>
              <w:rPr>
                <w:del w:id="2464" w:author="Lucy Marshall" w:date="2019-06-30T09:03:00Z"/>
                <w:rFonts w:ascii="Arial" w:eastAsia="Times New Roman" w:hAnsi="Arial" w:cs="Arial"/>
                <w:sz w:val="18"/>
                <w:szCs w:val="18"/>
                <w:lang w:eastAsia="en-GB"/>
              </w:rPr>
            </w:pPr>
            <w:del w:id="2465"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43C783EE" w14:textId="0CFE4E6F" w:rsidR="00DD039F" w:rsidRPr="0051745E" w:rsidDel="0096313F" w:rsidRDefault="00DD039F" w:rsidP="00213370">
            <w:pPr>
              <w:rPr>
                <w:del w:id="2466" w:author="Lucy Marshall" w:date="2019-06-30T09:03:00Z"/>
                <w:rFonts w:ascii="Arial" w:eastAsia="Times New Roman" w:hAnsi="Arial" w:cs="Arial"/>
                <w:sz w:val="18"/>
                <w:szCs w:val="18"/>
                <w:lang w:eastAsia="en-GB"/>
              </w:rPr>
            </w:pPr>
            <w:del w:id="2467"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81D2839" w14:textId="598498EE" w:rsidR="00DD039F" w:rsidRPr="0051745E" w:rsidDel="0096313F" w:rsidRDefault="00DD039F" w:rsidP="00213370">
            <w:pPr>
              <w:jc w:val="right"/>
              <w:rPr>
                <w:del w:id="2468" w:author="Lucy Marshall" w:date="2019-06-30T09:03:00Z"/>
                <w:rFonts w:ascii="Arial" w:eastAsia="Times New Roman" w:hAnsi="Arial" w:cs="Arial"/>
                <w:sz w:val="18"/>
                <w:szCs w:val="18"/>
                <w:lang w:eastAsia="en-GB"/>
              </w:rPr>
            </w:pPr>
            <w:del w:id="2469" w:author="Lucy Marshall" w:date="2019-06-30T09:03:00Z">
              <w:r w:rsidRPr="0051745E" w:rsidDel="0096313F">
                <w:rPr>
                  <w:rFonts w:ascii="Arial" w:eastAsia="Times New Roman" w:hAnsi="Arial" w:cs="Arial"/>
                  <w:sz w:val="18"/>
                  <w:szCs w:val="18"/>
                  <w:lang w:eastAsia="en-GB"/>
                </w:rPr>
                <w:delText>-1.005</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719D044C" w14:textId="43C93179" w:rsidR="00DD039F" w:rsidRPr="0051745E" w:rsidDel="0096313F" w:rsidRDefault="00DD039F" w:rsidP="00213370">
            <w:pPr>
              <w:jc w:val="right"/>
              <w:rPr>
                <w:del w:id="2470" w:author="Lucy Marshall" w:date="2019-06-30T09:03:00Z"/>
                <w:rFonts w:ascii="Arial" w:eastAsia="Times New Roman" w:hAnsi="Arial" w:cs="Arial"/>
                <w:sz w:val="18"/>
                <w:szCs w:val="18"/>
                <w:lang w:eastAsia="en-GB"/>
              </w:rPr>
            </w:pPr>
            <w:del w:id="2471" w:author="Lucy Marshall" w:date="2019-06-30T09:03:00Z">
              <w:r w:rsidRPr="0051745E" w:rsidDel="0096313F">
                <w:rPr>
                  <w:rFonts w:ascii="Arial" w:eastAsia="Times New Roman" w:hAnsi="Arial" w:cs="Arial"/>
                  <w:sz w:val="18"/>
                  <w:szCs w:val="18"/>
                  <w:lang w:eastAsia="en-GB"/>
                </w:rPr>
                <w:delText>0.227</w:delText>
              </w:r>
            </w:del>
          </w:p>
        </w:tc>
        <w:tc>
          <w:tcPr>
            <w:tcW w:w="1080" w:type="dxa"/>
            <w:tcBorders>
              <w:top w:val="single" w:sz="4" w:space="0" w:color="C0C0C0"/>
              <w:left w:val="nil"/>
              <w:bottom w:val="single" w:sz="4" w:space="0" w:color="C0C0C0"/>
              <w:right w:val="nil"/>
            </w:tcBorders>
          </w:tcPr>
          <w:p w14:paraId="2FBABF89" w14:textId="187BCEA5" w:rsidR="00DD039F" w:rsidRPr="0051745E" w:rsidDel="0096313F" w:rsidRDefault="00DD039F" w:rsidP="00213370">
            <w:pPr>
              <w:jc w:val="right"/>
              <w:rPr>
                <w:del w:id="2472"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A52C236" w14:textId="57EC1484" w:rsidR="00DD039F" w:rsidRPr="0051745E" w:rsidDel="0096313F" w:rsidRDefault="00DD039F" w:rsidP="00213370">
            <w:pPr>
              <w:jc w:val="right"/>
              <w:rPr>
                <w:del w:id="2473" w:author="Lucy Marshall" w:date="2019-06-30T09:03:00Z"/>
                <w:rFonts w:ascii="Arial" w:eastAsia="Times New Roman" w:hAnsi="Arial" w:cs="Arial"/>
                <w:sz w:val="18"/>
                <w:szCs w:val="18"/>
                <w:lang w:eastAsia="en-GB"/>
              </w:rPr>
            </w:pPr>
            <w:del w:id="2474" w:author="Lucy Marshall" w:date="2019-06-30T09:03:00Z">
              <w:r w:rsidRPr="0051745E" w:rsidDel="0096313F">
                <w:rPr>
                  <w:rFonts w:ascii="Arial" w:eastAsia="Times New Roman" w:hAnsi="Arial" w:cs="Arial"/>
                  <w:sz w:val="18"/>
                  <w:szCs w:val="18"/>
                  <w:lang w:eastAsia="en-GB"/>
                </w:rPr>
                <w:delText>0.000</w:delText>
              </w:r>
            </w:del>
          </w:p>
        </w:tc>
        <w:tc>
          <w:tcPr>
            <w:tcW w:w="1480" w:type="dxa"/>
            <w:tcBorders>
              <w:top w:val="single" w:sz="4" w:space="0" w:color="C0C0C0"/>
              <w:left w:val="nil"/>
              <w:bottom w:val="single" w:sz="4" w:space="0" w:color="C0C0C0"/>
              <w:right w:val="single" w:sz="4" w:space="0" w:color="E0E0E0"/>
            </w:tcBorders>
            <w:noWrap/>
            <w:hideMark/>
          </w:tcPr>
          <w:p w14:paraId="43F16A7B" w14:textId="0FAEF008" w:rsidR="00DD039F" w:rsidRPr="0051745E" w:rsidDel="0096313F" w:rsidRDefault="00DD039F" w:rsidP="00213370">
            <w:pPr>
              <w:jc w:val="right"/>
              <w:rPr>
                <w:del w:id="2475" w:author="Lucy Marshall" w:date="2019-06-30T09:03:00Z"/>
                <w:rFonts w:ascii="Arial" w:eastAsia="Times New Roman" w:hAnsi="Arial" w:cs="Arial"/>
                <w:sz w:val="18"/>
                <w:szCs w:val="18"/>
                <w:lang w:eastAsia="en-GB"/>
              </w:rPr>
            </w:pPr>
            <w:del w:id="2476" w:author="Lucy Marshall" w:date="2019-06-30T09:03:00Z">
              <w:r w:rsidRPr="0051745E" w:rsidDel="0096313F">
                <w:rPr>
                  <w:rFonts w:ascii="Arial" w:eastAsia="Times New Roman" w:hAnsi="Arial" w:cs="Arial"/>
                  <w:sz w:val="18"/>
                  <w:szCs w:val="18"/>
                  <w:lang w:eastAsia="en-GB"/>
                </w:rPr>
                <w:delText>-1.65</w:delText>
              </w:r>
            </w:del>
          </w:p>
        </w:tc>
        <w:tc>
          <w:tcPr>
            <w:tcW w:w="1480" w:type="dxa"/>
            <w:tcBorders>
              <w:top w:val="single" w:sz="4" w:space="0" w:color="C0C0C0"/>
              <w:left w:val="nil"/>
              <w:bottom w:val="single" w:sz="4" w:space="0" w:color="C0C0C0"/>
              <w:right w:val="nil"/>
            </w:tcBorders>
            <w:noWrap/>
            <w:hideMark/>
          </w:tcPr>
          <w:p w14:paraId="1F8EDADC" w14:textId="055DF038" w:rsidR="00DD039F" w:rsidRPr="0051745E" w:rsidDel="0096313F" w:rsidRDefault="00DD039F" w:rsidP="00213370">
            <w:pPr>
              <w:jc w:val="right"/>
              <w:rPr>
                <w:del w:id="2477" w:author="Lucy Marshall" w:date="2019-06-30T09:03:00Z"/>
                <w:rFonts w:ascii="Arial" w:eastAsia="Times New Roman" w:hAnsi="Arial" w:cs="Arial"/>
                <w:sz w:val="18"/>
                <w:szCs w:val="18"/>
                <w:lang w:eastAsia="en-GB"/>
              </w:rPr>
            </w:pPr>
            <w:del w:id="2478" w:author="Lucy Marshall" w:date="2019-06-30T09:03:00Z">
              <w:r w:rsidRPr="0051745E" w:rsidDel="0096313F">
                <w:rPr>
                  <w:rFonts w:ascii="Arial" w:eastAsia="Times New Roman" w:hAnsi="Arial" w:cs="Arial"/>
                  <w:sz w:val="18"/>
                  <w:szCs w:val="18"/>
                  <w:lang w:eastAsia="en-GB"/>
                </w:rPr>
                <w:delText>-0.36</w:delText>
              </w:r>
            </w:del>
          </w:p>
        </w:tc>
      </w:tr>
      <w:tr w:rsidR="00DD039F" w:rsidRPr="00A44F44" w:rsidDel="0096313F" w14:paraId="055769E3" w14:textId="5AEDED17" w:rsidTr="00213370">
        <w:trPr>
          <w:trHeight w:val="340"/>
          <w:del w:id="2479" w:author="Lucy Marshall" w:date="2019-06-30T09:03:00Z"/>
        </w:trPr>
        <w:tc>
          <w:tcPr>
            <w:tcW w:w="0" w:type="auto"/>
            <w:vMerge/>
            <w:tcBorders>
              <w:top w:val="single" w:sz="4" w:space="0" w:color="C0C0C0"/>
              <w:left w:val="nil"/>
              <w:bottom w:val="nil"/>
              <w:right w:val="nil"/>
            </w:tcBorders>
            <w:vAlign w:val="center"/>
            <w:hideMark/>
          </w:tcPr>
          <w:p w14:paraId="2866AA40" w14:textId="348A30F4" w:rsidR="00DD039F" w:rsidRPr="0051745E" w:rsidDel="0096313F" w:rsidRDefault="00DD039F" w:rsidP="00213370">
            <w:pPr>
              <w:rPr>
                <w:del w:id="248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59E2C6D" w14:textId="3484CD71" w:rsidR="00DD039F" w:rsidRPr="0051745E" w:rsidDel="0096313F" w:rsidRDefault="00DD039F" w:rsidP="00213370">
            <w:pPr>
              <w:rPr>
                <w:del w:id="248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01AF68A" w14:textId="40F814B9" w:rsidR="00DD039F" w:rsidRPr="0051745E" w:rsidDel="0096313F" w:rsidRDefault="00DD039F" w:rsidP="00213370">
            <w:pPr>
              <w:rPr>
                <w:del w:id="2482" w:author="Lucy Marshall" w:date="2019-06-30T09:03:00Z"/>
                <w:rFonts w:ascii="Arial" w:eastAsia="Times New Roman" w:hAnsi="Arial" w:cs="Arial"/>
                <w:sz w:val="18"/>
                <w:szCs w:val="18"/>
                <w:lang w:eastAsia="en-GB"/>
              </w:rPr>
            </w:pPr>
            <w:del w:id="2483"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4570D4AA" w14:textId="11E51328" w:rsidR="00DD039F" w:rsidRPr="0051745E" w:rsidDel="0096313F" w:rsidRDefault="00DD039F" w:rsidP="00213370">
            <w:pPr>
              <w:jc w:val="right"/>
              <w:rPr>
                <w:del w:id="2484" w:author="Lucy Marshall" w:date="2019-06-30T09:03:00Z"/>
                <w:rFonts w:ascii="Arial" w:eastAsia="Times New Roman" w:hAnsi="Arial" w:cs="Arial"/>
                <w:sz w:val="18"/>
                <w:szCs w:val="18"/>
                <w:lang w:eastAsia="en-GB"/>
              </w:rPr>
            </w:pPr>
            <w:del w:id="2485" w:author="Lucy Marshall" w:date="2019-06-30T09:03:00Z">
              <w:r w:rsidRPr="0051745E" w:rsidDel="0096313F">
                <w:rPr>
                  <w:rFonts w:ascii="Arial" w:eastAsia="Times New Roman" w:hAnsi="Arial" w:cs="Arial"/>
                  <w:sz w:val="18"/>
                  <w:szCs w:val="18"/>
                  <w:lang w:eastAsia="en-GB"/>
                </w:rPr>
                <w:delText>-0.012</w:delText>
              </w:r>
            </w:del>
          </w:p>
        </w:tc>
        <w:tc>
          <w:tcPr>
            <w:tcW w:w="1120" w:type="dxa"/>
            <w:tcBorders>
              <w:top w:val="nil"/>
              <w:left w:val="nil"/>
              <w:bottom w:val="single" w:sz="4" w:space="0" w:color="C0C0C0"/>
              <w:right w:val="single" w:sz="4" w:space="0" w:color="E0E0E0"/>
            </w:tcBorders>
            <w:noWrap/>
            <w:hideMark/>
          </w:tcPr>
          <w:p w14:paraId="149B5102" w14:textId="141A85E1" w:rsidR="00DD039F" w:rsidRPr="0051745E" w:rsidDel="0096313F" w:rsidRDefault="00DD039F" w:rsidP="00213370">
            <w:pPr>
              <w:jc w:val="right"/>
              <w:rPr>
                <w:del w:id="2486" w:author="Lucy Marshall" w:date="2019-06-30T09:03:00Z"/>
                <w:rFonts w:ascii="Arial" w:eastAsia="Times New Roman" w:hAnsi="Arial" w:cs="Arial"/>
                <w:sz w:val="18"/>
                <w:szCs w:val="18"/>
                <w:lang w:eastAsia="en-GB"/>
              </w:rPr>
            </w:pPr>
            <w:del w:id="2487" w:author="Lucy Marshall" w:date="2019-06-30T09:03:00Z">
              <w:r w:rsidRPr="0051745E" w:rsidDel="0096313F">
                <w:rPr>
                  <w:rFonts w:ascii="Arial" w:eastAsia="Times New Roman" w:hAnsi="Arial" w:cs="Arial"/>
                  <w:sz w:val="18"/>
                  <w:szCs w:val="18"/>
                  <w:lang w:eastAsia="en-GB"/>
                </w:rPr>
                <w:delText>0.269</w:delText>
              </w:r>
            </w:del>
          </w:p>
        </w:tc>
        <w:tc>
          <w:tcPr>
            <w:tcW w:w="1080" w:type="dxa"/>
            <w:tcBorders>
              <w:top w:val="nil"/>
              <w:left w:val="nil"/>
              <w:bottom w:val="single" w:sz="4" w:space="0" w:color="C0C0C0"/>
              <w:right w:val="nil"/>
            </w:tcBorders>
          </w:tcPr>
          <w:p w14:paraId="257F65A3" w14:textId="588EC2F5" w:rsidR="00DD039F" w:rsidRPr="0051745E" w:rsidDel="0096313F" w:rsidRDefault="00DD039F" w:rsidP="00213370">
            <w:pPr>
              <w:jc w:val="right"/>
              <w:rPr>
                <w:del w:id="248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36AE2A0" w14:textId="03A52939" w:rsidR="00DD039F" w:rsidRPr="0051745E" w:rsidDel="0096313F" w:rsidRDefault="00DD039F" w:rsidP="00213370">
            <w:pPr>
              <w:jc w:val="right"/>
              <w:rPr>
                <w:del w:id="2489" w:author="Lucy Marshall" w:date="2019-06-30T09:03:00Z"/>
                <w:rFonts w:ascii="Arial" w:eastAsia="Times New Roman" w:hAnsi="Arial" w:cs="Arial"/>
                <w:sz w:val="18"/>
                <w:szCs w:val="18"/>
                <w:lang w:eastAsia="en-GB"/>
              </w:rPr>
            </w:pPr>
            <w:del w:id="2490"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5684E7BE" w14:textId="7984AFAD" w:rsidR="00DD039F" w:rsidRPr="0051745E" w:rsidDel="0096313F" w:rsidRDefault="00DD039F" w:rsidP="00213370">
            <w:pPr>
              <w:jc w:val="right"/>
              <w:rPr>
                <w:del w:id="2491" w:author="Lucy Marshall" w:date="2019-06-30T09:03:00Z"/>
                <w:rFonts w:ascii="Arial" w:eastAsia="Times New Roman" w:hAnsi="Arial" w:cs="Arial"/>
                <w:sz w:val="18"/>
                <w:szCs w:val="18"/>
                <w:lang w:eastAsia="en-GB"/>
              </w:rPr>
            </w:pPr>
            <w:del w:id="2492" w:author="Lucy Marshall" w:date="2019-06-30T09:03:00Z">
              <w:r w:rsidRPr="0051745E" w:rsidDel="0096313F">
                <w:rPr>
                  <w:rFonts w:ascii="Arial" w:eastAsia="Times New Roman" w:hAnsi="Arial" w:cs="Arial"/>
                  <w:sz w:val="18"/>
                  <w:szCs w:val="18"/>
                  <w:lang w:eastAsia="en-GB"/>
                </w:rPr>
                <w:delText>-0.77</w:delText>
              </w:r>
            </w:del>
          </w:p>
        </w:tc>
        <w:tc>
          <w:tcPr>
            <w:tcW w:w="1480" w:type="dxa"/>
            <w:tcBorders>
              <w:top w:val="nil"/>
              <w:left w:val="nil"/>
              <w:bottom w:val="single" w:sz="4" w:space="0" w:color="C0C0C0"/>
              <w:right w:val="nil"/>
            </w:tcBorders>
            <w:noWrap/>
            <w:hideMark/>
          </w:tcPr>
          <w:p w14:paraId="43BB5923" w14:textId="2FE0B78A" w:rsidR="00DD039F" w:rsidRPr="0051745E" w:rsidDel="0096313F" w:rsidRDefault="00DD039F" w:rsidP="00213370">
            <w:pPr>
              <w:jc w:val="right"/>
              <w:rPr>
                <w:del w:id="2493" w:author="Lucy Marshall" w:date="2019-06-30T09:03:00Z"/>
                <w:rFonts w:ascii="Arial" w:eastAsia="Times New Roman" w:hAnsi="Arial" w:cs="Arial"/>
                <w:sz w:val="18"/>
                <w:szCs w:val="18"/>
                <w:lang w:eastAsia="en-GB"/>
              </w:rPr>
            </w:pPr>
            <w:del w:id="2494" w:author="Lucy Marshall" w:date="2019-06-30T09:03:00Z">
              <w:r w:rsidRPr="0051745E" w:rsidDel="0096313F">
                <w:rPr>
                  <w:rFonts w:ascii="Arial" w:eastAsia="Times New Roman" w:hAnsi="Arial" w:cs="Arial"/>
                  <w:sz w:val="18"/>
                  <w:szCs w:val="18"/>
                  <w:lang w:eastAsia="en-GB"/>
                </w:rPr>
                <w:delText>0.75</w:delText>
              </w:r>
            </w:del>
          </w:p>
        </w:tc>
      </w:tr>
      <w:tr w:rsidR="00DD039F" w:rsidRPr="00A44F44" w:rsidDel="0096313F" w14:paraId="13109ACE" w14:textId="3B63A154" w:rsidTr="00213370">
        <w:trPr>
          <w:trHeight w:val="340"/>
          <w:del w:id="2495" w:author="Lucy Marshall" w:date="2019-06-30T09:03:00Z"/>
        </w:trPr>
        <w:tc>
          <w:tcPr>
            <w:tcW w:w="0" w:type="auto"/>
            <w:vMerge/>
            <w:tcBorders>
              <w:top w:val="single" w:sz="4" w:space="0" w:color="C0C0C0"/>
              <w:left w:val="nil"/>
              <w:bottom w:val="nil"/>
              <w:right w:val="nil"/>
            </w:tcBorders>
            <w:vAlign w:val="center"/>
            <w:hideMark/>
          </w:tcPr>
          <w:p w14:paraId="0585D899" w14:textId="74AD81E4" w:rsidR="00DD039F" w:rsidRPr="0051745E" w:rsidDel="0096313F" w:rsidRDefault="00DD039F" w:rsidP="00213370">
            <w:pPr>
              <w:rPr>
                <w:del w:id="249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AD322B8" w14:textId="3F5CEF4E" w:rsidR="00DD039F" w:rsidRPr="0051745E" w:rsidDel="0096313F" w:rsidRDefault="00DD039F" w:rsidP="00213370">
            <w:pPr>
              <w:rPr>
                <w:del w:id="249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0E7F571" w14:textId="4404231B" w:rsidR="00DD039F" w:rsidRPr="0051745E" w:rsidDel="0096313F" w:rsidRDefault="00DD039F" w:rsidP="00213370">
            <w:pPr>
              <w:rPr>
                <w:del w:id="2498" w:author="Lucy Marshall" w:date="2019-06-30T09:03:00Z"/>
                <w:rFonts w:ascii="Arial" w:eastAsia="Times New Roman" w:hAnsi="Arial" w:cs="Arial"/>
                <w:sz w:val="18"/>
                <w:szCs w:val="18"/>
                <w:lang w:eastAsia="en-GB"/>
              </w:rPr>
            </w:pPr>
            <w:del w:id="2499"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2DBFA8A0" w14:textId="0679C5AB" w:rsidR="00DD039F" w:rsidRPr="0051745E" w:rsidDel="0096313F" w:rsidRDefault="00DD039F" w:rsidP="00213370">
            <w:pPr>
              <w:jc w:val="right"/>
              <w:rPr>
                <w:del w:id="2500" w:author="Lucy Marshall" w:date="2019-06-30T09:03:00Z"/>
                <w:rFonts w:ascii="Arial" w:eastAsia="Times New Roman" w:hAnsi="Arial" w:cs="Arial"/>
                <w:sz w:val="18"/>
                <w:szCs w:val="18"/>
                <w:lang w:eastAsia="en-GB"/>
              </w:rPr>
            </w:pPr>
            <w:del w:id="2501" w:author="Lucy Marshall" w:date="2019-06-30T09:03:00Z">
              <w:r w:rsidRPr="0051745E" w:rsidDel="0096313F">
                <w:rPr>
                  <w:rFonts w:ascii="Arial" w:eastAsia="Times New Roman" w:hAnsi="Arial" w:cs="Arial"/>
                  <w:sz w:val="18"/>
                  <w:szCs w:val="18"/>
                  <w:lang w:eastAsia="en-GB"/>
                </w:rPr>
                <w:delText>-0.483</w:delText>
              </w:r>
            </w:del>
          </w:p>
        </w:tc>
        <w:tc>
          <w:tcPr>
            <w:tcW w:w="1120" w:type="dxa"/>
            <w:tcBorders>
              <w:top w:val="nil"/>
              <w:left w:val="nil"/>
              <w:bottom w:val="single" w:sz="4" w:space="0" w:color="C0C0C0"/>
              <w:right w:val="single" w:sz="4" w:space="0" w:color="E0E0E0"/>
            </w:tcBorders>
            <w:noWrap/>
            <w:hideMark/>
          </w:tcPr>
          <w:p w14:paraId="2CB4BAEC" w14:textId="1E43A0B5" w:rsidR="00DD039F" w:rsidRPr="0051745E" w:rsidDel="0096313F" w:rsidRDefault="00DD039F" w:rsidP="00213370">
            <w:pPr>
              <w:jc w:val="right"/>
              <w:rPr>
                <w:del w:id="2502" w:author="Lucy Marshall" w:date="2019-06-30T09:03:00Z"/>
                <w:rFonts w:ascii="Arial" w:eastAsia="Times New Roman" w:hAnsi="Arial" w:cs="Arial"/>
                <w:sz w:val="18"/>
                <w:szCs w:val="18"/>
                <w:lang w:eastAsia="en-GB"/>
              </w:rPr>
            </w:pPr>
            <w:del w:id="2503" w:author="Lucy Marshall" w:date="2019-06-30T09:03:00Z">
              <w:r w:rsidRPr="0051745E" w:rsidDel="0096313F">
                <w:rPr>
                  <w:rFonts w:ascii="Arial" w:eastAsia="Times New Roman" w:hAnsi="Arial" w:cs="Arial"/>
                  <w:sz w:val="18"/>
                  <w:szCs w:val="18"/>
                  <w:lang w:eastAsia="en-GB"/>
                </w:rPr>
                <w:delText>0.242</w:delText>
              </w:r>
            </w:del>
          </w:p>
        </w:tc>
        <w:tc>
          <w:tcPr>
            <w:tcW w:w="1080" w:type="dxa"/>
            <w:tcBorders>
              <w:top w:val="nil"/>
              <w:left w:val="nil"/>
              <w:bottom w:val="single" w:sz="4" w:space="0" w:color="C0C0C0"/>
              <w:right w:val="nil"/>
            </w:tcBorders>
          </w:tcPr>
          <w:p w14:paraId="2C73BD70" w14:textId="2378F960" w:rsidR="00DD039F" w:rsidRPr="0051745E" w:rsidDel="0096313F" w:rsidRDefault="00DD039F" w:rsidP="00213370">
            <w:pPr>
              <w:jc w:val="right"/>
              <w:rPr>
                <w:del w:id="250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F373306" w14:textId="6DF1003B" w:rsidR="00DD039F" w:rsidRPr="0051745E" w:rsidDel="0096313F" w:rsidRDefault="00DD039F" w:rsidP="00213370">
            <w:pPr>
              <w:jc w:val="right"/>
              <w:rPr>
                <w:del w:id="2505" w:author="Lucy Marshall" w:date="2019-06-30T09:03:00Z"/>
                <w:rFonts w:ascii="Arial" w:eastAsia="Times New Roman" w:hAnsi="Arial" w:cs="Arial"/>
                <w:sz w:val="18"/>
                <w:szCs w:val="18"/>
                <w:lang w:eastAsia="en-GB"/>
              </w:rPr>
            </w:pPr>
            <w:del w:id="2506" w:author="Lucy Marshall" w:date="2019-06-30T09:03:00Z">
              <w:r w:rsidRPr="0051745E" w:rsidDel="0096313F">
                <w:rPr>
                  <w:rFonts w:ascii="Arial" w:eastAsia="Times New Roman" w:hAnsi="Arial" w:cs="Arial"/>
                  <w:sz w:val="18"/>
                  <w:szCs w:val="18"/>
                  <w:lang w:eastAsia="en-GB"/>
                </w:rPr>
                <w:delText>0.473</w:delText>
              </w:r>
            </w:del>
          </w:p>
        </w:tc>
        <w:tc>
          <w:tcPr>
            <w:tcW w:w="1480" w:type="dxa"/>
            <w:tcBorders>
              <w:top w:val="nil"/>
              <w:left w:val="nil"/>
              <w:bottom w:val="single" w:sz="4" w:space="0" w:color="C0C0C0"/>
              <w:right w:val="single" w:sz="4" w:space="0" w:color="E0E0E0"/>
            </w:tcBorders>
            <w:noWrap/>
            <w:hideMark/>
          </w:tcPr>
          <w:p w14:paraId="33AD5601" w14:textId="6C577B11" w:rsidR="00DD039F" w:rsidRPr="0051745E" w:rsidDel="0096313F" w:rsidRDefault="00DD039F" w:rsidP="00213370">
            <w:pPr>
              <w:jc w:val="right"/>
              <w:rPr>
                <w:del w:id="2507" w:author="Lucy Marshall" w:date="2019-06-30T09:03:00Z"/>
                <w:rFonts w:ascii="Arial" w:eastAsia="Times New Roman" w:hAnsi="Arial" w:cs="Arial"/>
                <w:sz w:val="18"/>
                <w:szCs w:val="18"/>
                <w:lang w:eastAsia="en-GB"/>
              </w:rPr>
            </w:pPr>
            <w:del w:id="2508" w:author="Lucy Marshall" w:date="2019-06-30T09:03:00Z">
              <w:r w:rsidRPr="0051745E" w:rsidDel="0096313F">
                <w:rPr>
                  <w:rFonts w:ascii="Arial" w:eastAsia="Times New Roman" w:hAnsi="Arial" w:cs="Arial"/>
                  <w:sz w:val="18"/>
                  <w:szCs w:val="18"/>
                  <w:lang w:eastAsia="en-GB"/>
                </w:rPr>
                <w:delText>-1.17</w:delText>
              </w:r>
            </w:del>
          </w:p>
        </w:tc>
        <w:tc>
          <w:tcPr>
            <w:tcW w:w="1480" w:type="dxa"/>
            <w:tcBorders>
              <w:top w:val="nil"/>
              <w:left w:val="nil"/>
              <w:bottom w:val="single" w:sz="4" w:space="0" w:color="C0C0C0"/>
              <w:right w:val="nil"/>
            </w:tcBorders>
            <w:noWrap/>
            <w:hideMark/>
          </w:tcPr>
          <w:p w14:paraId="1BC942B3" w14:textId="2821FFEB" w:rsidR="00DD039F" w:rsidRPr="0051745E" w:rsidDel="0096313F" w:rsidRDefault="00DD039F" w:rsidP="00213370">
            <w:pPr>
              <w:jc w:val="right"/>
              <w:rPr>
                <w:del w:id="2509" w:author="Lucy Marshall" w:date="2019-06-30T09:03:00Z"/>
                <w:rFonts w:ascii="Arial" w:eastAsia="Times New Roman" w:hAnsi="Arial" w:cs="Arial"/>
                <w:sz w:val="18"/>
                <w:szCs w:val="18"/>
                <w:lang w:eastAsia="en-GB"/>
              </w:rPr>
            </w:pPr>
            <w:del w:id="2510" w:author="Lucy Marshall" w:date="2019-06-30T09:03:00Z">
              <w:r w:rsidRPr="0051745E" w:rsidDel="0096313F">
                <w:rPr>
                  <w:rFonts w:ascii="Arial" w:eastAsia="Times New Roman" w:hAnsi="Arial" w:cs="Arial"/>
                  <w:sz w:val="18"/>
                  <w:szCs w:val="18"/>
                  <w:lang w:eastAsia="en-GB"/>
                </w:rPr>
                <w:delText>0.20</w:delText>
              </w:r>
            </w:del>
          </w:p>
        </w:tc>
      </w:tr>
      <w:tr w:rsidR="00DD039F" w:rsidRPr="00A44F44" w:rsidDel="0096313F" w14:paraId="1B617BE8" w14:textId="590954EA" w:rsidTr="00213370">
        <w:trPr>
          <w:trHeight w:val="340"/>
          <w:del w:id="2511" w:author="Lucy Marshall" w:date="2019-06-30T09:03:00Z"/>
        </w:trPr>
        <w:tc>
          <w:tcPr>
            <w:tcW w:w="0" w:type="auto"/>
            <w:vMerge/>
            <w:tcBorders>
              <w:top w:val="single" w:sz="4" w:space="0" w:color="C0C0C0"/>
              <w:left w:val="nil"/>
              <w:bottom w:val="nil"/>
              <w:right w:val="nil"/>
            </w:tcBorders>
            <w:vAlign w:val="center"/>
            <w:hideMark/>
          </w:tcPr>
          <w:p w14:paraId="7F0F9923" w14:textId="7830EDE0" w:rsidR="00DD039F" w:rsidRPr="0051745E" w:rsidDel="0096313F" w:rsidRDefault="00DD039F" w:rsidP="00213370">
            <w:pPr>
              <w:rPr>
                <w:del w:id="251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472DEC9" w14:textId="0822ACD4" w:rsidR="00DD039F" w:rsidRPr="0051745E" w:rsidDel="0096313F" w:rsidRDefault="00DD039F" w:rsidP="00213370">
            <w:pPr>
              <w:rPr>
                <w:del w:id="2513" w:author="Lucy Marshall" w:date="2019-06-30T09:03:00Z"/>
                <w:rFonts w:ascii="Arial" w:eastAsia="Times New Roman" w:hAnsi="Arial" w:cs="Arial"/>
                <w:sz w:val="18"/>
                <w:szCs w:val="18"/>
                <w:lang w:eastAsia="en-GB"/>
              </w:rPr>
            </w:pPr>
          </w:p>
        </w:tc>
        <w:tc>
          <w:tcPr>
            <w:tcW w:w="1740" w:type="dxa"/>
            <w:shd w:val="clear" w:color="auto" w:fill="E0E0E0"/>
            <w:hideMark/>
          </w:tcPr>
          <w:p w14:paraId="15D97D4B" w14:textId="65AB07AA" w:rsidR="00DD039F" w:rsidRPr="0051745E" w:rsidDel="0096313F" w:rsidRDefault="00DD039F" w:rsidP="00213370">
            <w:pPr>
              <w:rPr>
                <w:del w:id="2514" w:author="Lucy Marshall" w:date="2019-06-30T09:03:00Z"/>
                <w:rFonts w:ascii="Arial" w:eastAsia="Times New Roman" w:hAnsi="Arial" w:cs="Arial"/>
                <w:sz w:val="18"/>
                <w:szCs w:val="18"/>
                <w:lang w:eastAsia="en-GB"/>
              </w:rPr>
            </w:pPr>
            <w:del w:id="2515"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53A86988" w14:textId="7DE8AACC" w:rsidR="00DD039F" w:rsidRPr="0051745E" w:rsidDel="0096313F" w:rsidRDefault="00DD039F" w:rsidP="00213370">
            <w:pPr>
              <w:jc w:val="right"/>
              <w:rPr>
                <w:del w:id="2516" w:author="Lucy Marshall" w:date="2019-06-30T09:03:00Z"/>
                <w:rFonts w:ascii="Arial" w:eastAsia="Times New Roman" w:hAnsi="Arial" w:cs="Arial"/>
                <w:sz w:val="18"/>
                <w:szCs w:val="18"/>
                <w:lang w:eastAsia="en-GB"/>
              </w:rPr>
            </w:pPr>
            <w:del w:id="2517" w:author="Lucy Marshall" w:date="2019-06-30T09:03:00Z">
              <w:r w:rsidRPr="0051745E" w:rsidDel="0096313F">
                <w:rPr>
                  <w:rFonts w:ascii="Arial" w:eastAsia="Times New Roman" w:hAnsi="Arial" w:cs="Arial"/>
                  <w:sz w:val="18"/>
                  <w:szCs w:val="18"/>
                  <w:lang w:eastAsia="en-GB"/>
                </w:rPr>
                <w:delText>0.254</w:delText>
              </w:r>
            </w:del>
          </w:p>
        </w:tc>
        <w:tc>
          <w:tcPr>
            <w:tcW w:w="1120" w:type="dxa"/>
            <w:tcBorders>
              <w:top w:val="nil"/>
              <w:left w:val="nil"/>
              <w:bottom w:val="nil"/>
              <w:right w:val="single" w:sz="4" w:space="0" w:color="E0E0E0"/>
            </w:tcBorders>
            <w:noWrap/>
            <w:hideMark/>
          </w:tcPr>
          <w:p w14:paraId="7EE56496" w14:textId="658C780E" w:rsidR="00DD039F" w:rsidRPr="0051745E" w:rsidDel="0096313F" w:rsidRDefault="00DD039F" w:rsidP="00213370">
            <w:pPr>
              <w:jc w:val="right"/>
              <w:rPr>
                <w:del w:id="2518" w:author="Lucy Marshall" w:date="2019-06-30T09:03:00Z"/>
                <w:rFonts w:ascii="Arial" w:eastAsia="Times New Roman" w:hAnsi="Arial" w:cs="Arial"/>
                <w:sz w:val="18"/>
                <w:szCs w:val="18"/>
                <w:lang w:eastAsia="en-GB"/>
              </w:rPr>
            </w:pPr>
            <w:del w:id="2519" w:author="Lucy Marshall" w:date="2019-06-30T09:03:00Z">
              <w:r w:rsidRPr="0051745E" w:rsidDel="0096313F">
                <w:rPr>
                  <w:rFonts w:ascii="Arial" w:eastAsia="Times New Roman" w:hAnsi="Arial" w:cs="Arial"/>
                  <w:sz w:val="18"/>
                  <w:szCs w:val="18"/>
                  <w:lang w:eastAsia="en-GB"/>
                </w:rPr>
                <w:delText>0.273</w:delText>
              </w:r>
            </w:del>
          </w:p>
        </w:tc>
        <w:tc>
          <w:tcPr>
            <w:tcW w:w="1080" w:type="dxa"/>
          </w:tcPr>
          <w:p w14:paraId="4150DB0F" w14:textId="58E68F0B" w:rsidR="00DD039F" w:rsidRPr="0051745E" w:rsidDel="0096313F" w:rsidRDefault="00DD039F" w:rsidP="00213370">
            <w:pPr>
              <w:jc w:val="right"/>
              <w:rPr>
                <w:del w:id="2520"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55F09EFF" w14:textId="505C59F1" w:rsidR="00DD039F" w:rsidRPr="0051745E" w:rsidDel="0096313F" w:rsidRDefault="00DD039F" w:rsidP="00213370">
            <w:pPr>
              <w:jc w:val="right"/>
              <w:rPr>
                <w:del w:id="2521" w:author="Lucy Marshall" w:date="2019-06-30T09:03:00Z"/>
                <w:rFonts w:ascii="Arial" w:eastAsia="Times New Roman" w:hAnsi="Arial" w:cs="Arial"/>
                <w:sz w:val="18"/>
                <w:szCs w:val="18"/>
                <w:lang w:eastAsia="en-GB"/>
              </w:rPr>
            </w:pPr>
            <w:del w:id="2522"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0B108098" w14:textId="6F1F5A7A" w:rsidR="00DD039F" w:rsidRPr="0051745E" w:rsidDel="0096313F" w:rsidRDefault="00DD039F" w:rsidP="00213370">
            <w:pPr>
              <w:jc w:val="right"/>
              <w:rPr>
                <w:del w:id="2523" w:author="Lucy Marshall" w:date="2019-06-30T09:03:00Z"/>
                <w:rFonts w:ascii="Arial" w:eastAsia="Times New Roman" w:hAnsi="Arial" w:cs="Arial"/>
                <w:sz w:val="18"/>
                <w:szCs w:val="18"/>
                <w:lang w:eastAsia="en-GB"/>
              </w:rPr>
            </w:pPr>
            <w:del w:id="2524" w:author="Lucy Marshall" w:date="2019-06-30T09:03:00Z">
              <w:r w:rsidRPr="0051745E" w:rsidDel="0096313F">
                <w:rPr>
                  <w:rFonts w:ascii="Arial" w:eastAsia="Times New Roman" w:hAnsi="Arial" w:cs="Arial"/>
                  <w:sz w:val="18"/>
                  <w:szCs w:val="18"/>
                  <w:lang w:eastAsia="en-GB"/>
                </w:rPr>
                <w:delText>-0.52</w:delText>
              </w:r>
            </w:del>
          </w:p>
        </w:tc>
        <w:tc>
          <w:tcPr>
            <w:tcW w:w="1480" w:type="dxa"/>
            <w:noWrap/>
            <w:hideMark/>
          </w:tcPr>
          <w:p w14:paraId="13220689" w14:textId="25CD88E4" w:rsidR="00DD039F" w:rsidRPr="0051745E" w:rsidDel="0096313F" w:rsidRDefault="00DD039F" w:rsidP="00213370">
            <w:pPr>
              <w:jc w:val="right"/>
              <w:rPr>
                <w:del w:id="2525" w:author="Lucy Marshall" w:date="2019-06-30T09:03:00Z"/>
                <w:rFonts w:ascii="Arial" w:eastAsia="Times New Roman" w:hAnsi="Arial" w:cs="Arial"/>
                <w:sz w:val="18"/>
                <w:szCs w:val="18"/>
                <w:lang w:eastAsia="en-GB"/>
              </w:rPr>
            </w:pPr>
            <w:del w:id="2526" w:author="Lucy Marshall" w:date="2019-06-30T09:03:00Z">
              <w:r w:rsidRPr="0051745E" w:rsidDel="0096313F">
                <w:rPr>
                  <w:rFonts w:ascii="Arial" w:eastAsia="Times New Roman" w:hAnsi="Arial" w:cs="Arial"/>
                  <w:sz w:val="18"/>
                  <w:szCs w:val="18"/>
                  <w:lang w:eastAsia="en-GB"/>
                </w:rPr>
                <w:delText>1.03</w:delText>
              </w:r>
            </w:del>
          </w:p>
        </w:tc>
      </w:tr>
      <w:tr w:rsidR="00DD039F" w:rsidRPr="00A44F44" w:rsidDel="0096313F" w14:paraId="35D7D535" w14:textId="1E3AEC91" w:rsidTr="00213370">
        <w:trPr>
          <w:trHeight w:val="360"/>
          <w:del w:id="2527" w:author="Lucy Marshall" w:date="2019-06-30T09:03:00Z"/>
        </w:trPr>
        <w:tc>
          <w:tcPr>
            <w:tcW w:w="0" w:type="auto"/>
            <w:vMerge/>
            <w:tcBorders>
              <w:top w:val="single" w:sz="4" w:space="0" w:color="C0C0C0"/>
              <w:left w:val="nil"/>
              <w:bottom w:val="nil"/>
              <w:right w:val="nil"/>
            </w:tcBorders>
            <w:vAlign w:val="center"/>
            <w:hideMark/>
          </w:tcPr>
          <w:p w14:paraId="05DB275C" w14:textId="560B76CA" w:rsidR="00DD039F" w:rsidRPr="0051745E" w:rsidDel="0096313F" w:rsidRDefault="00DD039F" w:rsidP="00213370">
            <w:pPr>
              <w:rPr>
                <w:del w:id="2528"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4381B11D" w14:textId="6FB3A2A9" w:rsidR="00DD039F" w:rsidRPr="0051745E" w:rsidDel="0096313F" w:rsidRDefault="00DD039F" w:rsidP="00213370">
            <w:pPr>
              <w:rPr>
                <w:del w:id="2529" w:author="Lucy Marshall" w:date="2019-06-30T09:03:00Z"/>
                <w:rFonts w:ascii="Arial" w:eastAsia="Times New Roman" w:hAnsi="Arial" w:cs="Arial"/>
                <w:sz w:val="18"/>
                <w:szCs w:val="18"/>
                <w:lang w:eastAsia="en-GB"/>
              </w:rPr>
            </w:pPr>
            <w:del w:id="2530"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61748451" w14:textId="577C4A1F" w:rsidR="00DD039F" w:rsidRPr="0051745E" w:rsidDel="0096313F" w:rsidRDefault="00DD039F" w:rsidP="00213370">
            <w:pPr>
              <w:rPr>
                <w:del w:id="2531" w:author="Lucy Marshall" w:date="2019-06-30T09:03:00Z"/>
                <w:rFonts w:ascii="Arial" w:eastAsia="Times New Roman" w:hAnsi="Arial" w:cs="Arial"/>
                <w:sz w:val="18"/>
                <w:szCs w:val="18"/>
                <w:lang w:eastAsia="en-GB"/>
              </w:rPr>
            </w:pPr>
            <w:del w:id="2532"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E050F03" w14:textId="38AB7676" w:rsidR="00DD039F" w:rsidRPr="0051745E" w:rsidDel="0096313F" w:rsidRDefault="00DD039F" w:rsidP="00213370">
            <w:pPr>
              <w:jc w:val="right"/>
              <w:rPr>
                <w:del w:id="2533" w:author="Lucy Marshall" w:date="2019-06-30T09:03:00Z"/>
                <w:rFonts w:ascii="Arial" w:eastAsia="Times New Roman" w:hAnsi="Arial" w:cs="Arial"/>
                <w:sz w:val="18"/>
                <w:szCs w:val="18"/>
                <w:lang w:eastAsia="en-GB"/>
              </w:rPr>
            </w:pPr>
            <w:del w:id="2534" w:author="Lucy Marshall" w:date="2019-06-30T09:03:00Z">
              <w:r w:rsidRPr="0051745E" w:rsidDel="0096313F">
                <w:rPr>
                  <w:rFonts w:ascii="Arial" w:eastAsia="Times New Roman" w:hAnsi="Arial" w:cs="Arial"/>
                  <w:sz w:val="18"/>
                  <w:szCs w:val="18"/>
                  <w:lang w:eastAsia="en-GB"/>
                </w:rPr>
                <w:delText>-1.259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331DBC09" w14:textId="1C667CD7" w:rsidR="00DD039F" w:rsidRPr="0051745E" w:rsidDel="0096313F" w:rsidRDefault="00DD039F" w:rsidP="00213370">
            <w:pPr>
              <w:jc w:val="right"/>
              <w:rPr>
                <w:del w:id="2535" w:author="Lucy Marshall" w:date="2019-06-30T09:03:00Z"/>
                <w:rFonts w:ascii="Arial" w:eastAsia="Times New Roman" w:hAnsi="Arial" w:cs="Arial"/>
                <w:sz w:val="18"/>
                <w:szCs w:val="18"/>
                <w:lang w:eastAsia="en-GB"/>
              </w:rPr>
            </w:pPr>
            <w:del w:id="2536" w:author="Lucy Marshall" w:date="2019-06-30T09:03:00Z">
              <w:r w:rsidRPr="0051745E" w:rsidDel="0096313F">
                <w:rPr>
                  <w:rFonts w:ascii="Arial" w:eastAsia="Times New Roman" w:hAnsi="Arial" w:cs="Arial"/>
                  <w:sz w:val="18"/>
                  <w:szCs w:val="18"/>
                  <w:lang w:eastAsia="en-GB"/>
                </w:rPr>
                <w:delText>0.256</w:delText>
              </w:r>
            </w:del>
          </w:p>
        </w:tc>
        <w:tc>
          <w:tcPr>
            <w:tcW w:w="1080" w:type="dxa"/>
            <w:tcBorders>
              <w:top w:val="single" w:sz="4" w:space="0" w:color="C0C0C0"/>
              <w:left w:val="nil"/>
              <w:bottom w:val="single" w:sz="4" w:space="0" w:color="C0C0C0"/>
              <w:right w:val="nil"/>
            </w:tcBorders>
          </w:tcPr>
          <w:p w14:paraId="16C365DC" w14:textId="22D017CD" w:rsidR="00DD039F" w:rsidRPr="0051745E" w:rsidDel="0096313F" w:rsidRDefault="00DD039F" w:rsidP="00213370">
            <w:pPr>
              <w:jc w:val="right"/>
              <w:rPr>
                <w:del w:id="2537"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6127726D" w14:textId="1057CEDA" w:rsidR="00DD039F" w:rsidRPr="0051745E" w:rsidDel="0096313F" w:rsidRDefault="00DD039F" w:rsidP="00213370">
            <w:pPr>
              <w:jc w:val="right"/>
              <w:rPr>
                <w:del w:id="2538" w:author="Lucy Marshall" w:date="2019-06-30T09:03:00Z"/>
                <w:rFonts w:ascii="Arial" w:eastAsia="Times New Roman" w:hAnsi="Arial" w:cs="Arial"/>
                <w:sz w:val="18"/>
                <w:szCs w:val="18"/>
                <w:lang w:eastAsia="en-GB"/>
              </w:rPr>
            </w:pPr>
            <w:del w:id="2539"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415DA0B4" w14:textId="10042304" w:rsidR="00DD039F" w:rsidRPr="0051745E" w:rsidDel="0096313F" w:rsidRDefault="00DD039F" w:rsidP="00213370">
            <w:pPr>
              <w:jc w:val="right"/>
              <w:rPr>
                <w:del w:id="2540" w:author="Lucy Marshall" w:date="2019-06-30T09:03:00Z"/>
                <w:rFonts w:ascii="Arial" w:eastAsia="Times New Roman" w:hAnsi="Arial" w:cs="Arial"/>
                <w:sz w:val="18"/>
                <w:szCs w:val="18"/>
                <w:lang w:eastAsia="en-GB"/>
              </w:rPr>
            </w:pPr>
            <w:del w:id="2541" w:author="Lucy Marshall" w:date="2019-06-30T09:03:00Z">
              <w:r w:rsidRPr="0051745E" w:rsidDel="0096313F">
                <w:rPr>
                  <w:rFonts w:ascii="Arial" w:eastAsia="Times New Roman" w:hAnsi="Arial" w:cs="Arial"/>
                  <w:sz w:val="18"/>
                  <w:szCs w:val="18"/>
                  <w:lang w:eastAsia="en-GB"/>
                </w:rPr>
                <w:delText>-1.99</w:delText>
              </w:r>
            </w:del>
          </w:p>
        </w:tc>
        <w:tc>
          <w:tcPr>
            <w:tcW w:w="1480" w:type="dxa"/>
            <w:tcBorders>
              <w:top w:val="single" w:sz="4" w:space="0" w:color="C0C0C0"/>
              <w:left w:val="nil"/>
              <w:bottom w:val="single" w:sz="4" w:space="0" w:color="C0C0C0"/>
              <w:right w:val="nil"/>
            </w:tcBorders>
            <w:noWrap/>
            <w:hideMark/>
          </w:tcPr>
          <w:p w14:paraId="3FEB02D1" w14:textId="248F0837" w:rsidR="00DD039F" w:rsidRPr="0051745E" w:rsidDel="0096313F" w:rsidRDefault="00DD039F" w:rsidP="00213370">
            <w:pPr>
              <w:jc w:val="right"/>
              <w:rPr>
                <w:del w:id="2542" w:author="Lucy Marshall" w:date="2019-06-30T09:03:00Z"/>
                <w:rFonts w:ascii="Arial" w:eastAsia="Times New Roman" w:hAnsi="Arial" w:cs="Arial"/>
                <w:sz w:val="18"/>
                <w:szCs w:val="18"/>
                <w:lang w:eastAsia="en-GB"/>
              </w:rPr>
            </w:pPr>
            <w:del w:id="2543" w:author="Lucy Marshall" w:date="2019-06-30T09:03:00Z">
              <w:r w:rsidRPr="0051745E" w:rsidDel="0096313F">
                <w:rPr>
                  <w:rFonts w:ascii="Arial" w:eastAsia="Times New Roman" w:hAnsi="Arial" w:cs="Arial"/>
                  <w:sz w:val="18"/>
                  <w:szCs w:val="18"/>
                  <w:lang w:eastAsia="en-GB"/>
                </w:rPr>
                <w:delText>-0.53</w:delText>
              </w:r>
            </w:del>
          </w:p>
        </w:tc>
      </w:tr>
      <w:tr w:rsidR="00DD039F" w:rsidRPr="00A44F44" w:rsidDel="0096313F" w14:paraId="1255BDDF" w14:textId="46F06ADC" w:rsidTr="00213370">
        <w:trPr>
          <w:trHeight w:val="340"/>
          <w:del w:id="2544" w:author="Lucy Marshall" w:date="2019-06-30T09:03:00Z"/>
        </w:trPr>
        <w:tc>
          <w:tcPr>
            <w:tcW w:w="0" w:type="auto"/>
            <w:vMerge/>
            <w:tcBorders>
              <w:top w:val="single" w:sz="4" w:space="0" w:color="C0C0C0"/>
              <w:left w:val="nil"/>
              <w:bottom w:val="nil"/>
              <w:right w:val="nil"/>
            </w:tcBorders>
            <w:vAlign w:val="center"/>
            <w:hideMark/>
          </w:tcPr>
          <w:p w14:paraId="341B1E75" w14:textId="55922E32" w:rsidR="00DD039F" w:rsidRPr="0051745E" w:rsidDel="0096313F" w:rsidRDefault="00DD039F" w:rsidP="00213370">
            <w:pPr>
              <w:rPr>
                <w:del w:id="254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F6C3DEE" w14:textId="640324DB" w:rsidR="00DD039F" w:rsidRPr="0051745E" w:rsidDel="0096313F" w:rsidRDefault="00DD039F" w:rsidP="00213370">
            <w:pPr>
              <w:rPr>
                <w:del w:id="254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6909B9E" w14:textId="7734714F" w:rsidR="00DD039F" w:rsidRPr="0051745E" w:rsidDel="0096313F" w:rsidRDefault="00DD039F" w:rsidP="00213370">
            <w:pPr>
              <w:rPr>
                <w:del w:id="2547" w:author="Lucy Marshall" w:date="2019-06-30T09:03:00Z"/>
                <w:rFonts w:ascii="Arial" w:eastAsia="Times New Roman" w:hAnsi="Arial" w:cs="Arial"/>
                <w:sz w:val="18"/>
                <w:szCs w:val="18"/>
                <w:lang w:eastAsia="en-GB"/>
              </w:rPr>
            </w:pPr>
            <w:del w:id="2548"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34AED32B" w14:textId="3FB5BC22" w:rsidR="00DD039F" w:rsidRPr="0051745E" w:rsidDel="0096313F" w:rsidRDefault="00DD039F" w:rsidP="00213370">
            <w:pPr>
              <w:jc w:val="right"/>
              <w:rPr>
                <w:del w:id="2549" w:author="Lucy Marshall" w:date="2019-06-30T09:03:00Z"/>
                <w:rFonts w:ascii="Arial" w:eastAsia="Times New Roman" w:hAnsi="Arial" w:cs="Arial"/>
                <w:sz w:val="18"/>
                <w:szCs w:val="18"/>
                <w:lang w:eastAsia="en-GB"/>
              </w:rPr>
            </w:pPr>
            <w:del w:id="2550" w:author="Lucy Marshall" w:date="2019-06-30T09:03:00Z">
              <w:r w:rsidRPr="0051745E" w:rsidDel="0096313F">
                <w:rPr>
                  <w:rFonts w:ascii="Arial" w:eastAsia="Times New Roman" w:hAnsi="Arial" w:cs="Arial"/>
                  <w:sz w:val="18"/>
                  <w:szCs w:val="18"/>
                  <w:lang w:eastAsia="en-GB"/>
                </w:rPr>
                <w:delText>-0.266</w:delText>
              </w:r>
            </w:del>
          </w:p>
        </w:tc>
        <w:tc>
          <w:tcPr>
            <w:tcW w:w="1120" w:type="dxa"/>
            <w:tcBorders>
              <w:top w:val="nil"/>
              <w:left w:val="nil"/>
              <w:bottom w:val="single" w:sz="4" w:space="0" w:color="C0C0C0"/>
              <w:right w:val="single" w:sz="4" w:space="0" w:color="E0E0E0"/>
            </w:tcBorders>
            <w:noWrap/>
            <w:hideMark/>
          </w:tcPr>
          <w:p w14:paraId="31E7D923" w14:textId="10048F59" w:rsidR="00DD039F" w:rsidRPr="0051745E" w:rsidDel="0096313F" w:rsidRDefault="00DD039F" w:rsidP="00213370">
            <w:pPr>
              <w:jc w:val="right"/>
              <w:rPr>
                <w:del w:id="2551" w:author="Lucy Marshall" w:date="2019-06-30T09:03:00Z"/>
                <w:rFonts w:ascii="Arial" w:eastAsia="Times New Roman" w:hAnsi="Arial" w:cs="Arial"/>
                <w:sz w:val="18"/>
                <w:szCs w:val="18"/>
                <w:lang w:eastAsia="en-GB"/>
              </w:rPr>
            </w:pPr>
            <w:del w:id="2552" w:author="Lucy Marshall" w:date="2019-06-30T09:03:00Z">
              <w:r w:rsidRPr="0051745E" w:rsidDel="0096313F">
                <w:rPr>
                  <w:rFonts w:ascii="Arial" w:eastAsia="Times New Roman" w:hAnsi="Arial" w:cs="Arial"/>
                  <w:sz w:val="18"/>
                  <w:szCs w:val="18"/>
                  <w:lang w:eastAsia="en-GB"/>
                </w:rPr>
                <w:delText>0.294</w:delText>
              </w:r>
            </w:del>
          </w:p>
        </w:tc>
        <w:tc>
          <w:tcPr>
            <w:tcW w:w="1080" w:type="dxa"/>
            <w:tcBorders>
              <w:top w:val="nil"/>
              <w:left w:val="nil"/>
              <w:bottom w:val="single" w:sz="4" w:space="0" w:color="C0C0C0"/>
              <w:right w:val="nil"/>
            </w:tcBorders>
          </w:tcPr>
          <w:p w14:paraId="2681D641" w14:textId="19FBF83D" w:rsidR="00DD039F" w:rsidRPr="0051745E" w:rsidDel="0096313F" w:rsidRDefault="00DD039F" w:rsidP="00213370">
            <w:pPr>
              <w:jc w:val="right"/>
              <w:rPr>
                <w:del w:id="255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E053A7A" w14:textId="28FCA313" w:rsidR="00DD039F" w:rsidRPr="0051745E" w:rsidDel="0096313F" w:rsidRDefault="00DD039F" w:rsidP="00213370">
            <w:pPr>
              <w:jc w:val="right"/>
              <w:rPr>
                <w:del w:id="2554" w:author="Lucy Marshall" w:date="2019-06-30T09:03:00Z"/>
                <w:rFonts w:ascii="Arial" w:eastAsia="Times New Roman" w:hAnsi="Arial" w:cs="Arial"/>
                <w:sz w:val="18"/>
                <w:szCs w:val="18"/>
                <w:lang w:eastAsia="en-GB"/>
              </w:rPr>
            </w:pPr>
            <w:del w:id="2555"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09A14360" w14:textId="0ED1AB30" w:rsidR="00DD039F" w:rsidRPr="0051745E" w:rsidDel="0096313F" w:rsidRDefault="00DD039F" w:rsidP="00213370">
            <w:pPr>
              <w:jc w:val="right"/>
              <w:rPr>
                <w:del w:id="2556" w:author="Lucy Marshall" w:date="2019-06-30T09:03:00Z"/>
                <w:rFonts w:ascii="Arial" w:eastAsia="Times New Roman" w:hAnsi="Arial" w:cs="Arial"/>
                <w:sz w:val="18"/>
                <w:szCs w:val="18"/>
                <w:lang w:eastAsia="en-GB"/>
              </w:rPr>
            </w:pPr>
            <w:del w:id="2557" w:author="Lucy Marshall" w:date="2019-06-30T09:03:00Z">
              <w:r w:rsidRPr="0051745E" w:rsidDel="0096313F">
                <w:rPr>
                  <w:rFonts w:ascii="Arial" w:eastAsia="Times New Roman" w:hAnsi="Arial" w:cs="Arial"/>
                  <w:sz w:val="18"/>
                  <w:szCs w:val="18"/>
                  <w:lang w:eastAsia="en-GB"/>
                </w:rPr>
                <w:delText>-1.10</w:delText>
              </w:r>
            </w:del>
          </w:p>
        </w:tc>
        <w:tc>
          <w:tcPr>
            <w:tcW w:w="1480" w:type="dxa"/>
            <w:tcBorders>
              <w:top w:val="nil"/>
              <w:left w:val="nil"/>
              <w:bottom w:val="single" w:sz="4" w:space="0" w:color="C0C0C0"/>
              <w:right w:val="nil"/>
            </w:tcBorders>
            <w:noWrap/>
            <w:hideMark/>
          </w:tcPr>
          <w:p w14:paraId="0AA26051" w14:textId="6A75DEC7" w:rsidR="00DD039F" w:rsidRPr="0051745E" w:rsidDel="0096313F" w:rsidRDefault="00DD039F" w:rsidP="00213370">
            <w:pPr>
              <w:jc w:val="right"/>
              <w:rPr>
                <w:del w:id="2558" w:author="Lucy Marshall" w:date="2019-06-30T09:03:00Z"/>
                <w:rFonts w:ascii="Arial" w:eastAsia="Times New Roman" w:hAnsi="Arial" w:cs="Arial"/>
                <w:sz w:val="18"/>
                <w:szCs w:val="18"/>
                <w:lang w:eastAsia="en-GB"/>
              </w:rPr>
            </w:pPr>
            <w:del w:id="2559" w:author="Lucy Marshall" w:date="2019-06-30T09:03:00Z">
              <w:r w:rsidRPr="0051745E" w:rsidDel="0096313F">
                <w:rPr>
                  <w:rFonts w:ascii="Arial" w:eastAsia="Times New Roman" w:hAnsi="Arial" w:cs="Arial"/>
                  <w:sz w:val="18"/>
                  <w:szCs w:val="18"/>
                  <w:lang w:eastAsia="en-GB"/>
                </w:rPr>
                <w:delText>0.57</w:delText>
              </w:r>
            </w:del>
          </w:p>
        </w:tc>
      </w:tr>
      <w:tr w:rsidR="00DD039F" w:rsidRPr="00A44F44" w:rsidDel="0096313F" w14:paraId="405454D6" w14:textId="019505BF" w:rsidTr="00213370">
        <w:trPr>
          <w:trHeight w:val="340"/>
          <w:del w:id="2560" w:author="Lucy Marshall" w:date="2019-06-30T09:03:00Z"/>
        </w:trPr>
        <w:tc>
          <w:tcPr>
            <w:tcW w:w="0" w:type="auto"/>
            <w:vMerge/>
            <w:tcBorders>
              <w:top w:val="single" w:sz="4" w:space="0" w:color="C0C0C0"/>
              <w:left w:val="nil"/>
              <w:bottom w:val="nil"/>
              <w:right w:val="nil"/>
            </w:tcBorders>
            <w:vAlign w:val="center"/>
            <w:hideMark/>
          </w:tcPr>
          <w:p w14:paraId="7E61E18F" w14:textId="10404959" w:rsidR="00DD039F" w:rsidRPr="0051745E" w:rsidDel="0096313F" w:rsidRDefault="00DD039F" w:rsidP="00213370">
            <w:pPr>
              <w:rPr>
                <w:del w:id="256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C172B15" w14:textId="0D4AA37E" w:rsidR="00DD039F" w:rsidRPr="0051745E" w:rsidDel="0096313F" w:rsidRDefault="00DD039F" w:rsidP="00213370">
            <w:pPr>
              <w:rPr>
                <w:del w:id="256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FDC691E" w14:textId="4C28AA39" w:rsidR="00DD039F" w:rsidRPr="0051745E" w:rsidDel="0096313F" w:rsidRDefault="00DD039F" w:rsidP="00213370">
            <w:pPr>
              <w:rPr>
                <w:del w:id="2563" w:author="Lucy Marshall" w:date="2019-06-30T09:03:00Z"/>
                <w:rFonts w:ascii="Arial" w:eastAsia="Times New Roman" w:hAnsi="Arial" w:cs="Arial"/>
                <w:sz w:val="18"/>
                <w:szCs w:val="18"/>
                <w:lang w:eastAsia="en-GB"/>
              </w:rPr>
            </w:pPr>
            <w:del w:id="2564"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75B98F58" w14:textId="48706089" w:rsidR="00DD039F" w:rsidRPr="0051745E" w:rsidDel="0096313F" w:rsidRDefault="00DD039F" w:rsidP="00213370">
            <w:pPr>
              <w:jc w:val="right"/>
              <w:rPr>
                <w:del w:id="2565" w:author="Lucy Marshall" w:date="2019-06-30T09:03:00Z"/>
                <w:rFonts w:ascii="Arial" w:eastAsia="Times New Roman" w:hAnsi="Arial" w:cs="Arial"/>
                <w:sz w:val="18"/>
                <w:szCs w:val="18"/>
                <w:lang w:eastAsia="en-GB"/>
              </w:rPr>
            </w:pPr>
            <w:del w:id="2566" w:author="Lucy Marshall" w:date="2019-06-30T09:03:00Z">
              <w:r w:rsidRPr="0051745E" w:rsidDel="0096313F">
                <w:rPr>
                  <w:rFonts w:ascii="Arial" w:eastAsia="Times New Roman" w:hAnsi="Arial" w:cs="Arial"/>
                  <w:sz w:val="18"/>
                  <w:szCs w:val="18"/>
                  <w:lang w:eastAsia="en-GB"/>
                </w:rPr>
                <w:delText>-0.738</w:delText>
              </w:r>
            </w:del>
          </w:p>
        </w:tc>
        <w:tc>
          <w:tcPr>
            <w:tcW w:w="1120" w:type="dxa"/>
            <w:tcBorders>
              <w:top w:val="nil"/>
              <w:left w:val="nil"/>
              <w:bottom w:val="single" w:sz="4" w:space="0" w:color="C0C0C0"/>
              <w:right w:val="single" w:sz="4" w:space="0" w:color="E0E0E0"/>
            </w:tcBorders>
            <w:noWrap/>
            <w:hideMark/>
          </w:tcPr>
          <w:p w14:paraId="6ABD0F17" w14:textId="640D5517" w:rsidR="00DD039F" w:rsidRPr="0051745E" w:rsidDel="0096313F" w:rsidRDefault="00DD039F" w:rsidP="00213370">
            <w:pPr>
              <w:jc w:val="right"/>
              <w:rPr>
                <w:del w:id="2567" w:author="Lucy Marshall" w:date="2019-06-30T09:03:00Z"/>
                <w:rFonts w:ascii="Arial" w:eastAsia="Times New Roman" w:hAnsi="Arial" w:cs="Arial"/>
                <w:sz w:val="18"/>
                <w:szCs w:val="18"/>
                <w:lang w:eastAsia="en-GB"/>
              </w:rPr>
            </w:pPr>
            <w:del w:id="2568" w:author="Lucy Marshall" w:date="2019-06-30T09:03:00Z">
              <w:r w:rsidRPr="0051745E" w:rsidDel="0096313F">
                <w:rPr>
                  <w:rFonts w:ascii="Arial" w:eastAsia="Times New Roman" w:hAnsi="Arial" w:cs="Arial"/>
                  <w:sz w:val="18"/>
                  <w:szCs w:val="18"/>
                  <w:lang w:eastAsia="en-GB"/>
                </w:rPr>
                <w:delText>0.270</w:delText>
              </w:r>
            </w:del>
          </w:p>
        </w:tc>
        <w:tc>
          <w:tcPr>
            <w:tcW w:w="1080" w:type="dxa"/>
            <w:tcBorders>
              <w:top w:val="nil"/>
              <w:left w:val="nil"/>
              <w:bottom w:val="single" w:sz="4" w:space="0" w:color="C0C0C0"/>
              <w:right w:val="nil"/>
            </w:tcBorders>
          </w:tcPr>
          <w:p w14:paraId="71F8C363" w14:textId="6E863429" w:rsidR="00DD039F" w:rsidRPr="0051745E" w:rsidDel="0096313F" w:rsidRDefault="00DD039F" w:rsidP="00213370">
            <w:pPr>
              <w:jc w:val="right"/>
              <w:rPr>
                <w:del w:id="256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F6CAB97" w14:textId="6E6E6B09" w:rsidR="00DD039F" w:rsidRPr="0051745E" w:rsidDel="0096313F" w:rsidRDefault="00DD039F" w:rsidP="00213370">
            <w:pPr>
              <w:jc w:val="right"/>
              <w:rPr>
                <w:del w:id="2570" w:author="Lucy Marshall" w:date="2019-06-30T09:03:00Z"/>
                <w:rFonts w:ascii="Arial" w:eastAsia="Times New Roman" w:hAnsi="Arial" w:cs="Arial"/>
                <w:sz w:val="18"/>
                <w:szCs w:val="18"/>
                <w:lang w:eastAsia="en-GB"/>
              </w:rPr>
            </w:pPr>
            <w:del w:id="2571" w:author="Lucy Marshall" w:date="2019-06-30T09:03:00Z">
              <w:r w:rsidRPr="0051745E" w:rsidDel="0096313F">
                <w:rPr>
                  <w:rFonts w:ascii="Arial" w:eastAsia="Times New Roman" w:hAnsi="Arial" w:cs="Arial"/>
                  <w:sz w:val="18"/>
                  <w:szCs w:val="18"/>
                  <w:lang w:eastAsia="en-GB"/>
                </w:rPr>
                <w:delText>0.068</w:delText>
              </w:r>
            </w:del>
          </w:p>
        </w:tc>
        <w:tc>
          <w:tcPr>
            <w:tcW w:w="1480" w:type="dxa"/>
            <w:tcBorders>
              <w:top w:val="nil"/>
              <w:left w:val="nil"/>
              <w:bottom w:val="single" w:sz="4" w:space="0" w:color="C0C0C0"/>
              <w:right w:val="single" w:sz="4" w:space="0" w:color="E0E0E0"/>
            </w:tcBorders>
            <w:noWrap/>
            <w:hideMark/>
          </w:tcPr>
          <w:p w14:paraId="36FFBF29" w14:textId="1E02F9E1" w:rsidR="00DD039F" w:rsidRPr="0051745E" w:rsidDel="0096313F" w:rsidRDefault="00DD039F" w:rsidP="00213370">
            <w:pPr>
              <w:jc w:val="right"/>
              <w:rPr>
                <w:del w:id="2572" w:author="Lucy Marshall" w:date="2019-06-30T09:03:00Z"/>
                <w:rFonts w:ascii="Arial" w:eastAsia="Times New Roman" w:hAnsi="Arial" w:cs="Arial"/>
                <w:sz w:val="18"/>
                <w:szCs w:val="18"/>
                <w:lang w:eastAsia="en-GB"/>
              </w:rPr>
            </w:pPr>
            <w:del w:id="2573" w:author="Lucy Marshall" w:date="2019-06-30T09:03:00Z">
              <w:r w:rsidRPr="0051745E" w:rsidDel="0096313F">
                <w:rPr>
                  <w:rFonts w:ascii="Arial" w:eastAsia="Times New Roman" w:hAnsi="Arial" w:cs="Arial"/>
                  <w:sz w:val="18"/>
                  <w:szCs w:val="18"/>
                  <w:lang w:eastAsia="en-GB"/>
                </w:rPr>
                <w:delText>-1.50</w:delText>
              </w:r>
            </w:del>
          </w:p>
        </w:tc>
        <w:tc>
          <w:tcPr>
            <w:tcW w:w="1480" w:type="dxa"/>
            <w:tcBorders>
              <w:top w:val="nil"/>
              <w:left w:val="nil"/>
              <w:bottom w:val="single" w:sz="4" w:space="0" w:color="C0C0C0"/>
              <w:right w:val="nil"/>
            </w:tcBorders>
            <w:noWrap/>
            <w:hideMark/>
          </w:tcPr>
          <w:p w14:paraId="0C5552C0" w14:textId="68578BA4" w:rsidR="00DD039F" w:rsidRPr="0051745E" w:rsidDel="0096313F" w:rsidRDefault="00DD039F" w:rsidP="00213370">
            <w:pPr>
              <w:jc w:val="right"/>
              <w:rPr>
                <w:del w:id="2574" w:author="Lucy Marshall" w:date="2019-06-30T09:03:00Z"/>
                <w:rFonts w:ascii="Arial" w:eastAsia="Times New Roman" w:hAnsi="Arial" w:cs="Arial"/>
                <w:sz w:val="18"/>
                <w:szCs w:val="18"/>
                <w:lang w:eastAsia="en-GB"/>
              </w:rPr>
            </w:pPr>
            <w:del w:id="2575" w:author="Lucy Marshall" w:date="2019-06-30T09:03:00Z">
              <w:r w:rsidRPr="0051745E" w:rsidDel="0096313F">
                <w:rPr>
                  <w:rFonts w:ascii="Arial" w:eastAsia="Times New Roman" w:hAnsi="Arial" w:cs="Arial"/>
                  <w:sz w:val="18"/>
                  <w:szCs w:val="18"/>
                  <w:lang w:eastAsia="en-GB"/>
                </w:rPr>
                <w:delText>0.03</w:delText>
              </w:r>
            </w:del>
          </w:p>
        </w:tc>
      </w:tr>
      <w:tr w:rsidR="00DD039F" w:rsidRPr="00A44F44" w:rsidDel="0096313F" w14:paraId="179B5FD0" w14:textId="52A5DA6C" w:rsidTr="00213370">
        <w:trPr>
          <w:trHeight w:val="340"/>
          <w:del w:id="2576" w:author="Lucy Marshall" w:date="2019-06-30T09:03:00Z"/>
        </w:trPr>
        <w:tc>
          <w:tcPr>
            <w:tcW w:w="0" w:type="auto"/>
            <w:vMerge/>
            <w:tcBorders>
              <w:top w:val="single" w:sz="4" w:space="0" w:color="C0C0C0"/>
              <w:left w:val="nil"/>
              <w:bottom w:val="nil"/>
              <w:right w:val="nil"/>
            </w:tcBorders>
            <w:vAlign w:val="center"/>
            <w:hideMark/>
          </w:tcPr>
          <w:p w14:paraId="7E475B59" w14:textId="4D0A2AD5" w:rsidR="00DD039F" w:rsidRPr="0051745E" w:rsidDel="0096313F" w:rsidRDefault="00DD039F" w:rsidP="00213370">
            <w:pPr>
              <w:rPr>
                <w:del w:id="257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2885BB9" w14:textId="1A19FAEF" w:rsidR="00DD039F" w:rsidRPr="0051745E" w:rsidDel="0096313F" w:rsidRDefault="00DD039F" w:rsidP="00213370">
            <w:pPr>
              <w:rPr>
                <w:del w:id="2578" w:author="Lucy Marshall" w:date="2019-06-30T09:03:00Z"/>
                <w:rFonts w:ascii="Arial" w:eastAsia="Times New Roman" w:hAnsi="Arial" w:cs="Arial"/>
                <w:sz w:val="18"/>
                <w:szCs w:val="18"/>
                <w:lang w:eastAsia="en-GB"/>
              </w:rPr>
            </w:pPr>
          </w:p>
        </w:tc>
        <w:tc>
          <w:tcPr>
            <w:tcW w:w="1740" w:type="dxa"/>
            <w:shd w:val="clear" w:color="auto" w:fill="E0E0E0"/>
            <w:hideMark/>
          </w:tcPr>
          <w:p w14:paraId="14337B63" w14:textId="62FC85FC" w:rsidR="00DD039F" w:rsidRPr="0051745E" w:rsidDel="0096313F" w:rsidRDefault="00DD039F" w:rsidP="00213370">
            <w:pPr>
              <w:rPr>
                <w:del w:id="2579" w:author="Lucy Marshall" w:date="2019-06-30T09:03:00Z"/>
                <w:rFonts w:ascii="Arial" w:eastAsia="Times New Roman" w:hAnsi="Arial" w:cs="Arial"/>
                <w:sz w:val="18"/>
                <w:szCs w:val="18"/>
                <w:lang w:eastAsia="en-GB"/>
              </w:rPr>
            </w:pPr>
            <w:del w:id="2580"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16113AC4" w14:textId="651371AA" w:rsidR="00DD039F" w:rsidRPr="0051745E" w:rsidDel="0096313F" w:rsidRDefault="00DD039F" w:rsidP="00213370">
            <w:pPr>
              <w:jc w:val="right"/>
              <w:rPr>
                <w:del w:id="2581" w:author="Lucy Marshall" w:date="2019-06-30T09:03:00Z"/>
                <w:rFonts w:ascii="Arial" w:eastAsia="Times New Roman" w:hAnsi="Arial" w:cs="Arial"/>
                <w:sz w:val="18"/>
                <w:szCs w:val="18"/>
                <w:lang w:eastAsia="en-GB"/>
              </w:rPr>
            </w:pPr>
            <w:del w:id="2582" w:author="Lucy Marshall" w:date="2019-06-30T09:03:00Z">
              <w:r w:rsidRPr="0051745E" w:rsidDel="0096313F">
                <w:rPr>
                  <w:rFonts w:ascii="Arial" w:eastAsia="Times New Roman" w:hAnsi="Arial" w:cs="Arial"/>
                  <w:sz w:val="18"/>
                  <w:szCs w:val="18"/>
                  <w:lang w:eastAsia="en-GB"/>
                </w:rPr>
                <w:delText>-0.254</w:delText>
              </w:r>
            </w:del>
          </w:p>
        </w:tc>
        <w:tc>
          <w:tcPr>
            <w:tcW w:w="1120" w:type="dxa"/>
            <w:tcBorders>
              <w:top w:val="nil"/>
              <w:left w:val="nil"/>
              <w:bottom w:val="nil"/>
              <w:right w:val="single" w:sz="4" w:space="0" w:color="E0E0E0"/>
            </w:tcBorders>
            <w:noWrap/>
            <w:hideMark/>
          </w:tcPr>
          <w:p w14:paraId="2E0834B7" w14:textId="30BEC07A" w:rsidR="00DD039F" w:rsidRPr="0051745E" w:rsidDel="0096313F" w:rsidRDefault="00DD039F" w:rsidP="00213370">
            <w:pPr>
              <w:jc w:val="right"/>
              <w:rPr>
                <w:del w:id="2583" w:author="Lucy Marshall" w:date="2019-06-30T09:03:00Z"/>
                <w:rFonts w:ascii="Arial" w:eastAsia="Times New Roman" w:hAnsi="Arial" w:cs="Arial"/>
                <w:sz w:val="18"/>
                <w:szCs w:val="18"/>
                <w:lang w:eastAsia="en-GB"/>
              </w:rPr>
            </w:pPr>
            <w:del w:id="2584" w:author="Lucy Marshall" w:date="2019-06-30T09:03:00Z">
              <w:r w:rsidRPr="0051745E" w:rsidDel="0096313F">
                <w:rPr>
                  <w:rFonts w:ascii="Arial" w:eastAsia="Times New Roman" w:hAnsi="Arial" w:cs="Arial"/>
                  <w:sz w:val="18"/>
                  <w:szCs w:val="18"/>
                  <w:lang w:eastAsia="en-GB"/>
                </w:rPr>
                <w:delText>0.273</w:delText>
              </w:r>
            </w:del>
          </w:p>
        </w:tc>
        <w:tc>
          <w:tcPr>
            <w:tcW w:w="1080" w:type="dxa"/>
          </w:tcPr>
          <w:p w14:paraId="0BDB1D36" w14:textId="20EACBFC" w:rsidR="00DD039F" w:rsidRPr="0051745E" w:rsidDel="0096313F" w:rsidRDefault="00DD039F" w:rsidP="00213370">
            <w:pPr>
              <w:jc w:val="right"/>
              <w:rPr>
                <w:del w:id="2585"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6FFC5417" w14:textId="1F64F46E" w:rsidR="00DD039F" w:rsidRPr="0051745E" w:rsidDel="0096313F" w:rsidRDefault="00DD039F" w:rsidP="00213370">
            <w:pPr>
              <w:jc w:val="right"/>
              <w:rPr>
                <w:del w:id="2586" w:author="Lucy Marshall" w:date="2019-06-30T09:03:00Z"/>
                <w:rFonts w:ascii="Arial" w:eastAsia="Times New Roman" w:hAnsi="Arial" w:cs="Arial"/>
                <w:sz w:val="18"/>
                <w:szCs w:val="18"/>
                <w:lang w:eastAsia="en-GB"/>
              </w:rPr>
            </w:pPr>
            <w:del w:id="2587"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3E32EE64" w14:textId="08BC6BF4" w:rsidR="00DD039F" w:rsidRPr="0051745E" w:rsidDel="0096313F" w:rsidRDefault="00DD039F" w:rsidP="00213370">
            <w:pPr>
              <w:jc w:val="right"/>
              <w:rPr>
                <w:del w:id="2588" w:author="Lucy Marshall" w:date="2019-06-30T09:03:00Z"/>
                <w:rFonts w:ascii="Arial" w:eastAsia="Times New Roman" w:hAnsi="Arial" w:cs="Arial"/>
                <w:sz w:val="18"/>
                <w:szCs w:val="18"/>
                <w:lang w:eastAsia="en-GB"/>
              </w:rPr>
            </w:pPr>
            <w:del w:id="2589" w:author="Lucy Marshall" w:date="2019-06-30T09:03:00Z">
              <w:r w:rsidRPr="0051745E" w:rsidDel="0096313F">
                <w:rPr>
                  <w:rFonts w:ascii="Arial" w:eastAsia="Times New Roman" w:hAnsi="Arial" w:cs="Arial"/>
                  <w:sz w:val="18"/>
                  <w:szCs w:val="18"/>
                  <w:lang w:eastAsia="en-GB"/>
                </w:rPr>
                <w:delText>-1.03</w:delText>
              </w:r>
            </w:del>
          </w:p>
        </w:tc>
        <w:tc>
          <w:tcPr>
            <w:tcW w:w="1480" w:type="dxa"/>
            <w:noWrap/>
            <w:hideMark/>
          </w:tcPr>
          <w:p w14:paraId="42F04BDE" w14:textId="15D62067" w:rsidR="00DD039F" w:rsidRPr="0051745E" w:rsidDel="0096313F" w:rsidRDefault="00DD039F" w:rsidP="00213370">
            <w:pPr>
              <w:jc w:val="right"/>
              <w:rPr>
                <w:del w:id="2590" w:author="Lucy Marshall" w:date="2019-06-30T09:03:00Z"/>
                <w:rFonts w:ascii="Arial" w:eastAsia="Times New Roman" w:hAnsi="Arial" w:cs="Arial"/>
                <w:sz w:val="18"/>
                <w:szCs w:val="18"/>
                <w:lang w:eastAsia="en-GB"/>
              </w:rPr>
            </w:pPr>
            <w:del w:id="2591" w:author="Lucy Marshall" w:date="2019-06-30T09:03:00Z">
              <w:r w:rsidRPr="0051745E" w:rsidDel="0096313F">
                <w:rPr>
                  <w:rFonts w:ascii="Arial" w:eastAsia="Times New Roman" w:hAnsi="Arial" w:cs="Arial"/>
                  <w:sz w:val="18"/>
                  <w:szCs w:val="18"/>
                  <w:lang w:eastAsia="en-GB"/>
                </w:rPr>
                <w:delText>0.52</w:delText>
              </w:r>
            </w:del>
          </w:p>
        </w:tc>
      </w:tr>
      <w:tr w:rsidR="00DD039F" w:rsidRPr="00A44F44" w:rsidDel="0096313F" w14:paraId="3256972F" w14:textId="410B06C2" w:rsidTr="00213370">
        <w:trPr>
          <w:trHeight w:val="360"/>
          <w:del w:id="2592"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3EB77213" w14:textId="3F168558" w:rsidR="00DD039F" w:rsidRPr="0051745E" w:rsidDel="0096313F" w:rsidRDefault="00DD039F" w:rsidP="00213370">
            <w:pPr>
              <w:rPr>
                <w:del w:id="2593" w:author="Lucy Marshall" w:date="2019-06-30T09:03:00Z"/>
                <w:rFonts w:ascii="Arial" w:eastAsia="Times New Roman" w:hAnsi="Arial" w:cs="Arial"/>
                <w:sz w:val="18"/>
                <w:szCs w:val="18"/>
                <w:lang w:eastAsia="en-GB"/>
              </w:rPr>
            </w:pPr>
            <w:del w:id="2594" w:author="Lucy Marshall" w:date="2019-06-30T09:03:00Z">
              <w:r w:rsidRPr="0051745E" w:rsidDel="0096313F">
                <w:rPr>
                  <w:rFonts w:ascii="Arial" w:eastAsia="Times New Roman" w:hAnsi="Arial" w:cs="Arial"/>
                  <w:sz w:val="18"/>
                  <w:szCs w:val="18"/>
                  <w:lang w:eastAsia="en-GB"/>
                </w:rPr>
                <w:delText>Crab to cuttlefish off show</w:delText>
              </w:r>
            </w:del>
          </w:p>
        </w:tc>
        <w:tc>
          <w:tcPr>
            <w:tcW w:w="1740" w:type="dxa"/>
            <w:vMerge w:val="restart"/>
            <w:tcBorders>
              <w:top w:val="single" w:sz="4" w:space="0" w:color="C0C0C0"/>
              <w:left w:val="nil"/>
              <w:bottom w:val="nil"/>
              <w:right w:val="nil"/>
            </w:tcBorders>
            <w:shd w:val="clear" w:color="auto" w:fill="E0E0E0"/>
            <w:hideMark/>
          </w:tcPr>
          <w:p w14:paraId="1EA00FA2" w14:textId="337AB885" w:rsidR="00DD039F" w:rsidRPr="0051745E" w:rsidDel="0096313F" w:rsidRDefault="00DD039F" w:rsidP="00213370">
            <w:pPr>
              <w:rPr>
                <w:del w:id="2595" w:author="Lucy Marshall" w:date="2019-06-30T09:03:00Z"/>
                <w:rFonts w:ascii="Arial" w:eastAsia="Times New Roman" w:hAnsi="Arial" w:cs="Arial"/>
                <w:sz w:val="18"/>
                <w:szCs w:val="18"/>
                <w:lang w:eastAsia="en-GB"/>
              </w:rPr>
            </w:pPr>
            <w:del w:id="2596"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7D846D53" w14:textId="20C9D11C" w:rsidR="00DD039F" w:rsidRPr="0051745E" w:rsidDel="0096313F" w:rsidRDefault="00DD039F" w:rsidP="00213370">
            <w:pPr>
              <w:rPr>
                <w:del w:id="2597" w:author="Lucy Marshall" w:date="2019-06-30T09:03:00Z"/>
                <w:rFonts w:ascii="Arial" w:eastAsia="Times New Roman" w:hAnsi="Arial" w:cs="Arial"/>
                <w:sz w:val="18"/>
                <w:szCs w:val="18"/>
                <w:lang w:eastAsia="en-GB"/>
              </w:rPr>
            </w:pPr>
            <w:del w:id="2598"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5C630130" w14:textId="78F643D8" w:rsidR="00DD039F" w:rsidRPr="0051745E" w:rsidDel="0096313F" w:rsidRDefault="00DD039F" w:rsidP="00213370">
            <w:pPr>
              <w:jc w:val="right"/>
              <w:rPr>
                <w:del w:id="2599" w:author="Lucy Marshall" w:date="2019-06-30T09:03:00Z"/>
                <w:rFonts w:ascii="Arial" w:eastAsia="Times New Roman" w:hAnsi="Arial" w:cs="Arial"/>
                <w:sz w:val="18"/>
                <w:szCs w:val="18"/>
                <w:lang w:eastAsia="en-GB"/>
              </w:rPr>
            </w:pPr>
            <w:del w:id="2600" w:author="Lucy Marshall" w:date="2019-06-30T09:03:00Z">
              <w:r w:rsidRPr="0051745E" w:rsidDel="0096313F">
                <w:rPr>
                  <w:rFonts w:ascii="Arial" w:eastAsia="Times New Roman" w:hAnsi="Arial" w:cs="Arial"/>
                  <w:sz w:val="18"/>
                  <w:szCs w:val="18"/>
                  <w:lang w:eastAsia="en-GB"/>
                </w:rPr>
                <w:delText>1.291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5D3167FA" w14:textId="79FD54F5" w:rsidR="00DD039F" w:rsidRPr="0051745E" w:rsidDel="0096313F" w:rsidRDefault="00DD039F" w:rsidP="00213370">
            <w:pPr>
              <w:jc w:val="right"/>
              <w:rPr>
                <w:del w:id="2601" w:author="Lucy Marshall" w:date="2019-06-30T09:03:00Z"/>
                <w:rFonts w:ascii="Arial" w:eastAsia="Times New Roman" w:hAnsi="Arial" w:cs="Arial"/>
                <w:sz w:val="18"/>
                <w:szCs w:val="18"/>
                <w:lang w:eastAsia="en-GB"/>
              </w:rPr>
            </w:pPr>
            <w:del w:id="2602" w:author="Lucy Marshall" w:date="2019-06-30T09:03:00Z">
              <w:r w:rsidRPr="0051745E" w:rsidDel="0096313F">
                <w:rPr>
                  <w:rFonts w:ascii="Arial" w:eastAsia="Times New Roman" w:hAnsi="Arial" w:cs="Arial"/>
                  <w:sz w:val="18"/>
                  <w:szCs w:val="18"/>
                  <w:lang w:eastAsia="en-GB"/>
                </w:rPr>
                <w:delText>0.246</w:delText>
              </w:r>
            </w:del>
          </w:p>
        </w:tc>
        <w:tc>
          <w:tcPr>
            <w:tcW w:w="1080" w:type="dxa"/>
            <w:tcBorders>
              <w:top w:val="single" w:sz="4" w:space="0" w:color="C0C0C0"/>
              <w:left w:val="nil"/>
              <w:bottom w:val="single" w:sz="4" w:space="0" w:color="C0C0C0"/>
              <w:right w:val="nil"/>
            </w:tcBorders>
          </w:tcPr>
          <w:p w14:paraId="4B6EBDFB" w14:textId="06B13E6F" w:rsidR="00DD039F" w:rsidRPr="0051745E" w:rsidDel="0096313F" w:rsidRDefault="00DD039F" w:rsidP="00213370">
            <w:pPr>
              <w:jc w:val="right"/>
              <w:rPr>
                <w:del w:id="2603"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27B300E" w14:textId="2B16B387" w:rsidR="00DD039F" w:rsidRPr="0051745E" w:rsidDel="0096313F" w:rsidRDefault="00DD039F" w:rsidP="00213370">
            <w:pPr>
              <w:jc w:val="right"/>
              <w:rPr>
                <w:del w:id="2604" w:author="Lucy Marshall" w:date="2019-06-30T09:03:00Z"/>
                <w:rFonts w:ascii="Arial" w:eastAsia="Times New Roman" w:hAnsi="Arial" w:cs="Arial"/>
                <w:sz w:val="18"/>
                <w:szCs w:val="18"/>
                <w:lang w:eastAsia="en-GB"/>
              </w:rPr>
            </w:pPr>
            <w:del w:id="2605"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7AEF7C2C" w14:textId="0294C53E" w:rsidR="00DD039F" w:rsidRPr="0051745E" w:rsidDel="0096313F" w:rsidRDefault="00DD039F" w:rsidP="00213370">
            <w:pPr>
              <w:jc w:val="right"/>
              <w:rPr>
                <w:del w:id="2606" w:author="Lucy Marshall" w:date="2019-06-30T09:03:00Z"/>
                <w:rFonts w:ascii="Arial" w:eastAsia="Times New Roman" w:hAnsi="Arial" w:cs="Arial"/>
                <w:sz w:val="18"/>
                <w:szCs w:val="18"/>
                <w:lang w:eastAsia="en-GB"/>
              </w:rPr>
            </w:pPr>
            <w:del w:id="2607" w:author="Lucy Marshall" w:date="2019-06-30T09:03:00Z">
              <w:r w:rsidRPr="0051745E" w:rsidDel="0096313F">
                <w:rPr>
                  <w:rFonts w:ascii="Arial" w:eastAsia="Times New Roman" w:hAnsi="Arial" w:cs="Arial"/>
                  <w:sz w:val="18"/>
                  <w:szCs w:val="18"/>
                  <w:lang w:eastAsia="en-GB"/>
                </w:rPr>
                <w:delText>0.60</w:delText>
              </w:r>
            </w:del>
          </w:p>
        </w:tc>
        <w:tc>
          <w:tcPr>
            <w:tcW w:w="1480" w:type="dxa"/>
            <w:tcBorders>
              <w:top w:val="single" w:sz="4" w:space="0" w:color="C0C0C0"/>
              <w:left w:val="nil"/>
              <w:bottom w:val="single" w:sz="4" w:space="0" w:color="C0C0C0"/>
              <w:right w:val="nil"/>
            </w:tcBorders>
            <w:noWrap/>
            <w:hideMark/>
          </w:tcPr>
          <w:p w14:paraId="507BA430" w14:textId="0F0EACE2" w:rsidR="00DD039F" w:rsidRPr="0051745E" w:rsidDel="0096313F" w:rsidRDefault="00DD039F" w:rsidP="00213370">
            <w:pPr>
              <w:jc w:val="right"/>
              <w:rPr>
                <w:del w:id="2608" w:author="Lucy Marshall" w:date="2019-06-30T09:03:00Z"/>
                <w:rFonts w:ascii="Arial" w:eastAsia="Times New Roman" w:hAnsi="Arial" w:cs="Arial"/>
                <w:sz w:val="18"/>
                <w:szCs w:val="18"/>
                <w:lang w:eastAsia="en-GB"/>
              </w:rPr>
            </w:pPr>
            <w:del w:id="2609" w:author="Lucy Marshall" w:date="2019-06-30T09:03:00Z">
              <w:r w:rsidRPr="0051745E" w:rsidDel="0096313F">
                <w:rPr>
                  <w:rFonts w:ascii="Arial" w:eastAsia="Times New Roman" w:hAnsi="Arial" w:cs="Arial"/>
                  <w:sz w:val="18"/>
                  <w:szCs w:val="18"/>
                  <w:lang w:eastAsia="en-GB"/>
                </w:rPr>
                <w:delText>1.99</w:delText>
              </w:r>
            </w:del>
          </w:p>
        </w:tc>
      </w:tr>
      <w:tr w:rsidR="00DD039F" w:rsidRPr="00A44F44" w:rsidDel="0096313F" w14:paraId="5E1C8AF0" w14:textId="3BC7BD64" w:rsidTr="00213370">
        <w:trPr>
          <w:trHeight w:val="340"/>
          <w:del w:id="2610" w:author="Lucy Marshall" w:date="2019-06-30T09:03:00Z"/>
        </w:trPr>
        <w:tc>
          <w:tcPr>
            <w:tcW w:w="0" w:type="auto"/>
            <w:vMerge/>
            <w:tcBorders>
              <w:top w:val="single" w:sz="4" w:space="0" w:color="C0C0C0"/>
              <w:left w:val="nil"/>
              <w:bottom w:val="nil"/>
              <w:right w:val="nil"/>
            </w:tcBorders>
            <w:vAlign w:val="center"/>
            <w:hideMark/>
          </w:tcPr>
          <w:p w14:paraId="3EF2C66F" w14:textId="5F0F2434" w:rsidR="00DD039F" w:rsidRPr="0051745E" w:rsidDel="0096313F" w:rsidRDefault="00DD039F" w:rsidP="00213370">
            <w:pPr>
              <w:rPr>
                <w:del w:id="261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2B35A6F" w14:textId="62ECD606" w:rsidR="00DD039F" w:rsidRPr="0051745E" w:rsidDel="0096313F" w:rsidRDefault="00DD039F" w:rsidP="00213370">
            <w:pPr>
              <w:rPr>
                <w:del w:id="261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5A0FA17" w14:textId="2E2461F3" w:rsidR="00DD039F" w:rsidRPr="0051745E" w:rsidDel="0096313F" w:rsidRDefault="00DD039F" w:rsidP="00213370">
            <w:pPr>
              <w:rPr>
                <w:del w:id="2613" w:author="Lucy Marshall" w:date="2019-06-30T09:03:00Z"/>
                <w:rFonts w:ascii="Arial" w:eastAsia="Times New Roman" w:hAnsi="Arial" w:cs="Arial"/>
                <w:sz w:val="18"/>
                <w:szCs w:val="18"/>
                <w:lang w:eastAsia="en-GB"/>
              </w:rPr>
            </w:pPr>
            <w:del w:id="2614"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7BA70CCF" w14:textId="3E734DA5" w:rsidR="00DD039F" w:rsidRPr="0051745E" w:rsidDel="0096313F" w:rsidRDefault="00DD039F" w:rsidP="00213370">
            <w:pPr>
              <w:jc w:val="right"/>
              <w:rPr>
                <w:del w:id="2615" w:author="Lucy Marshall" w:date="2019-06-30T09:03:00Z"/>
                <w:rFonts w:ascii="Arial" w:eastAsia="Times New Roman" w:hAnsi="Arial" w:cs="Arial"/>
                <w:sz w:val="18"/>
                <w:szCs w:val="18"/>
                <w:lang w:eastAsia="en-GB"/>
              </w:rPr>
            </w:pPr>
            <w:del w:id="2616" w:author="Lucy Marshall" w:date="2019-06-30T09:03:00Z">
              <w:r w:rsidRPr="0051745E" w:rsidDel="0096313F">
                <w:rPr>
                  <w:rFonts w:ascii="Arial" w:eastAsia="Times New Roman" w:hAnsi="Arial" w:cs="Arial"/>
                  <w:sz w:val="18"/>
                  <w:szCs w:val="18"/>
                  <w:lang w:eastAsia="en-GB"/>
                </w:rPr>
                <w:delText>-0.080</w:delText>
              </w:r>
            </w:del>
          </w:p>
        </w:tc>
        <w:tc>
          <w:tcPr>
            <w:tcW w:w="1120" w:type="dxa"/>
            <w:tcBorders>
              <w:top w:val="nil"/>
              <w:left w:val="nil"/>
              <w:bottom w:val="single" w:sz="4" w:space="0" w:color="C0C0C0"/>
              <w:right w:val="single" w:sz="4" w:space="0" w:color="E0E0E0"/>
            </w:tcBorders>
            <w:noWrap/>
            <w:hideMark/>
          </w:tcPr>
          <w:p w14:paraId="52A36AD7" w14:textId="24E17EE7" w:rsidR="00DD039F" w:rsidRPr="0051745E" w:rsidDel="0096313F" w:rsidRDefault="00DD039F" w:rsidP="00213370">
            <w:pPr>
              <w:jc w:val="right"/>
              <w:rPr>
                <w:del w:id="2617" w:author="Lucy Marshall" w:date="2019-06-30T09:03:00Z"/>
                <w:rFonts w:ascii="Arial" w:eastAsia="Times New Roman" w:hAnsi="Arial" w:cs="Arial"/>
                <w:sz w:val="18"/>
                <w:szCs w:val="18"/>
                <w:lang w:eastAsia="en-GB"/>
              </w:rPr>
            </w:pPr>
            <w:del w:id="2618" w:author="Lucy Marshall" w:date="2019-06-30T09:03:00Z">
              <w:r w:rsidRPr="0051745E" w:rsidDel="0096313F">
                <w:rPr>
                  <w:rFonts w:ascii="Arial" w:eastAsia="Times New Roman" w:hAnsi="Arial" w:cs="Arial"/>
                  <w:sz w:val="18"/>
                  <w:szCs w:val="18"/>
                  <w:lang w:eastAsia="en-GB"/>
                </w:rPr>
                <w:delText>0.218</w:delText>
              </w:r>
            </w:del>
          </w:p>
        </w:tc>
        <w:tc>
          <w:tcPr>
            <w:tcW w:w="1080" w:type="dxa"/>
            <w:tcBorders>
              <w:top w:val="nil"/>
              <w:left w:val="nil"/>
              <w:bottom w:val="single" w:sz="4" w:space="0" w:color="C0C0C0"/>
              <w:right w:val="nil"/>
            </w:tcBorders>
          </w:tcPr>
          <w:p w14:paraId="6246ADDE" w14:textId="79CE26AD" w:rsidR="00DD039F" w:rsidRPr="0051745E" w:rsidDel="0096313F" w:rsidRDefault="00DD039F" w:rsidP="00213370">
            <w:pPr>
              <w:jc w:val="right"/>
              <w:rPr>
                <w:del w:id="261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C890FD7" w14:textId="6D61DE04" w:rsidR="00DD039F" w:rsidRPr="0051745E" w:rsidDel="0096313F" w:rsidRDefault="00DD039F" w:rsidP="00213370">
            <w:pPr>
              <w:jc w:val="right"/>
              <w:rPr>
                <w:del w:id="2620" w:author="Lucy Marshall" w:date="2019-06-30T09:03:00Z"/>
                <w:rFonts w:ascii="Arial" w:eastAsia="Times New Roman" w:hAnsi="Arial" w:cs="Arial"/>
                <w:sz w:val="18"/>
                <w:szCs w:val="18"/>
                <w:lang w:eastAsia="en-GB"/>
              </w:rPr>
            </w:pPr>
            <w:del w:id="262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41317E0D" w14:textId="38DA5E28" w:rsidR="00DD039F" w:rsidRPr="0051745E" w:rsidDel="0096313F" w:rsidRDefault="00DD039F" w:rsidP="00213370">
            <w:pPr>
              <w:jc w:val="right"/>
              <w:rPr>
                <w:del w:id="2622" w:author="Lucy Marshall" w:date="2019-06-30T09:03:00Z"/>
                <w:rFonts w:ascii="Arial" w:eastAsia="Times New Roman" w:hAnsi="Arial" w:cs="Arial"/>
                <w:sz w:val="18"/>
                <w:szCs w:val="18"/>
                <w:lang w:eastAsia="en-GB"/>
              </w:rPr>
            </w:pPr>
            <w:del w:id="2623" w:author="Lucy Marshall" w:date="2019-06-30T09:03:00Z">
              <w:r w:rsidRPr="0051745E" w:rsidDel="0096313F">
                <w:rPr>
                  <w:rFonts w:ascii="Arial" w:eastAsia="Times New Roman" w:hAnsi="Arial" w:cs="Arial"/>
                  <w:sz w:val="18"/>
                  <w:szCs w:val="18"/>
                  <w:lang w:eastAsia="en-GB"/>
                </w:rPr>
                <w:delText>-0.70</w:delText>
              </w:r>
            </w:del>
          </w:p>
        </w:tc>
        <w:tc>
          <w:tcPr>
            <w:tcW w:w="1480" w:type="dxa"/>
            <w:tcBorders>
              <w:top w:val="nil"/>
              <w:left w:val="nil"/>
              <w:bottom w:val="single" w:sz="4" w:space="0" w:color="C0C0C0"/>
              <w:right w:val="nil"/>
            </w:tcBorders>
            <w:noWrap/>
            <w:hideMark/>
          </w:tcPr>
          <w:p w14:paraId="22BD957C" w14:textId="3ACBE973" w:rsidR="00DD039F" w:rsidRPr="0051745E" w:rsidDel="0096313F" w:rsidRDefault="00DD039F" w:rsidP="00213370">
            <w:pPr>
              <w:jc w:val="right"/>
              <w:rPr>
                <w:del w:id="2624" w:author="Lucy Marshall" w:date="2019-06-30T09:03:00Z"/>
                <w:rFonts w:ascii="Arial" w:eastAsia="Times New Roman" w:hAnsi="Arial" w:cs="Arial"/>
                <w:sz w:val="18"/>
                <w:szCs w:val="18"/>
                <w:lang w:eastAsia="en-GB"/>
              </w:rPr>
            </w:pPr>
            <w:del w:id="2625" w:author="Lucy Marshall" w:date="2019-06-30T09:03:00Z">
              <w:r w:rsidRPr="0051745E" w:rsidDel="0096313F">
                <w:rPr>
                  <w:rFonts w:ascii="Arial" w:eastAsia="Times New Roman" w:hAnsi="Arial" w:cs="Arial"/>
                  <w:sz w:val="18"/>
                  <w:szCs w:val="18"/>
                  <w:lang w:eastAsia="en-GB"/>
                </w:rPr>
                <w:delText>0.54</w:delText>
              </w:r>
            </w:del>
          </w:p>
        </w:tc>
      </w:tr>
      <w:tr w:rsidR="00DD039F" w:rsidRPr="00A44F44" w:rsidDel="0096313F" w14:paraId="0806A979" w14:textId="12F32FD5" w:rsidTr="00213370">
        <w:trPr>
          <w:trHeight w:val="360"/>
          <w:del w:id="2626" w:author="Lucy Marshall" w:date="2019-06-30T09:03:00Z"/>
        </w:trPr>
        <w:tc>
          <w:tcPr>
            <w:tcW w:w="0" w:type="auto"/>
            <w:vMerge/>
            <w:tcBorders>
              <w:top w:val="single" w:sz="4" w:space="0" w:color="C0C0C0"/>
              <w:left w:val="nil"/>
              <w:bottom w:val="nil"/>
              <w:right w:val="nil"/>
            </w:tcBorders>
            <w:vAlign w:val="center"/>
            <w:hideMark/>
          </w:tcPr>
          <w:p w14:paraId="080B11AD" w14:textId="78B96C48" w:rsidR="00DD039F" w:rsidRPr="0051745E" w:rsidDel="0096313F" w:rsidRDefault="00DD039F" w:rsidP="00213370">
            <w:pPr>
              <w:rPr>
                <w:del w:id="262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BB1D052" w14:textId="7C7C06E1" w:rsidR="00DD039F" w:rsidRPr="0051745E" w:rsidDel="0096313F" w:rsidRDefault="00DD039F" w:rsidP="00213370">
            <w:pPr>
              <w:rPr>
                <w:del w:id="262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5F91B5A6" w14:textId="327E1C29" w:rsidR="00DD039F" w:rsidRPr="0051745E" w:rsidDel="0096313F" w:rsidRDefault="00DD039F" w:rsidP="00213370">
            <w:pPr>
              <w:rPr>
                <w:del w:id="2629" w:author="Lucy Marshall" w:date="2019-06-30T09:03:00Z"/>
                <w:rFonts w:ascii="Arial" w:eastAsia="Times New Roman" w:hAnsi="Arial" w:cs="Arial"/>
                <w:sz w:val="18"/>
                <w:szCs w:val="18"/>
                <w:lang w:eastAsia="en-GB"/>
              </w:rPr>
            </w:pPr>
            <w:del w:id="2630"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73F295AA" w14:textId="6ABB3B76" w:rsidR="00DD039F" w:rsidRPr="0051745E" w:rsidDel="0096313F" w:rsidRDefault="00DD039F" w:rsidP="00213370">
            <w:pPr>
              <w:jc w:val="right"/>
              <w:rPr>
                <w:del w:id="2631" w:author="Lucy Marshall" w:date="2019-06-30T09:03:00Z"/>
                <w:rFonts w:ascii="Arial" w:eastAsia="Times New Roman" w:hAnsi="Arial" w:cs="Arial"/>
                <w:sz w:val="18"/>
                <w:szCs w:val="18"/>
                <w:lang w:eastAsia="en-GB"/>
              </w:rPr>
            </w:pPr>
            <w:del w:id="2632" w:author="Lucy Marshall" w:date="2019-06-30T09:03:00Z">
              <w:r w:rsidRPr="0051745E" w:rsidDel="0096313F">
                <w:rPr>
                  <w:rFonts w:ascii="Arial" w:eastAsia="Times New Roman" w:hAnsi="Arial" w:cs="Arial"/>
                  <w:sz w:val="18"/>
                  <w:szCs w:val="18"/>
                  <w:lang w:eastAsia="en-GB"/>
                </w:rPr>
                <w:delText>.758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3C649E55" w14:textId="0C1094A2" w:rsidR="00DD039F" w:rsidRPr="0051745E" w:rsidDel="0096313F" w:rsidRDefault="00DD039F" w:rsidP="00213370">
            <w:pPr>
              <w:jc w:val="right"/>
              <w:rPr>
                <w:del w:id="2633" w:author="Lucy Marshall" w:date="2019-06-30T09:03:00Z"/>
                <w:rFonts w:ascii="Arial" w:eastAsia="Times New Roman" w:hAnsi="Arial" w:cs="Arial"/>
                <w:sz w:val="18"/>
                <w:szCs w:val="18"/>
                <w:lang w:eastAsia="en-GB"/>
              </w:rPr>
            </w:pPr>
            <w:del w:id="2634"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nil"/>
              <w:left w:val="nil"/>
              <w:bottom w:val="single" w:sz="4" w:space="0" w:color="C0C0C0"/>
              <w:right w:val="nil"/>
            </w:tcBorders>
          </w:tcPr>
          <w:p w14:paraId="7B1AFB37" w14:textId="7322C6DE" w:rsidR="00DD039F" w:rsidRPr="0051745E" w:rsidDel="0096313F" w:rsidRDefault="00DD039F" w:rsidP="00213370">
            <w:pPr>
              <w:jc w:val="right"/>
              <w:rPr>
                <w:del w:id="263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524731A" w14:textId="22A7285D" w:rsidR="00DD039F" w:rsidRPr="0051745E" w:rsidDel="0096313F" w:rsidRDefault="00DD039F" w:rsidP="00213370">
            <w:pPr>
              <w:jc w:val="right"/>
              <w:rPr>
                <w:del w:id="2636" w:author="Lucy Marshall" w:date="2019-06-30T09:03:00Z"/>
                <w:rFonts w:ascii="Arial" w:eastAsia="Times New Roman" w:hAnsi="Arial" w:cs="Arial"/>
                <w:sz w:val="18"/>
                <w:szCs w:val="18"/>
                <w:lang w:eastAsia="en-GB"/>
              </w:rPr>
            </w:pPr>
            <w:del w:id="2637" w:author="Lucy Marshall" w:date="2019-06-30T09:03:00Z">
              <w:r w:rsidRPr="0051745E" w:rsidDel="0096313F">
                <w:rPr>
                  <w:rFonts w:ascii="Arial" w:eastAsia="Times New Roman" w:hAnsi="Arial" w:cs="Arial"/>
                  <w:sz w:val="18"/>
                  <w:szCs w:val="18"/>
                  <w:lang w:eastAsia="en-GB"/>
                </w:rPr>
                <w:delText>0.007</w:delText>
              </w:r>
            </w:del>
          </w:p>
        </w:tc>
        <w:tc>
          <w:tcPr>
            <w:tcW w:w="1480" w:type="dxa"/>
            <w:tcBorders>
              <w:top w:val="nil"/>
              <w:left w:val="nil"/>
              <w:bottom w:val="single" w:sz="4" w:space="0" w:color="C0C0C0"/>
              <w:right w:val="single" w:sz="4" w:space="0" w:color="E0E0E0"/>
            </w:tcBorders>
            <w:noWrap/>
            <w:hideMark/>
          </w:tcPr>
          <w:p w14:paraId="72608BAD" w14:textId="62656557" w:rsidR="00DD039F" w:rsidRPr="0051745E" w:rsidDel="0096313F" w:rsidRDefault="00DD039F" w:rsidP="00213370">
            <w:pPr>
              <w:jc w:val="right"/>
              <w:rPr>
                <w:del w:id="2638" w:author="Lucy Marshall" w:date="2019-06-30T09:03:00Z"/>
                <w:rFonts w:ascii="Arial" w:eastAsia="Times New Roman" w:hAnsi="Arial" w:cs="Arial"/>
                <w:sz w:val="18"/>
                <w:szCs w:val="18"/>
                <w:lang w:eastAsia="en-GB"/>
              </w:rPr>
            </w:pPr>
            <w:del w:id="2639" w:author="Lucy Marshall" w:date="2019-06-30T09:03:00Z">
              <w:r w:rsidRPr="0051745E" w:rsidDel="0096313F">
                <w:rPr>
                  <w:rFonts w:ascii="Arial" w:eastAsia="Times New Roman" w:hAnsi="Arial" w:cs="Arial"/>
                  <w:sz w:val="18"/>
                  <w:szCs w:val="18"/>
                  <w:lang w:eastAsia="en-GB"/>
                </w:rPr>
                <w:delText>0.13</w:delText>
              </w:r>
            </w:del>
          </w:p>
        </w:tc>
        <w:tc>
          <w:tcPr>
            <w:tcW w:w="1480" w:type="dxa"/>
            <w:tcBorders>
              <w:top w:val="nil"/>
              <w:left w:val="nil"/>
              <w:bottom w:val="single" w:sz="4" w:space="0" w:color="C0C0C0"/>
              <w:right w:val="nil"/>
            </w:tcBorders>
            <w:noWrap/>
            <w:hideMark/>
          </w:tcPr>
          <w:p w14:paraId="7CDB66E0" w14:textId="45BD870F" w:rsidR="00DD039F" w:rsidRPr="0051745E" w:rsidDel="0096313F" w:rsidRDefault="00DD039F" w:rsidP="00213370">
            <w:pPr>
              <w:jc w:val="right"/>
              <w:rPr>
                <w:del w:id="2640" w:author="Lucy Marshall" w:date="2019-06-30T09:03:00Z"/>
                <w:rFonts w:ascii="Arial" w:eastAsia="Times New Roman" w:hAnsi="Arial" w:cs="Arial"/>
                <w:sz w:val="18"/>
                <w:szCs w:val="18"/>
                <w:lang w:eastAsia="en-GB"/>
              </w:rPr>
            </w:pPr>
            <w:del w:id="2641" w:author="Lucy Marshall" w:date="2019-06-30T09:03:00Z">
              <w:r w:rsidRPr="0051745E" w:rsidDel="0096313F">
                <w:rPr>
                  <w:rFonts w:ascii="Arial" w:eastAsia="Times New Roman" w:hAnsi="Arial" w:cs="Arial"/>
                  <w:sz w:val="18"/>
                  <w:szCs w:val="18"/>
                  <w:lang w:eastAsia="en-GB"/>
                </w:rPr>
                <w:delText>1.39</w:delText>
              </w:r>
            </w:del>
          </w:p>
        </w:tc>
      </w:tr>
      <w:tr w:rsidR="00DD039F" w:rsidRPr="00A44F44" w:rsidDel="0096313F" w14:paraId="70EC5B3E" w14:textId="2BBF289A" w:rsidTr="00213370">
        <w:trPr>
          <w:trHeight w:val="360"/>
          <w:del w:id="2642" w:author="Lucy Marshall" w:date="2019-06-30T09:03:00Z"/>
        </w:trPr>
        <w:tc>
          <w:tcPr>
            <w:tcW w:w="0" w:type="auto"/>
            <w:vMerge/>
            <w:tcBorders>
              <w:top w:val="single" w:sz="4" w:space="0" w:color="C0C0C0"/>
              <w:left w:val="nil"/>
              <w:bottom w:val="nil"/>
              <w:right w:val="nil"/>
            </w:tcBorders>
            <w:vAlign w:val="center"/>
            <w:hideMark/>
          </w:tcPr>
          <w:p w14:paraId="02A03172" w14:textId="167EA8A4" w:rsidR="00DD039F" w:rsidRPr="0051745E" w:rsidDel="0096313F" w:rsidRDefault="00DD039F" w:rsidP="00213370">
            <w:pPr>
              <w:rPr>
                <w:del w:id="264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6959584" w14:textId="14186024" w:rsidR="00DD039F" w:rsidRPr="0051745E" w:rsidDel="0096313F" w:rsidRDefault="00DD039F" w:rsidP="00213370">
            <w:pPr>
              <w:rPr>
                <w:del w:id="2644" w:author="Lucy Marshall" w:date="2019-06-30T09:03:00Z"/>
                <w:rFonts w:ascii="Arial" w:eastAsia="Times New Roman" w:hAnsi="Arial" w:cs="Arial"/>
                <w:sz w:val="18"/>
                <w:szCs w:val="18"/>
                <w:lang w:eastAsia="en-GB"/>
              </w:rPr>
            </w:pPr>
          </w:p>
        </w:tc>
        <w:tc>
          <w:tcPr>
            <w:tcW w:w="1740" w:type="dxa"/>
            <w:shd w:val="clear" w:color="auto" w:fill="E0E0E0"/>
            <w:hideMark/>
          </w:tcPr>
          <w:p w14:paraId="4395BE26" w14:textId="077043F1" w:rsidR="00DD039F" w:rsidRPr="0051745E" w:rsidDel="0096313F" w:rsidRDefault="00DD039F" w:rsidP="00213370">
            <w:pPr>
              <w:rPr>
                <w:del w:id="2645" w:author="Lucy Marshall" w:date="2019-06-30T09:03:00Z"/>
                <w:rFonts w:ascii="Arial" w:eastAsia="Times New Roman" w:hAnsi="Arial" w:cs="Arial"/>
                <w:sz w:val="18"/>
                <w:szCs w:val="18"/>
                <w:lang w:eastAsia="en-GB"/>
              </w:rPr>
            </w:pPr>
            <w:del w:id="2646"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62AC9670" w14:textId="168303B6" w:rsidR="00DD039F" w:rsidRPr="0051745E" w:rsidDel="0096313F" w:rsidRDefault="00DD039F" w:rsidP="00213370">
            <w:pPr>
              <w:jc w:val="right"/>
              <w:rPr>
                <w:del w:id="2647" w:author="Lucy Marshall" w:date="2019-06-30T09:03:00Z"/>
                <w:rFonts w:ascii="Arial" w:eastAsia="Times New Roman" w:hAnsi="Arial" w:cs="Arial"/>
                <w:sz w:val="18"/>
                <w:szCs w:val="18"/>
                <w:lang w:eastAsia="en-GB"/>
              </w:rPr>
            </w:pPr>
            <w:del w:id="2648" w:author="Lucy Marshall" w:date="2019-06-30T09:03:00Z">
              <w:r w:rsidRPr="0051745E" w:rsidDel="0096313F">
                <w:rPr>
                  <w:rFonts w:ascii="Arial" w:eastAsia="Times New Roman" w:hAnsi="Arial" w:cs="Arial"/>
                  <w:sz w:val="18"/>
                  <w:szCs w:val="18"/>
                  <w:lang w:eastAsia="en-GB"/>
                </w:rPr>
                <w:delText>.840</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12143057" w14:textId="0D9347C9" w:rsidR="00DD039F" w:rsidRPr="0051745E" w:rsidDel="0096313F" w:rsidRDefault="00DD039F" w:rsidP="00213370">
            <w:pPr>
              <w:jc w:val="right"/>
              <w:rPr>
                <w:del w:id="2649" w:author="Lucy Marshall" w:date="2019-06-30T09:03:00Z"/>
                <w:rFonts w:ascii="Arial" w:eastAsia="Times New Roman" w:hAnsi="Arial" w:cs="Arial"/>
                <w:sz w:val="18"/>
                <w:szCs w:val="18"/>
                <w:lang w:eastAsia="en-GB"/>
              </w:rPr>
            </w:pPr>
            <w:del w:id="2650" w:author="Lucy Marshall" w:date="2019-06-30T09:03:00Z">
              <w:r w:rsidRPr="0051745E" w:rsidDel="0096313F">
                <w:rPr>
                  <w:rFonts w:ascii="Arial" w:eastAsia="Times New Roman" w:hAnsi="Arial" w:cs="Arial"/>
                  <w:sz w:val="18"/>
                  <w:szCs w:val="18"/>
                  <w:lang w:eastAsia="en-GB"/>
                </w:rPr>
                <w:delText>0.250</w:delText>
              </w:r>
            </w:del>
          </w:p>
        </w:tc>
        <w:tc>
          <w:tcPr>
            <w:tcW w:w="1080" w:type="dxa"/>
          </w:tcPr>
          <w:p w14:paraId="2B8F316E" w14:textId="6635B03A" w:rsidR="00DD039F" w:rsidRPr="0051745E" w:rsidDel="0096313F" w:rsidRDefault="00DD039F" w:rsidP="00213370">
            <w:pPr>
              <w:jc w:val="right"/>
              <w:rPr>
                <w:del w:id="2651"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F6808CD" w14:textId="58B86141" w:rsidR="00DD039F" w:rsidRPr="0051745E" w:rsidDel="0096313F" w:rsidRDefault="00DD039F" w:rsidP="00213370">
            <w:pPr>
              <w:jc w:val="right"/>
              <w:rPr>
                <w:del w:id="2652" w:author="Lucy Marshall" w:date="2019-06-30T09:03:00Z"/>
                <w:rFonts w:ascii="Arial" w:eastAsia="Times New Roman" w:hAnsi="Arial" w:cs="Arial"/>
                <w:sz w:val="18"/>
                <w:szCs w:val="18"/>
                <w:lang w:eastAsia="en-GB"/>
              </w:rPr>
            </w:pPr>
            <w:del w:id="2653" w:author="Lucy Marshall" w:date="2019-06-30T09:03:00Z">
              <w:r w:rsidRPr="0051745E" w:rsidDel="0096313F">
                <w:rPr>
                  <w:rFonts w:ascii="Arial" w:eastAsia="Times New Roman" w:hAnsi="Arial" w:cs="Arial"/>
                  <w:sz w:val="18"/>
                  <w:szCs w:val="18"/>
                  <w:lang w:eastAsia="en-GB"/>
                </w:rPr>
                <w:delText>0.009</w:delText>
              </w:r>
            </w:del>
          </w:p>
        </w:tc>
        <w:tc>
          <w:tcPr>
            <w:tcW w:w="1480" w:type="dxa"/>
            <w:tcBorders>
              <w:top w:val="nil"/>
              <w:left w:val="nil"/>
              <w:bottom w:val="nil"/>
              <w:right w:val="single" w:sz="4" w:space="0" w:color="E0E0E0"/>
            </w:tcBorders>
            <w:noWrap/>
            <w:hideMark/>
          </w:tcPr>
          <w:p w14:paraId="45267105" w14:textId="74EA4EA1" w:rsidR="00DD039F" w:rsidRPr="0051745E" w:rsidDel="0096313F" w:rsidRDefault="00DD039F" w:rsidP="00213370">
            <w:pPr>
              <w:jc w:val="right"/>
              <w:rPr>
                <w:del w:id="2654" w:author="Lucy Marshall" w:date="2019-06-30T09:03:00Z"/>
                <w:rFonts w:ascii="Arial" w:eastAsia="Times New Roman" w:hAnsi="Arial" w:cs="Arial"/>
                <w:sz w:val="18"/>
                <w:szCs w:val="18"/>
                <w:lang w:eastAsia="en-GB"/>
              </w:rPr>
            </w:pPr>
            <w:del w:id="2655" w:author="Lucy Marshall" w:date="2019-06-30T09:03:00Z">
              <w:r w:rsidRPr="0051745E" w:rsidDel="0096313F">
                <w:rPr>
                  <w:rFonts w:ascii="Arial" w:eastAsia="Times New Roman" w:hAnsi="Arial" w:cs="Arial"/>
                  <w:sz w:val="18"/>
                  <w:szCs w:val="18"/>
                  <w:lang w:eastAsia="en-GB"/>
                </w:rPr>
                <w:delText>0.13</w:delText>
              </w:r>
            </w:del>
          </w:p>
        </w:tc>
        <w:tc>
          <w:tcPr>
            <w:tcW w:w="1480" w:type="dxa"/>
            <w:noWrap/>
            <w:hideMark/>
          </w:tcPr>
          <w:p w14:paraId="6ECAB0C5" w14:textId="70454042" w:rsidR="00DD039F" w:rsidRPr="0051745E" w:rsidDel="0096313F" w:rsidRDefault="00DD039F" w:rsidP="00213370">
            <w:pPr>
              <w:jc w:val="right"/>
              <w:rPr>
                <w:del w:id="2656" w:author="Lucy Marshall" w:date="2019-06-30T09:03:00Z"/>
                <w:rFonts w:ascii="Arial" w:eastAsia="Times New Roman" w:hAnsi="Arial" w:cs="Arial"/>
                <w:sz w:val="18"/>
                <w:szCs w:val="18"/>
                <w:lang w:eastAsia="en-GB"/>
              </w:rPr>
            </w:pPr>
            <w:del w:id="2657" w:author="Lucy Marshall" w:date="2019-06-30T09:03:00Z">
              <w:r w:rsidRPr="0051745E" w:rsidDel="0096313F">
                <w:rPr>
                  <w:rFonts w:ascii="Arial" w:eastAsia="Times New Roman" w:hAnsi="Arial" w:cs="Arial"/>
                  <w:sz w:val="18"/>
                  <w:szCs w:val="18"/>
                  <w:lang w:eastAsia="en-GB"/>
                </w:rPr>
                <w:delText>1.55</w:delText>
              </w:r>
            </w:del>
          </w:p>
        </w:tc>
      </w:tr>
      <w:tr w:rsidR="00DD039F" w:rsidRPr="00A44F44" w:rsidDel="0096313F" w14:paraId="30FF78A5" w14:textId="5DFA8451" w:rsidTr="00213370">
        <w:trPr>
          <w:trHeight w:val="360"/>
          <w:del w:id="2658" w:author="Lucy Marshall" w:date="2019-06-30T09:03:00Z"/>
        </w:trPr>
        <w:tc>
          <w:tcPr>
            <w:tcW w:w="0" w:type="auto"/>
            <w:vMerge/>
            <w:tcBorders>
              <w:top w:val="single" w:sz="4" w:space="0" w:color="C0C0C0"/>
              <w:left w:val="nil"/>
              <w:bottom w:val="nil"/>
              <w:right w:val="nil"/>
            </w:tcBorders>
            <w:vAlign w:val="center"/>
            <w:hideMark/>
          </w:tcPr>
          <w:p w14:paraId="36754618" w14:textId="5F8562E7" w:rsidR="00DD039F" w:rsidRPr="0051745E" w:rsidDel="0096313F" w:rsidRDefault="00DD039F" w:rsidP="00213370">
            <w:pPr>
              <w:rPr>
                <w:del w:id="2659"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4C0EE833" w14:textId="1E3A303F" w:rsidR="00DD039F" w:rsidRPr="0051745E" w:rsidDel="0096313F" w:rsidRDefault="00DD039F" w:rsidP="00213370">
            <w:pPr>
              <w:rPr>
                <w:del w:id="2660" w:author="Lucy Marshall" w:date="2019-06-30T09:03:00Z"/>
                <w:rFonts w:ascii="Arial" w:eastAsia="Times New Roman" w:hAnsi="Arial" w:cs="Arial"/>
                <w:sz w:val="18"/>
                <w:szCs w:val="18"/>
                <w:lang w:eastAsia="en-GB"/>
              </w:rPr>
            </w:pPr>
            <w:del w:id="2661"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72EED26D" w14:textId="3DF955CF" w:rsidR="00DD039F" w:rsidRPr="0051745E" w:rsidDel="0096313F" w:rsidRDefault="00DD039F" w:rsidP="00213370">
            <w:pPr>
              <w:rPr>
                <w:del w:id="2662" w:author="Lucy Marshall" w:date="2019-06-30T09:03:00Z"/>
                <w:rFonts w:ascii="Arial" w:eastAsia="Times New Roman" w:hAnsi="Arial" w:cs="Arial"/>
                <w:sz w:val="18"/>
                <w:szCs w:val="18"/>
                <w:lang w:eastAsia="en-GB"/>
              </w:rPr>
            </w:pPr>
            <w:del w:id="2663"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F0BA100" w14:textId="114DA546" w:rsidR="00DD039F" w:rsidRPr="0051745E" w:rsidDel="0096313F" w:rsidRDefault="00DD039F" w:rsidP="00213370">
            <w:pPr>
              <w:jc w:val="right"/>
              <w:rPr>
                <w:del w:id="2664" w:author="Lucy Marshall" w:date="2019-06-30T09:03:00Z"/>
                <w:rFonts w:ascii="Arial" w:eastAsia="Times New Roman" w:hAnsi="Arial" w:cs="Arial"/>
                <w:sz w:val="18"/>
                <w:szCs w:val="18"/>
                <w:lang w:eastAsia="en-GB"/>
              </w:rPr>
            </w:pPr>
            <w:del w:id="2665" w:author="Lucy Marshall" w:date="2019-06-30T09:03:00Z">
              <w:r w:rsidRPr="0051745E" w:rsidDel="0096313F">
                <w:rPr>
                  <w:rFonts w:ascii="Arial" w:eastAsia="Times New Roman" w:hAnsi="Arial" w:cs="Arial"/>
                  <w:sz w:val="18"/>
                  <w:szCs w:val="18"/>
                  <w:lang w:eastAsia="en-GB"/>
                </w:rPr>
                <w:delText>-1.291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0C2C4B27" w14:textId="6B3DE804" w:rsidR="00DD039F" w:rsidRPr="0051745E" w:rsidDel="0096313F" w:rsidRDefault="00DD039F" w:rsidP="00213370">
            <w:pPr>
              <w:jc w:val="right"/>
              <w:rPr>
                <w:del w:id="2666" w:author="Lucy Marshall" w:date="2019-06-30T09:03:00Z"/>
                <w:rFonts w:ascii="Arial" w:eastAsia="Times New Roman" w:hAnsi="Arial" w:cs="Arial"/>
                <w:sz w:val="18"/>
                <w:szCs w:val="18"/>
                <w:lang w:eastAsia="en-GB"/>
              </w:rPr>
            </w:pPr>
            <w:del w:id="2667" w:author="Lucy Marshall" w:date="2019-06-30T09:03:00Z">
              <w:r w:rsidRPr="0051745E" w:rsidDel="0096313F">
                <w:rPr>
                  <w:rFonts w:ascii="Arial" w:eastAsia="Times New Roman" w:hAnsi="Arial" w:cs="Arial"/>
                  <w:sz w:val="18"/>
                  <w:szCs w:val="18"/>
                  <w:lang w:eastAsia="en-GB"/>
                </w:rPr>
                <w:delText>0.246</w:delText>
              </w:r>
            </w:del>
          </w:p>
        </w:tc>
        <w:tc>
          <w:tcPr>
            <w:tcW w:w="1080" w:type="dxa"/>
            <w:tcBorders>
              <w:top w:val="single" w:sz="4" w:space="0" w:color="C0C0C0"/>
              <w:left w:val="nil"/>
              <w:bottom w:val="single" w:sz="4" w:space="0" w:color="C0C0C0"/>
              <w:right w:val="nil"/>
            </w:tcBorders>
          </w:tcPr>
          <w:p w14:paraId="1A4BDBF4" w14:textId="40FAC7E1" w:rsidR="00DD039F" w:rsidRPr="0051745E" w:rsidDel="0096313F" w:rsidRDefault="00DD039F" w:rsidP="00213370">
            <w:pPr>
              <w:jc w:val="right"/>
              <w:rPr>
                <w:del w:id="2668"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6B41EFBD" w14:textId="09255744" w:rsidR="00DD039F" w:rsidRPr="0051745E" w:rsidDel="0096313F" w:rsidRDefault="00DD039F" w:rsidP="00213370">
            <w:pPr>
              <w:jc w:val="right"/>
              <w:rPr>
                <w:del w:id="2669" w:author="Lucy Marshall" w:date="2019-06-30T09:03:00Z"/>
                <w:rFonts w:ascii="Arial" w:eastAsia="Times New Roman" w:hAnsi="Arial" w:cs="Arial"/>
                <w:sz w:val="18"/>
                <w:szCs w:val="18"/>
                <w:lang w:eastAsia="en-GB"/>
              </w:rPr>
            </w:pPr>
            <w:del w:id="2670"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5B97062B" w14:textId="0221C9DE" w:rsidR="00DD039F" w:rsidRPr="0051745E" w:rsidDel="0096313F" w:rsidRDefault="00DD039F" w:rsidP="00213370">
            <w:pPr>
              <w:jc w:val="right"/>
              <w:rPr>
                <w:del w:id="2671" w:author="Lucy Marshall" w:date="2019-06-30T09:03:00Z"/>
                <w:rFonts w:ascii="Arial" w:eastAsia="Times New Roman" w:hAnsi="Arial" w:cs="Arial"/>
                <w:sz w:val="18"/>
                <w:szCs w:val="18"/>
                <w:lang w:eastAsia="en-GB"/>
              </w:rPr>
            </w:pPr>
            <w:del w:id="2672" w:author="Lucy Marshall" w:date="2019-06-30T09:03:00Z">
              <w:r w:rsidRPr="0051745E" w:rsidDel="0096313F">
                <w:rPr>
                  <w:rFonts w:ascii="Arial" w:eastAsia="Times New Roman" w:hAnsi="Arial" w:cs="Arial"/>
                  <w:sz w:val="18"/>
                  <w:szCs w:val="18"/>
                  <w:lang w:eastAsia="en-GB"/>
                </w:rPr>
                <w:delText>-1.99</w:delText>
              </w:r>
            </w:del>
          </w:p>
        </w:tc>
        <w:tc>
          <w:tcPr>
            <w:tcW w:w="1480" w:type="dxa"/>
            <w:tcBorders>
              <w:top w:val="single" w:sz="4" w:space="0" w:color="C0C0C0"/>
              <w:left w:val="nil"/>
              <w:bottom w:val="single" w:sz="4" w:space="0" w:color="C0C0C0"/>
              <w:right w:val="nil"/>
            </w:tcBorders>
            <w:noWrap/>
            <w:hideMark/>
          </w:tcPr>
          <w:p w14:paraId="4BD477A9" w14:textId="6315FF93" w:rsidR="00DD039F" w:rsidRPr="0051745E" w:rsidDel="0096313F" w:rsidRDefault="00DD039F" w:rsidP="00213370">
            <w:pPr>
              <w:jc w:val="right"/>
              <w:rPr>
                <w:del w:id="2673" w:author="Lucy Marshall" w:date="2019-06-30T09:03:00Z"/>
                <w:rFonts w:ascii="Arial" w:eastAsia="Times New Roman" w:hAnsi="Arial" w:cs="Arial"/>
                <w:sz w:val="18"/>
                <w:szCs w:val="18"/>
                <w:lang w:eastAsia="en-GB"/>
              </w:rPr>
            </w:pPr>
            <w:del w:id="2674" w:author="Lucy Marshall" w:date="2019-06-30T09:03:00Z">
              <w:r w:rsidRPr="0051745E" w:rsidDel="0096313F">
                <w:rPr>
                  <w:rFonts w:ascii="Arial" w:eastAsia="Times New Roman" w:hAnsi="Arial" w:cs="Arial"/>
                  <w:sz w:val="18"/>
                  <w:szCs w:val="18"/>
                  <w:lang w:eastAsia="en-GB"/>
                </w:rPr>
                <w:delText>-0.60</w:delText>
              </w:r>
            </w:del>
          </w:p>
        </w:tc>
      </w:tr>
      <w:tr w:rsidR="00DD039F" w:rsidRPr="00A44F44" w:rsidDel="0096313F" w14:paraId="35E323CB" w14:textId="59FC82CE" w:rsidTr="00213370">
        <w:trPr>
          <w:trHeight w:val="360"/>
          <w:del w:id="2675" w:author="Lucy Marshall" w:date="2019-06-30T09:03:00Z"/>
        </w:trPr>
        <w:tc>
          <w:tcPr>
            <w:tcW w:w="0" w:type="auto"/>
            <w:vMerge/>
            <w:tcBorders>
              <w:top w:val="single" w:sz="4" w:space="0" w:color="C0C0C0"/>
              <w:left w:val="nil"/>
              <w:bottom w:val="nil"/>
              <w:right w:val="nil"/>
            </w:tcBorders>
            <w:vAlign w:val="center"/>
            <w:hideMark/>
          </w:tcPr>
          <w:p w14:paraId="53C41B25" w14:textId="6EB2F010" w:rsidR="00DD039F" w:rsidRPr="0051745E" w:rsidDel="0096313F" w:rsidRDefault="00DD039F" w:rsidP="00213370">
            <w:pPr>
              <w:rPr>
                <w:del w:id="267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552460A" w14:textId="61B09171" w:rsidR="00DD039F" w:rsidRPr="0051745E" w:rsidDel="0096313F" w:rsidRDefault="00DD039F" w:rsidP="00213370">
            <w:pPr>
              <w:rPr>
                <w:del w:id="267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055C12D" w14:textId="2275CE6D" w:rsidR="00DD039F" w:rsidRPr="0051745E" w:rsidDel="0096313F" w:rsidRDefault="00DD039F" w:rsidP="00213370">
            <w:pPr>
              <w:rPr>
                <w:del w:id="2678" w:author="Lucy Marshall" w:date="2019-06-30T09:03:00Z"/>
                <w:rFonts w:ascii="Arial" w:eastAsia="Times New Roman" w:hAnsi="Arial" w:cs="Arial"/>
                <w:sz w:val="18"/>
                <w:szCs w:val="18"/>
                <w:lang w:eastAsia="en-GB"/>
              </w:rPr>
            </w:pPr>
            <w:del w:id="2679"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54E0C97E" w14:textId="439D8427" w:rsidR="00DD039F" w:rsidRPr="0051745E" w:rsidDel="0096313F" w:rsidRDefault="00DD039F" w:rsidP="00213370">
            <w:pPr>
              <w:jc w:val="right"/>
              <w:rPr>
                <w:del w:id="2680" w:author="Lucy Marshall" w:date="2019-06-30T09:03:00Z"/>
                <w:rFonts w:ascii="Arial" w:eastAsia="Times New Roman" w:hAnsi="Arial" w:cs="Arial"/>
                <w:sz w:val="18"/>
                <w:szCs w:val="18"/>
                <w:lang w:eastAsia="en-GB"/>
              </w:rPr>
            </w:pPr>
            <w:del w:id="2681" w:author="Lucy Marshall" w:date="2019-06-30T09:03:00Z">
              <w:r w:rsidRPr="0051745E" w:rsidDel="0096313F">
                <w:rPr>
                  <w:rFonts w:ascii="Arial" w:eastAsia="Times New Roman" w:hAnsi="Arial" w:cs="Arial"/>
                  <w:sz w:val="18"/>
                  <w:szCs w:val="18"/>
                  <w:lang w:eastAsia="en-GB"/>
                </w:rPr>
                <w:delText>-1.371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4E9EC110" w14:textId="15251ABD" w:rsidR="00DD039F" w:rsidRPr="0051745E" w:rsidDel="0096313F" w:rsidRDefault="00DD039F" w:rsidP="00213370">
            <w:pPr>
              <w:jc w:val="right"/>
              <w:rPr>
                <w:del w:id="2682" w:author="Lucy Marshall" w:date="2019-06-30T09:03:00Z"/>
                <w:rFonts w:ascii="Arial" w:eastAsia="Times New Roman" w:hAnsi="Arial" w:cs="Arial"/>
                <w:sz w:val="18"/>
                <w:szCs w:val="18"/>
                <w:lang w:eastAsia="en-GB"/>
              </w:rPr>
            </w:pPr>
            <w:del w:id="2683" w:author="Lucy Marshall" w:date="2019-06-30T09:03:00Z">
              <w:r w:rsidRPr="0051745E" w:rsidDel="0096313F">
                <w:rPr>
                  <w:rFonts w:ascii="Arial" w:eastAsia="Times New Roman" w:hAnsi="Arial" w:cs="Arial"/>
                  <w:sz w:val="18"/>
                  <w:szCs w:val="18"/>
                  <w:lang w:eastAsia="en-GB"/>
                </w:rPr>
                <w:delText>0.259</w:delText>
              </w:r>
            </w:del>
          </w:p>
        </w:tc>
        <w:tc>
          <w:tcPr>
            <w:tcW w:w="1080" w:type="dxa"/>
            <w:tcBorders>
              <w:top w:val="nil"/>
              <w:left w:val="nil"/>
              <w:bottom w:val="single" w:sz="4" w:space="0" w:color="C0C0C0"/>
              <w:right w:val="nil"/>
            </w:tcBorders>
          </w:tcPr>
          <w:p w14:paraId="3B6157EF" w14:textId="4B7F8D6A" w:rsidR="00DD039F" w:rsidRPr="0051745E" w:rsidDel="0096313F" w:rsidRDefault="00DD039F" w:rsidP="00213370">
            <w:pPr>
              <w:jc w:val="right"/>
              <w:rPr>
                <w:del w:id="268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0772C7D" w14:textId="5FD6304D" w:rsidR="00DD039F" w:rsidRPr="0051745E" w:rsidDel="0096313F" w:rsidRDefault="00DD039F" w:rsidP="00213370">
            <w:pPr>
              <w:jc w:val="right"/>
              <w:rPr>
                <w:del w:id="2685" w:author="Lucy Marshall" w:date="2019-06-30T09:03:00Z"/>
                <w:rFonts w:ascii="Arial" w:eastAsia="Times New Roman" w:hAnsi="Arial" w:cs="Arial"/>
                <w:sz w:val="18"/>
                <w:szCs w:val="18"/>
                <w:lang w:eastAsia="en-GB"/>
              </w:rPr>
            </w:pPr>
            <w:del w:id="2686"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16F287E3" w14:textId="450D44F0" w:rsidR="00DD039F" w:rsidRPr="0051745E" w:rsidDel="0096313F" w:rsidRDefault="00DD039F" w:rsidP="00213370">
            <w:pPr>
              <w:jc w:val="right"/>
              <w:rPr>
                <w:del w:id="2687" w:author="Lucy Marshall" w:date="2019-06-30T09:03:00Z"/>
                <w:rFonts w:ascii="Arial" w:eastAsia="Times New Roman" w:hAnsi="Arial" w:cs="Arial"/>
                <w:sz w:val="18"/>
                <w:szCs w:val="18"/>
                <w:lang w:eastAsia="en-GB"/>
              </w:rPr>
            </w:pPr>
            <w:del w:id="2688" w:author="Lucy Marshall" w:date="2019-06-30T09:03:00Z">
              <w:r w:rsidRPr="0051745E" w:rsidDel="0096313F">
                <w:rPr>
                  <w:rFonts w:ascii="Arial" w:eastAsia="Times New Roman" w:hAnsi="Arial" w:cs="Arial"/>
                  <w:sz w:val="18"/>
                  <w:szCs w:val="18"/>
                  <w:lang w:eastAsia="en-GB"/>
                </w:rPr>
                <w:delText>-2.11</w:delText>
              </w:r>
            </w:del>
          </w:p>
        </w:tc>
        <w:tc>
          <w:tcPr>
            <w:tcW w:w="1480" w:type="dxa"/>
            <w:tcBorders>
              <w:top w:val="nil"/>
              <w:left w:val="nil"/>
              <w:bottom w:val="single" w:sz="4" w:space="0" w:color="C0C0C0"/>
              <w:right w:val="nil"/>
            </w:tcBorders>
            <w:noWrap/>
            <w:hideMark/>
          </w:tcPr>
          <w:p w14:paraId="7153C616" w14:textId="7962AFBB" w:rsidR="00DD039F" w:rsidRPr="0051745E" w:rsidDel="0096313F" w:rsidRDefault="00DD039F" w:rsidP="00213370">
            <w:pPr>
              <w:jc w:val="right"/>
              <w:rPr>
                <w:del w:id="2689" w:author="Lucy Marshall" w:date="2019-06-30T09:03:00Z"/>
                <w:rFonts w:ascii="Arial" w:eastAsia="Times New Roman" w:hAnsi="Arial" w:cs="Arial"/>
                <w:sz w:val="18"/>
                <w:szCs w:val="18"/>
                <w:lang w:eastAsia="en-GB"/>
              </w:rPr>
            </w:pPr>
            <w:del w:id="2690" w:author="Lucy Marshall" w:date="2019-06-30T09:03:00Z">
              <w:r w:rsidRPr="0051745E" w:rsidDel="0096313F">
                <w:rPr>
                  <w:rFonts w:ascii="Arial" w:eastAsia="Times New Roman" w:hAnsi="Arial" w:cs="Arial"/>
                  <w:sz w:val="18"/>
                  <w:szCs w:val="18"/>
                  <w:lang w:eastAsia="en-GB"/>
                </w:rPr>
                <w:delText>-0.64</w:delText>
              </w:r>
            </w:del>
          </w:p>
        </w:tc>
      </w:tr>
      <w:tr w:rsidR="00DD039F" w:rsidRPr="00A44F44" w:rsidDel="0096313F" w14:paraId="767CD88B" w14:textId="5AC4AFA0" w:rsidTr="00213370">
        <w:trPr>
          <w:trHeight w:val="340"/>
          <w:del w:id="2691" w:author="Lucy Marshall" w:date="2019-06-30T09:03:00Z"/>
        </w:trPr>
        <w:tc>
          <w:tcPr>
            <w:tcW w:w="0" w:type="auto"/>
            <w:vMerge/>
            <w:tcBorders>
              <w:top w:val="single" w:sz="4" w:space="0" w:color="C0C0C0"/>
              <w:left w:val="nil"/>
              <w:bottom w:val="nil"/>
              <w:right w:val="nil"/>
            </w:tcBorders>
            <w:vAlign w:val="center"/>
            <w:hideMark/>
          </w:tcPr>
          <w:p w14:paraId="65E0E881" w14:textId="47330C00" w:rsidR="00DD039F" w:rsidRPr="0051745E" w:rsidDel="0096313F" w:rsidRDefault="00DD039F" w:rsidP="00213370">
            <w:pPr>
              <w:rPr>
                <w:del w:id="269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0447AD4" w14:textId="0C603CD0" w:rsidR="00DD039F" w:rsidRPr="0051745E" w:rsidDel="0096313F" w:rsidRDefault="00DD039F" w:rsidP="00213370">
            <w:pPr>
              <w:rPr>
                <w:del w:id="2693"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5E28C1F3" w14:textId="031C0585" w:rsidR="00DD039F" w:rsidRPr="0051745E" w:rsidDel="0096313F" w:rsidRDefault="00DD039F" w:rsidP="00213370">
            <w:pPr>
              <w:rPr>
                <w:del w:id="2694" w:author="Lucy Marshall" w:date="2019-06-30T09:03:00Z"/>
                <w:rFonts w:ascii="Arial" w:eastAsia="Times New Roman" w:hAnsi="Arial" w:cs="Arial"/>
                <w:sz w:val="18"/>
                <w:szCs w:val="18"/>
                <w:lang w:eastAsia="en-GB"/>
              </w:rPr>
            </w:pPr>
            <w:del w:id="2695"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5CA56430" w14:textId="2758018C" w:rsidR="00DD039F" w:rsidRPr="0051745E" w:rsidDel="0096313F" w:rsidRDefault="00DD039F" w:rsidP="00213370">
            <w:pPr>
              <w:jc w:val="right"/>
              <w:rPr>
                <w:del w:id="2696" w:author="Lucy Marshall" w:date="2019-06-30T09:03:00Z"/>
                <w:rFonts w:ascii="Arial" w:eastAsia="Times New Roman" w:hAnsi="Arial" w:cs="Arial"/>
                <w:sz w:val="18"/>
                <w:szCs w:val="18"/>
                <w:lang w:eastAsia="en-GB"/>
              </w:rPr>
            </w:pPr>
            <w:del w:id="2697" w:author="Lucy Marshall" w:date="2019-06-30T09:03:00Z">
              <w:r w:rsidRPr="0051745E" w:rsidDel="0096313F">
                <w:rPr>
                  <w:rFonts w:ascii="Arial" w:eastAsia="Times New Roman" w:hAnsi="Arial" w:cs="Arial"/>
                  <w:sz w:val="18"/>
                  <w:szCs w:val="18"/>
                  <w:lang w:eastAsia="en-GB"/>
                </w:rPr>
                <w:delText>-0.533</w:delText>
              </w:r>
            </w:del>
          </w:p>
        </w:tc>
        <w:tc>
          <w:tcPr>
            <w:tcW w:w="1120" w:type="dxa"/>
            <w:tcBorders>
              <w:top w:val="nil"/>
              <w:left w:val="nil"/>
              <w:bottom w:val="single" w:sz="4" w:space="0" w:color="C0C0C0"/>
              <w:right w:val="single" w:sz="4" w:space="0" w:color="E0E0E0"/>
            </w:tcBorders>
            <w:noWrap/>
            <w:hideMark/>
          </w:tcPr>
          <w:p w14:paraId="500176A7" w14:textId="13A640E8" w:rsidR="00DD039F" w:rsidRPr="0051745E" w:rsidDel="0096313F" w:rsidRDefault="00DD039F" w:rsidP="00213370">
            <w:pPr>
              <w:jc w:val="right"/>
              <w:rPr>
                <w:del w:id="2698" w:author="Lucy Marshall" w:date="2019-06-30T09:03:00Z"/>
                <w:rFonts w:ascii="Arial" w:eastAsia="Times New Roman" w:hAnsi="Arial" w:cs="Arial"/>
                <w:sz w:val="18"/>
                <w:szCs w:val="18"/>
                <w:lang w:eastAsia="en-GB"/>
              </w:rPr>
            </w:pPr>
            <w:del w:id="2699" w:author="Lucy Marshall" w:date="2019-06-30T09:03:00Z">
              <w:r w:rsidRPr="0051745E" w:rsidDel="0096313F">
                <w:rPr>
                  <w:rFonts w:ascii="Arial" w:eastAsia="Times New Roman" w:hAnsi="Arial" w:cs="Arial"/>
                  <w:sz w:val="18"/>
                  <w:szCs w:val="18"/>
                  <w:lang w:eastAsia="en-GB"/>
                </w:rPr>
                <w:delText>0.262</w:delText>
              </w:r>
            </w:del>
          </w:p>
        </w:tc>
        <w:tc>
          <w:tcPr>
            <w:tcW w:w="1080" w:type="dxa"/>
            <w:tcBorders>
              <w:top w:val="nil"/>
              <w:left w:val="nil"/>
              <w:bottom w:val="single" w:sz="4" w:space="0" w:color="C0C0C0"/>
              <w:right w:val="nil"/>
            </w:tcBorders>
          </w:tcPr>
          <w:p w14:paraId="6331D01D" w14:textId="6C14BF66" w:rsidR="00DD039F" w:rsidRPr="0051745E" w:rsidDel="0096313F" w:rsidRDefault="00DD039F" w:rsidP="00213370">
            <w:pPr>
              <w:jc w:val="right"/>
              <w:rPr>
                <w:del w:id="2700"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909D483" w14:textId="518F3F0B" w:rsidR="00DD039F" w:rsidRPr="0051745E" w:rsidDel="0096313F" w:rsidRDefault="00DD039F" w:rsidP="00213370">
            <w:pPr>
              <w:jc w:val="right"/>
              <w:rPr>
                <w:del w:id="2701" w:author="Lucy Marshall" w:date="2019-06-30T09:03:00Z"/>
                <w:rFonts w:ascii="Arial" w:eastAsia="Times New Roman" w:hAnsi="Arial" w:cs="Arial"/>
                <w:sz w:val="18"/>
                <w:szCs w:val="18"/>
                <w:lang w:eastAsia="en-GB"/>
              </w:rPr>
            </w:pPr>
            <w:del w:id="2702" w:author="Lucy Marshall" w:date="2019-06-30T09:03:00Z">
              <w:r w:rsidRPr="0051745E" w:rsidDel="0096313F">
                <w:rPr>
                  <w:rFonts w:ascii="Arial" w:eastAsia="Times New Roman" w:hAnsi="Arial" w:cs="Arial"/>
                  <w:sz w:val="18"/>
                  <w:szCs w:val="18"/>
                  <w:lang w:eastAsia="en-GB"/>
                </w:rPr>
                <w:delText>0.432</w:delText>
              </w:r>
            </w:del>
          </w:p>
        </w:tc>
        <w:tc>
          <w:tcPr>
            <w:tcW w:w="1480" w:type="dxa"/>
            <w:tcBorders>
              <w:top w:val="nil"/>
              <w:left w:val="nil"/>
              <w:bottom w:val="single" w:sz="4" w:space="0" w:color="C0C0C0"/>
              <w:right w:val="single" w:sz="4" w:space="0" w:color="E0E0E0"/>
            </w:tcBorders>
            <w:noWrap/>
            <w:hideMark/>
          </w:tcPr>
          <w:p w14:paraId="592A4F40" w14:textId="60861196" w:rsidR="00DD039F" w:rsidRPr="0051745E" w:rsidDel="0096313F" w:rsidRDefault="00DD039F" w:rsidP="00213370">
            <w:pPr>
              <w:jc w:val="right"/>
              <w:rPr>
                <w:del w:id="2703" w:author="Lucy Marshall" w:date="2019-06-30T09:03:00Z"/>
                <w:rFonts w:ascii="Arial" w:eastAsia="Times New Roman" w:hAnsi="Arial" w:cs="Arial"/>
                <w:sz w:val="18"/>
                <w:szCs w:val="18"/>
                <w:lang w:eastAsia="en-GB"/>
              </w:rPr>
            </w:pPr>
            <w:del w:id="2704" w:author="Lucy Marshall" w:date="2019-06-30T09:03:00Z">
              <w:r w:rsidRPr="0051745E" w:rsidDel="0096313F">
                <w:rPr>
                  <w:rFonts w:ascii="Arial" w:eastAsia="Times New Roman" w:hAnsi="Arial" w:cs="Arial"/>
                  <w:sz w:val="18"/>
                  <w:szCs w:val="18"/>
                  <w:lang w:eastAsia="en-GB"/>
                </w:rPr>
                <w:delText>-1.28</w:delText>
              </w:r>
            </w:del>
          </w:p>
        </w:tc>
        <w:tc>
          <w:tcPr>
            <w:tcW w:w="1480" w:type="dxa"/>
            <w:tcBorders>
              <w:top w:val="nil"/>
              <w:left w:val="nil"/>
              <w:bottom w:val="single" w:sz="4" w:space="0" w:color="C0C0C0"/>
              <w:right w:val="nil"/>
            </w:tcBorders>
            <w:noWrap/>
            <w:hideMark/>
          </w:tcPr>
          <w:p w14:paraId="472F23CA" w14:textId="2C8739E4" w:rsidR="00DD039F" w:rsidRPr="0051745E" w:rsidDel="0096313F" w:rsidRDefault="00DD039F" w:rsidP="00213370">
            <w:pPr>
              <w:jc w:val="right"/>
              <w:rPr>
                <w:del w:id="2705" w:author="Lucy Marshall" w:date="2019-06-30T09:03:00Z"/>
                <w:rFonts w:ascii="Arial" w:eastAsia="Times New Roman" w:hAnsi="Arial" w:cs="Arial"/>
                <w:sz w:val="18"/>
                <w:szCs w:val="18"/>
                <w:lang w:eastAsia="en-GB"/>
              </w:rPr>
            </w:pPr>
            <w:del w:id="2706" w:author="Lucy Marshall" w:date="2019-06-30T09:03:00Z">
              <w:r w:rsidRPr="0051745E" w:rsidDel="0096313F">
                <w:rPr>
                  <w:rFonts w:ascii="Arial" w:eastAsia="Times New Roman" w:hAnsi="Arial" w:cs="Arial"/>
                  <w:sz w:val="18"/>
                  <w:szCs w:val="18"/>
                  <w:lang w:eastAsia="en-GB"/>
                </w:rPr>
                <w:delText>0.21</w:delText>
              </w:r>
            </w:del>
          </w:p>
        </w:tc>
      </w:tr>
      <w:tr w:rsidR="00DD039F" w:rsidRPr="00A44F44" w:rsidDel="0096313F" w14:paraId="3D9BF034" w14:textId="42877F9F" w:rsidTr="00213370">
        <w:trPr>
          <w:trHeight w:val="340"/>
          <w:del w:id="2707" w:author="Lucy Marshall" w:date="2019-06-30T09:03:00Z"/>
        </w:trPr>
        <w:tc>
          <w:tcPr>
            <w:tcW w:w="0" w:type="auto"/>
            <w:vMerge/>
            <w:tcBorders>
              <w:top w:val="single" w:sz="4" w:space="0" w:color="C0C0C0"/>
              <w:left w:val="nil"/>
              <w:bottom w:val="nil"/>
              <w:right w:val="nil"/>
            </w:tcBorders>
            <w:vAlign w:val="center"/>
            <w:hideMark/>
          </w:tcPr>
          <w:p w14:paraId="2E8C365F" w14:textId="4692781F" w:rsidR="00DD039F" w:rsidRPr="0051745E" w:rsidDel="0096313F" w:rsidRDefault="00DD039F" w:rsidP="00213370">
            <w:pPr>
              <w:rPr>
                <w:del w:id="270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40EA750" w14:textId="7C1725C9" w:rsidR="00DD039F" w:rsidRPr="0051745E" w:rsidDel="0096313F" w:rsidRDefault="00DD039F" w:rsidP="00213370">
            <w:pPr>
              <w:rPr>
                <w:del w:id="2709" w:author="Lucy Marshall" w:date="2019-06-30T09:03:00Z"/>
                <w:rFonts w:ascii="Arial" w:eastAsia="Times New Roman" w:hAnsi="Arial" w:cs="Arial"/>
                <w:sz w:val="18"/>
                <w:szCs w:val="18"/>
                <w:lang w:eastAsia="en-GB"/>
              </w:rPr>
            </w:pPr>
          </w:p>
        </w:tc>
        <w:tc>
          <w:tcPr>
            <w:tcW w:w="1740" w:type="dxa"/>
            <w:shd w:val="clear" w:color="auto" w:fill="E0E0E0"/>
            <w:hideMark/>
          </w:tcPr>
          <w:p w14:paraId="513588DE" w14:textId="158E2698" w:rsidR="00DD039F" w:rsidRPr="0051745E" w:rsidDel="0096313F" w:rsidRDefault="00DD039F" w:rsidP="00213370">
            <w:pPr>
              <w:rPr>
                <w:del w:id="2710" w:author="Lucy Marshall" w:date="2019-06-30T09:03:00Z"/>
                <w:rFonts w:ascii="Arial" w:eastAsia="Times New Roman" w:hAnsi="Arial" w:cs="Arial"/>
                <w:sz w:val="18"/>
                <w:szCs w:val="18"/>
                <w:lang w:eastAsia="en-GB"/>
              </w:rPr>
            </w:pPr>
            <w:del w:id="2711"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0DD0A091" w14:textId="764909E2" w:rsidR="00DD039F" w:rsidRPr="0051745E" w:rsidDel="0096313F" w:rsidRDefault="00DD039F" w:rsidP="00213370">
            <w:pPr>
              <w:jc w:val="right"/>
              <w:rPr>
                <w:del w:id="2712" w:author="Lucy Marshall" w:date="2019-06-30T09:03:00Z"/>
                <w:rFonts w:ascii="Arial" w:eastAsia="Times New Roman" w:hAnsi="Arial" w:cs="Arial"/>
                <w:sz w:val="18"/>
                <w:szCs w:val="18"/>
                <w:lang w:eastAsia="en-GB"/>
              </w:rPr>
            </w:pPr>
            <w:del w:id="2713" w:author="Lucy Marshall" w:date="2019-06-30T09:03:00Z">
              <w:r w:rsidRPr="0051745E" w:rsidDel="0096313F">
                <w:rPr>
                  <w:rFonts w:ascii="Arial" w:eastAsia="Times New Roman" w:hAnsi="Arial" w:cs="Arial"/>
                  <w:sz w:val="18"/>
                  <w:szCs w:val="18"/>
                  <w:lang w:eastAsia="en-GB"/>
                </w:rPr>
                <w:delText>-0.451</w:delText>
              </w:r>
            </w:del>
          </w:p>
        </w:tc>
        <w:tc>
          <w:tcPr>
            <w:tcW w:w="1120" w:type="dxa"/>
            <w:tcBorders>
              <w:top w:val="nil"/>
              <w:left w:val="nil"/>
              <w:bottom w:val="nil"/>
              <w:right w:val="single" w:sz="4" w:space="0" w:color="E0E0E0"/>
            </w:tcBorders>
            <w:noWrap/>
            <w:hideMark/>
          </w:tcPr>
          <w:p w14:paraId="17AC8E14" w14:textId="6E5BA3C2" w:rsidR="00DD039F" w:rsidRPr="0051745E" w:rsidDel="0096313F" w:rsidRDefault="00DD039F" w:rsidP="00213370">
            <w:pPr>
              <w:jc w:val="right"/>
              <w:rPr>
                <w:del w:id="2714" w:author="Lucy Marshall" w:date="2019-06-30T09:03:00Z"/>
                <w:rFonts w:ascii="Arial" w:eastAsia="Times New Roman" w:hAnsi="Arial" w:cs="Arial"/>
                <w:sz w:val="18"/>
                <w:szCs w:val="18"/>
                <w:lang w:eastAsia="en-GB"/>
              </w:rPr>
            </w:pPr>
            <w:del w:id="2715" w:author="Lucy Marshall" w:date="2019-06-30T09:03:00Z">
              <w:r w:rsidRPr="0051745E" w:rsidDel="0096313F">
                <w:rPr>
                  <w:rFonts w:ascii="Arial" w:eastAsia="Times New Roman" w:hAnsi="Arial" w:cs="Arial"/>
                  <w:sz w:val="18"/>
                  <w:szCs w:val="18"/>
                  <w:lang w:eastAsia="en-GB"/>
                </w:rPr>
                <w:delText>0.287</w:delText>
              </w:r>
            </w:del>
          </w:p>
        </w:tc>
        <w:tc>
          <w:tcPr>
            <w:tcW w:w="1080" w:type="dxa"/>
          </w:tcPr>
          <w:p w14:paraId="51D35FF8" w14:textId="4CA63B24" w:rsidR="00DD039F" w:rsidRPr="0051745E" w:rsidDel="0096313F" w:rsidRDefault="00DD039F" w:rsidP="00213370">
            <w:pPr>
              <w:jc w:val="right"/>
              <w:rPr>
                <w:del w:id="2716"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35158A9B" w14:textId="16427D93" w:rsidR="00DD039F" w:rsidRPr="0051745E" w:rsidDel="0096313F" w:rsidRDefault="00DD039F" w:rsidP="00213370">
            <w:pPr>
              <w:jc w:val="right"/>
              <w:rPr>
                <w:del w:id="2717" w:author="Lucy Marshall" w:date="2019-06-30T09:03:00Z"/>
                <w:rFonts w:ascii="Arial" w:eastAsia="Times New Roman" w:hAnsi="Arial" w:cs="Arial"/>
                <w:sz w:val="18"/>
                <w:szCs w:val="18"/>
                <w:lang w:eastAsia="en-GB"/>
              </w:rPr>
            </w:pPr>
            <w:del w:id="2718"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16732A29" w14:textId="75E4925E" w:rsidR="00DD039F" w:rsidRPr="0051745E" w:rsidDel="0096313F" w:rsidRDefault="00DD039F" w:rsidP="00213370">
            <w:pPr>
              <w:jc w:val="right"/>
              <w:rPr>
                <w:del w:id="2719" w:author="Lucy Marshall" w:date="2019-06-30T09:03:00Z"/>
                <w:rFonts w:ascii="Arial" w:eastAsia="Times New Roman" w:hAnsi="Arial" w:cs="Arial"/>
                <w:sz w:val="18"/>
                <w:szCs w:val="18"/>
                <w:lang w:eastAsia="en-GB"/>
              </w:rPr>
            </w:pPr>
            <w:del w:id="2720" w:author="Lucy Marshall" w:date="2019-06-30T09:03:00Z">
              <w:r w:rsidRPr="0051745E" w:rsidDel="0096313F">
                <w:rPr>
                  <w:rFonts w:ascii="Arial" w:eastAsia="Times New Roman" w:hAnsi="Arial" w:cs="Arial"/>
                  <w:sz w:val="18"/>
                  <w:szCs w:val="18"/>
                  <w:lang w:eastAsia="en-GB"/>
                </w:rPr>
                <w:delText>-1.26</w:delText>
              </w:r>
            </w:del>
          </w:p>
        </w:tc>
        <w:tc>
          <w:tcPr>
            <w:tcW w:w="1480" w:type="dxa"/>
            <w:noWrap/>
            <w:hideMark/>
          </w:tcPr>
          <w:p w14:paraId="5B25362B" w14:textId="36003F41" w:rsidR="00DD039F" w:rsidRPr="0051745E" w:rsidDel="0096313F" w:rsidRDefault="00DD039F" w:rsidP="00213370">
            <w:pPr>
              <w:jc w:val="right"/>
              <w:rPr>
                <w:del w:id="2721" w:author="Lucy Marshall" w:date="2019-06-30T09:03:00Z"/>
                <w:rFonts w:ascii="Arial" w:eastAsia="Times New Roman" w:hAnsi="Arial" w:cs="Arial"/>
                <w:sz w:val="18"/>
                <w:szCs w:val="18"/>
                <w:lang w:eastAsia="en-GB"/>
              </w:rPr>
            </w:pPr>
            <w:del w:id="2722" w:author="Lucy Marshall" w:date="2019-06-30T09:03:00Z">
              <w:r w:rsidRPr="0051745E" w:rsidDel="0096313F">
                <w:rPr>
                  <w:rFonts w:ascii="Arial" w:eastAsia="Times New Roman" w:hAnsi="Arial" w:cs="Arial"/>
                  <w:sz w:val="18"/>
                  <w:szCs w:val="18"/>
                  <w:lang w:eastAsia="en-GB"/>
                </w:rPr>
                <w:delText>0.36</w:delText>
              </w:r>
            </w:del>
          </w:p>
        </w:tc>
      </w:tr>
      <w:tr w:rsidR="00DD039F" w:rsidRPr="00A44F44" w:rsidDel="0096313F" w14:paraId="20EB0D08" w14:textId="7B2F07AC" w:rsidTr="00213370">
        <w:trPr>
          <w:trHeight w:val="340"/>
          <w:del w:id="2723" w:author="Lucy Marshall" w:date="2019-06-30T09:03:00Z"/>
        </w:trPr>
        <w:tc>
          <w:tcPr>
            <w:tcW w:w="0" w:type="auto"/>
            <w:vMerge/>
            <w:tcBorders>
              <w:top w:val="single" w:sz="4" w:space="0" w:color="C0C0C0"/>
              <w:left w:val="nil"/>
              <w:bottom w:val="nil"/>
              <w:right w:val="nil"/>
            </w:tcBorders>
            <w:vAlign w:val="center"/>
            <w:hideMark/>
          </w:tcPr>
          <w:p w14:paraId="225AD9E7" w14:textId="6337DCE3" w:rsidR="00DD039F" w:rsidRPr="0051745E" w:rsidDel="0096313F" w:rsidRDefault="00DD039F" w:rsidP="00213370">
            <w:pPr>
              <w:rPr>
                <w:del w:id="2724"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126632AF" w14:textId="3BAADDDB" w:rsidR="00DD039F" w:rsidRPr="0051745E" w:rsidDel="0096313F" w:rsidRDefault="00DD039F" w:rsidP="00213370">
            <w:pPr>
              <w:rPr>
                <w:del w:id="2725" w:author="Lucy Marshall" w:date="2019-06-30T09:03:00Z"/>
                <w:rFonts w:ascii="Arial" w:eastAsia="Times New Roman" w:hAnsi="Arial" w:cs="Arial"/>
                <w:sz w:val="18"/>
                <w:szCs w:val="18"/>
                <w:lang w:eastAsia="en-GB"/>
              </w:rPr>
            </w:pPr>
            <w:del w:id="2726"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75B32D27" w14:textId="25206AD0" w:rsidR="00DD039F" w:rsidRPr="0051745E" w:rsidDel="0096313F" w:rsidRDefault="00DD039F" w:rsidP="00213370">
            <w:pPr>
              <w:rPr>
                <w:del w:id="2727" w:author="Lucy Marshall" w:date="2019-06-30T09:03:00Z"/>
                <w:rFonts w:ascii="Arial" w:eastAsia="Times New Roman" w:hAnsi="Arial" w:cs="Arial"/>
                <w:sz w:val="18"/>
                <w:szCs w:val="18"/>
                <w:lang w:eastAsia="en-GB"/>
              </w:rPr>
            </w:pPr>
            <w:del w:id="2728"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75D8193E" w14:textId="2A5CF0D2" w:rsidR="00DD039F" w:rsidRPr="0051745E" w:rsidDel="0096313F" w:rsidRDefault="00DD039F" w:rsidP="00213370">
            <w:pPr>
              <w:jc w:val="right"/>
              <w:rPr>
                <w:del w:id="2729" w:author="Lucy Marshall" w:date="2019-06-30T09:03:00Z"/>
                <w:rFonts w:ascii="Arial" w:eastAsia="Times New Roman" w:hAnsi="Arial" w:cs="Arial"/>
                <w:sz w:val="18"/>
                <w:szCs w:val="18"/>
                <w:lang w:eastAsia="en-GB"/>
              </w:rPr>
            </w:pPr>
            <w:del w:id="2730" w:author="Lucy Marshall" w:date="2019-06-30T09:03:00Z">
              <w:r w:rsidRPr="0051745E" w:rsidDel="0096313F">
                <w:rPr>
                  <w:rFonts w:ascii="Arial" w:eastAsia="Times New Roman" w:hAnsi="Arial" w:cs="Arial"/>
                  <w:sz w:val="18"/>
                  <w:szCs w:val="18"/>
                  <w:lang w:eastAsia="en-GB"/>
                </w:rPr>
                <w:delText>0.080</w:delText>
              </w:r>
            </w:del>
          </w:p>
        </w:tc>
        <w:tc>
          <w:tcPr>
            <w:tcW w:w="1120" w:type="dxa"/>
            <w:tcBorders>
              <w:top w:val="single" w:sz="4" w:space="0" w:color="C0C0C0"/>
              <w:left w:val="nil"/>
              <w:bottom w:val="single" w:sz="4" w:space="0" w:color="C0C0C0"/>
              <w:right w:val="single" w:sz="4" w:space="0" w:color="E0E0E0"/>
            </w:tcBorders>
            <w:noWrap/>
            <w:hideMark/>
          </w:tcPr>
          <w:p w14:paraId="7E4D44E6" w14:textId="7B9A5F06" w:rsidR="00DD039F" w:rsidRPr="0051745E" w:rsidDel="0096313F" w:rsidRDefault="00DD039F" w:rsidP="00213370">
            <w:pPr>
              <w:jc w:val="right"/>
              <w:rPr>
                <w:del w:id="2731" w:author="Lucy Marshall" w:date="2019-06-30T09:03:00Z"/>
                <w:rFonts w:ascii="Arial" w:eastAsia="Times New Roman" w:hAnsi="Arial" w:cs="Arial"/>
                <w:sz w:val="18"/>
                <w:szCs w:val="18"/>
                <w:lang w:eastAsia="en-GB"/>
              </w:rPr>
            </w:pPr>
            <w:del w:id="2732" w:author="Lucy Marshall" w:date="2019-06-30T09:03:00Z">
              <w:r w:rsidRPr="0051745E" w:rsidDel="0096313F">
                <w:rPr>
                  <w:rFonts w:ascii="Arial" w:eastAsia="Times New Roman" w:hAnsi="Arial" w:cs="Arial"/>
                  <w:sz w:val="18"/>
                  <w:szCs w:val="18"/>
                  <w:lang w:eastAsia="en-GB"/>
                </w:rPr>
                <w:delText>0.218</w:delText>
              </w:r>
            </w:del>
          </w:p>
        </w:tc>
        <w:tc>
          <w:tcPr>
            <w:tcW w:w="1080" w:type="dxa"/>
            <w:tcBorders>
              <w:top w:val="single" w:sz="4" w:space="0" w:color="C0C0C0"/>
              <w:left w:val="nil"/>
              <w:bottom w:val="single" w:sz="4" w:space="0" w:color="C0C0C0"/>
              <w:right w:val="nil"/>
            </w:tcBorders>
          </w:tcPr>
          <w:p w14:paraId="7559229D" w14:textId="6C3C5DFE" w:rsidR="00DD039F" w:rsidRPr="0051745E" w:rsidDel="0096313F" w:rsidRDefault="00DD039F" w:rsidP="00213370">
            <w:pPr>
              <w:jc w:val="right"/>
              <w:rPr>
                <w:del w:id="2733"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791D2FF" w14:textId="7B62A561" w:rsidR="00DD039F" w:rsidRPr="0051745E" w:rsidDel="0096313F" w:rsidRDefault="00DD039F" w:rsidP="00213370">
            <w:pPr>
              <w:jc w:val="right"/>
              <w:rPr>
                <w:del w:id="2734" w:author="Lucy Marshall" w:date="2019-06-30T09:03:00Z"/>
                <w:rFonts w:ascii="Arial" w:eastAsia="Times New Roman" w:hAnsi="Arial" w:cs="Arial"/>
                <w:sz w:val="18"/>
                <w:szCs w:val="18"/>
                <w:lang w:eastAsia="en-GB"/>
              </w:rPr>
            </w:pPr>
            <w:del w:id="2735"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30588B7B" w14:textId="5B5F9FDC" w:rsidR="00DD039F" w:rsidRPr="0051745E" w:rsidDel="0096313F" w:rsidRDefault="00DD039F" w:rsidP="00213370">
            <w:pPr>
              <w:jc w:val="right"/>
              <w:rPr>
                <w:del w:id="2736" w:author="Lucy Marshall" w:date="2019-06-30T09:03:00Z"/>
                <w:rFonts w:ascii="Arial" w:eastAsia="Times New Roman" w:hAnsi="Arial" w:cs="Arial"/>
                <w:sz w:val="18"/>
                <w:szCs w:val="18"/>
                <w:lang w:eastAsia="en-GB"/>
              </w:rPr>
            </w:pPr>
            <w:del w:id="2737" w:author="Lucy Marshall" w:date="2019-06-30T09:03:00Z">
              <w:r w:rsidRPr="0051745E" w:rsidDel="0096313F">
                <w:rPr>
                  <w:rFonts w:ascii="Arial" w:eastAsia="Times New Roman" w:hAnsi="Arial" w:cs="Arial"/>
                  <w:sz w:val="18"/>
                  <w:szCs w:val="18"/>
                  <w:lang w:eastAsia="en-GB"/>
                </w:rPr>
                <w:delText>-0.54</w:delText>
              </w:r>
            </w:del>
          </w:p>
        </w:tc>
        <w:tc>
          <w:tcPr>
            <w:tcW w:w="1480" w:type="dxa"/>
            <w:tcBorders>
              <w:top w:val="single" w:sz="4" w:space="0" w:color="C0C0C0"/>
              <w:left w:val="nil"/>
              <w:bottom w:val="single" w:sz="4" w:space="0" w:color="C0C0C0"/>
              <w:right w:val="nil"/>
            </w:tcBorders>
            <w:noWrap/>
            <w:hideMark/>
          </w:tcPr>
          <w:p w14:paraId="4FEBB77D" w14:textId="4284C965" w:rsidR="00DD039F" w:rsidRPr="0051745E" w:rsidDel="0096313F" w:rsidRDefault="00DD039F" w:rsidP="00213370">
            <w:pPr>
              <w:jc w:val="right"/>
              <w:rPr>
                <w:del w:id="2738" w:author="Lucy Marshall" w:date="2019-06-30T09:03:00Z"/>
                <w:rFonts w:ascii="Arial" w:eastAsia="Times New Roman" w:hAnsi="Arial" w:cs="Arial"/>
                <w:sz w:val="18"/>
                <w:szCs w:val="18"/>
                <w:lang w:eastAsia="en-GB"/>
              </w:rPr>
            </w:pPr>
            <w:del w:id="2739" w:author="Lucy Marshall" w:date="2019-06-30T09:03:00Z">
              <w:r w:rsidRPr="0051745E" w:rsidDel="0096313F">
                <w:rPr>
                  <w:rFonts w:ascii="Arial" w:eastAsia="Times New Roman" w:hAnsi="Arial" w:cs="Arial"/>
                  <w:sz w:val="18"/>
                  <w:szCs w:val="18"/>
                  <w:lang w:eastAsia="en-GB"/>
                </w:rPr>
                <w:delText>0.70</w:delText>
              </w:r>
            </w:del>
          </w:p>
        </w:tc>
      </w:tr>
      <w:tr w:rsidR="00DD039F" w:rsidRPr="00A44F44" w:rsidDel="0096313F" w14:paraId="7B5E41E2" w14:textId="347A6EC3" w:rsidTr="00213370">
        <w:trPr>
          <w:trHeight w:val="360"/>
          <w:del w:id="2740" w:author="Lucy Marshall" w:date="2019-06-30T09:03:00Z"/>
        </w:trPr>
        <w:tc>
          <w:tcPr>
            <w:tcW w:w="0" w:type="auto"/>
            <w:vMerge/>
            <w:tcBorders>
              <w:top w:val="single" w:sz="4" w:space="0" w:color="C0C0C0"/>
              <w:left w:val="nil"/>
              <w:bottom w:val="nil"/>
              <w:right w:val="nil"/>
            </w:tcBorders>
            <w:vAlign w:val="center"/>
            <w:hideMark/>
          </w:tcPr>
          <w:p w14:paraId="745F9E7B" w14:textId="56464579" w:rsidR="00DD039F" w:rsidRPr="0051745E" w:rsidDel="0096313F" w:rsidRDefault="00DD039F" w:rsidP="00213370">
            <w:pPr>
              <w:rPr>
                <w:del w:id="274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34FC5D4" w14:textId="60E413B0" w:rsidR="00DD039F" w:rsidRPr="0051745E" w:rsidDel="0096313F" w:rsidRDefault="00DD039F" w:rsidP="00213370">
            <w:pPr>
              <w:rPr>
                <w:del w:id="274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6651447" w14:textId="6FD742FC" w:rsidR="00DD039F" w:rsidRPr="0051745E" w:rsidDel="0096313F" w:rsidRDefault="00DD039F" w:rsidP="00213370">
            <w:pPr>
              <w:rPr>
                <w:del w:id="2743" w:author="Lucy Marshall" w:date="2019-06-30T09:03:00Z"/>
                <w:rFonts w:ascii="Arial" w:eastAsia="Times New Roman" w:hAnsi="Arial" w:cs="Arial"/>
                <w:sz w:val="18"/>
                <w:szCs w:val="18"/>
                <w:lang w:eastAsia="en-GB"/>
              </w:rPr>
            </w:pPr>
            <w:del w:id="2744"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1EC7E5D3" w14:textId="0D49A943" w:rsidR="00DD039F" w:rsidRPr="0051745E" w:rsidDel="0096313F" w:rsidRDefault="00DD039F" w:rsidP="00213370">
            <w:pPr>
              <w:jc w:val="right"/>
              <w:rPr>
                <w:del w:id="2745" w:author="Lucy Marshall" w:date="2019-06-30T09:03:00Z"/>
                <w:rFonts w:ascii="Arial" w:eastAsia="Times New Roman" w:hAnsi="Arial" w:cs="Arial"/>
                <w:sz w:val="18"/>
                <w:szCs w:val="18"/>
                <w:lang w:eastAsia="en-GB"/>
              </w:rPr>
            </w:pPr>
            <w:del w:id="2746" w:author="Lucy Marshall" w:date="2019-06-30T09:03:00Z">
              <w:r w:rsidRPr="0051745E" w:rsidDel="0096313F">
                <w:rPr>
                  <w:rFonts w:ascii="Arial" w:eastAsia="Times New Roman" w:hAnsi="Arial" w:cs="Arial"/>
                  <w:sz w:val="18"/>
                  <w:szCs w:val="18"/>
                  <w:lang w:eastAsia="en-GB"/>
                </w:rPr>
                <w:delText>1.371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5C89735" w14:textId="384012CF" w:rsidR="00DD039F" w:rsidRPr="0051745E" w:rsidDel="0096313F" w:rsidRDefault="00DD039F" w:rsidP="00213370">
            <w:pPr>
              <w:jc w:val="right"/>
              <w:rPr>
                <w:del w:id="2747" w:author="Lucy Marshall" w:date="2019-06-30T09:03:00Z"/>
                <w:rFonts w:ascii="Arial" w:eastAsia="Times New Roman" w:hAnsi="Arial" w:cs="Arial"/>
                <w:sz w:val="18"/>
                <w:szCs w:val="18"/>
                <w:lang w:eastAsia="en-GB"/>
              </w:rPr>
            </w:pPr>
            <w:del w:id="2748" w:author="Lucy Marshall" w:date="2019-06-30T09:03:00Z">
              <w:r w:rsidRPr="0051745E" w:rsidDel="0096313F">
                <w:rPr>
                  <w:rFonts w:ascii="Arial" w:eastAsia="Times New Roman" w:hAnsi="Arial" w:cs="Arial"/>
                  <w:sz w:val="18"/>
                  <w:szCs w:val="18"/>
                  <w:lang w:eastAsia="en-GB"/>
                </w:rPr>
                <w:delText>0.259</w:delText>
              </w:r>
            </w:del>
          </w:p>
        </w:tc>
        <w:tc>
          <w:tcPr>
            <w:tcW w:w="1080" w:type="dxa"/>
            <w:tcBorders>
              <w:top w:val="nil"/>
              <w:left w:val="nil"/>
              <w:bottom w:val="single" w:sz="4" w:space="0" w:color="C0C0C0"/>
              <w:right w:val="nil"/>
            </w:tcBorders>
          </w:tcPr>
          <w:p w14:paraId="2B5DB801" w14:textId="0D1E59E8" w:rsidR="00DD039F" w:rsidRPr="0051745E" w:rsidDel="0096313F" w:rsidRDefault="00DD039F" w:rsidP="00213370">
            <w:pPr>
              <w:jc w:val="right"/>
              <w:rPr>
                <w:del w:id="274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568B9A2" w14:textId="2327D9D0" w:rsidR="00DD039F" w:rsidRPr="0051745E" w:rsidDel="0096313F" w:rsidRDefault="00DD039F" w:rsidP="00213370">
            <w:pPr>
              <w:jc w:val="right"/>
              <w:rPr>
                <w:del w:id="2750" w:author="Lucy Marshall" w:date="2019-06-30T09:03:00Z"/>
                <w:rFonts w:ascii="Arial" w:eastAsia="Times New Roman" w:hAnsi="Arial" w:cs="Arial"/>
                <w:sz w:val="18"/>
                <w:szCs w:val="18"/>
                <w:lang w:eastAsia="en-GB"/>
              </w:rPr>
            </w:pPr>
            <w:del w:id="2751"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5DA64953" w14:textId="6DC12553" w:rsidR="00DD039F" w:rsidRPr="0051745E" w:rsidDel="0096313F" w:rsidRDefault="00DD039F" w:rsidP="00213370">
            <w:pPr>
              <w:jc w:val="right"/>
              <w:rPr>
                <w:del w:id="2752" w:author="Lucy Marshall" w:date="2019-06-30T09:03:00Z"/>
                <w:rFonts w:ascii="Arial" w:eastAsia="Times New Roman" w:hAnsi="Arial" w:cs="Arial"/>
                <w:sz w:val="18"/>
                <w:szCs w:val="18"/>
                <w:lang w:eastAsia="en-GB"/>
              </w:rPr>
            </w:pPr>
            <w:del w:id="2753" w:author="Lucy Marshall" w:date="2019-06-30T09:03:00Z">
              <w:r w:rsidRPr="0051745E" w:rsidDel="0096313F">
                <w:rPr>
                  <w:rFonts w:ascii="Arial" w:eastAsia="Times New Roman" w:hAnsi="Arial" w:cs="Arial"/>
                  <w:sz w:val="18"/>
                  <w:szCs w:val="18"/>
                  <w:lang w:eastAsia="en-GB"/>
                </w:rPr>
                <w:delText>0.64</w:delText>
              </w:r>
            </w:del>
          </w:p>
        </w:tc>
        <w:tc>
          <w:tcPr>
            <w:tcW w:w="1480" w:type="dxa"/>
            <w:tcBorders>
              <w:top w:val="nil"/>
              <w:left w:val="nil"/>
              <w:bottom w:val="single" w:sz="4" w:space="0" w:color="C0C0C0"/>
              <w:right w:val="nil"/>
            </w:tcBorders>
            <w:noWrap/>
            <w:hideMark/>
          </w:tcPr>
          <w:p w14:paraId="4F57EE50" w14:textId="14F5CB06" w:rsidR="00DD039F" w:rsidRPr="0051745E" w:rsidDel="0096313F" w:rsidRDefault="00DD039F" w:rsidP="00213370">
            <w:pPr>
              <w:jc w:val="right"/>
              <w:rPr>
                <w:del w:id="2754" w:author="Lucy Marshall" w:date="2019-06-30T09:03:00Z"/>
                <w:rFonts w:ascii="Arial" w:eastAsia="Times New Roman" w:hAnsi="Arial" w:cs="Arial"/>
                <w:sz w:val="18"/>
                <w:szCs w:val="18"/>
                <w:lang w:eastAsia="en-GB"/>
              </w:rPr>
            </w:pPr>
            <w:del w:id="2755" w:author="Lucy Marshall" w:date="2019-06-30T09:03:00Z">
              <w:r w:rsidRPr="0051745E" w:rsidDel="0096313F">
                <w:rPr>
                  <w:rFonts w:ascii="Arial" w:eastAsia="Times New Roman" w:hAnsi="Arial" w:cs="Arial"/>
                  <w:sz w:val="18"/>
                  <w:szCs w:val="18"/>
                  <w:lang w:eastAsia="en-GB"/>
                </w:rPr>
                <w:delText>2.11</w:delText>
              </w:r>
            </w:del>
          </w:p>
        </w:tc>
      </w:tr>
      <w:tr w:rsidR="00DD039F" w:rsidRPr="00A44F44" w:rsidDel="0096313F" w14:paraId="5958E47A" w14:textId="37169D8A" w:rsidTr="00213370">
        <w:trPr>
          <w:trHeight w:val="360"/>
          <w:del w:id="2756" w:author="Lucy Marshall" w:date="2019-06-30T09:03:00Z"/>
        </w:trPr>
        <w:tc>
          <w:tcPr>
            <w:tcW w:w="0" w:type="auto"/>
            <w:vMerge/>
            <w:tcBorders>
              <w:top w:val="single" w:sz="4" w:space="0" w:color="C0C0C0"/>
              <w:left w:val="nil"/>
              <w:bottom w:val="nil"/>
              <w:right w:val="nil"/>
            </w:tcBorders>
            <w:vAlign w:val="center"/>
            <w:hideMark/>
          </w:tcPr>
          <w:p w14:paraId="6A127E99" w14:textId="57F7F08D" w:rsidR="00DD039F" w:rsidRPr="0051745E" w:rsidDel="0096313F" w:rsidRDefault="00DD039F" w:rsidP="00213370">
            <w:pPr>
              <w:rPr>
                <w:del w:id="275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28FAB64" w14:textId="5DD43686" w:rsidR="00DD039F" w:rsidRPr="0051745E" w:rsidDel="0096313F" w:rsidRDefault="00DD039F" w:rsidP="00213370">
            <w:pPr>
              <w:rPr>
                <w:del w:id="275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CAF062D" w14:textId="7E3A75B4" w:rsidR="00DD039F" w:rsidRPr="0051745E" w:rsidDel="0096313F" w:rsidRDefault="00DD039F" w:rsidP="00213370">
            <w:pPr>
              <w:rPr>
                <w:del w:id="2759" w:author="Lucy Marshall" w:date="2019-06-30T09:03:00Z"/>
                <w:rFonts w:ascii="Arial" w:eastAsia="Times New Roman" w:hAnsi="Arial" w:cs="Arial"/>
                <w:sz w:val="18"/>
                <w:szCs w:val="18"/>
                <w:lang w:eastAsia="en-GB"/>
              </w:rPr>
            </w:pPr>
            <w:del w:id="2760"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218CC6F0" w14:textId="24686F60" w:rsidR="00DD039F" w:rsidRPr="0051745E" w:rsidDel="0096313F" w:rsidRDefault="00DD039F" w:rsidP="00213370">
            <w:pPr>
              <w:jc w:val="right"/>
              <w:rPr>
                <w:del w:id="2761" w:author="Lucy Marshall" w:date="2019-06-30T09:03:00Z"/>
                <w:rFonts w:ascii="Arial" w:eastAsia="Times New Roman" w:hAnsi="Arial" w:cs="Arial"/>
                <w:sz w:val="18"/>
                <w:szCs w:val="18"/>
                <w:lang w:eastAsia="en-GB"/>
              </w:rPr>
            </w:pPr>
            <w:del w:id="2762" w:author="Lucy Marshall" w:date="2019-06-30T09:03:00Z">
              <w:r w:rsidRPr="0051745E" w:rsidDel="0096313F">
                <w:rPr>
                  <w:rFonts w:ascii="Arial" w:eastAsia="Times New Roman" w:hAnsi="Arial" w:cs="Arial"/>
                  <w:sz w:val="18"/>
                  <w:szCs w:val="18"/>
                  <w:lang w:eastAsia="en-GB"/>
                </w:rPr>
                <w:delText>.838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30B8AFD1" w14:textId="7D4C4F27" w:rsidR="00DD039F" w:rsidRPr="0051745E" w:rsidDel="0096313F" w:rsidRDefault="00DD039F" w:rsidP="00213370">
            <w:pPr>
              <w:jc w:val="right"/>
              <w:rPr>
                <w:del w:id="2763" w:author="Lucy Marshall" w:date="2019-06-30T09:03:00Z"/>
                <w:rFonts w:ascii="Arial" w:eastAsia="Times New Roman" w:hAnsi="Arial" w:cs="Arial"/>
                <w:sz w:val="18"/>
                <w:szCs w:val="18"/>
                <w:lang w:eastAsia="en-GB"/>
              </w:rPr>
            </w:pPr>
            <w:del w:id="2764" w:author="Lucy Marshall" w:date="2019-06-30T09:03:00Z">
              <w:r w:rsidRPr="0051745E" w:rsidDel="0096313F">
                <w:rPr>
                  <w:rFonts w:ascii="Arial" w:eastAsia="Times New Roman" w:hAnsi="Arial" w:cs="Arial"/>
                  <w:sz w:val="18"/>
                  <w:szCs w:val="18"/>
                  <w:lang w:eastAsia="en-GB"/>
                </w:rPr>
                <w:delText>0.237</w:delText>
              </w:r>
            </w:del>
          </w:p>
        </w:tc>
        <w:tc>
          <w:tcPr>
            <w:tcW w:w="1080" w:type="dxa"/>
            <w:tcBorders>
              <w:top w:val="nil"/>
              <w:left w:val="nil"/>
              <w:bottom w:val="single" w:sz="4" w:space="0" w:color="C0C0C0"/>
              <w:right w:val="nil"/>
            </w:tcBorders>
          </w:tcPr>
          <w:p w14:paraId="383DBB78" w14:textId="738587EC" w:rsidR="00DD039F" w:rsidRPr="0051745E" w:rsidDel="0096313F" w:rsidRDefault="00DD039F" w:rsidP="00213370">
            <w:pPr>
              <w:jc w:val="right"/>
              <w:rPr>
                <w:del w:id="276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34DBC91" w14:textId="27D0F671" w:rsidR="00DD039F" w:rsidRPr="0051745E" w:rsidDel="0096313F" w:rsidRDefault="00DD039F" w:rsidP="00213370">
            <w:pPr>
              <w:jc w:val="right"/>
              <w:rPr>
                <w:del w:id="2766" w:author="Lucy Marshall" w:date="2019-06-30T09:03:00Z"/>
                <w:rFonts w:ascii="Arial" w:eastAsia="Times New Roman" w:hAnsi="Arial" w:cs="Arial"/>
                <w:sz w:val="18"/>
                <w:szCs w:val="18"/>
                <w:lang w:eastAsia="en-GB"/>
              </w:rPr>
            </w:pPr>
            <w:del w:id="2767" w:author="Lucy Marshall" w:date="2019-06-30T09:03:00Z">
              <w:r w:rsidRPr="0051745E" w:rsidDel="0096313F">
                <w:rPr>
                  <w:rFonts w:ascii="Arial" w:eastAsia="Times New Roman" w:hAnsi="Arial" w:cs="Arial"/>
                  <w:sz w:val="18"/>
                  <w:szCs w:val="18"/>
                  <w:lang w:eastAsia="en-GB"/>
                </w:rPr>
                <w:delText>0.005</w:delText>
              </w:r>
            </w:del>
          </w:p>
        </w:tc>
        <w:tc>
          <w:tcPr>
            <w:tcW w:w="1480" w:type="dxa"/>
            <w:tcBorders>
              <w:top w:val="nil"/>
              <w:left w:val="nil"/>
              <w:bottom w:val="single" w:sz="4" w:space="0" w:color="C0C0C0"/>
              <w:right w:val="single" w:sz="4" w:space="0" w:color="E0E0E0"/>
            </w:tcBorders>
            <w:noWrap/>
            <w:hideMark/>
          </w:tcPr>
          <w:p w14:paraId="4847D593" w14:textId="6F7A5760" w:rsidR="00DD039F" w:rsidRPr="0051745E" w:rsidDel="0096313F" w:rsidRDefault="00DD039F" w:rsidP="00213370">
            <w:pPr>
              <w:jc w:val="right"/>
              <w:rPr>
                <w:del w:id="2768" w:author="Lucy Marshall" w:date="2019-06-30T09:03:00Z"/>
                <w:rFonts w:ascii="Arial" w:eastAsia="Times New Roman" w:hAnsi="Arial" w:cs="Arial"/>
                <w:sz w:val="18"/>
                <w:szCs w:val="18"/>
                <w:lang w:eastAsia="en-GB"/>
              </w:rPr>
            </w:pPr>
            <w:del w:id="2769" w:author="Lucy Marshall" w:date="2019-06-30T09:03:00Z">
              <w:r w:rsidRPr="0051745E" w:rsidDel="0096313F">
                <w:rPr>
                  <w:rFonts w:ascii="Arial" w:eastAsia="Times New Roman" w:hAnsi="Arial" w:cs="Arial"/>
                  <w:sz w:val="18"/>
                  <w:szCs w:val="18"/>
                  <w:lang w:eastAsia="en-GB"/>
                </w:rPr>
                <w:delText>0.17</w:delText>
              </w:r>
            </w:del>
          </w:p>
        </w:tc>
        <w:tc>
          <w:tcPr>
            <w:tcW w:w="1480" w:type="dxa"/>
            <w:tcBorders>
              <w:top w:val="nil"/>
              <w:left w:val="nil"/>
              <w:bottom w:val="single" w:sz="4" w:space="0" w:color="C0C0C0"/>
              <w:right w:val="nil"/>
            </w:tcBorders>
            <w:noWrap/>
            <w:hideMark/>
          </w:tcPr>
          <w:p w14:paraId="06D94C83" w14:textId="42C267D8" w:rsidR="00DD039F" w:rsidRPr="0051745E" w:rsidDel="0096313F" w:rsidRDefault="00DD039F" w:rsidP="00213370">
            <w:pPr>
              <w:jc w:val="right"/>
              <w:rPr>
                <w:del w:id="2770" w:author="Lucy Marshall" w:date="2019-06-30T09:03:00Z"/>
                <w:rFonts w:ascii="Arial" w:eastAsia="Times New Roman" w:hAnsi="Arial" w:cs="Arial"/>
                <w:sz w:val="18"/>
                <w:szCs w:val="18"/>
                <w:lang w:eastAsia="en-GB"/>
              </w:rPr>
            </w:pPr>
            <w:del w:id="2771" w:author="Lucy Marshall" w:date="2019-06-30T09:03:00Z">
              <w:r w:rsidRPr="0051745E" w:rsidDel="0096313F">
                <w:rPr>
                  <w:rFonts w:ascii="Arial" w:eastAsia="Times New Roman" w:hAnsi="Arial" w:cs="Arial"/>
                  <w:sz w:val="18"/>
                  <w:szCs w:val="18"/>
                  <w:lang w:eastAsia="en-GB"/>
                </w:rPr>
                <w:delText>1.51</w:delText>
              </w:r>
            </w:del>
          </w:p>
        </w:tc>
      </w:tr>
      <w:tr w:rsidR="00DD039F" w:rsidRPr="00A44F44" w:rsidDel="0096313F" w14:paraId="7E56E4C6" w14:textId="3B8ED21E" w:rsidTr="00213370">
        <w:trPr>
          <w:trHeight w:val="360"/>
          <w:del w:id="2772" w:author="Lucy Marshall" w:date="2019-06-30T09:03:00Z"/>
        </w:trPr>
        <w:tc>
          <w:tcPr>
            <w:tcW w:w="0" w:type="auto"/>
            <w:vMerge/>
            <w:tcBorders>
              <w:top w:val="single" w:sz="4" w:space="0" w:color="C0C0C0"/>
              <w:left w:val="nil"/>
              <w:bottom w:val="nil"/>
              <w:right w:val="nil"/>
            </w:tcBorders>
            <w:vAlign w:val="center"/>
            <w:hideMark/>
          </w:tcPr>
          <w:p w14:paraId="42420093" w14:textId="79A68953" w:rsidR="00DD039F" w:rsidRPr="0051745E" w:rsidDel="0096313F" w:rsidRDefault="00DD039F" w:rsidP="00213370">
            <w:pPr>
              <w:rPr>
                <w:del w:id="277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91CE296" w14:textId="04EF3F53" w:rsidR="00DD039F" w:rsidRPr="0051745E" w:rsidDel="0096313F" w:rsidRDefault="00DD039F" w:rsidP="00213370">
            <w:pPr>
              <w:rPr>
                <w:del w:id="2774" w:author="Lucy Marshall" w:date="2019-06-30T09:03:00Z"/>
                <w:rFonts w:ascii="Arial" w:eastAsia="Times New Roman" w:hAnsi="Arial" w:cs="Arial"/>
                <w:sz w:val="18"/>
                <w:szCs w:val="18"/>
                <w:lang w:eastAsia="en-GB"/>
              </w:rPr>
            </w:pPr>
          </w:p>
        </w:tc>
        <w:tc>
          <w:tcPr>
            <w:tcW w:w="1740" w:type="dxa"/>
            <w:shd w:val="clear" w:color="auto" w:fill="E0E0E0"/>
            <w:hideMark/>
          </w:tcPr>
          <w:p w14:paraId="642D96DE" w14:textId="3083A3C8" w:rsidR="00DD039F" w:rsidRPr="0051745E" w:rsidDel="0096313F" w:rsidRDefault="00DD039F" w:rsidP="00213370">
            <w:pPr>
              <w:rPr>
                <w:del w:id="2775" w:author="Lucy Marshall" w:date="2019-06-30T09:03:00Z"/>
                <w:rFonts w:ascii="Arial" w:eastAsia="Times New Roman" w:hAnsi="Arial" w:cs="Arial"/>
                <w:sz w:val="18"/>
                <w:szCs w:val="18"/>
                <w:lang w:eastAsia="en-GB"/>
              </w:rPr>
            </w:pPr>
            <w:del w:id="2776"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44019E96" w14:textId="15F9F0CF" w:rsidR="00DD039F" w:rsidRPr="0051745E" w:rsidDel="0096313F" w:rsidRDefault="00DD039F" w:rsidP="00213370">
            <w:pPr>
              <w:jc w:val="right"/>
              <w:rPr>
                <w:del w:id="2777" w:author="Lucy Marshall" w:date="2019-06-30T09:03:00Z"/>
                <w:rFonts w:ascii="Arial" w:eastAsia="Times New Roman" w:hAnsi="Arial" w:cs="Arial"/>
                <w:sz w:val="18"/>
                <w:szCs w:val="18"/>
                <w:lang w:eastAsia="en-GB"/>
              </w:rPr>
            </w:pPr>
            <w:del w:id="2778" w:author="Lucy Marshall" w:date="2019-06-30T09:03:00Z">
              <w:r w:rsidRPr="0051745E" w:rsidDel="0096313F">
                <w:rPr>
                  <w:rFonts w:ascii="Arial" w:eastAsia="Times New Roman" w:hAnsi="Arial" w:cs="Arial"/>
                  <w:sz w:val="18"/>
                  <w:szCs w:val="18"/>
                  <w:lang w:eastAsia="en-GB"/>
                </w:rPr>
                <w:delText>.920</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0D2DB577" w14:textId="52AB79A5" w:rsidR="00DD039F" w:rsidRPr="0051745E" w:rsidDel="0096313F" w:rsidRDefault="00DD039F" w:rsidP="00213370">
            <w:pPr>
              <w:jc w:val="right"/>
              <w:rPr>
                <w:del w:id="2779" w:author="Lucy Marshall" w:date="2019-06-30T09:03:00Z"/>
                <w:rFonts w:ascii="Arial" w:eastAsia="Times New Roman" w:hAnsi="Arial" w:cs="Arial"/>
                <w:sz w:val="18"/>
                <w:szCs w:val="18"/>
                <w:lang w:eastAsia="en-GB"/>
              </w:rPr>
            </w:pPr>
            <w:del w:id="2780" w:author="Lucy Marshall" w:date="2019-06-30T09:03:00Z">
              <w:r w:rsidRPr="0051745E" w:rsidDel="0096313F">
                <w:rPr>
                  <w:rFonts w:ascii="Arial" w:eastAsia="Times New Roman" w:hAnsi="Arial" w:cs="Arial"/>
                  <w:sz w:val="18"/>
                  <w:szCs w:val="18"/>
                  <w:lang w:eastAsia="en-GB"/>
                </w:rPr>
                <w:delText>0.264</w:delText>
              </w:r>
            </w:del>
          </w:p>
        </w:tc>
        <w:tc>
          <w:tcPr>
            <w:tcW w:w="1080" w:type="dxa"/>
          </w:tcPr>
          <w:p w14:paraId="2D9748F5" w14:textId="17667DC5" w:rsidR="00DD039F" w:rsidRPr="0051745E" w:rsidDel="0096313F" w:rsidRDefault="00DD039F" w:rsidP="00213370">
            <w:pPr>
              <w:jc w:val="right"/>
              <w:rPr>
                <w:del w:id="2781"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1FD6B7B9" w14:textId="0B1ACBFB" w:rsidR="00DD039F" w:rsidRPr="0051745E" w:rsidDel="0096313F" w:rsidRDefault="00DD039F" w:rsidP="00213370">
            <w:pPr>
              <w:jc w:val="right"/>
              <w:rPr>
                <w:del w:id="2782" w:author="Lucy Marshall" w:date="2019-06-30T09:03:00Z"/>
                <w:rFonts w:ascii="Arial" w:eastAsia="Times New Roman" w:hAnsi="Arial" w:cs="Arial"/>
                <w:sz w:val="18"/>
                <w:szCs w:val="18"/>
                <w:lang w:eastAsia="en-GB"/>
              </w:rPr>
            </w:pPr>
            <w:del w:id="2783" w:author="Lucy Marshall" w:date="2019-06-30T09:03:00Z">
              <w:r w:rsidRPr="0051745E" w:rsidDel="0096313F">
                <w:rPr>
                  <w:rFonts w:ascii="Arial" w:eastAsia="Times New Roman" w:hAnsi="Arial" w:cs="Arial"/>
                  <w:sz w:val="18"/>
                  <w:szCs w:val="18"/>
                  <w:lang w:eastAsia="en-GB"/>
                </w:rPr>
                <w:delText>0.006</w:delText>
              </w:r>
            </w:del>
          </w:p>
        </w:tc>
        <w:tc>
          <w:tcPr>
            <w:tcW w:w="1480" w:type="dxa"/>
            <w:tcBorders>
              <w:top w:val="nil"/>
              <w:left w:val="nil"/>
              <w:bottom w:val="nil"/>
              <w:right w:val="single" w:sz="4" w:space="0" w:color="E0E0E0"/>
            </w:tcBorders>
            <w:noWrap/>
            <w:hideMark/>
          </w:tcPr>
          <w:p w14:paraId="0B52EA16" w14:textId="6AB6C6BC" w:rsidR="00DD039F" w:rsidRPr="0051745E" w:rsidDel="0096313F" w:rsidRDefault="00DD039F" w:rsidP="00213370">
            <w:pPr>
              <w:jc w:val="right"/>
              <w:rPr>
                <w:del w:id="2784" w:author="Lucy Marshall" w:date="2019-06-30T09:03:00Z"/>
                <w:rFonts w:ascii="Arial" w:eastAsia="Times New Roman" w:hAnsi="Arial" w:cs="Arial"/>
                <w:sz w:val="18"/>
                <w:szCs w:val="18"/>
                <w:lang w:eastAsia="en-GB"/>
              </w:rPr>
            </w:pPr>
            <w:del w:id="2785" w:author="Lucy Marshall" w:date="2019-06-30T09:03:00Z">
              <w:r w:rsidRPr="0051745E" w:rsidDel="0096313F">
                <w:rPr>
                  <w:rFonts w:ascii="Arial" w:eastAsia="Times New Roman" w:hAnsi="Arial" w:cs="Arial"/>
                  <w:sz w:val="18"/>
                  <w:szCs w:val="18"/>
                  <w:lang w:eastAsia="en-GB"/>
                </w:rPr>
                <w:delText>0.17</w:delText>
              </w:r>
            </w:del>
          </w:p>
        </w:tc>
        <w:tc>
          <w:tcPr>
            <w:tcW w:w="1480" w:type="dxa"/>
            <w:noWrap/>
            <w:hideMark/>
          </w:tcPr>
          <w:p w14:paraId="06EAF21D" w14:textId="06F68D13" w:rsidR="00DD039F" w:rsidRPr="0051745E" w:rsidDel="0096313F" w:rsidRDefault="00DD039F" w:rsidP="00213370">
            <w:pPr>
              <w:jc w:val="right"/>
              <w:rPr>
                <w:del w:id="2786" w:author="Lucy Marshall" w:date="2019-06-30T09:03:00Z"/>
                <w:rFonts w:ascii="Arial" w:eastAsia="Times New Roman" w:hAnsi="Arial" w:cs="Arial"/>
                <w:sz w:val="18"/>
                <w:szCs w:val="18"/>
                <w:lang w:eastAsia="en-GB"/>
              </w:rPr>
            </w:pPr>
            <w:del w:id="2787" w:author="Lucy Marshall" w:date="2019-06-30T09:03:00Z">
              <w:r w:rsidRPr="0051745E" w:rsidDel="0096313F">
                <w:rPr>
                  <w:rFonts w:ascii="Arial" w:eastAsia="Times New Roman" w:hAnsi="Arial" w:cs="Arial"/>
                  <w:sz w:val="18"/>
                  <w:szCs w:val="18"/>
                  <w:lang w:eastAsia="en-GB"/>
                </w:rPr>
                <w:delText>1.67</w:delText>
              </w:r>
            </w:del>
          </w:p>
        </w:tc>
      </w:tr>
      <w:tr w:rsidR="00DD039F" w:rsidRPr="00A44F44" w:rsidDel="0096313F" w14:paraId="387913A8" w14:textId="4111ADAD" w:rsidTr="00213370">
        <w:trPr>
          <w:trHeight w:val="360"/>
          <w:del w:id="2788" w:author="Lucy Marshall" w:date="2019-06-30T09:03:00Z"/>
        </w:trPr>
        <w:tc>
          <w:tcPr>
            <w:tcW w:w="0" w:type="auto"/>
            <w:vMerge/>
            <w:tcBorders>
              <w:top w:val="single" w:sz="4" w:space="0" w:color="C0C0C0"/>
              <w:left w:val="nil"/>
              <w:bottom w:val="nil"/>
              <w:right w:val="nil"/>
            </w:tcBorders>
            <w:vAlign w:val="center"/>
            <w:hideMark/>
          </w:tcPr>
          <w:p w14:paraId="66938081" w14:textId="711FA16C" w:rsidR="00DD039F" w:rsidRPr="0051745E" w:rsidDel="0096313F" w:rsidRDefault="00DD039F" w:rsidP="00213370">
            <w:pPr>
              <w:rPr>
                <w:del w:id="2789"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43B5C960" w14:textId="0FE1208B" w:rsidR="00DD039F" w:rsidRPr="0051745E" w:rsidDel="0096313F" w:rsidRDefault="00DD039F" w:rsidP="00213370">
            <w:pPr>
              <w:rPr>
                <w:del w:id="2790" w:author="Lucy Marshall" w:date="2019-06-30T09:03:00Z"/>
                <w:rFonts w:ascii="Arial" w:eastAsia="Times New Roman" w:hAnsi="Arial" w:cs="Arial"/>
                <w:sz w:val="18"/>
                <w:szCs w:val="18"/>
                <w:lang w:eastAsia="en-GB"/>
              </w:rPr>
            </w:pPr>
            <w:del w:id="2791"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2FFB5306" w14:textId="7CE90BD5" w:rsidR="00DD039F" w:rsidRPr="0051745E" w:rsidDel="0096313F" w:rsidRDefault="00DD039F" w:rsidP="00213370">
            <w:pPr>
              <w:rPr>
                <w:del w:id="2792" w:author="Lucy Marshall" w:date="2019-06-30T09:03:00Z"/>
                <w:rFonts w:ascii="Arial" w:eastAsia="Times New Roman" w:hAnsi="Arial" w:cs="Arial"/>
                <w:sz w:val="18"/>
                <w:szCs w:val="18"/>
                <w:lang w:eastAsia="en-GB"/>
              </w:rPr>
            </w:pPr>
            <w:del w:id="2793"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7ACDD47" w14:textId="213F698C" w:rsidR="00DD039F" w:rsidRPr="0051745E" w:rsidDel="0096313F" w:rsidRDefault="00DD039F" w:rsidP="00213370">
            <w:pPr>
              <w:jc w:val="right"/>
              <w:rPr>
                <w:del w:id="2794" w:author="Lucy Marshall" w:date="2019-06-30T09:03:00Z"/>
                <w:rFonts w:ascii="Arial" w:eastAsia="Times New Roman" w:hAnsi="Arial" w:cs="Arial"/>
                <w:sz w:val="18"/>
                <w:szCs w:val="18"/>
                <w:lang w:eastAsia="en-GB"/>
              </w:rPr>
            </w:pPr>
            <w:del w:id="2795" w:author="Lucy Marshall" w:date="2019-06-30T09:03:00Z">
              <w:r w:rsidRPr="0051745E" w:rsidDel="0096313F">
                <w:rPr>
                  <w:rFonts w:ascii="Arial" w:eastAsia="Times New Roman" w:hAnsi="Arial" w:cs="Arial"/>
                  <w:sz w:val="18"/>
                  <w:szCs w:val="18"/>
                  <w:lang w:eastAsia="en-GB"/>
                </w:rPr>
                <w:delText>-.758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1DB1CD4E" w14:textId="3969D10D" w:rsidR="00DD039F" w:rsidRPr="0051745E" w:rsidDel="0096313F" w:rsidRDefault="00DD039F" w:rsidP="00213370">
            <w:pPr>
              <w:jc w:val="right"/>
              <w:rPr>
                <w:del w:id="2796" w:author="Lucy Marshall" w:date="2019-06-30T09:03:00Z"/>
                <w:rFonts w:ascii="Arial" w:eastAsia="Times New Roman" w:hAnsi="Arial" w:cs="Arial"/>
                <w:sz w:val="18"/>
                <w:szCs w:val="18"/>
                <w:lang w:eastAsia="en-GB"/>
              </w:rPr>
            </w:pPr>
            <w:del w:id="2797"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single" w:sz="4" w:space="0" w:color="C0C0C0"/>
              <w:left w:val="nil"/>
              <w:bottom w:val="single" w:sz="4" w:space="0" w:color="C0C0C0"/>
              <w:right w:val="nil"/>
            </w:tcBorders>
          </w:tcPr>
          <w:p w14:paraId="491DDB03" w14:textId="2B85B837" w:rsidR="00DD039F" w:rsidRPr="0051745E" w:rsidDel="0096313F" w:rsidRDefault="00DD039F" w:rsidP="00213370">
            <w:pPr>
              <w:jc w:val="right"/>
              <w:rPr>
                <w:del w:id="2798"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1967EC57" w14:textId="3D4F1CE8" w:rsidR="00DD039F" w:rsidRPr="0051745E" w:rsidDel="0096313F" w:rsidRDefault="00DD039F" w:rsidP="00213370">
            <w:pPr>
              <w:jc w:val="right"/>
              <w:rPr>
                <w:del w:id="2799" w:author="Lucy Marshall" w:date="2019-06-30T09:03:00Z"/>
                <w:rFonts w:ascii="Arial" w:eastAsia="Times New Roman" w:hAnsi="Arial" w:cs="Arial"/>
                <w:sz w:val="18"/>
                <w:szCs w:val="18"/>
                <w:lang w:eastAsia="en-GB"/>
              </w:rPr>
            </w:pPr>
            <w:del w:id="2800" w:author="Lucy Marshall" w:date="2019-06-30T09:03:00Z">
              <w:r w:rsidRPr="0051745E" w:rsidDel="0096313F">
                <w:rPr>
                  <w:rFonts w:ascii="Arial" w:eastAsia="Times New Roman" w:hAnsi="Arial" w:cs="Arial"/>
                  <w:sz w:val="18"/>
                  <w:szCs w:val="18"/>
                  <w:lang w:eastAsia="en-GB"/>
                </w:rPr>
                <w:delText>0.007</w:delText>
              </w:r>
            </w:del>
          </w:p>
        </w:tc>
        <w:tc>
          <w:tcPr>
            <w:tcW w:w="1480" w:type="dxa"/>
            <w:tcBorders>
              <w:top w:val="single" w:sz="4" w:space="0" w:color="C0C0C0"/>
              <w:left w:val="nil"/>
              <w:bottom w:val="single" w:sz="4" w:space="0" w:color="C0C0C0"/>
              <w:right w:val="single" w:sz="4" w:space="0" w:color="E0E0E0"/>
            </w:tcBorders>
            <w:noWrap/>
            <w:hideMark/>
          </w:tcPr>
          <w:p w14:paraId="42E28ED0" w14:textId="78DA989E" w:rsidR="00DD039F" w:rsidRPr="0051745E" w:rsidDel="0096313F" w:rsidRDefault="00DD039F" w:rsidP="00213370">
            <w:pPr>
              <w:jc w:val="right"/>
              <w:rPr>
                <w:del w:id="2801" w:author="Lucy Marshall" w:date="2019-06-30T09:03:00Z"/>
                <w:rFonts w:ascii="Arial" w:eastAsia="Times New Roman" w:hAnsi="Arial" w:cs="Arial"/>
                <w:sz w:val="18"/>
                <w:szCs w:val="18"/>
                <w:lang w:eastAsia="en-GB"/>
              </w:rPr>
            </w:pPr>
            <w:del w:id="2802" w:author="Lucy Marshall" w:date="2019-06-30T09:03:00Z">
              <w:r w:rsidRPr="0051745E" w:rsidDel="0096313F">
                <w:rPr>
                  <w:rFonts w:ascii="Arial" w:eastAsia="Times New Roman" w:hAnsi="Arial" w:cs="Arial"/>
                  <w:sz w:val="18"/>
                  <w:szCs w:val="18"/>
                  <w:lang w:eastAsia="en-GB"/>
                </w:rPr>
                <w:delText>-1.39</w:delText>
              </w:r>
            </w:del>
          </w:p>
        </w:tc>
        <w:tc>
          <w:tcPr>
            <w:tcW w:w="1480" w:type="dxa"/>
            <w:tcBorders>
              <w:top w:val="single" w:sz="4" w:space="0" w:color="C0C0C0"/>
              <w:left w:val="nil"/>
              <w:bottom w:val="single" w:sz="4" w:space="0" w:color="C0C0C0"/>
              <w:right w:val="nil"/>
            </w:tcBorders>
            <w:noWrap/>
            <w:hideMark/>
          </w:tcPr>
          <w:p w14:paraId="088D86CD" w14:textId="1301A488" w:rsidR="00DD039F" w:rsidRPr="0051745E" w:rsidDel="0096313F" w:rsidRDefault="00DD039F" w:rsidP="00213370">
            <w:pPr>
              <w:jc w:val="right"/>
              <w:rPr>
                <w:del w:id="2803" w:author="Lucy Marshall" w:date="2019-06-30T09:03:00Z"/>
                <w:rFonts w:ascii="Arial" w:eastAsia="Times New Roman" w:hAnsi="Arial" w:cs="Arial"/>
                <w:sz w:val="18"/>
                <w:szCs w:val="18"/>
                <w:lang w:eastAsia="en-GB"/>
              </w:rPr>
            </w:pPr>
            <w:del w:id="2804" w:author="Lucy Marshall" w:date="2019-06-30T09:03:00Z">
              <w:r w:rsidRPr="0051745E" w:rsidDel="0096313F">
                <w:rPr>
                  <w:rFonts w:ascii="Arial" w:eastAsia="Times New Roman" w:hAnsi="Arial" w:cs="Arial"/>
                  <w:sz w:val="18"/>
                  <w:szCs w:val="18"/>
                  <w:lang w:eastAsia="en-GB"/>
                </w:rPr>
                <w:delText>-0.13</w:delText>
              </w:r>
            </w:del>
          </w:p>
        </w:tc>
      </w:tr>
      <w:tr w:rsidR="00DD039F" w:rsidRPr="00A44F44" w:rsidDel="0096313F" w14:paraId="7F7D60AC" w14:textId="0DA56DC8" w:rsidTr="00213370">
        <w:trPr>
          <w:trHeight w:val="340"/>
          <w:del w:id="2805" w:author="Lucy Marshall" w:date="2019-06-30T09:03:00Z"/>
        </w:trPr>
        <w:tc>
          <w:tcPr>
            <w:tcW w:w="0" w:type="auto"/>
            <w:vMerge/>
            <w:tcBorders>
              <w:top w:val="single" w:sz="4" w:space="0" w:color="C0C0C0"/>
              <w:left w:val="nil"/>
              <w:bottom w:val="nil"/>
              <w:right w:val="nil"/>
            </w:tcBorders>
            <w:vAlign w:val="center"/>
            <w:hideMark/>
          </w:tcPr>
          <w:p w14:paraId="17F3DBD1" w14:textId="5E40AF7F" w:rsidR="00DD039F" w:rsidRPr="0051745E" w:rsidDel="0096313F" w:rsidRDefault="00DD039F" w:rsidP="00213370">
            <w:pPr>
              <w:rPr>
                <w:del w:id="280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14494DB" w14:textId="72997952" w:rsidR="00DD039F" w:rsidRPr="0051745E" w:rsidDel="0096313F" w:rsidRDefault="00DD039F" w:rsidP="00213370">
            <w:pPr>
              <w:rPr>
                <w:del w:id="280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F0F4450" w14:textId="4027F4D2" w:rsidR="00DD039F" w:rsidRPr="0051745E" w:rsidDel="0096313F" w:rsidRDefault="00DD039F" w:rsidP="00213370">
            <w:pPr>
              <w:rPr>
                <w:del w:id="2808" w:author="Lucy Marshall" w:date="2019-06-30T09:03:00Z"/>
                <w:rFonts w:ascii="Arial" w:eastAsia="Times New Roman" w:hAnsi="Arial" w:cs="Arial"/>
                <w:sz w:val="18"/>
                <w:szCs w:val="18"/>
                <w:lang w:eastAsia="en-GB"/>
              </w:rPr>
            </w:pPr>
            <w:del w:id="2809"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47BC9817" w14:textId="7A5E3033" w:rsidR="00DD039F" w:rsidRPr="0051745E" w:rsidDel="0096313F" w:rsidRDefault="00DD039F" w:rsidP="00213370">
            <w:pPr>
              <w:jc w:val="right"/>
              <w:rPr>
                <w:del w:id="2810" w:author="Lucy Marshall" w:date="2019-06-30T09:03:00Z"/>
                <w:rFonts w:ascii="Arial" w:eastAsia="Times New Roman" w:hAnsi="Arial" w:cs="Arial"/>
                <w:sz w:val="18"/>
                <w:szCs w:val="18"/>
                <w:lang w:eastAsia="en-GB"/>
              </w:rPr>
            </w:pPr>
            <w:del w:id="2811" w:author="Lucy Marshall" w:date="2019-06-30T09:03:00Z">
              <w:r w:rsidRPr="0051745E" w:rsidDel="0096313F">
                <w:rPr>
                  <w:rFonts w:ascii="Arial" w:eastAsia="Times New Roman" w:hAnsi="Arial" w:cs="Arial"/>
                  <w:sz w:val="18"/>
                  <w:szCs w:val="18"/>
                  <w:lang w:eastAsia="en-GB"/>
                </w:rPr>
                <w:delText>0.533</w:delText>
              </w:r>
            </w:del>
          </w:p>
        </w:tc>
        <w:tc>
          <w:tcPr>
            <w:tcW w:w="1120" w:type="dxa"/>
            <w:tcBorders>
              <w:top w:val="nil"/>
              <w:left w:val="nil"/>
              <w:bottom w:val="single" w:sz="4" w:space="0" w:color="C0C0C0"/>
              <w:right w:val="single" w:sz="4" w:space="0" w:color="E0E0E0"/>
            </w:tcBorders>
            <w:noWrap/>
            <w:hideMark/>
          </w:tcPr>
          <w:p w14:paraId="2923864B" w14:textId="6C701D9E" w:rsidR="00DD039F" w:rsidRPr="0051745E" w:rsidDel="0096313F" w:rsidRDefault="00DD039F" w:rsidP="00213370">
            <w:pPr>
              <w:jc w:val="right"/>
              <w:rPr>
                <w:del w:id="2812" w:author="Lucy Marshall" w:date="2019-06-30T09:03:00Z"/>
                <w:rFonts w:ascii="Arial" w:eastAsia="Times New Roman" w:hAnsi="Arial" w:cs="Arial"/>
                <w:sz w:val="18"/>
                <w:szCs w:val="18"/>
                <w:lang w:eastAsia="en-GB"/>
              </w:rPr>
            </w:pPr>
            <w:del w:id="2813" w:author="Lucy Marshall" w:date="2019-06-30T09:03:00Z">
              <w:r w:rsidRPr="0051745E" w:rsidDel="0096313F">
                <w:rPr>
                  <w:rFonts w:ascii="Arial" w:eastAsia="Times New Roman" w:hAnsi="Arial" w:cs="Arial"/>
                  <w:sz w:val="18"/>
                  <w:szCs w:val="18"/>
                  <w:lang w:eastAsia="en-GB"/>
                </w:rPr>
                <w:delText>0.262</w:delText>
              </w:r>
            </w:del>
          </w:p>
        </w:tc>
        <w:tc>
          <w:tcPr>
            <w:tcW w:w="1080" w:type="dxa"/>
            <w:tcBorders>
              <w:top w:val="nil"/>
              <w:left w:val="nil"/>
              <w:bottom w:val="single" w:sz="4" w:space="0" w:color="C0C0C0"/>
              <w:right w:val="nil"/>
            </w:tcBorders>
          </w:tcPr>
          <w:p w14:paraId="52E3C037" w14:textId="242D1975" w:rsidR="00DD039F" w:rsidRPr="0051745E" w:rsidDel="0096313F" w:rsidRDefault="00DD039F" w:rsidP="00213370">
            <w:pPr>
              <w:jc w:val="right"/>
              <w:rPr>
                <w:del w:id="281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651D713" w14:textId="4C90F610" w:rsidR="00DD039F" w:rsidRPr="0051745E" w:rsidDel="0096313F" w:rsidRDefault="00DD039F" w:rsidP="00213370">
            <w:pPr>
              <w:jc w:val="right"/>
              <w:rPr>
                <w:del w:id="2815" w:author="Lucy Marshall" w:date="2019-06-30T09:03:00Z"/>
                <w:rFonts w:ascii="Arial" w:eastAsia="Times New Roman" w:hAnsi="Arial" w:cs="Arial"/>
                <w:sz w:val="18"/>
                <w:szCs w:val="18"/>
                <w:lang w:eastAsia="en-GB"/>
              </w:rPr>
            </w:pPr>
            <w:del w:id="2816" w:author="Lucy Marshall" w:date="2019-06-30T09:03:00Z">
              <w:r w:rsidRPr="0051745E" w:rsidDel="0096313F">
                <w:rPr>
                  <w:rFonts w:ascii="Arial" w:eastAsia="Times New Roman" w:hAnsi="Arial" w:cs="Arial"/>
                  <w:sz w:val="18"/>
                  <w:szCs w:val="18"/>
                  <w:lang w:eastAsia="en-GB"/>
                </w:rPr>
                <w:delText>0.432</w:delText>
              </w:r>
            </w:del>
          </w:p>
        </w:tc>
        <w:tc>
          <w:tcPr>
            <w:tcW w:w="1480" w:type="dxa"/>
            <w:tcBorders>
              <w:top w:val="nil"/>
              <w:left w:val="nil"/>
              <w:bottom w:val="single" w:sz="4" w:space="0" w:color="C0C0C0"/>
              <w:right w:val="single" w:sz="4" w:space="0" w:color="E0E0E0"/>
            </w:tcBorders>
            <w:noWrap/>
            <w:hideMark/>
          </w:tcPr>
          <w:p w14:paraId="0CB4A642" w14:textId="5EACF608" w:rsidR="00DD039F" w:rsidRPr="0051745E" w:rsidDel="0096313F" w:rsidRDefault="00DD039F" w:rsidP="00213370">
            <w:pPr>
              <w:jc w:val="right"/>
              <w:rPr>
                <w:del w:id="2817" w:author="Lucy Marshall" w:date="2019-06-30T09:03:00Z"/>
                <w:rFonts w:ascii="Arial" w:eastAsia="Times New Roman" w:hAnsi="Arial" w:cs="Arial"/>
                <w:sz w:val="18"/>
                <w:szCs w:val="18"/>
                <w:lang w:eastAsia="en-GB"/>
              </w:rPr>
            </w:pPr>
            <w:del w:id="2818" w:author="Lucy Marshall" w:date="2019-06-30T09:03:00Z">
              <w:r w:rsidRPr="0051745E" w:rsidDel="0096313F">
                <w:rPr>
                  <w:rFonts w:ascii="Arial" w:eastAsia="Times New Roman" w:hAnsi="Arial" w:cs="Arial"/>
                  <w:sz w:val="18"/>
                  <w:szCs w:val="18"/>
                  <w:lang w:eastAsia="en-GB"/>
                </w:rPr>
                <w:delText>-0.21</w:delText>
              </w:r>
            </w:del>
          </w:p>
        </w:tc>
        <w:tc>
          <w:tcPr>
            <w:tcW w:w="1480" w:type="dxa"/>
            <w:tcBorders>
              <w:top w:val="nil"/>
              <w:left w:val="nil"/>
              <w:bottom w:val="single" w:sz="4" w:space="0" w:color="C0C0C0"/>
              <w:right w:val="nil"/>
            </w:tcBorders>
            <w:noWrap/>
            <w:hideMark/>
          </w:tcPr>
          <w:p w14:paraId="095AE7DB" w14:textId="177F672A" w:rsidR="00DD039F" w:rsidRPr="0051745E" w:rsidDel="0096313F" w:rsidRDefault="00DD039F" w:rsidP="00213370">
            <w:pPr>
              <w:jc w:val="right"/>
              <w:rPr>
                <w:del w:id="2819" w:author="Lucy Marshall" w:date="2019-06-30T09:03:00Z"/>
                <w:rFonts w:ascii="Arial" w:eastAsia="Times New Roman" w:hAnsi="Arial" w:cs="Arial"/>
                <w:sz w:val="18"/>
                <w:szCs w:val="18"/>
                <w:lang w:eastAsia="en-GB"/>
              </w:rPr>
            </w:pPr>
            <w:del w:id="2820" w:author="Lucy Marshall" w:date="2019-06-30T09:03:00Z">
              <w:r w:rsidRPr="0051745E" w:rsidDel="0096313F">
                <w:rPr>
                  <w:rFonts w:ascii="Arial" w:eastAsia="Times New Roman" w:hAnsi="Arial" w:cs="Arial"/>
                  <w:sz w:val="18"/>
                  <w:szCs w:val="18"/>
                  <w:lang w:eastAsia="en-GB"/>
                </w:rPr>
                <w:delText>1.28</w:delText>
              </w:r>
            </w:del>
          </w:p>
        </w:tc>
      </w:tr>
      <w:tr w:rsidR="00DD039F" w:rsidRPr="00A44F44" w:rsidDel="0096313F" w14:paraId="7CB67A7D" w14:textId="2EEA51B9" w:rsidTr="00213370">
        <w:trPr>
          <w:trHeight w:val="360"/>
          <w:del w:id="2821" w:author="Lucy Marshall" w:date="2019-06-30T09:03:00Z"/>
        </w:trPr>
        <w:tc>
          <w:tcPr>
            <w:tcW w:w="0" w:type="auto"/>
            <w:vMerge/>
            <w:tcBorders>
              <w:top w:val="single" w:sz="4" w:space="0" w:color="C0C0C0"/>
              <w:left w:val="nil"/>
              <w:bottom w:val="nil"/>
              <w:right w:val="nil"/>
            </w:tcBorders>
            <w:vAlign w:val="center"/>
            <w:hideMark/>
          </w:tcPr>
          <w:p w14:paraId="07F29575" w14:textId="1E715BFD" w:rsidR="00DD039F" w:rsidRPr="0051745E" w:rsidDel="0096313F" w:rsidRDefault="00DD039F" w:rsidP="00213370">
            <w:pPr>
              <w:rPr>
                <w:del w:id="282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05C5D6F" w14:textId="7DE2B393" w:rsidR="00DD039F" w:rsidRPr="0051745E" w:rsidDel="0096313F" w:rsidRDefault="00DD039F" w:rsidP="00213370">
            <w:pPr>
              <w:rPr>
                <w:del w:id="2823"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2791A14" w14:textId="6D57B341" w:rsidR="00DD039F" w:rsidRPr="0051745E" w:rsidDel="0096313F" w:rsidRDefault="00DD039F" w:rsidP="00213370">
            <w:pPr>
              <w:rPr>
                <w:del w:id="2824" w:author="Lucy Marshall" w:date="2019-06-30T09:03:00Z"/>
                <w:rFonts w:ascii="Arial" w:eastAsia="Times New Roman" w:hAnsi="Arial" w:cs="Arial"/>
                <w:sz w:val="18"/>
                <w:szCs w:val="18"/>
                <w:lang w:eastAsia="en-GB"/>
              </w:rPr>
            </w:pPr>
            <w:del w:id="2825"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2AEA584C" w14:textId="485341D8" w:rsidR="00DD039F" w:rsidRPr="0051745E" w:rsidDel="0096313F" w:rsidRDefault="00DD039F" w:rsidP="00213370">
            <w:pPr>
              <w:jc w:val="right"/>
              <w:rPr>
                <w:del w:id="2826" w:author="Lucy Marshall" w:date="2019-06-30T09:03:00Z"/>
                <w:rFonts w:ascii="Arial" w:eastAsia="Times New Roman" w:hAnsi="Arial" w:cs="Arial"/>
                <w:sz w:val="18"/>
                <w:szCs w:val="18"/>
                <w:lang w:eastAsia="en-GB"/>
              </w:rPr>
            </w:pPr>
            <w:del w:id="2827" w:author="Lucy Marshall" w:date="2019-06-30T09:03:00Z">
              <w:r w:rsidRPr="0051745E" w:rsidDel="0096313F">
                <w:rPr>
                  <w:rFonts w:ascii="Arial" w:eastAsia="Times New Roman" w:hAnsi="Arial" w:cs="Arial"/>
                  <w:sz w:val="18"/>
                  <w:szCs w:val="18"/>
                  <w:lang w:eastAsia="en-GB"/>
                </w:rPr>
                <w:delText>-.838</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B4A142D" w14:textId="6DDB2445" w:rsidR="00DD039F" w:rsidRPr="0051745E" w:rsidDel="0096313F" w:rsidRDefault="00DD039F" w:rsidP="00213370">
            <w:pPr>
              <w:jc w:val="right"/>
              <w:rPr>
                <w:del w:id="2828" w:author="Lucy Marshall" w:date="2019-06-30T09:03:00Z"/>
                <w:rFonts w:ascii="Arial" w:eastAsia="Times New Roman" w:hAnsi="Arial" w:cs="Arial"/>
                <w:sz w:val="18"/>
                <w:szCs w:val="18"/>
                <w:lang w:eastAsia="en-GB"/>
              </w:rPr>
            </w:pPr>
            <w:del w:id="2829" w:author="Lucy Marshall" w:date="2019-06-30T09:03:00Z">
              <w:r w:rsidRPr="0051745E" w:rsidDel="0096313F">
                <w:rPr>
                  <w:rFonts w:ascii="Arial" w:eastAsia="Times New Roman" w:hAnsi="Arial" w:cs="Arial"/>
                  <w:sz w:val="18"/>
                  <w:szCs w:val="18"/>
                  <w:lang w:eastAsia="en-GB"/>
                </w:rPr>
                <w:delText>0.237</w:delText>
              </w:r>
            </w:del>
          </w:p>
        </w:tc>
        <w:tc>
          <w:tcPr>
            <w:tcW w:w="1080" w:type="dxa"/>
            <w:tcBorders>
              <w:top w:val="nil"/>
              <w:left w:val="nil"/>
              <w:bottom w:val="single" w:sz="4" w:space="0" w:color="C0C0C0"/>
              <w:right w:val="nil"/>
            </w:tcBorders>
          </w:tcPr>
          <w:p w14:paraId="63F507DE" w14:textId="0B0B51A6" w:rsidR="00DD039F" w:rsidRPr="0051745E" w:rsidDel="0096313F" w:rsidRDefault="00DD039F" w:rsidP="00213370">
            <w:pPr>
              <w:jc w:val="right"/>
              <w:rPr>
                <w:del w:id="2830"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A3BC3DD" w14:textId="7F6A204F" w:rsidR="00DD039F" w:rsidRPr="0051745E" w:rsidDel="0096313F" w:rsidRDefault="00DD039F" w:rsidP="00213370">
            <w:pPr>
              <w:jc w:val="right"/>
              <w:rPr>
                <w:del w:id="2831" w:author="Lucy Marshall" w:date="2019-06-30T09:03:00Z"/>
                <w:rFonts w:ascii="Arial" w:eastAsia="Times New Roman" w:hAnsi="Arial" w:cs="Arial"/>
                <w:sz w:val="18"/>
                <w:szCs w:val="18"/>
                <w:lang w:eastAsia="en-GB"/>
              </w:rPr>
            </w:pPr>
            <w:del w:id="2832" w:author="Lucy Marshall" w:date="2019-06-30T09:03:00Z">
              <w:r w:rsidRPr="0051745E" w:rsidDel="0096313F">
                <w:rPr>
                  <w:rFonts w:ascii="Arial" w:eastAsia="Times New Roman" w:hAnsi="Arial" w:cs="Arial"/>
                  <w:sz w:val="18"/>
                  <w:szCs w:val="18"/>
                  <w:lang w:eastAsia="en-GB"/>
                </w:rPr>
                <w:delText>0.005</w:delText>
              </w:r>
            </w:del>
          </w:p>
        </w:tc>
        <w:tc>
          <w:tcPr>
            <w:tcW w:w="1480" w:type="dxa"/>
            <w:tcBorders>
              <w:top w:val="nil"/>
              <w:left w:val="nil"/>
              <w:bottom w:val="single" w:sz="4" w:space="0" w:color="C0C0C0"/>
              <w:right w:val="single" w:sz="4" w:space="0" w:color="E0E0E0"/>
            </w:tcBorders>
            <w:noWrap/>
            <w:hideMark/>
          </w:tcPr>
          <w:p w14:paraId="71D5C48E" w14:textId="685C3D1C" w:rsidR="00DD039F" w:rsidRPr="0051745E" w:rsidDel="0096313F" w:rsidRDefault="00DD039F" w:rsidP="00213370">
            <w:pPr>
              <w:jc w:val="right"/>
              <w:rPr>
                <w:del w:id="2833" w:author="Lucy Marshall" w:date="2019-06-30T09:03:00Z"/>
                <w:rFonts w:ascii="Arial" w:eastAsia="Times New Roman" w:hAnsi="Arial" w:cs="Arial"/>
                <w:sz w:val="18"/>
                <w:szCs w:val="18"/>
                <w:lang w:eastAsia="en-GB"/>
              </w:rPr>
            </w:pPr>
            <w:del w:id="2834" w:author="Lucy Marshall" w:date="2019-06-30T09:03:00Z">
              <w:r w:rsidRPr="0051745E" w:rsidDel="0096313F">
                <w:rPr>
                  <w:rFonts w:ascii="Arial" w:eastAsia="Times New Roman" w:hAnsi="Arial" w:cs="Arial"/>
                  <w:sz w:val="18"/>
                  <w:szCs w:val="18"/>
                  <w:lang w:eastAsia="en-GB"/>
                </w:rPr>
                <w:delText>-1.51</w:delText>
              </w:r>
            </w:del>
          </w:p>
        </w:tc>
        <w:tc>
          <w:tcPr>
            <w:tcW w:w="1480" w:type="dxa"/>
            <w:tcBorders>
              <w:top w:val="nil"/>
              <w:left w:val="nil"/>
              <w:bottom w:val="single" w:sz="4" w:space="0" w:color="C0C0C0"/>
              <w:right w:val="nil"/>
            </w:tcBorders>
            <w:noWrap/>
            <w:hideMark/>
          </w:tcPr>
          <w:p w14:paraId="30E28288" w14:textId="06E589F6" w:rsidR="00DD039F" w:rsidRPr="0051745E" w:rsidDel="0096313F" w:rsidRDefault="00DD039F" w:rsidP="00213370">
            <w:pPr>
              <w:jc w:val="right"/>
              <w:rPr>
                <w:del w:id="2835" w:author="Lucy Marshall" w:date="2019-06-30T09:03:00Z"/>
                <w:rFonts w:ascii="Arial" w:eastAsia="Times New Roman" w:hAnsi="Arial" w:cs="Arial"/>
                <w:sz w:val="18"/>
                <w:szCs w:val="18"/>
                <w:lang w:eastAsia="en-GB"/>
              </w:rPr>
            </w:pPr>
            <w:del w:id="2836" w:author="Lucy Marshall" w:date="2019-06-30T09:03:00Z">
              <w:r w:rsidRPr="0051745E" w:rsidDel="0096313F">
                <w:rPr>
                  <w:rFonts w:ascii="Arial" w:eastAsia="Times New Roman" w:hAnsi="Arial" w:cs="Arial"/>
                  <w:sz w:val="18"/>
                  <w:szCs w:val="18"/>
                  <w:lang w:eastAsia="en-GB"/>
                </w:rPr>
                <w:delText>-0.17</w:delText>
              </w:r>
            </w:del>
          </w:p>
        </w:tc>
      </w:tr>
      <w:tr w:rsidR="00DD039F" w:rsidRPr="00A44F44" w:rsidDel="0096313F" w14:paraId="5E463207" w14:textId="0A93AC87" w:rsidTr="00213370">
        <w:trPr>
          <w:trHeight w:val="340"/>
          <w:del w:id="2837" w:author="Lucy Marshall" w:date="2019-06-30T09:03:00Z"/>
        </w:trPr>
        <w:tc>
          <w:tcPr>
            <w:tcW w:w="0" w:type="auto"/>
            <w:vMerge/>
            <w:tcBorders>
              <w:top w:val="single" w:sz="4" w:space="0" w:color="C0C0C0"/>
              <w:left w:val="nil"/>
              <w:bottom w:val="nil"/>
              <w:right w:val="nil"/>
            </w:tcBorders>
            <w:vAlign w:val="center"/>
            <w:hideMark/>
          </w:tcPr>
          <w:p w14:paraId="7F85FA81" w14:textId="6E4DF840" w:rsidR="00DD039F" w:rsidRPr="0051745E" w:rsidDel="0096313F" w:rsidRDefault="00DD039F" w:rsidP="00213370">
            <w:pPr>
              <w:rPr>
                <w:del w:id="283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1E812AF" w14:textId="4039AB7B" w:rsidR="00DD039F" w:rsidRPr="0051745E" w:rsidDel="0096313F" w:rsidRDefault="00DD039F" w:rsidP="00213370">
            <w:pPr>
              <w:rPr>
                <w:del w:id="2839" w:author="Lucy Marshall" w:date="2019-06-30T09:03:00Z"/>
                <w:rFonts w:ascii="Arial" w:eastAsia="Times New Roman" w:hAnsi="Arial" w:cs="Arial"/>
                <w:sz w:val="18"/>
                <w:szCs w:val="18"/>
                <w:lang w:eastAsia="en-GB"/>
              </w:rPr>
            </w:pPr>
          </w:p>
        </w:tc>
        <w:tc>
          <w:tcPr>
            <w:tcW w:w="1740" w:type="dxa"/>
            <w:shd w:val="clear" w:color="auto" w:fill="E0E0E0"/>
            <w:hideMark/>
          </w:tcPr>
          <w:p w14:paraId="4F21AC19" w14:textId="30A5C67D" w:rsidR="00DD039F" w:rsidRPr="0051745E" w:rsidDel="0096313F" w:rsidRDefault="00DD039F" w:rsidP="00213370">
            <w:pPr>
              <w:rPr>
                <w:del w:id="2840" w:author="Lucy Marshall" w:date="2019-06-30T09:03:00Z"/>
                <w:rFonts w:ascii="Arial" w:eastAsia="Times New Roman" w:hAnsi="Arial" w:cs="Arial"/>
                <w:sz w:val="18"/>
                <w:szCs w:val="18"/>
                <w:lang w:eastAsia="en-GB"/>
              </w:rPr>
            </w:pPr>
            <w:del w:id="2841"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59D423D5" w14:textId="74D601FD" w:rsidR="00DD039F" w:rsidRPr="0051745E" w:rsidDel="0096313F" w:rsidRDefault="00DD039F" w:rsidP="00213370">
            <w:pPr>
              <w:jc w:val="right"/>
              <w:rPr>
                <w:del w:id="2842" w:author="Lucy Marshall" w:date="2019-06-30T09:03:00Z"/>
                <w:rFonts w:ascii="Arial" w:eastAsia="Times New Roman" w:hAnsi="Arial" w:cs="Arial"/>
                <w:sz w:val="18"/>
                <w:szCs w:val="18"/>
                <w:lang w:eastAsia="en-GB"/>
              </w:rPr>
            </w:pPr>
            <w:del w:id="2843" w:author="Lucy Marshall" w:date="2019-06-30T09:03:00Z">
              <w:r w:rsidRPr="0051745E" w:rsidDel="0096313F">
                <w:rPr>
                  <w:rFonts w:ascii="Arial" w:eastAsia="Times New Roman" w:hAnsi="Arial" w:cs="Arial"/>
                  <w:sz w:val="18"/>
                  <w:szCs w:val="18"/>
                  <w:lang w:eastAsia="en-GB"/>
                </w:rPr>
                <w:delText>0.082</w:delText>
              </w:r>
            </w:del>
          </w:p>
        </w:tc>
        <w:tc>
          <w:tcPr>
            <w:tcW w:w="1120" w:type="dxa"/>
            <w:tcBorders>
              <w:top w:val="nil"/>
              <w:left w:val="nil"/>
              <w:bottom w:val="nil"/>
              <w:right w:val="single" w:sz="4" w:space="0" w:color="E0E0E0"/>
            </w:tcBorders>
            <w:noWrap/>
            <w:hideMark/>
          </w:tcPr>
          <w:p w14:paraId="3A6F79AC" w14:textId="0360C8AF" w:rsidR="00DD039F" w:rsidRPr="0051745E" w:rsidDel="0096313F" w:rsidRDefault="00DD039F" w:rsidP="00213370">
            <w:pPr>
              <w:jc w:val="right"/>
              <w:rPr>
                <w:del w:id="2844" w:author="Lucy Marshall" w:date="2019-06-30T09:03:00Z"/>
                <w:rFonts w:ascii="Arial" w:eastAsia="Times New Roman" w:hAnsi="Arial" w:cs="Arial"/>
                <w:sz w:val="18"/>
                <w:szCs w:val="18"/>
                <w:lang w:eastAsia="en-GB"/>
              </w:rPr>
            </w:pPr>
            <w:del w:id="2845" w:author="Lucy Marshall" w:date="2019-06-30T09:03:00Z">
              <w:r w:rsidRPr="0051745E" w:rsidDel="0096313F">
                <w:rPr>
                  <w:rFonts w:ascii="Arial" w:eastAsia="Times New Roman" w:hAnsi="Arial" w:cs="Arial"/>
                  <w:sz w:val="18"/>
                  <w:szCs w:val="18"/>
                  <w:lang w:eastAsia="en-GB"/>
                </w:rPr>
                <w:delText>0.267</w:delText>
              </w:r>
            </w:del>
          </w:p>
        </w:tc>
        <w:tc>
          <w:tcPr>
            <w:tcW w:w="1080" w:type="dxa"/>
          </w:tcPr>
          <w:p w14:paraId="619B8669" w14:textId="32FF9FEA" w:rsidR="00DD039F" w:rsidRPr="0051745E" w:rsidDel="0096313F" w:rsidRDefault="00DD039F" w:rsidP="00213370">
            <w:pPr>
              <w:jc w:val="right"/>
              <w:rPr>
                <w:del w:id="2846"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6805C90" w14:textId="7D202739" w:rsidR="00DD039F" w:rsidRPr="0051745E" w:rsidDel="0096313F" w:rsidRDefault="00DD039F" w:rsidP="00213370">
            <w:pPr>
              <w:jc w:val="right"/>
              <w:rPr>
                <w:del w:id="2847" w:author="Lucy Marshall" w:date="2019-06-30T09:03:00Z"/>
                <w:rFonts w:ascii="Arial" w:eastAsia="Times New Roman" w:hAnsi="Arial" w:cs="Arial"/>
                <w:sz w:val="18"/>
                <w:szCs w:val="18"/>
                <w:lang w:eastAsia="en-GB"/>
              </w:rPr>
            </w:pPr>
            <w:del w:id="2848"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256BC1CD" w14:textId="392F35E4" w:rsidR="00DD039F" w:rsidRPr="0051745E" w:rsidDel="0096313F" w:rsidRDefault="00DD039F" w:rsidP="00213370">
            <w:pPr>
              <w:jc w:val="right"/>
              <w:rPr>
                <w:del w:id="2849" w:author="Lucy Marshall" w:date="2019-06-30T09:03:00Z"/>
                <w:rFonts w:ascii="Arial" w:eastAsia="Times New Roman" w:hAnsi="Arial" w:cs="Arial"/>
                <w:sz w:val="18"/>
                <w:szCs w:val="18"/>
                <w:lang w:eastAsia="en-GB"/>
              </w:rPr>
            </w:pPr>
            <w:del w:id="2850" w:author="Lucy Marshall" w:date="2019-06-30T09:03:00Z">
              <w:r w:rsidRPr="0051745E" w:rsidDel="0096313F">
                <w:rPr>
                  <w:rFonts w:ascii="Arial" w:eastAsia="Times New Roman" w:hAnsi="Arial" w:cs="Arial"/>
                  <w:sz w:val="18"/>
                  <w:szCs w:val="18"/>
                  <w:lang w:eastAsia="en-GB"/>
                </w:rPr>
                <w:delText>-0.67</w:delText>
              </w:r>
            </w:del>
          </w:p>
        </w:tc>
        <w:tc>
          <w:tcPr>
            <w:tcW w:w="1480" w:type="dxa"/>
            <w:noWrap/>
            <w:hideMark/>
          </w:tcPr>
          <w:p w14:paraId="31F6A5DF" w14:textId="40AB66CD" w:rsidR="00DD039F" w:rsidRPr="0051745E" w:rsidDel="0096313F" w:rsidRDefault="00DD039F" w:rsidP="00213370">
            <w:pPr>
              <w:jc w:val="right"/>
              <w:rPr>
                <w:del w:id="2851" w:author="Lucy Marshall" w:date="2019-06-30T09:03:00Z"/>
                <w:rFonts w:ascii="Arial" w:eastAsia="Times New Roman" w:hAnsi="Arial" w:cs="Arial"/>
                <w:sz w:val="18"/>
                <w:szCs w:val="18"/>
                <w:lang w:eastAsia="en-GB"/>
              </w:rPr>
            </w:pPr>
            <w:del w:id="2852" w:author="Lucy Marshall" w:date="2019-06-30T09:03:00Z">
              <w:r w:rsidRPr="0051745E" w:rsidDel="0096313F">
                <w:rPr>
                  <w:rFonts w:ascii="Arial" w:eastAsia="Times New Roman" w:hAnsi="Arial" w:cs="Arial"/>
                  <w:sz w:val="18"/>
                  <w:szCs w:val="18"/>
                  <w:lang w:eastAsia="en-GB"/>
                </w:rPr>
                <w:delText>0.84</w:delText>
              </w:r>
            </w:del>
          </w:p>
        </w:tc>
      </w:tr>
      <w:tr w:rsidR="00DD039F" w:rsidRPr="00A44F44" w:rsidDel="0096313F" w14:paraId="2CC293F0" w14:textId="6F763F43" w:rsidTr="00213370">
        <w:trPr>
          <w:trHeight w:val="360"/>
          <w:del w:id="2853" w:author="Lucy Marshall" w:date="2019-06-30T09:03:00Z"/>
        </w:trPr>
        <w:tc>
          <w:tcPr>
            <w:tcW w:w="0" w:type="auto"/>
            <w:vMerge/>
            <w:tcBorders>
              <w:top w:val="single" w:sz="4" w:space="0" w:color="C0C0C0"/>
              <w:left w:val="nil"/>
              <w:bottom w:val="nil"/>
              <w:right w:val="nil"/>
            </w:tcBorders>
            <w:vAlign w:val="center"/>
            <w:hideMark/>
          </w:tcPr>
          <w:p w14:paraId="45FA2476" w14:textId="5E4E79A7" w:rsidR="00DD039F" w:rsidRPr="0051745E" w:rsidDel="0096313F" w:rsidRDefault="00DD039F" w:rsidP="00213370">
            <w:pPr>
              <w:rPr>
                <w:del w:id="2854"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2855AE9E" w14:textId="5BD4EE36" w:rsidR="00DD039F" w:rsidRPr="0051745E" w:rsidDel="0096313F" w:rsidRDefault="00DD039F" w:rsidP="00213370">
            <w:pPr>
              <w:rPr>
                <w:del w:id="2855" w:author="Lucy Marshall" w:date="2019-06-30T09:03:00Z"/>
                <w:rFonts w:ascii="Arial" w:eastAsia="Times New Roman" w:hAnsi="Arial" w:cs="Arial"/>
                <w:sz w:val="18"/>
                <w:szCs w:val="18"/>
                <w:lang w:eastAsia="en-GB"/>
              </w:rPr>
            </w:pPr>
            <w:del w:id="2856"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7A189E83" w14:textId="713EB8D0" w:rsidR="00DD039F" w:rsidRPr="0051745E" w:rsidDel="0096313F" w:rsidRDefault="00DD039F" w:rsidP="00213370">
            <w:pPr>
              <w:rPr>
                <w:del w:id="2857" w:author="Lucy Marshall" w:date="2019-06-30T09:03:00Z"/>
                <w:rFonts w:ascii="Arial" w:eastAsia="Times New Roman" w:hAnsi="Arial" w:cs="Arial"/>
                <w:sz w:val="18"/>
                <w:szCs w:val="18"/>
                <w:lang w:eastAsia="en-GB"/>
              </w:rPr>
            </w:pPr>
            <w:del w:id="2858"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1D8613DC" w14:textId="131C67C9" w:rsidR="00DD039F" w:rsidRPr="0051745E" w:rsidDel="0096313F" w:rsidRDefault="00DD039F" w:rsidP="00213370">
            <w:pPr>
              <w:jc w:val="right"/>
              <w:rPr>
                <w:del w:id="2859" w:author="Lucy Marshall" w:date="2019-06-30T09:03:00Z"/>
                <w:rFonts w:ascii="Arial" w:eastAsia="Times New Roman" w:hAnsi="Arial" w:cs="Arial"/>
                <w:sz w:val="18"/>
                <w:szCs w:val="18"/>
                <w:lang w:eastAsia="en-GB"/>
              </w:rPr>
            </w:pPr>
            <w:del w:id="2860" w:author="Lucy Marshall" w:date="2019-06-30T09:03:00Z">
              <w:r w:rsidRPr="0051745E" w:rsidDel="0096313F">
                <w:rPr>
                  <w:rFonts w:ascii="Arial" w:eastAsia="Times New Roman" w:hAnsi="Arial" w:cs="Arial"/>
                  <w:sz w:val="18"/>
                  <w:szCs w:val="18"/>
                  <w:lang w:eastAsia="en-GB"/>
                </w:rPr>
                <w:delText>-.840</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3BB49399" w14:textId="298DA7A7" w:rsidR="00DD039F" w:rsidRPr="0051745E" w:rsidDel="0096313F" w:rsidRDefault="00DD039F" w:rsidP="00213370">
            <w:pPr>
              <w:jc w:val="right"/>
              <w:rPr>
                <w:del w:id="2861" w:author="Lucy Marshall" w:date="2019-06-30T09:03:00Z"/>
                <w:rFonts w:ascii="Arial" w:eastAsia="Times New Roman" w:hAnsi="Arial" w:cs="Arial"/>
                <w:sz w:val="18"/>
                <w:szCs w:val="18"/>
                <w:lang w:eastAsia="en-GB"/>
              </w:rPr>
            </w:pPr>
            <w:del w:id="2862" w:author="Lucy Marshall" w:date="2019-06-30T09:03:00Z">
              <w:r w:rsidRPr="0051745E" w:rsidDel="0096313F">
                <w:rPr>
                  <w:rFonts w:ascii="Arial" w:eastAsia="Times New Roman" w:hAnsi="Arial" w:cs="Arial"/>
                  <w:sz w:val="18"/>
                  <w:szCs w:val="18"/>
                  <w:lang w:eastAsia="en-GB"/>
                </w:rPr>
                <w:delText>0.250</w:delText>
              </w:r>
            </w:del>
          </w:p>
        </w:tc>
        <w:tc>
          <w:tcPr>
            <w:tcW w:w="1080" w:type="dxa"/>
            <w:tcBorders>
              <w:top w:val="single" w:sz="4" w:space="0" w:color="C0C0C0"/>
              <w:left w:val="nil"/>
              <w:bottom w:val="single" w:sz="4" w:space="0" w:color="C0C0C0"/>
              <w:right w:val="nil"/>
            </w:tcBorders>
          </w:tcPr>
          <w:p w14:paraId="198F22A9" w14:textId="3A6575A1" w:rsidR="00DD039F" w:rsidRPr="0051745E" w:rsidDel="0096313F" w:rsidRDefault="00DD039F" w:rsidP="00213370">
            <w:pPr>
              <w:jc w:val="right"/>
              <w:rPr>
                <w:del w:id="2863"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3316B36" w14:textId="7F3B47DE" w:rsidR="00DD039F" w:rsidRPr="0051745E" w:rsidDel="0096313F" w:rsidRDefault="00DD039F" w:rsidP="00213370">
            <w:pPr>
              <w:jc w:val="right"/>
              <w:rPr>
                <w:del w:id="2864" w:author="Lucy Marshall" w:date="2019-06-30T09:03:00Z"/>
                <w:rFonts w:ascii="Arial" w:eastAsia="Times New Roman" w:hAnsi="Arial" w:cs="Arial"/>
                <w:sz w:val="18"/>
                <w:szCs w:val="18"/>
                <w:lang w:eastAsia="en-GB"/>
              </w:rPr>
            </w:pPr>
            <w:del w:id="2865" w:author="Lucy Marshall" w:date="2019-06-30T09:03:00Z">
              <w:r w:rsidRPr="0051745E" w:rsidDel="0096313F">
                <w:rPr>
                  <w:rFonts w:ascii="Arial" w:eastAsia="Times New Roman" w:hAnsi="Arial" w:cs="Arial"/>
                  <w:sz w:val="18"/>
                  <w:szCs w:val="18"/>
                  <w:lang w:eastAsia="en-GB"/>
                </w:rPr>
                <w:delText>0.009</w:delText>
              </w:r>
            </w:del>
          </w:p>
        </w:tc>
        <w:tc>
          <w:tcPr>
            <w:tcW w:w="1480" w:type="dxa"/>
            <w:tcBorders>
              <w:top w:val="single" w:sz="4" w:space="0" w:color="C0C0C0"/>
              <w:left w:val="nil"/>
              <w:bottom w:val="single" w:sz="4" w:space="0" w:color="C0C0C0"/>
              <w:right w:val="single" w:sz="4" w:space="0" w:color="E0E0E0"/>
            </w:tcBorders>
            <w:noWrap/>
            <w:hideMark/>
          </w:tcPr>
          <w:p w14:paraId="39EACAD6" w14:textId="7A26DA15" w:rsidR="00DD039F" w:rsidRPr="0051745E" w:rsidDel="0096313F" w:rsidRDefault="00DD039F" w:rsidP="00213370">
            <w:pPr>
              <w:jc w:val="right"/>
              <w:rPr>
                <w:del w:id="2866" w:author="Lucy Marshall" w:date="2019-06-30T09:03:00Z"/>
                <w:rFonts w:ascii="Arial" w:eastAsia="Times New Roman" w:hAnsi="Arial" w:cs="Arial"/>
                <w:sz w:val="18"/>
                <w:szCs w:val="18"/>
                <w:lang w:eastAsia="en-GB"/>
              </w:rPr>
            </w:pPr>
            <w:del w:id="2867" w:author="Lucy Marshall" w:date="2019-06-30T09:03:00Z">
              <w:r w:rsidRPr="0051745E" w:rsidDel="0096313F">
                <w:rPr>
                  <w:rFonts w:ascii="Arial" w:eastAsia="Times New Roman" w:hAnsi="Arial" w:cs="Arial"/>
                  <w:sz w:val="18"/>
                  <w:szCs w:val="18"/>
                  <w:lang w:eastAsia="en-GB"/>
                </w:rPr>
                <w:delText>-1.55</w:delText>
              </w:r>
            </w:del>
          </w:p>
        </w:tc>
        <w:tc>
          <w:tcPr>
            <w:tcW w:w="1480" w:type="dxa"/>
            <w:tcBorders>
              <w:top w:val="single" w:sz="4" w:space="0" w:color="C0C0C0"/>
              <w:left w:val="nil"/>
              <w:bottom w:val="single" w:sz="4" w:space="0" w:color="C0C0C0"/>
              <w:right w:val="nil"/>
            </w:tcBorders>
            <w:noWrap/>
            <w:hideMark/>
          </w:tcPr>
          <w:p w14:paraId="7F7453DF" w14:textId="0FF61AFE" w:rsidR="00DD039F" w:rsidRPr="0051745E" w:rsidDel="0096313F" w:rsidRDefault="00DD039F" w:rsidP="00213370">
            <w:pPr>
              <w:jc w:val="right"/>
              <w:rPr>
                <w:del w:id="2868" w:author="Lucy Marshall" w:date="2019-06-30T09:03:00Z"/>
                <w:rFonts w:ascii="Arial" w:eastAsia="Times New Roman" w:hAnsi="Arial" w:cs="Arial"/>
                <w:sz w:val="18"/>
                <w:szCs w:val="18"/>
                <w:lang w:eastAsia="en-GB"/>
              </w:rPr>
            </w:pPr>
            <w:del w:id="2869" w:author="Lucy Marshall" w:date="2019-06-30T09:03:00Z">
              <w:r w:rsidRPr="0051745E" w:rsidDel="0096313F">
                <w:rPr>
                  <w:rFonts w:ascii="Arial" w:eastAsia="Times New Roman" w:hAnsi="Arial" w:cs="Arial"/>
                  <w:sz w:val="18"/>
                  <w:szCs w:val="18"/>
                  <w:lang w:eastAsia="en-GB"/>
                </w:rPr>
                <w:delText>-0.13</w:delText>
              </w:r>
            </w:del>
          </w:p>
        </w:tc>
      </w:tr>
      <w:tr w:rsidR="00DD039F" w:rsidRPr="00A44F44" w:rsidDel="0096313F" w14:paraId="5838107C" w14:textId="793A0AD9" w:rsidTr="00213370">
        <w:trPr>
          <w:trHeight w:val="340"/>
          <w:del w:id="2870" w:author="Lucy Marshall" w:date="2019-06-30T09:03:00Z"/>
        </w:trPr>
        <w:tc>
          <w:tcPr>
            <w:tcW w:w="0" w:type="auto"/>
            <w:vMerge/>
            <w:tcBorders>
              <w:top w:val="single" w:sz="4" w:space="0" w:color="C0C0C0"/>
              <w:left w:val="nil"/>
              <w:bottom w:val="nil"/>
              <w:right w:val="nil"/>
            </w:tcBorders>
            <w:vAlign w:val="center"/>
            <w:hideMark/>
          </w:tcPr>
          <w:p w14:paraId="3FB236D4" w14:textId="2665E800" w:rsidR="00DD039F" w:rsidRPr="0051745E" w:rsidDel="0096313F" w:rsidRDefault="00DD039F" w:rsidP="00213370">
            <w:pPr>
              <w:rPr>
                <w:del w:id="287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2EE3849" w14:textId="2E8208D0" w:rsidR="00DD039F" w:rsidRPr="0051745E" w:rsidDel="0096313F" w:rsidRDefault="00DD039F" w:rsidP="00213370">
            <w:pPr>
              <w:rPr>
                <w:del w:id="287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7F2171E" w14:textId="7F87B233" w:rsidR="00DD039F" w:rsidRPr="0051745E" w:rsidDel="0096313F" w:rsidRDefault="00DD039F" w:rsidP="00213370">
            <w:pPr>
              <w:rPr>
                <w:del w:id="2873" w:author="Lucy Marshall" w:date="2019-06-30T09:03:00Z"/>
                <w:rFonts w:ascii="Arial" w:eastAsia="Times New Roman" w:hAnsi="Arial" w:cs="Arial"/>
                <w:sz w:val="18"/>
                <w:szCs w:val="18"/>
                <w:lang w:eastAsia="en-GB"/>
              </w:rPr>
            </w:pPr>
            <w:del w:id="2874"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1D6DC87F" w14:textId="1CB67322" w:rsidR="00DD039F" w:rsidRPr="0051745E" w:rsidDel="0096313F" w:rsidRDefault="00DD039F" w:rsidP="00213370">
            <w:pPr>
              <w:jc w:val="right"/>
              <w:rPr>
                <w:del w:id="2875" w:author="Lucy Marshall" w:date="2019-06-30T09:03:00Z"/>
                <w:rFonts w:ascii="Arial" w:eastAsia="Times New Roman" w:hAnsi="Arial" w:cs="Arial"/>
                <w:sz w:val="18"/>
                <w:szCs w:val="18"/>
                <w:lang w:eastAsia="en-GB"/>
              </w:rPr>
            </w:pPr>
            <w:del w:id="2876" w:author="Lucy Marshall" w:date="2019-06-30T09:03:00Z">
              <w:r w:rsidRPr="0051745E" w:rsidDel="0096313F">
                <w:rPr>
                  <w:rFonts w:ascii="Arial" w:eastAsia="Times New Roman" w:hAnsi="Arial" w:cs="Arial"/>
                  <w:sz w:val="18"/>
                  <w:szCs w:val="18"/>
                  <w:lang w:eastAsia="en-GB"/>
                </w:rPr>
                <w:delText>0.451</w:delText>
              </w:r>
            </w:del>
          </w:p>
        </w:tc>
        <w:tc>
          <w:tcPr>
            <w:tcW w:w="1120" w:type="dxa"/>
            <w:tcBorders>
              <w:top w:val="nil"/>
              <w:left w:val="nil"/>
              <w:bottom w:val="single" w:sz="4" w:space="0" w:color="C0C0C0"/>
              <w:right w:val="single" w:sz="4" w:space="0" w:color="E0E0E0"/>
            </w:tcBorders>
            <w:noWrap/>
            <w:hideMark/>
          </w:tcPr>
          <w:p w14:paraId="17B16783" w14:textId="22342670" w:rsidR="00DD039F" w:rsidRPr="0051745E" w:rsidDel="0096313F" w:rsidRDefault="00DD039F" w:rsidP="00213370">
            <w:pPr>
              <w:jc w:val="right"/>
              <w:rPr>
                <w:del w:id="2877" w:author="Lucy Marshall" w:date="2019-06-30T09:03:00Z"/>
                <w:rFonts w:ascii="Arial" w:eastAsia="Times New Roman" w:hAnsi="Arial" w:cs="Arial"/>
                <w:sz w:val="18"/>
                <w:szCs w:val="18"/>
                <w:lang w:eastAsia="en-GB"/>
              </w:rPr>
            </w:pPr>
            <w:del w:id="2878" w:author="Lucy Marshall" w:date="2019-06-30T09:03:00Z">
              <w:r w:rsidRPr="0051745E" w:rsidDel="0096313F">
                <w:rPr>
                  <w:rFonts w:ascii="Arial" w:eastAsia="Times New Roman" w:hAnsi="Arial" w:cs="Arial"/>
                  <w:sz w:val="18"/>
                  <w:szCs w:val="18"/>
                  <w:lang w:eastAsia="en-GB"/>
                </w:rPr>
                <w:delText>0.287</w:delText>
              </w:r>
            </w:del>
          </w:p>
        </w:tc>
        <w:tc>
          <w:tcPr>
            <w:tcW w:w="1080" w:type="dxa"/>
            <w:tcBorders>
              <w:top w:val="nil"/>
              <w:left w:val="nil"/>
              <w:bottom w:val="single" w:sz="4" w:space="0" w:color="C0C0C0"/>
              <w:right w:val="nil"/>
            </w:tcBorders>
          </w:tcPr>
          <w:p w14:paraId="0BDCC8FC" w14:textId="45B35122" w:rsidR="00DD039F" w:rsidRPr="0051745E" w:rsidDel="0096313F" w:rsidRDefault="00DD039F" w:rsidP="00213370">
            <w:pPr>
              <w:jc w:val="right"/>
              <w:rPr>
                <w:del w:id="287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0172E76" w14:textId="244541AF" w:rsidR="00DD039F" w:rsidRPr="0051745E" w:rsidDel="0096313F" w:rsidRDefault="00DD039F" w:rsidP="00213370">
            <w:pPr>
              <w:jc w:val="right"/>
              <w:rPr>
                <w:del w:id="2880" w:author="Lucy Marshall" w:date="2019-06-30T09:03:00Z"/>
                <w:rFonts w:ascii="Arial" w:eastAsia="Times New Roman" w:hAnsi="Arial" w:cs="Arial"/>
                <w:sz w:val="18"/>
                <w:szCs w:val="18"/>
                <w:lang w:eastAsia="en-GB"/>
              </w:rPr>
            </w:pPr>
            <w:del w:id="288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045E2037" w14:textId="5D38FE4D" w:rsidR="00DD039F" w:rsidRPr="0051745E" w:rsidDel="0096313F" w:rsidRDefault="00DD039F" w:rsidP="00213370">
            <w:pPr>
              <w:jc w:val="right"/>
              <w:rPr>
                <w:del w:id="2882" w:author="Lucy Marshall" w:date="2019-06-30T09:03:00Z"/>
                <w:rFonts w:ascii="Arial" w:eastAsia="Times New Roman" w:hAnsi="Arial" w:cs="Arial"/>
                <w:sz w:val="18"/>
                <w:szCs w:val="18"/>
                <w:lang w:eastAsia="en-GB"/>
              </w:rPr>
            </w:pPr>
            <w:del w:id="2883" w:author="Lucy Marshall" w:date="2019-06-30T09:03:00Z">
              <w:r w:rsidRPr="0051745E" w:rsidDel="0096313F">
                <w:rPr>
                  <w:rFonts w:ascii="Arial" w:eastAsia="Times New Roman" w:hAnsi="Arial" w:cs="Arial"/>
                  <w:sz w:val="18"/>
                  <w:szCs w:val="18"/>
                  <w:lang w:eastAsia="en-GB"/>
                </w:rPr>
                <w:delText>-0.36</w:delText>
              </w:r>
            </w:del>
          </w:p>
        </w:tc>
        <w:tc>
          <w:tcPr>
            <w:tcW w:w="1480" w:type="dxa"/>
            <w:tcBorders>
              <w:top w:val="nil"/>
              <w:left w:val="nil"/>
              <w:bottom w:val="single" w:sz="4" w:space="0" w:color="C0C0C0"/>
              <w:right w:val="nil"/>
            </w:tcBorders>
            <w:noWrap/>
            <w:hideMark/>
          </w:tcPr>
          <w:p w14:paraId="2A068C10" w14:textId="5CF334B6" w:rsidR="00DD039F" w:rsidRPr="0051745E" w:rsidDel="0096313F" w:rsidRDefault="00DD039F" w:rsidP="00213370">
            <w:pPr>
              <w:jc w:val="right"/>
              <w:rPr>
                <w:del w:id="2884" w:author="Lucy Marshall" w:date="2019-06-30T09:03:00Z"/>
                <w:rFonts w:ascii="Arial" w:eastAsia="Times New Roman" w:hAnsi="Arial" w:cs="Arial"/>
                <w:sz w:val="18"/>
                <w:szCs w:val="18"/>
                <w:lang w:eastAsia="en-GB"/>
              </w:rPr>
            </w:pPr>
            <w:del w:id="2885" w:author="Lucy Marshall" w:date="2019-06-30T09:03:00Z">
              <w:r w:rsidRPr="0051745E" w:rsidDel="0096313F">
                <w:rPr>
                  <w:rFonts w:ascii="Arial" w:eastAsia="Times New Roman" w:hAnsi="Arial" w:cs="Arial"/>
                  <w:sz w:val="18"/>
                  <w:szCs w:val="18"/>
                  <w:lang w:eastAsia="en-GB"/>
                </w:rPr>
                <w:delText>1.26</w:delText>
              </w:r>
            </w:del>
          </w:p>
        </w:tc>
      </w:tr>
      <w:tr w:rsidR="00DD039F" w:rsidRPr="00A44F44" w:rsidDel="0096313F" w14:paraId="492B596B" w14:textId="4B71772E" w:rsidTr="00213370">
        <w:trPr>
          <w:trHeight w:val="360"/>
          <w:del w:id="2886" w:author="Lucy Marshall" w:date="2019-06-30T09:03:00Z"/>
        </w:trPr>
        <w:tc>
          <w:tcPr>
            <w:tcW w:w="0" w:type="auto"/>
            <w:vMerge/>
            <w:tcBorders>
              <w:top w:val="single" w:sz="4" w:space="0" w:color="C0C0C0"/>
              <w:left w:val="nil"/>
              <w:bottom w:val="nil"/>
              <w:right w:val="nil"/>
            </w:tcBorders>
            <w:vAlign w:val="center"/>
            <w:hideMark/>
          </w:tcPr>
          <w:p w14:paraId="79DD5A9B" w14:textId="42BF13C7" w:rsidR="00DD039F" w:rsidRPr="0051745E" w:rsidDel="0096313F" w:rsidRDefault="00DD039F" w:rsidP="00213370">
            <w:pPr>
              <w:rPr>
                <w:del w:id="288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BE9EC49" w14:textId="37669754" w:rsidR="00DD039F" w:rsidRPr="0051745E" w:rsidDel="0096313F" w:rsidRDefault="00DD039F" w:rsidP="00213370">
            <w:pPr>
              <w:rPr>
                <w:del w:id="288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81A8FA7" w14:textId="1FC35673" w:rsidR="00DD039F" w:rsidRPr="0051745E" w:rsidDel="0096313F" w:rsidRDefault="00DD039F" w:rsidP="00213370">
            <w:pPr>
              <w:rPr>
                <w:del w:id="2889" w:author="Lucy Marshall" w:date="2019-06-30T09:03:00Z"/>
                <w:rFonts w:ascii="Arial" w:eastAsia="Times New Roman" w:hAnsi="Arial" w:cs="Arial"/>
                <w:sz w:val="18"/>
                <w:szCs w:val="18"/>
                <w:lang w:eastAsia="en-GB"/>
              </w:rPr>
            </w:pPr>
            <w:del w:id="2890"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4E05B90F" w14:textId="63203021" w:rsidR="00DD039F" w:rsidRPr="0051745E" w:rsidDel="0096313F" w:rsidRDefault="00DD039F" w:rsidP="00213370">
            <w:pPr>
              <w:jc w:val="right"/>
              <w:rPr>
                <w:del w:id="2891" w:author="Lucy Marshall" w:date="2019-06-30T09:03:00Z"/>
                <w:rFonts w:ascii="Arial" w:eastAsia="Times New Roman" w:hAnsi="Arial" w:cs="Arial"/>
                <w:sz w:val="18"/>
                <w:szCs w:val="18"/>
                <w:lang w:eastAsia="en-GB"/>
              </w:rPr>
            </w:pPr>
            <w:del w:id="2892" w:author="Lucy Marshall" w:date="2019-06-30T09:03:00Z">
              <w:r w:rsidRPr="0051745E" w:rsidDel="0096313F">
                <w:rPr>
                  <w:rFonts w:ascii="Arial" w:eastAsia="Times New Roman" w:hAnsi="Arial" w:cs="Arial"/>
                  <w:sz w:val="18"/>
                  <w:szCs w:val="18"/>
                  <w:lang w:eastAsia="en-GB"/>
                </w:rPr>
                <w:delText>-.920</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4C99418D" w14:textId="01D06843" w:rsidR="00DD039F" w:rsidRPr="0051745E" w:rsidDel="0096313F" w:rsidRDefault="00DD039F" w:rsidP="00213370">
            <w:pPr>
              <w:jc w:val="right"/>
              <w:rPr>
                <w:del w:id="2893" w:author="Lucy Marshall" w:date="2019-06-30T09:03:00Z"/>
                <w:rFonts w:ascii="Arial" w:eastAsia="Times New Roman" w:hAnsi="Arial" w:cs="Arial"/>
                <w:sz w:val="18"/>
                <w:szCs w:val="18"/>
                <w:lang w:eastAsia="en-GB"/>
              </w:rPr>
            </w:pPr>
            <w:del w:id="2894" w:author="Lucy Marshall" w:date="2019-06-30T09:03:00Z">
              <w:r w:rsidRPr="0051745E" w:rsidDel="0096313F">
                <w:rPr>
                  <w:rFonts w:ascii="Arial" w:eastAsia="Times New Roman" w:hAnsi="Arial" w:cs="Arial"/>
                  <w:sz w:val="18"/>
                  <w:szCs w:val="18"/>
                  <w:lang w:eastAsia="en-GB"/>
                </w:rPr>
                <w:delText>0.264</w:delText>
              </w:r>
            </w:del>
          </w:p>
        </w:tc>
        <w:tc>
          <w:tcPr>
            <w:tcW w:w="1080" w:type="dxa"/>
            <w:tcBorders>
              <w:top w:val="nil"/>
              <w:left w:val="nil"/>
              <w:bottom w:val="single" w:sz="4" w:space="0" w:color="C0C0C0"/>
              <w:right w:val="nil"/>
            </w:tcBorders>
          </w:tcPr>
          <w:p w14:paraId="2E74948B" w14:textId="333C8465" w:rsidR="00DD039F" w:rsidRPr="0051745E" w:rsidDel="0096313F" w:rsidRDefault="00DD039F" w:rsidP="00213370">
            <w:pPr>
              <w:jc w:val="right"/>
              <w:rPr>
                <w:del w:id="289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9735590" w14:textId="7BDA260C" w:rsidR="00DD039F" w:rsidRPr="0051745E" w:rsidDel="0096313F" w:rsidRDefault="00DD039F" w:rsidP="00213370">
            <w:pPr>
              <w:jc w:val="right"/>
              <w:rPr>
                <w:del w:id="2896" w:author="Lucy Marshall" w:date="2019-06-30T09:03:00Z"/>
                <w:rFonts w:ascii="Arial" w:eastAsia="Times New Roman" w:hAnsi="Arial" w:cs="Arial"/>
                <w:sz w:val="18"/>
                <w:szCs w:val="18"/>
                <w:lang w:eastAsia="en-GB"/>
              </w:rPr>
            </w:pPr>
            <w:del w:id="2897" w:author="Lucy Marshall" w:date="2019-06-30T09:03:00Z">
              <w:r w:rsidRPr="0051745E" w:rsidDel="0096313F">
                <w:rPr>
                  <w:rFonts w:ascii="Arial" w:eastAsia="Times New Roman" w:hAnsi="Arial" w:cs="Arial"/>
                  <w:sz w:val="18"/>
                  <w:szCs w:val="18"/>
                  <w:lang w:eastAsia="en-GB"/>
                </w:rPr>
                <w:delText>0.006</w:delText>
              </w:r>
            </w:del>
          </w:p>
        </w:tc>
        <w:tc>
          <w:tcPr>
            <w:tcW w:w="1480" w:type="dxa"/>
            <w:tcBorders>
              <w:top w:val="nil"/>
              <w:left w:val="nil"/>
              <w:bottom w:val="single" w:sz="4" w:space="0" w:color="C0C0C0"/>
              <w:right w:val="single" w:sz="4" w:space="0" w:color="E0E0E0"/>
            </w:tcBorders>
            <w:noWrap/>
            <w:hideMark/>
          </w:tcPr>
          <w:p w14:paraId="68A65093" w14:textId="49B5A5C0" w:rsidR="00DD039F" w:rsidRPr="0051745E" w:rsidDel="0096313F" w:rsidRDefault="00DD039F" w:rsidP="00213370">
            <w:pPr>
              <w:jc w:val="right"/>
              <w:rPr>
                <w:del w:id="2898" w:author="Lucy Marshall" w:date="2019-06-30T09:03:00Z"/>
                <w:rFonts w:ascii="Arial" w:eastAsia="Times New Roman" w:hAnsi="Arial" w:cs="Arial"/>
                <w:sz w:val="18"/>
                <w:szCs w:val="18"/>
                <w:lang w:eastAsia="en-GB"/>
              </w:rPr>
            </w:pPr>
            <w:del w:id="2899" w:author="Lucy Marshall" w:date="2019-06-30T09:03:00Z">
              <w:r w:rsidRPr="0051745E" w:rsidDel="0096313F">
                <w:rPr>
                  <w:rFonts w:ascii="Arial" w:eastAsia="Times New Roman" w:hAnsi="Arial" w:cs="Arial"/>
                  <w:sz w:val="18"/>
                  <w:szCs w:val="18"/>
                  <w:lang w:eastAsia="en-GB"/>
                </w:rPr>
                <w:delText>-1.67</w:delText>
              </w:r>
            </w:del>
          </w:p>
        </w:tc>
        <w:tc>
          <w:tcPr>
            <w:tcW w:w="1480" w:type="dxa"/>
            <w:tcBorders>
              <w:top w:val="nil"/>
              <w:left w:val="nil"/>
              <w:bottom w:val="single" w:sz="4" w:space="0" w:color="C0C0C0"/>
              <w:right w:val="nil"/>
            </w:tcBorders>
            <w:noWrap/>
            <w:hideMark/>
          </w:tcPr>
          <w:p w14:paraId="4F6DFA62" w14:textId="3B65CCE0" w:rsidR="00DD039F" w:rsidRPr="0051745E" w:rsidDel="0096313F" w:rsidRDefault="00DD039F" w:rsidP="00213370">
            <w:pPr>
              <w:jc w:val="right"/>
              <w:rPr>
                <w:del w:id="2900" w:author="Lucy Marshall" w:date="2019-06-30T09:03:00Z"/>
                <w:rFonts w:ascii="Arial" w:eastAsia="Times New Roman" w:hAnsi="Arial" w:cs="Arial"/>
                <w:sz w:val="18"/>
                <w:szCs w:val="18"/>
                <w:lang w:eastAsia="en-GB"/>
              </w:rPr>
            </w:pPr>
            <w:del w:id="2901" w:author="Lucy Marshall" w:date="2019-06-30T09:03:00Z">
              <w:r w:rsidRPr="0051745E" w:rsidDel="0096313F">
                <w:rPr>
                  <w:rFonts w:ascii="Arial" w:eastAsia="Times New Roman" w:hAnsi="Arial" w:cs="Arial"/>
                  <w:sz w:val="18"/>
                  <w:szCs w:val="18"/>
                  <w:lang w:eastAsia="en-GB"/>
                </w:rPr>
                <w:delText>-0.17</w:delText>
              </w:r>
            </w:del>
          </w:p>
        </w:tc>
      </w:tr>
      <w:tr w:rsidR="00DD039F" w:rsidRPr="00A44F44" w:rsidDel="0096313F" w14:paraId="76E5AC17" w14:textId="26E2739E" w:rsidTr="00213370">
        <w:trPr>
          <w:trHeight w:val="340"/>
          <w:del w:id="2902" w:author="Lucy Marshall" w:date="2019-06-30T09:03:00Z"/>
        </w:trPr>
        <w:tc>
          <w:tcPr>
            <w:tcW w:w="0" w:type="auto"/>
            <w:vMerge/>
            <w:tcBorders>
              <w:top w:val="single" w:sz="4" w:space="0" w:color="C0C0C0"/>
              <w:left w:val="nil"/>
              <w:bottom w:val="nil"/>
              <w:right w:val="nil"/>
            </w:tcBorders>
            <w:vAlign w:val="center"/>
            <w:hideMark/>
          </w:tcPr>
          <w:p w14:paraId="1F123337" w14:textId="5AF5F654" w:rsidR="00DD039F" w:rsidRPr="0051745E" w:rsidDel="0096313F" w:rsidRDefault="00DD039F" w:rsidP="00213370">
            <w:pPr>
              <w:rPr>
                <w:del w:id="290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8439A8D" w14:textId="28F7CD75" w:rsidR="00DD039F" w:rsidRPr="0051745E" w:rsidDel="0096313F" w:rsidRDefault="00DD039F" w:rsidP="00213370">
            <w:pPr>
              <w:rPr>
                <w:del w:id="2904" w:author="Lucy Marshall" w:date="2019-06-30T09:03:00Z"/>
                <w:rFonts w:ascii="Arial" w:eastAsia="Times New Roman" w:hAnsi="Arial" w:cs="Arial"/>
                <w:sz w:val="18"/>
                <w:szCs w:val="18"/>
                <w:lang w:eastAsia="en-GB"/>
              </w:rPr>
            </w:pPr>
          </w:p>
        </w:tc>
        <w:tc>
          <w:tcPr>
            <w:tcW w:w="1740" w:type="dxa"/>
            <w:shd w:val="clear" w:color="auto" w:fill="E0E0E0"/>
            <w:hideMark/>
          </w:tcPr>
          <w:p w14:paraId="748CD754" w14:textId="0556CAA4" w:rsidR="00DD039F" w:rsidRPr="0051745E" w:rsidDel="0096313F" w:rsidRDefault="00DD039F" w:rsidP="00213370">
            <w:pPr>
              <w:rPr>
                <w:del w:id="2905" w:author="Lucy Marshall" w:date="2019-06-30T09:03:00Z"/>
                <w:rFonts w:ascii="Arial" w:eastAsia="Times New Roman" w:hAnsi="Arial" w:cs="Arial"/>
                <w:sz w:val="18"/>
                <w:szCs w:val="18"/>
                <w:lang w:eastAsia="en-GB"/>
              </w:rPr>
            </w:pPr>
            <w:del w:id="2906"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5A2DB5FD" w14:textId="78004B8F" w:rsidR="00DD039F" w:rsidRPr="0051745E" w:rsidDel="0096313F" w:rsidRDefault="00DD039F" w:rsidP="00213370">
            <w:pPr>
              <w:jc w:val="right"/>
              <w:rPr>
                <w:del w:id="2907" w:author="Lucy Marshall" w:date="2019-06-30T09:03:00Z"/>
                <w:rFonts w:ascii="Arial" w:eastAsia="Times New Roman" w:hAnsi="Arial" w:cs="Arial"/>
                <w:sz w:val="18"/>
                <w:szCs w:val="18"/>
                <w:lang w:eastAsia="en-GB"/>
              </w:rPr>
            </w:pPr>
            <w:del w:id="2908" w:author="Lucy Marshall" w:date="2019-06-30T09:03:00Z">
              <w:r w:rsidRPr="0051745E" w:rsidDel="0096313F">
                <w:rPr>
                  <w:rFonts w:ascii="Arial" w:eastAsia="Times New Roman" w:hAnsi="Arial" w:cs="Arial"/>
                  <w:sz w:val="18"/>
                  <w:szCs w:val="18"/>
                  <w:lang w:eastAsia="en-GB"/>
                </w:rPr>
                <w:delText>-0.082</w:delText>
              </w:r>
            </w:del>
          </w:p>
        </w:tc>
        <w:tc>
          <w:tcPr>
            <w:tcW w:w="1120" w:type="dxa"/>
            <w:tcBorders>
              <w:top w:val="nil"/>
              <w:left w:val="nil"/>
              <w:bottom w:val="nil"/>
              <w:right w:val="single" w:sz="4" w:space="0" w:color="E0E0E0"/>
            </w:tcBorders>
            <w:noWrap/>
            <w:hideMark/>
          </w:tcPr>
          <w:p w14:paraId="26AB8A25" w14:textId="7800FD39" w:rsidR="00DD039F" w:rsidRPr="0051745E" w:rsidDel="0096313F" w:rsidRDefault="00DD039F" w:rsidP="00213370">
            <w:pPr>
              <w:jc w:val="right"/>
              <w:rPr>
                <w:del w:id="2909" w:author="Lucy Marshall" w:date="2019-06-30T09:03:00Z"/>
                <w:rFonts w:ascii="Arial" w:eastAsia="Times New Roman" w:hAnsi="Arial" w:cs="Arial"/>
                <w:sz w:val="18"/>
                <w:szCs w:val="18"/>
                <w:lang w:eastAsia="en-GB"/>
              </w:rPr>
            </w:pPr>
            <w:del w:id="2910" w:author="Lucy Marshall" w:date="2019-06-30T09:03:00Z">
              <w:r w:rsidRPr="0051745E" w:rsidDel="0096313F">
                <w:rPr>
                  <w:rFonts w:ascii="Arial" w:eastAsia="Times New Roman" w:hAnsi="Arial" w:cs="Arial"/>
                  <w:sz w:val="18"/>
                  <w:szCs w:val="18"/>
                  <w:lang w:eastAsia="en-GB"/>
                </w:rPr>
                <w:delText>0.267</w:delText>
              </w:r>
            </w:del>
          </w:p>
        </w:tc>
        <w:tc>
          <w:tcPr>
            <w:tcW w:w="1080" w:type="dxa"/>
          </w:tcPr>
          <w:p w14:paraId="1DDF821D" w14:textId="58FF5E8E" w:rsidR="00DD039F" w:rsidRPr="0051745E" w:rsidDel="0096313F" w:rsidRDefault="00DD039F" w:rsidP="00213370">
            <w:pPr>
              <w:jc w:val="right"/>
              <w:rPr>
                <w:del w:id="2911"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28F4FC1" w14:textId="127270B8" w:rsidR="00DD039F" w:rsidRPr="0051745E" w:rsidDel="0096313F" w:rsidRDefault="00DD039F" w:rsidP="00213370">
            <w:pPr>
              <w:jc w:val="right"/>
              <w:rPr>
                <w:del w:id="2912" w:author="Lucy Marshall" w:date="2019-06-30T09:03:00Z"/>
                <w:rFonts w:ascii="Arial" w:eastAsia="Times New Roman" w:hAnsi="Arial" w:cs="Arial"/>
                <w:sz w:val="18"/>
                <w:szCs w:val="18"/>
                <w:lang w:eastAsia="en-GB"/>
              </w:rPr>
            </w:pPr>
            <w:del w:id="291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6EF361F2" w14:textId="7FAD8B29" w:rsidR="00DD039F" w:rsidRPr="0051745E" w:rsidDel="0096313F" w:rsidRDefault="00DD039F" w:rsidP="00213370">
            <w:pPr>
              <w:jc w:val="right"/>
              <w:rPr>
                <w:del w:id="2914" w:author="Lucy Marshall" w:date="2019-06-30T09:03:00Z"/>
                <w:rFonts w:ascii="Arial" w:eastAsia="Times New Roman" w:hAnsi="Arial" w:cs="Arial"/>
                <w:sz w:val="18"/>
                <w:szCs w:val="18"/>
                <w:lang w:eastAsia="en-GB"/>
              </w:rPr>
            </w:pPr>
            <w:del w:id="2915" w:author="Lucy Marshall" w:date="2019-06-30T09:03:00Z">
              <w:r w:rsidRPr="0051745E" w:rsidDel="0096313F">
                <w:rPr>
                  <w:rFonts w:ascii="Arial" w:eastAsia="Times New Roman" w:hAnsi="Arial" w:cs="Arial"/>
                  <w:sz w:val="18"/>
                  <w:szCs w:val="18"/>
                  <w:lang w:eastAsia="en-GB"/>
                </w:rPr>
                <w:delText>-0.84</w:delText>
              </w:r>
            </w:del>
          </w:p>
        </w:tc>
        <w:tc>
          <w:tcPr>
            <w:tcW w:w="1480" w:type="dxa"/>
            <w:noWrap/>
            <w:hideMark/>
          </w:tcPr>
          <w:p w14:paraId="0A018205" w14:textId="59B243DE" w:rsidR="00DD039F" w:rsidRPr="0051745E" w:rsidDel="0096313F" w:rsidRDefault="00DD039F" w:rsidP="00213370">
            <w:pPr>
              <w:jc w:val="right"/>
              <w:rPr>
                <w:del w:id="2916" w:author="Lucy Marshall" w:date="2019-06-30T09:03:00Z"/>
                <w:rFonts w:ascii="Arial" w:eastAsia="Times New Roman" w:hAnsi="Arial" w:cs="Arial"/>
                <w:sz w:val="18"/>
                <w:szCs w:val="18"/>
                <w:lang w:eastAsia="en-GB"/>
              </w:rPr>
            </w:pPr>
            <w:del w:id="2917" w:author="Lucy Marshall" w:date="2019-06-30T09:03:00Z">
              <w:r w:rsidRPr="0051745E" w:rsidDel="0096313F">
                <w:rPr>
                  <w:rFonts w:ascii="Arial" w:eastAsia="Times New Roman" w:hAnsi="Arial" w:cs="Arial"/>
                  <w:sz w:val="18"/>
                  <w:szCs w:val="18"/>
                  <w:lang w:eastAsia="en-GB"/>
                </w:rPr>
                <w:delText>0.67</w:delText>
              </w:r>
            </w:del>
          </w:p>
        </w:tc>
      </w:tr>
      <w:tr w:rsidR="00DD039F" w:rsidRPr="00A44F44" w:rsidDel="0096313F" w14:paraId="66AE1B4C" w14:textId="38EB740B" w:rsidTr="00213370">
        <w:trPr>
          <w:trHeight w:val="360"/>
          <w:del w:id="2918"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6407E9FC" w14:textId="62C2BDC0" w:rsidR="00DD039F" w:rsidRPr="0051745E" w:rsidDel="0096313F" w:rsidRDefault="00DD039F" w:rsidP="00213370">
            <w:pPr>
              <w:jc w:val="center"/>
              <w:rPr>
                <w:del w:id="2919" w:author="Lucy Marshall" w:date="2019-06-30T09:03:00Z"/>
                <w:rFonts w:ascii="Arial" w:eastAsia="Times New Roman" w:hAnsi="Arial" w:cs="Arial"/>
                <w:sz w:val="18"/>
                <w:szCs w:val="18"/>
                <w:lang w:eastAsia="en-GB"/>
              </w:rPr>
            </w:pPr>
            <w:del w:id="2920" w:author="Lucy Marshall" w:date="2019-06-30T09:03:00Z">
              <w:r w:rsidRPr="0051745E" w:rsidDel="0096313F">
                <w:rPr>
                  <w:rFonts w:ascii="Arial" w:eastAsia="Times New Roman" w:hAnsi="Arial" w:cs="Arial"/>
                  <w:sz w:val="18"/>
                  <w:szCs w:val="18"/>
                  <w:lang w:eastAsia="en-GB"/>
                </w:rPr>
                <w:delText>Fish to fish off show</w:delText>
              </w:r>
            </w:del>
          </w:p>
        </w:tc>
        <w:tc>
          <w:tcPr>
            <w:tcW w:w="1740" w:type="dxa"/>
            <w:vMerge w:val="restart"/>
            <w:tcBorders>
              <w:top w:val="single" w:sz="4" w:space="0" w:color="C0C0C0"/>
              <w:left w:val="nil"/>
              <w:bottom w:val="nil"/>
              <w:right w:val="nil"/>
            </w:tcBorders>
            <w:shd w:val="clear" w:color="auto" w:fill="E0E0E0"/>
            <w:hideMark/>
          </w:tcPr>
          <w:p w14:paraId="1EA85DAA" w14:textId="7CE67C85" w:rsidR="00DD039F" w:rsidRPr="0051745E" w:rsidDel="0096313F" w:rsidRDefault="00DD039F" w:rsidP="00213370">
            <w:pPr>
              <w:rPr>
                <w:del w:id="2921" w:author="Lucy Marshall" w:date="2019-06-30T09:03:00Z"/>
                <w:rFonts w:ascii="Arial" w:eastAsia="Times New Roman" w:hAnsi="Arial" w:cs="Arial"/>
                <w:sz w:val="18"/>
                <w:szCs w:val="18"/>
                <w:lang w:eastAsia="en-GB"/>
              </w:rPr>
            </w:pPr>
            <w:del w:id="2922"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3C1DF290" w14:textId="18504DAB" w:rsidR="00DD039F" w:rsidRPr="0051745E" w:rsidDel="0096313F" w:rsidRDefault="00DD039F" w:rsidP="00213370">
            <w:pPr>
              <w:rPr>
                <w:del w:id="2923" w:author="Lucy Marshall" w:date="2019-06-30T09:03:00Z"/>
                <w:rFonts w:ascii="Arial" w:eastAsia="Times New Roman" w:hAnsi="Arial" w:cs="Arial"/>
                <w:sz w:val="18"/>
                <w:szCs w:val="18"/>
                <w:lang w:eastAsia="en-GB"/>
              </w:rPr>
            </w:pPr>
            <w:del w:id="2924"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63EF53CE" w14:textId="22684308" w:rsidR="00DD039F" w:rsidRPr="0051745E" w:rsidDel="0096313F" w:rsidRDefault="00DD039F" w:rsidP="00213370">
            <w:pPr>
              <w:jc w:val="right"/>
              <w:rPr>
                <w:del w:id="2925" w:author="Lucy Marshall" w:date="2019-06-30T09:03:00Z"/>
                <w:rFonts w:ascii="Arial" w:eastAsia="Times New Roman" w:hAnsi="Arial" w:cs="Arial"/>
                <w:sz w:val="18"/>
                <w:szCs w:val="18"/>
                <w:lang w:eastAsia="en-GB"/>
              </w:rPr>
            </w:pPr>
            <w:del w:id="2926" w:author="Lucy Marshall" w:date="2019-06-30T09:03:00Z">
              <w:r w:rsidRPr="0051745E" w:rsidDel="0096313F">
                <w:rPr>
                  <w:rFonts w:ascii="Arial" w:eastAsia="Times New Roman" w:hAnsi="Arial" w:cs="Arial"/>
                  <w:sz w:val="18"/>
                  <w:szCs w:val="18"/>
                  <w:lang w:eastAsia="en-GB"/>
                </w:rPr>
                <w:delText>-1.212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6F6EE957" w14:textId="7B491721" w:rsidR="00DD039F" w:rsidRPr="0051745E" w:rsidDel="0096313F" w:rsidRDefault="00DD039F" w:rsidP="00213370">
            <w:pPr>
              <w:jc w:val="right"/>
              <w:rPr>
                <w:del w:id="2927" w:author="Lucy Marshall" w:date="2019-06-30T09:03:00Z"/>
                <w:rFonts w:ascii="Arial" w:eastAsia="Times New Roman" w:hAnsi="Arial" w:cs="Arial"/>
                <w:sz w:val="18"/>
                <w:szCs w:val="18"/>
                <w:lang w:eastAsia="en-GB"/>
              </w:rPr>
            </w:pPr>
            <w:del w:id="2928" w:author="Lucy Marshall" w:date="2019-06-30T09:03:00Z">
              <w:r w:rsidRPr="0051745E" w:rsidDel="0096313F">
                <w:rPr>
                  <w:rFonts w:ascii="Arial" w:eastAsia="Times New Roman" w:hAnsi="Arial" w:cs="Arial"/>
                  <w:sz w:val="18"/>
                  <w:szCs w:val="18"/>
                  <w:lang w:eastAsia="en-GB"/>
                </w:rPr>
                <w:delText>0.246</w:delText>
              </w:r>
            </w:del>
          </w:p>
        </w:tc>
        <w:tc>
          <w:tcPr>
            <w:tcW w:w="1080" w:type="dxa"/>
            <w:tcBorders>
              <w:top w:val="single" w:sz="4" w:space="0" w:color="C0C0C0"/>
              <w:left w:val="nil"/>
              <w:bottom w:val="single" w:sz="4" w:space="0" w:color="C0C0C0"/>
              <w:right w:val="nil"/>
            </w:tcBorders>
          </w:tcPr>
          <w:p w14:paraId="0CFA90D7" w14:textId="3E0950A3" w:rsidR="00DD039F" w:rsidRPr="0051745E" w:rsidDel="0096313F" w:rsidRDefault="00DD039F" w:rsidP="00213370">
            <w:pPr>
              <w:jc w:val="right"/>
              <w:rPr>
                <w:del w:id="2929"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039340AE" w14:textId="46583C30" w:rsidR="00DD039F" w:rsidRPr="0051745E" w:rsidDel="0096313F" w:rsidRDefault="00DD039F" w:rsidP="00213370">
            <w:pPr>
              <w:jc w:val="right"/>
              <w:rPr>
                <w:del w:id="2930" w:author="Lucy Marshall" w:date="2019-06-30T09:03:00Z"/>
                <w:rFonts w:ascii="Arial" w:eastAsia="Times New Roman" w:hAnsi="Arial" w:cs="Arial"/>
                <w:sz w:val="18"/>
                <w:szCs w:val="18"/>
                <w:lang w:eastAsia="en-GB"/>
              </w:rPr>
            </w:pPr>
            <w:del w:id="2931"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43250C02" w14:textId="0ECE0DE2" w:rsidR="00DD039F" w:rsidRPr="0051745E" w:rsidDel="0096313F" w:rsidRDefault="00DD039F" w:rsidP="00213370">
            <w:pPr>
              <w:jc w:val="right"/>
              <w:rPr>
                <w:del w:id="2932" w:author="Lucy Marshall" w:date="2019-06-30T09:03:00Z"/>
                <w:rFonts w:ascii="Arial" w:eastAsia="Times New Roman" w:hAnsi="Arial" w:cs="Arial"/>
                <w:sz w:val="18"/>
                <w:szCs w:val="18"/>
                <w:lang w:eastAsia="en-GB"/>
              </w:rPr>
            </w:pPr>
            <w:del w:id="2933" w:author="Lucy Marshall" w:date="2019-06-30T09:03:00Z">
              <w:r w:rsidRPr="0051745E" w:rsidDel="0096313F">
                <w:rPr>
                  <w:rFonts w:ascii="Arial" w:eastAsia="Times New Roman" w:hAnsi="Arial" w:cs="Arial"/>
                  <w:sz w:val="18"/>
                  <w:szCs w:val="18"/>
                  <w:lang w:eastAsia="en-GB"/>
                </w:rPr>
                <w:delText>-1.91</w:delText>
              </w:r>
            </w:del>
          </w:p>
        </w:tc>
        <w:tc>
          <w:tcPr>
            <w:tcW w:w="1480" w:type="dxa"/>
            <w:tcBorders>
              <w:top w:val="single" w:sz="4" w:space="0" w:color="C0C0C0"/>
              <w:left w:val="nil"/>
              <w:bottom w:val="single" w:sz="4" w:space="0" w:color="C0C0C0"/>
              <w:right w:val="nil"/>
            </w:tcBorders>
            <w:noWrap/>
            <w:hideMark/>
          </w:tcPr>
          <w:p w14:paraId="7F4A766C" w14:textId="56092C0B" w:rsidR="00DD039F" w:rsidRPr="0051745E" w:rsidDel="0096313F" w:rsidRDefault="00DD039F" w:rsidP="00213370">
            <w:pPr>
              <w:jc w:val="right"/>
              <w:rPr>
                <w:del w:id="2934" w:author="Lucy Marshall" w:date="2019-06-30T09:03:00Z"/>
                <w:rFonts w:ascii="Arial" w:eastAsia="Times New Roman" w:hAnsi="Arial" w:cs="Arial"/>
                <w:sz w:val="18"/>
                <w:szCs w:val="18"/>
                <w:lang w:eastAsia="en-GB"/>
              </w:rPr>
            </w:pPr>
            <w:del w:id="2935" w:author="Lucy Marshall" w:date="2019-06-30T09:03:00Z">
              <w:r w:rsidRPr="0051745E" w:rsidDel="0096313F">
                <w:rPr>
                  <w:rFonts w:ascii="Arial" w:eastAsia="Times New Roman" w:hAnsi="Arial" w:cs="Arial"/>
                  <w:sz w:val="18"/>
                  <w:szCs w:val="18"/>
                  <w:lang w:eastAsia="en-GB"/>
                </w:rPr>
                <w:delText>-0.51</w:delText>
              </w:r>
            </w:del>
          </w:p>
        </w:tc>
      </w:tr>
      <w:tr w:rsidR="00DD039F" w:rsidRPr="00A44F44" w:rsidDel="0096313F" w14:paraId="0F636FEA" w14:textId="384A0CA2" w:rsidTr="00213370">
        <w:trPr>
          <w:trHeight w:val="340"/>
          <w:del w:id="2936" w:author="Lucy Marshall" w:date="2019-06-30T09:03:00Z"/>
        </w:trPr>
        <w:tc>
          <w:tcPr>
            <w:tcW w:w="0" w:type="auto"/>
            <w:vMerge/>
            <w:tcBorders>
              <w:top w:val="single" w:sz="4" w:space="0" w:color="C0C0C0"/>
              <w:left w:val="nil"/>
              <w:bottom w:val="nil"/>
              <w:right w:val="nil"/>
            </w:tcBorders>
            <w:vAlign w:val="center"/>
            <w:hideMark/>
          </w:tcPr>
          <w:p w14:paraId="405A1B6F" w14:textId="3BCF9FDD" w:rsidR="00DD039F" w:rsidRPr="0051745E" w:rsidDel="0096313F" w:rsidRDefault="00DD039F" w:rsidP="00213370">
            <w:pPr>
              <w:rPr>
                <w:del w:id="293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BDB4F95" w14:textId="2734C145" w:rsidR="00DD039F" w:rsidRPr="0051745E" w:rsidDel="0096313F" w:rsidRDefault="00DD039F" w:rsidP="00213370">
            <w:pPr>
              <w:rPr>
                <w:del w:id="293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0788F44E" w14:textId="163793DB" w:rsidR="00DD039F" w:rsidRPr="0051745E" w:rsidDel="0096313F" w:rsidRDefault="00DD039F" w:rsidP="00213370">
            <w:pPr>
              <w:rPr>
                <w:del w:id="2939" w:author="Lucy Marshall" w:date="2019-06-30T09:03:00Z"/>
                <w:rFonts w:ascii="Arial" w:eastAsia="Times New Roman" w:hAnsi="Arial" w:cs="Arial"/>
                <w:sz w:val="18"/>
                <w:szCs w:val="18"/>
                <w:lang w:eastAsia="en-GB"/>
              </w:rPr>
            </w:pPr>
            <w:del w:id="2940"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2C10FA67" w14:textId="631A1FF5" w:rsidR="00DD039F" w:rsidRPr="0051745E" w:rsidDel="0096313F" w:rsidRDefault="00DD039F" w:rsidP="00213370">
            <w:pPr>
              <w:jc w:val="right"/>
              <w:rPr>
                <w:del w:id="2941" w:author="Lucy Marshall" w:date="2019-06-30T09:03:00Z"/>
                <w:rFonts w:ascii="Arial" w:eastAsia="Times New Roman" w:hAnsi="Arial" w:cs="Arial"/>
                <w:sz w:val="18"/>
                <w:szCs w:val="18"/>
                <w:lang w:eastAsia="en-GB"/>
              </w:rPr>
            </w:pPr>
            <w:del w:id="2942" w:author="Lucy Marshall" w:date="2019-06-30T09:03:00Z">
              <w:r w:rsidRPr="0051745E" w:rsidDel="0096313F">
                <w:rPr>
                  <w:rFonts w:ascii="Arial" w:eastAsia="Times New Roman" w:hAnsi="Arial" w:cs="Arial"/>
                  <w:sz w:val="18"/>
                  <w:szCs w:val="18"/>
                  <w:lang w:eastAsia="en-GB"/>
                </w:rPr>
                <w:delText>-0.070</w:delText>
              </w:r>
            </w:del>
          </w:p>
        </w:tc>
        <w:tc>
          <w:tcPr>
            <w:tcW w:w="1120" w:type="dxa"/>
            <w:tcBorders>
              <w:top w:val="nil"/>
              <w:left w:val="nil"/>
              <w:bottom w:val="single" w:sz="4" w:space="0" w:color="C0C0C0"/>
              <w:right w:val="single" w:sz="4" w:space="0" w:color="E0E0E0"/>
            </w:tcBorders>
            <w:noWrap/>
            <w:hideMark/>
          </w:tcPr>
          <w:p w14:paraId="2262FF63" w14:textId="1207CABA" w:rsidR="00DD039F" w:rsidRPr="0051745E" w:rsidDel="0096313F" w:rsidRDefault="00DD039F" w:rsidP="00213370">
            <w:pPr>
              <w:jc w:val="right"/>
              <w:rPr>
                <w:del w:id="2943" w:author="Lucy Marshall" w:date="2019-06-30T09:03:00Z"/>
                <w:rFonts w:ascii="Arial" w:eastAsia="Times New Roman" w:hAnsi="Arial" w:cs="Arial"/>
                <w:sz w:val="18"/>
                <w:szCs w:val="18"/>
                <w:lang w:eastAsia="en-GB"/>
              </w:rPr>
            </w:pPr>
            <w:del w:id="2944" w:author="Lucy Marshall" w:date="2019-06-30T09:03:00Z">
              <w:r w:rsidRPr="0051745E" w:rsidDel="0096313F">
                <w:rPr>
                  <w:rFonts w:ascii="Arial" w:eastAsia="Times New Roman" w:hAnsi="Arial" w:cs="Arial"/>
                  <w:sz w:val="18"/>
                  <w:szCs w:val="18"/>
                  <w:lang w:eastAsia="en-GB"/>
                </w:rPr>
                <w:delText>0.219</w:delText>
              </w:r>
            </w:del>
          </w:p>
        </w:tc>
        <w:tc>
          <w:tcPr>
            <w:tcW w:w="1080" w:type="dxa"/>
            <w:tcBorders>
              <w:top w:val="nil"/>
              <w:left w:val="nil"/>
              <w:bottom w:val="single" w:sz="4" w:space="0" w:color="C0C0C0"/>
              <w:right w:val="nil"/>
            </w:tcBorders>
          </w:tcPr>
          <w:p w14:paraId="4AEC34C2" w14:textId="4FF90F1F" w:rsidR="00DD039F" w:rsidRPr="0051745E" w:rsidDel="0096313F" w:rsidRDefault="00DD039F" w:rsidP="00213370">
            <w:pPr>
              <w:jc w:val="right"/>
              <w:rPr>
                <w:del w:id="294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2B0CE5E" w14:textId="64E2C13F" w:rsidR="00DD039F" w:rsidRPr="0051745E" w:rsidDel="0096313F" w:rsidRDefault="00DD039F" w:rsidP="00213370">
            <w:pPr>
              <w:jc w:val="right"/>
              <w:rPr>
                <w:del w:id="2946" w:author="Lucy Marshall" w:date="2019-06-30T09:03:00Z"/>
                <w:rFonts w:ascii="Arial" w:eastAsia="Times New Roman" w:hAnsi="Arial" w:cs="Arial"/>
                <w:sz w:val="18"/>
                <w:szCs w:val="18"/>
                <w:lang w:eastAsia="en-GB"/>
              </w:rPr>
            </w:pPr>
            <w:del w:id="2947"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33E9C876" w14:textId="5F50F5E7" w:rsidR="00DD039F" w:rsidRPr="0051745E" w:rsidDel="0096313F" w:rsidRDefault="00DD039F" w:rsidP="00213370">
            <w:pPr>
              <w:jc w:val="right"/>
              <w:rPr>
                <w:del w:id="2948" w:author="Lucy Marshall" w:date="2019-06-30T09:03:00Z"/>
                <w:rFonts w:ascii="Arial" w:eastAsia="Times New Roman" w:hAnsi="Arial" w:cs="Arial"/>
                <w:sz w:val="18"/>
                <w:szCs w:val="18"/>
                <w:lang w:eastAsia="en-GB"/>
              </w:rPr>
            </w:pPr>
            <w:del w:id="2949" w:author="Lucy Marshall" w:date="2019-06-30T09:03:00Z">
              <w:r w:rsidRPr="0051745E" w:rsidDel="0096313F">
                <w:rPr>
                  <w:rFonts w:ascii="Arial" w:eastAsia="Times New Roman" w:hAnsi="Arial" w:cs="Arial"/>
                  <w:sz w:val="18"/>
                  <w:szCs w:val="18"/>
                  <w:lang w:eastAsia="en-GB"/>
                </w:rPr>
                <w:delText>-0.69</w:delText>
              </w:r>
            </w:del>
          </w:p>
        </w:tc>
        <w:tc>
          <w:tcPr>
            <w:tcW w:w="1480" w:type="dxa"/>
            <w:tcBorders>
              <w:top w:val="nil"/>
              <w:left w:val="nil"/>
              <w:bottom w:val="single" w:sz="4" w:space="0" w:color="C0C0C0"/>
              <w:right w:val="nil"/>
            </w:tcBorders>
            <w:noWrap/>
            <w:hideMark/>
          </w:tcPr>
          <w:p w14:paraId="2ABC2851" w14:textId="71ADEC2A" w:rsidR="00DD039F" w:rsidRPr="0051745E" w:rsidDel="0096313F" w:rsidRDefault="00DD039F" w:rsidP="00213370">
            <w:pPr>
              <w:jc w:val="right"/>
              <w:rPr>
                <w:del w:id="2950" w:author="Lucy Marshall" w:date="2019-06-30T09:03:00Z"/>
                <w:rFonts w:ascii="Arial" w:eastAsia="Times New Roman" w:hAnsi="Arial" w:cs="Arial"/>
                <w:sz w:val="18"/>
                <w:szCs w:val="18"/>
                <w:lang w:eastAsia="en-GB"/>
              </w:rPr>
            </w:pPr>
            <w:del w:id="2951" w:author="Lucy Marshall" w:date="2019-06-30T09:03:00Z">
              <w:r w:rsidRPr="0051745E" w:rsidDel="0096313F">
                <w:rPr>
                  <w:rFonts w:ascii="Arial" w:eastAsia="Times New Roman" w:hAnsi="Arial" w:cs="Arial"/>
                  <w:sz w:val="18"/>
                  <w:szCs w:val="18"/>
                  <w:lang w:eastAsia="en-GB"/>
                </w:rPr>
                <w:delText>0.55</w:delText>
              </w:r>
            </w:del>
          </w:p>
        </w:tc>
      </w:tr>
      <w:tr w:rsidR="00DD039F" w:rsidRPr="00A44F44" w:rsidDel="0096313F" w14:paraId="2A70D2DE" w14:textId="68287FD7" w:rsidTr="00213370">
        <w:trPr>
          <w:trHeight w:val="340"/>
          <w:del w:id="2952" w:author="Lucy Marshall" w:date="2019-06-30T09:03:00Z"/>
        </w:trPr>
        <w:tc>
          <w:tcPr>
            <w:tcW w:w="0" w:type="auto"/>
            <w:vMerge/>
            <w:tcBorders>
              <w:top w:val="single" w:sz="4" w:space="0" w:color="C0C0C0"/>
              <w:left w:val="nil"/>
              <w:bottom w:val="nil"/>
              <w:right w:val="nil"/>
            </w:tcBorders>
            <w:vAlign w:val="center"/>
            <w:hideMark/>
          </w:tcPr>
          <w:p w14:paraId="74C9183B" w14:textId="0BD3629E" w:rsidR="00DD039F" w:rsidRPr="0051745E" w:rsidDel="0096313F" w:rsidRDefault="00DD039F" w:rsidP="00213370">
            <w:pPr>
              <w:rPr>
                <w:del w:id="295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1B3806C" w14:textId="477B10FA" w:rsidR="00DD039F" w:rsidRPr="0051745E" w:rsidDel="0096313F" w:rsidRDefault="00DD039F" w:rsidP="00213370">
            <w:pPr>
              <w:rPr>
                <w:del w:id="295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E52AC24" w14:textId="60DEEC7E" w:rsidR="00DD039F" w:rsidRPr="0051745E" w:rsidDel="0096313F" w:rsidRDefault="00DD039F" w:rsidP="00213370">
            <w:pPr>
              <w:rPr>
                <w:del w:id="2955" w:author="Lucy Marshall" w:date="2019-06-30T09:03:00Z"/>
                <w:rFonts w:ascii="Arial" w:eastAsia="Times New Roman" w:hAnsi="Arial" w:cs="Arial"/>
                <w:sz w:val="18"/>
                <w:szCs w:val="18"/>
                <w:lang w:eastAsia="en-GB"/>
              </w:rPr>
            </w:pPr>
            <w:del w:id="2956"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04A2B30E" w14:textId="66036D6D" w:rsidR="00DD039F" w:rsidRPr="0051745E" w:rsidDel="0096313F" w:rsidRDefault="00DD039F" w:rsidP="00213370">
            <w:pPr>
              <w:jc w:val="right"/>
              <w:rPr>
                <w:del w:id="2957" w:author="Lucy Marshall" w:date="2019-06-30T09:03:00Z"/>
                <w:rFonts w:ascii="Arial" w:eastAsia="Times New Roman" w:hAnsi="Arial" w:cs="Arial"/>
                <w:sz w:val="18"/>
                <w:szCs w:val="18"/>
                <w:lang w:eastAsia="en-GB"/>
              </w:rPr>
            </w:pPr>
            <w:del w:id="2958" w:author="Lucy Marshall" w:date="2019-06-30T09:03:00Z">
              <w:r w:rsidRPr="0051745E" w:rsidDel="0096313F">
                <w:rPr>
                  <w:rFonts w:ascii="Arial" w:eastAsia="Times New Roman" w:hAnsi="Arial" w:cs="Arial"/>
                  <w:sz w:val="18"/>
                  <w:szCs w:val="18"/>
                  <w:lang w:eastAsia="en-GB"/>
                </w:rPr>
                <w:delText>-0.379</w:delText>
              </w:r>
            </w:del>
          </w:p>
        </w:tc>
        <w:tc>
          <w:tcPr>
            <w:tcW w:w="1120" w:type="dxa"/>
            <w:tcBorders>
              <w:top w:val="nil"/>
              <w:left w:val="nil"/>
              <w:bottom w:val="single" w:sz="4" w:space="0" w:color="C0C0C0"/>
              <w:right w:val="single" w:sz="4" w:space="0" w:color="E0E0E0"/>
            </w:tcBorders>
            <w:noWrap/>
            <w:hideMark/>
          </w:tcPr>
          <w:p w14:paraId="70BBC89F" w14:textId="3DF4F5B0" w:rsidR="00DD039F" w:rsidRPr="0051745E" w:rsidDel="0096313F" w:rsidRDefault="00DD039F" w:rsidP="00213370">
            <w:pPr>
              <w:jc w:val="right"/>
              <w:rPr>
                <w:del w:id="2959" w:author="Lucy Marshall" w:date="2019-06-30T09:03:00Z"/>
                <w:rFonts w:ascii="Arial" w:eastAsia="Times New Roman" w:hAnsi="Arial" w:cs="Arial"/>
                <w:sz w:val="18"/>
                <w:szCs w:val="18"/>
                <w:lang w:eastAsia="en-GB"/>
              </w:rPr>
            </w:pPr>
            <w:del w:id="2960"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nil"/>
              <w:left w:val="nil"/>
              <w:bottom w:val="single" w:sz="4" w:space="0" w:color="C0C0C0"/>
              <w:right w:val="nil"/>
            </w:tcBorders>
          </w:tcPr>
          <w:p w14:paraId="6F0C5FDD" w14:textId="79822618" w:rsidR="00DD039F" w:rsidRPr="0051745E" w:rsidDel="0096313F" w:rsidRDefault="00DD039F" w:rsidP="00213370">
            <w:pPr>
              <w:jc w:val="right"/>
              <w:rPr>
                <w:del w:id="296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8C694E6" w14:textId="3C087473" w:rsidR="00DD039F" w:rsidRPr="0051745E" w:rsidDel="0096313F" w:rsidRDefault="00DD039F" w:rsidP="00213370">
            <w:pPr>
              <w:jc w:val="right"/>
              <w:rPr>
                <w:del w:id="2962" w:author="Lucy Marshall" w:date="2019-06-30T09:03:00Z"/>
                <w:rFonts w:ascii="Arial" w:eastAsia="Times New Roman" w:hAnsi="Arial" w:cs="Arial"/>
                <w:sz w:val="18"/>
                <w:szCs w:val="18"/>
                <w:lang w:eastAsia="en-GB"/>
              </w:rPr>
            </w:pPr>
            <w:del w:id="2963" w:author="Lucy Marshall" w:date="2019-06-30T09:03:00Z">
              <w:r w:rsidRPr="0051745E" w:rsidDel="0096313F">
                <w:rPr>
                  <w:rFonts w:ascii="Arial" w:eastAsia="Times New Roman" w:hAnsi="Arial" w:cs="Arial"/>
                  <w:sz w:val="18"/>
                  <w:szCs w:val="18"/>
                  <w:lang w:eastAsia="en-GB"/>
                </w:rPr>
                <w:delText>0.893</w:delText>
              </w:r>
            </w:del>
          </w:p>
        </w:tc>
        <w:tc>
          <w:tcPr>
            <w:tcW w:w="1480" w:type="dxa"/>
            <w:tcBorders>
              <w:top w:val="nil"/>
              <w:left w:val="nil"/>
              <w:bottom w:val="single" w:sz="4" w:space="0" w:color="C0C0C0"/>
              <w:right w:val="single" w:sz="4" w:space="0" w:color="E0E0E0"/>
            </w:tcBorders>
            <w:noWrap/>
            <w:hideMark/>
          </w:tcPr>
          <w:p w14:paraId="054B1FE3" w14:textId="54D0FE1A" w:rsidR="00DD039F" w:rsidRPr="0051745E" w:rsidDel="0096313F" w:rsidRDefault="00DD039F" w:rsidP="00213370">
            <w:pPr>
              <w:jc w:val="right"/>
              <w:rPr>
                <w:del w:id="2964" w:author="Lucy Marshall" w:date="2019-06-30T09:03:00Z"/>
                <w:rFonts w:ascii="Arial" w:eastAsia="Times New Roman" w:hAnsi="Arial" w:cs="Arial"/>
                <w:sz w:val="18"/>
                <w:szCs w:val="18"/>
                <w:lang w:eastAsia="en-GB"/>
              </w:rPr>
            </w:pPr>
            <w:del w:id="2965" w:author="Lucy Marshall" w:date="2019-06-30T09:03:00Z">
              <w:r w:rsidRPr="0051745E" w:rsidDel="0096313F">
                <w:rPr>
                  <w:rFonts w:ascii="Arial" w:eastAsia="Times New Roman" w:hAnsi="Arial" w:cs="Arial"/>
                  <w:sz w:val="18"/>
                  <w:szCs w:val="18"/>
                  <w:lang w:eastAsia="en-GB"/>
                </w:rPr>
                <w:delText>-1.01</w:delText>
              </w:r>
            </w:del>
          </w:p>
        </w:tc>
        <w:tc>
          <w:tcPr>
            <w:tcW w:w="1480" w:type="dxa"/>
            <w:tcBorders>
              <w:top w:val="nil"/>
              <w:left w:val="nil"/>
              <w:bottom w:val="single" w:sz="4" w:space="0" w:color="C0C0C0"/>
              <w:right w:val="nil"/>
            </w:tcBorders>
            <w:noWrap/>
            <w:hideMark/>
          </w:tcPr>
          <w:p w14:paraId="2E130342" w14:textId="5191F9C9" w:rsidR="00DD039F" w:rsidRPr="0051745E" w:rsidDel="0096313F" w:rsidRDefault="00DD039F" w:rsidP="00213370">
            <w:pPr>
              <w:jc w:val="right"/>
              <w:rPr>
                <w:del w:id="2966" w:author="Lucy Marshall" w:date="2019-06-30T09:03:00Z"/>
                <w:rFonts w:ascii="Arial" w:eastAsia="Times New Roman" w:hAnsi="Arial" w:cs="Arial"/>
                <w:sz w:val="18"/>
                <w:szCs w:val="18"/>
                <w:lang w:eastAsia="en-GB"/>
              </w:rPr>
            </w:pPr>
            <w:del w:id="2967" w:author="Lucy Marshall" w:date="2019-06-30T09:03:00Z">
              <w:r w:rsidRPr="0051745E" w:rsidDel="0096313F">
                <w:rPr>
                  <w:rFonts w:ascii="Arial" w:eastAsia="Times New Roman" w:hAnsi="Arial" w:cs="Arial"/>
                  <w:sz w:val="18"/>
                  <w:szCs w:val="18"/>
                  <w:lang w:eastAsia="en-GB"/>
                </w:rPr>
                <w:delText>0.25</w:delText>
              </w:r>
            </w:del>
          </w:p>
        </w:tc>
      </w:tr>
      <w:tr w:rsidR="00DD039F" w:rsidRPr="00A44F44" w:rsidDel="0096313F" w14:paraId="26CDED67" w14:textId="4CE5514E" w:rsidTr="00213370">
        <w:trPr>
          <w:trHeight w:val="360"/>
          <w:del w:id="2968" w:author="Lucy Marshall" w:date="2019-06-30T09:03:00Z"/>
        </w:trPr>
        <w:tc>
          <w:tcPr>
            <w:tcW w:w="0" w:type="auto"/>
            <w:vMerge/>
            <w:tcBorders>
              <w:top w:val="single" w:sz="4" w:space="0" w:color="C0C0C0"/>
              <w:left w:val="nil"/>
              <w:bottom w:val="nil"/>
              <w:right w:val="nil"/>
            </w:tcBorders>
            <w:vAlign w:val="center"/>
            <w:hideMark/>
          </w:tcPr>
          <w:p w14:paraId="45566AF6" w14:textId="74BD438D" w:rsidR="00DD039F" w:rsidRPr="0051745E" w:rsidDel="0096313F" w:rsidRDefault="00DD039F" w:rsidP="00213370">
            <w:pPr>
              <w:rPr>
                <w:del w:id="296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F5230D1" w14:textId="1BD5805F" w:rsidR="00DD039F" w:rsidRPr="0051745E" w:rsidDel="0096313F" w:rsidRDefault="00DD039F" w:rsidP="00213370">
            <w:pPr>
              <w:rPr>
                <w:del w:id="2970" w:author="Lucy Marshall" w:date="2019-06-30T09:03:00Z"/>
                <w:rFonts w:ascii="Arial" w:eastAsia="Times New Roman" w:hAnsi="Arial" w:cs="Arial"/>
                <w:sz w:val="18"/>
                <w:szCs w:val="18"/>
                <w:lang w:eastAsia="en-GB"/>
              </w:rPr>
            </w:pPr>
          </w:p>
        </w:tc>
        <w:tc>
          <w:tcPr>
            <w:tcW w:w="1740" w:type="dxa"/>
            <w:shd w:val="clear" w:color="auto" w:fill="E0E0E0"/>
            <w:hideMark/>
          </w:tcPr>
          <w:p w14:paraId="2F278669" w14:textId="6DD64BBC" w:rsidR="00DD039F" w:rsidRPr="0051745E" w:rsidDel="0096313F" w:rsidRDefault="00DD039F" w:rsidP="00213370">
            <w:pPr>
              <w:rPr>
                <w:del w:id="2971" w:author="Lucy Marshall" w:date="2019-06-30T09:03:00Z"/>
                <w:rFonts w:ascii="Arial" w:eastAsia="Times New Roman" w:hAnsi="Arial" w:cs="Arial"/>
                <w:sz w:val="18"/>
                <w:szCs w:val="18"/>
                <w:lang w:eastAsia="en-GB"/>
              </w:rPr>
            </w:pPr>
            <w:del w:id="2972"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1A5C44BC" w14:textId="6E7DE93C" w:rsidR="00DD039F" w:rsidRPr="0051745E" w:rsidDel="0096313F" w:rsidRDefault="00DD039F" w:rsidP="00213370">
            <w:pPr>
              <w:jc w:val="right"/>
              <w:rPr>
                <w:del w:id="2973" w:author="Lucy Marshall" w:date="2019-06-30T09:03:00Z"/>
                <w:rFonts w:ascii="Arial" w:eastAsia="Times New Roman" w:hAnsi="Arial" w:cs="Arial"/>
                <w:sz w:val="18"/>
                <w:szCs w:val="18"/>
                <w:lang w:eastAsia="en-GB"/>
              </w:rPr>
            </w:pPr>
            <w:del w:id="2974" w:author="Lucy Marshall" w:date="2019-06-30T09:03:00Z">
              <w:r w:rsidRPr="0051745E" w:rsidDel="0096313F">
                <w:rPr>
                  <w:rFonts w:ascii="Arial" w:eastAsia="Times New Roman" w:hAnsi="Arial" w:cs="Arial"/>
                  <w:sz w:val="18"/>
                  <w:szCs w:val="18"/>
                  <w:lang w:eastAsia="en-GB"/>
                </w:rPr>
                <w:delText>-.916</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60C5AAEC" w14:textId="41011B5F" w:rsidR="00DD039F" w:rsidRPr="0051745E" w:rsidDel="0096313F" w:rsidRDefault="00DD039F" w:rsidP="00213370">
            <w:pPr>
              <w:jc w:val="right"/>
              <w:rPr>
                <w:del w:id="2975" w:author="Lucy Marshall" w:date="2019-06-30T09:03:00Z"/>
                <w:rFonts w:ascii="Arial" w:eastAsia="Times New Roman" w:hAnsi="Arial" w:cs="Arial"/>
                <w:sz w:val="18"/>
                <w:szCs w:val="18"/>
                <w:lang w:eastAsia="en-GB"/>
              </w:rPr>
            </w:pPr>
            <w:del w:id="2976" w:author="Lucy Marshall" w:date="2019-06-30T09:03:00Z">
              <w:r w:rsidRPr="0051745E" w:rsidDel="0096313F">
                <w:rPr>
                  <w:rFonts w:ascii="Arial" w:eastAsia="Times New Roman" w:hAnsi="Arial" w:cs="Arial"/>
                  <w:sz w:val="18"/>
                  <w:szCs w:val="18"/>
                  <w:lang w:eastAsia="en-GB"/>
                </w:rPr>
                <w:delText>0.251</w:delText>
              </w:r>
            </w:del>
          </w:p>
        </w:tc>
        <w:tc>
          <w:tcPr>
            <w:tcW w:w="1080" w:type="dxa"/>
          </w:tcPr>
          <w:p w14:paraId="1A3B1CA4" w14:textId="6283D790" w:rsidR="00DD039F" w:rsidRPr="0051745E" w:rsidDel="0096313F" w:rsidRDefault="00DD039F" w:rsidP="00213370">
            <w:pPr>
              <w:jc w:val="right"/>
              <w:rPr>
                <w:del w:id="2977"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68C6918C" w14:textId="2D40F6A8" w:rsidR="00DD039F" w:rsidRPr="0051745E" w:rsidDel="0096313F" w:rsidRDefault="00DD039F" w:rsidP="00213370">
            <w:pPr>
              <w:jc w:val="right"/>
              <w:rPr>
                <w:del w:id="2978" w:author="Lucy Marshall" w:date="2019-06-30T09:03:00Z"/>
                <w:rFonts w:ascii="Arial" w:eastAsia="Times New Roman" w:hAnsi="Arial" w:cs="Arial"/>
                <w:sz w:val="18"/>
                <w:szCs w:val="18"/>
                <w:lang w:eastAsia="en-GB"/>
              </w:rPr>
            </w:pPr>
            <w:del w:id="2979" w:author="Lucy Marshall" w:date="2019-06-30T09:03:00Z">
              <w:r w:rsidRPr="0051745E" w:rsidDel="0096313F">
                <w:rPr>
                  <w:rFonts w:ascii="Arial" w:eastAsia="Times New Roman" w:hAnsi="Arial" w:cs="Arial"/>
                  <w:sz w:val="18"/>
                  <w:szCs w:val="18"/>
                  <w:lang w:eastAsia="en-GB"/>
                </w:rPr>
                <w:delText>0.003</w:delText>
              </w:r>
            </w:del>
          </w:p>
        </w:tc>
        <w:tc>
          <w:tcPr>
            <w:tcW w:w="1480" w:type="dxa"/>
            <w:tcBorders>
              <w:top w:val="nil"/>
              <w:left w:val="nil"/>
              <w:bottom w:val="nil"/>
              <w:right w:val="single" w:sz="4" w:space="0" w:color="E0E0E0"/>
            </w:tcBorders>
            <w:noWrap/>
            <w:hideMark/>
          </w:tcPr>
          <w:p w14:paraId="24CA9D20" w14:textId="23F1D727" w:rsidR="00DD039F" w:rsidRPr="0051745E" w:rsidDel="0096313F" w:rsidRDefault="00DD039F" w:rsidP="00213370">
            <w:pPr>
              <w:jc w:val="right"/>
              <w:rPr>
                <w:del w:id="2980" w:author="Lucy Marshall" w:date="2019-06-30T09:03:00Z"/>
                <w:rFonts w:ascii="Arial" w:eastAsia="Times New Roman" w:hAnsi="Arial" w:cs="Arial"/>
                <w:sz w:val="18"/>
                <w:szCs w:val="18"/>
                <w:lang w:eastAsia="en-GB"/>
              </w:rPr>
            </w:pPr>
            <w:del w:id="2981" w:author="Lucy Marshall" w:date="2019-06-30T09:03:00Z">
              <w:r w:rsidRPr="0051745E" w:rsidDel="0096313F">
                <w:rPr>
                  <w:rFonts w:ascii="Arial" w:eastAsia="Times New Roman" w:hAnsi="Arial" w:cs="Arial"/>
                  <w:sz w:val="18"/>
                  <w:szCs w:val="18"/>
                  <w:lang w:eastAsia="en-GB"/>
                </w:rPr>
                <w:delText>-1.63</w:delText>
              </w:r>
            </w:del>
          </w:p>
        </w:tc>
        <w:tc>
          <w:tcPr>
            <w:tcW w:w="1480" w:type="dxa"/>
            <w:noWrap/>
            <w:hideMark/>
          </w:tcPr>
          <w:p w14:paraId="0BFA925F" w14:textId="6131C1D1" w:rsidR="00DD039F" w:rsidRPr="0051745E" w:rsidDel="0096313F" w:rsidRDefault="00DD039F" w:rsidP="00213370">
            <w:pPr>
              <w:jc w:val="right"/>
              <w:rPr>
                <w:del w:id="2982" w:author="Lucy Marshall" w:date="2019-06-30T09:03:00Z"/>
                <w:rFonts w:ascii="Arial" w:eastAsia="Times New Roman" w:hAnsi="Arial" w:cs="Arial"/>
                <w:sz w:val="18"/>
                <w:szCs w:val="18"/>
                <w:lang w:eastAsia="en-GB"/>
              </w:rPr>
            </w:pPr>
            <w:del w:id="2983" w:author="Lucy Marshall" w:date="2019-06-30T09:03:00Z">
              <w:r w:rsidRPr="0051745E" w:rsidDel="0096313F">
                <w:rPr>
                  <w:rFonts w:ascii="Arial" w:eastAsia="Times New Roman" w:hAnsi="Arial" w:cs="Arial"/>
                  <w:sz w:val="18"/>
                  <w:szCs w:val="18"/>
                  <w:lang w:eastAsia="en-GB"/>
                </w:rPr>
                <w:delText>-0.20</w:delText>
              </w:r>
            </w:del>
          </w:p>
        </w:tc>
      </w:tr>
      <w:tr w:rsidR="00DD039F" w:rsidRPr="00A44F44" w:rsidDel="0096313F" w14:paraId="5AEF9193" w14:textId="396881F4" w:rsidTr="00213370">
        <w:trPr>
          <w:trHeight w:val="360"/>
          <w:del w:id="2984" w:author="Lucy Marshall" w:date="2019-06-30T09:03:00Z"/>
        </w:trPr>
        <w:tc>
          <w:tcPr>
            <w:tcW w:w="0" w:type="auto"/>
            <w:vMerge/>
            <w:tcBorders>
              <w:top w:val="single" w:sz="4" w:space="0" w:color="C0C0C0"/>
              <w:left w:val="nil"/>
              <w:bottom w:val="nil"/>
              <w:right w:val="nil"/>
            </w:tcBorders>
            <w:vAlign w:val="center"/>
            <w:hideMark/>
          </w:tcPr>
          <w:p w14:paraId="4519464F" w14:textId="146D0A23" w:rsidR="00DD039F" w:rsidRPr="0051745E" w:rsidDel="0096313F" w:rsidRDefault="00DD039F" w:rsidP="00213370">
            <w:pPr>
              <w:rPr>
                <w:del w:id="2985"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75AB1FE2" w14:textId="19087E8C" w:rsidR="00DD039F" w:rsidRPr="0051745E" w:rsidDel="0096313F" w:rsidRDefault="00DD039F" w:rsidP="00213370">
            <w:pPr>
              <w:rPr>
                <w:del w:id="2986" w:author="Lucy Marshall" w:date="2019-06-30T09:03:00Z"/>
                <w:rFonts w:ascii="Arial" w:eastAsia="Times New Roman" w:hAnsi="Arial" w:cs="Arial"/>
                <w:sz w:val="18"/>
                <w:szCs w:val="18"/>
                <w:lang w:eastAsia="en-GB"/>
              </w:rPr>
            </w:pPr>
            <w:del w:id="2987"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40F3237A" w14:textId="65D20DCA" w:rsidR="00DD039F" w:rsidRPr="0051745E" w:rsidDel="0096313F" w:rsidRDefault="00DD039F" w:rsidP="00213370">
            <w:pPr>
              <w:rPr>
                <w:del w:id="2988" w:author="Lucy Marshall" w:date="2019-06-30T09:03:00Z"/>
                <w:rFonts w:ascii="Arial" w:eastAsia="Times New Roman" w:hAnsi="Arial" w:cs="Arial"/>
                <w:sz w:val="18"/>
                <w:szCs w:val="18"/>
                <w:lang w:eastAsia="en-GB"/>
              </w:rPr>
            </w:pPr>
            <w:del w:id="2989"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AA4DB42" w14:textId="21253CA5" w:rsidR="00DD039F" w:rsidRPr="0051745E" w:rsidDel="0096313F" w:rsidRDefault="00DD039F" w:rsidP="00213370">
            <w:pPr>
              <w:jc w:val="right"/>
              <w:rPr>
                <w:del w:id="2990" w:author="Lucy Marshall" w:date="2019-06-30T09:03:00Z"/>
                <w:rFonts w:ascii="Arial" w:eastAsia="Times New Roman" w:hAnsi="Arial" w:cs="Arial"/>
                <w:sz w:val="18"/>
                <w:szCs w:val="18"/>
                <w:lang w:eastAsia="en-GB"/>
              </w:rPr>
            </w:pPr>
            <w:del w:id="2991" w:author="Lucy Marshall" w:date="2019-06-30T09:03:00Z">
              <w:r w:rsidRPr="0051745E" w:rsidDel="0096313F">
                <w:rPr>
                  <w:rFonts w:ascii="Arial" w:eastAsia="Times New Roman" w:hAnsi="Arial" w:cs="Arial"/>
                  <w:sz w:val="18"/>
                  <w:szCs w:val="18"/>
                  <w:lang w:eastAsia="en-GB"/>
                </w:rPr>
                <w:delText>1.212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317C47F2" w14:textId="4FFDD1ED" w:rsidR="00DD039F" w:rsidRPr="0051745E" w:rsidDel="0096313F" w:rsidRDefault="00DD039F" w:rsidP="00213370">
            <w:pPr>
              <w:jc w:val="right"/>
              <w:rPr>
                <w:del w:id="2992" w:author="Lucy Marshall" w:date="2019-06-30T09:03:00Z"/>
                <w:rFonts w:ascii="Arial" w:eastAsia="Times New Roman" w:hAnsi="Arial" w:cs="Arial"/>
                <w:sz w:val="18"/>
                <w:szCs w:val="18"/>
                <w:lang w:eastAsia="en-GB"/>
              </w:rPr>
            </w:pPr>
            <w:del w:id="2993" w:author="Lucy Marshall" w:date="2019-06-30T09:03:00Z">
              <w:r w:rsidRPr="0051745E" w:rsidDel="0096313F">
                <w:rPr>
                  <w:rFonts w:ascii="Arial" w:eastAsia="Times New Roman" w:hAnsi="Arial" w:cs="Arial"/>
                  <w:sz w:val="18"/>
                  <w:szCs w:val="18"/>
                  <w:lang w:eastAsia="en-GB"/>
                </w:rPr>
                <w:delText>0.246</w:delText>
              </w:r>
            </w:del>
          </w:p>
        </w:tc>
        <w:tc>
          <w:tcPr>
            <w:tcW w:w="1080" w:type="dxa"/>
            <w:tcBorders>
              <w:top w:val="single" w:sz="4" w:space="0" w:color="C0C0C0"/>
              <w:left w:val="nil"/>
              <w:bottom w:val="single" w:sz="4" w:space="0" w:color="C0C0C0"/>
              <w:right w:val="nil"/>
            </w:tcBorders>
          </w:tcPr>
          <w:p w14:paraId="07E0E802" w14:textId="576B59D9" w:rsidR="00DD039F" w:rsidRPr="0051745E" w:rsidDel="0096313F" w:rsidRDefault="00DD039F" w:rsidP="00213370">
            <w:pPr>
              <w:jc w:val="right"/>
              <w:rPr>
                <w:del w:id="2994"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5A314714" w14:textId="0131E38F" w:rsidR="00DD039F" w:rsidRPr="0051745E" w:rsidDel="0096313F" w:rsidRDefault="00DD039F" w:rsidP="00213370">
            <w:pPr>
              <w:jc w:val="right"/>
              <w:rPr>
                <w:del w:id="2995" w:author="Lucy Marshall" w:date="2019-06-30T09:03:00Z"/>
                <w:rFonts w:ascii="Arial" w:eastAsia="Times New Roman" w:hAnsi="Arial" w:cs="Arial"/>
                <w:sz w:val="18"/>
                <w:szCs w:val="18"/>
                <w:lang w:eastAsia="en-GB"/>
              </w:rPr>
            </w:pPr>
            <w:del w:id="2996"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2F80A681" w14:textId="271A7712" w:rsidR="00DD039F" w:rsidRPr="0051745E" w:rsidDel="0096313F" w:rsidRDefault="00DD039F" w:rsidP="00213370">
            <w:pPr>
              <w:jc w:val="right"/>
              <w:rPr>
                <w:del w:id="2997" w:author="Lucy Marshall" w:date="2019-06-30T09:03:00Z"/>
                <w:rFonts w:ascii="Arial" w:eastAsia="Times New Roman" w:hAnsi="Arial" w:cs="Arial"/>
                <w:sz w:val="18"/>
                <w:szCs w:val="18"/>
                <w:lang w:eastAsia="en-GB"/>
              </w:rPr>
            </w:pPr>
            <w:del w:id="2998" w:author="Lucy Marshall" w:date="2019-06-30T09:03:00Z">
              <w:r w:rsidRPr="0051745E" w:rsidDel="0096313F">
                <w:rPr>
                  <w:rFonts w:ascii="Arial" w:eastAsia="Times New Roman" w:hAnsi="Arial" w:cs="Arial"/>
                  <w:sz w:val="18"/>
                  <w:szCs w:val="18"/>
                  <w:lang w:eastAsia="en-GB"/>
                </w:rPr>
                <w:delText>0.51</w:delText>
              </w:r>
            </w:del>
          </w:p>
        </w:tc>
        <w:tc>
          <w:tcPr>
            <w:tcW w:w="1480" w:type="dxa"/>
            <w:tcBorders>
              <w:top w:val="single" w:sz="4" w:space="0" w:color="C0C0C0"/>
              <w:left w:val="nil"/>
              <w:bottom w:val="single" w:sz="4" w:space="0" w:color="C0C0C0"/>
              <w:right w:val="nil"/>
            </w:tcBorders>
            <w:noWrap/>
            <w:hideMark/>
          </w:tcPr>
          <w:p w14:paraId="75806D57" w14:textId="3FBC6481" w:rsidR="00DD039F" w:rsidRPr="0051745E" w:rsidDel="0096313F" w:rsidRDefault="00DD039F" w:rsidP="00213370">
            <w:pPr>
              <w:jc w:val="right"/>
              <w:rPr>
                <w:del w:id="2999" w:author="Lucy Marshall" w:date="2019-06-30T09:03:00Z"/>
                <w:rFonts w:ascii="Arial" w:eastAsia="Times New Roman" w:hAnsi="Arial" w:cs="Arial"/>
                <w:sz w:val="18"/>
                <w:szCs w:val="18"/>
                <w:lang w:eastAsia="en-GB"/>
              </w:rPr>
            </w:pPr>
            <w:del w:id="3000" w:author="Lucy Marshall" w:date="2019-06-30T09:03:00Z">
              <w:r w:rsidRPr="0051745E" w:rsidDel="0096313F">
                <w:rPr>
                  <w:rFonts w:ascii="Arial" w:eastAsia="Times New Roman" w:hAnsi="Arial" w:cs="Arial"/>
                  <w:sz w:val="18"/>
                  <w:szCs w:val="18"/>
                  <w:lang w:eastAsia="en-GB"/>
                </w:rPr>
                <w:delText>1.91</w:delText>
              </w:r>
            </w:del>
          </w:p>
        </w:tc>
      </w:tr>
      <w:tr w:rsidR="00DD039F" w:rsidRPr="00A44F44" w:rsidDel="0096313F" w14:paraId="28B552D4" w14:textId="52D6B6ED" w:rsidTr="00213370">
        <w:trPr>
          <w:trHeight w:val="360"/>
          <w:del w:id="3001" w:author="Lucy Marshall" w:date="2019-06-30T09:03:00Z"/>
        </w:trPr>
        <w:tc>
          <w:tcPr>
            <w:tcW w:w="0" w:type="auto"/>
            <w:vMerge/>
            <w:tcBorders>
              <w:top w:val="single" w:sz="4" w:space="0" w:color="C0C0C0"/>
              <w:left w:val="nil"/>
              <w:bottom w:val="nil"/>
              <w:right w:val="nil"/>
            </w:tcBorders>
            <w:vAlign w:val="center"/>
            <w:hideMark/>
          </w:tcPr>
          <w:p w14:paraId="33B08EB1" w14:textId="794E465A" w:rsidR="00DD039F" w:rsidRPr="0051745E" w:rsidDel="0096313F" w:rsidRDefault="00DD039F" w:rsidP="00213370">
            <w:pPr>
              <w:rPr>
                <w:del w:id="300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75EF16C" w14:textId="4AEDED4C" w:rsidR="00DD039F" w:rsidRPr="0051745E" w:rsidDel="0096313F" w:rsidRDefault="00DD039F" w:rsidP="00213370">
            <w:pPr>
              <w:rPr>
                <w:del w:id="3003"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0607CE6" w14:textId="5977E5D5" w:rsidR="00DD039F" w:rsidRPr="0051745E" w:rsidDel="0096313F" w:rsidRDefault="00DD039F" w:rsidP="00213370">
            <w:pPr>
              <w:rPr>
                <w:del w:id="3004" w:author="Lucy Marshall" w:date="2019-06-30T09:03:00Z"/>
                <w:rFonts w:ascii="Arial" w:eastAsia="Times New Roman" w:hAnsi="Arial" w:cs="Arial"/>
                <w:sz w:val="18"/>
                <w:szCs w:val="18"/>
                <w:lang w:eastAsia="en-GB"/>
              </w:rPr>
            </w:pPr>
            <w:del w:id="3005"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00A45408" w14:textId="15DC8850" w:rsidR="00DD039F" w:rsidRPr="0051745E" w:rsidDel="0096313F" w:rsidRDefault="00DD039F" w:rsidP="00213370">
            <w:pPr>
              <w:jc w:val="right"/>
              <w:rPr>
                <w:del w:id="3006" w:author="Lucy Marshall" w:date="2019-06-30T09:03:00Z"/>
                <w:rFonts w:ascii="Arial" w:eastAsia="Times New Roman" w:hAnsi="Arial" w:cs="Arial"/>
                <w:sz w:val="18"/>
                <w:szCs w:val="18"/>
                <w:lang w:eastAsia="en-GB"/>
              </w:rPr>
            </w:pPr>
            <w:del w:id="3007" w:author="Lucy Marshall" w:date="2019-06-30T09:03:00Z">
              <w:r w:rsidRPr="0051745E" w:rsidDel="0096313F">
                <w:rPr>
                  <w:rFonts w:ascii="Arial" w:eastAsia="Times New Roman" w:hAnsi="Arial" w:cs="Arial"/>
                  <w:sz w:val="18"/>
                  <w:szCs w:val="18"/>
                  <w:lang w:eastAsia="en-GB"/>
                </w:rPr>
                <w:delText>1.142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3B386D88" w14:textId="10FBC9F8" w:rsidR="00DD039F" w:rsidRPr="0051745E" w:rsidDel="0096313F" w:rsidRDefault="00DD039F" w:rsidP="00213370">
            <w:pPr>
              <w:jc w:val="right"/>
              <w:rPr>
                <w:del w:id="3008" w:author="Lucy Marshall" w:date="2019-06-30T09:03:00Z"/>
                <w:rFonts w:ascii="Arial" w:eastAsia="Times New Roman" w:hAnsi="Arial" w:cs="Arial"/>
                <w:sz w:val="18"/>
                <w:szCs w:val="18"/>
                <w:lang w:eastAsia="en-GB"/>
              </w:rPr>
            </w:pPr>
            <w:del w:id="3009" w:author="Lucy Marshall" w:date="2019-06-30T09:03:00Z">
              <w:r w:rsidRPr="0051745E" w:rsidDel="0096313F">
                <w:rPr>
                  <w:rFonts w:ascii="Arial" w:eastAsia="Times New Roman" w:hAnsi="Arial" w:cs="Arial"/>
                  <w:sz w:val="18"/>
                  <w:szCs w:val="18"/>
                  <w:lang w:eastAsia="en-GB"/>
                </w:rPr>
                <w:delText>0.260</w:delText>
              </w:r>
            </w:del>
          </w:p>
        </w:tc>
        <w:tc>
          <w:tcPr>
            <w:tcW w:w="1080" w:type="dxa"/>
            <w:tcBorders>
              <w:top w:val="nil"/>
              <w:left w:val="nil"/>
              <w:bottom w:val="single" w:sz="4" w:space="0" w:color="C0C0C0"/>
              <w:right w:val="nil"/>
            </w:tcBorders>
          </w:tcPr>
          <w:p w14:paraId="7ECEBDD7" w14:textId="267FF587" w:rsidR="00DD039F" w:rsidRPr="0051745E" w:rsidDel="0096313F" w:rsidRDefault="00DD039F" w:rsidP="00213370">
            <w:pPr>
              <w:jc w:val="right"/>
              <w:rPr>
                <w:del w:id="3010"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C55D8B1" w14:textId="5B07E1D8" w:rsidR="00DD039F" w:rsidRPr="0051745E" w:rsidDel="0096313F" w:rsidRDefault="00DD039F" w:rsidP="00213370">
            <w:pPr>
              <w:jc w:val="right"/>
              <w:rPr>
                <w:del w:id="3011" w:author="Lucy Marshall" w:date="2019-06-30T09:03:00Z"/>
                <w:rFonts w:ascii="Arial" w:eastAsia="Times New Roman" w:hAnsi="Arial" w:cs="Arial"/>
                <w:sz w:val="18"/>
                <w:szCs w:val="18"/>
                <w:lang w:eastAsia="en-GB"/>
              </w:rPr>
            </w:pPr>
            <w:del w:id="3012"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6466D43E" w14:textId="5B19DE3F" w:rsidR="00DD039F" w:rsidRPr="0051745E" w:rsidDel="0096313F" w:rsidRDefault="00DD039F" w:rsidP="00213370">
            <w:pPr>
              <w:jc w:val="right"/>
              <w:rPr>
                <w:del w:id="3013" w:author="Lucy Marshall" w:date="2019-06-30T09:03:00Z"/>
                <w:rFonts w:ascii="Arial" w:eastAsia="Times New Roman" w:hAnsi="Arial" w:cs="Arial"/>
                <w:sz w:val="18"/>
                <w:szCs w:val="18"/>
                <w:lang w:eastAsia="en-GB"/>
              </w:rPr>
            </w:pPr>
            <w:del w:id="3014" w:author="Lucy Marshall" w:date="2019-06-30T09:03:00Z">
              <w:r w:rsidRPr="0051745E" w:rsidDel="0096313F">
                <w:rPr>
                  <w:rFonts w:ascii="Arial" w:eastAsia="Times New Roman" w:hAnsi="Arial" w:cs="Arial"/>
                  <w:sz w:val="18"/>
                  <w:szCs w:val="18"/>
                  <w:lang w:eastAsia="en-GB"/>
                </w:rPr>
                <w:delText>0.40</w:delText>
              </w:r>
            </w:del>
          </w:p>
        </w:tc>
        <w:tc>
          <w:tcPr>
            <w:tcW w:w="1480" w:type="dxa"/>
            <w:tcBorders>
              <w:top w:val="nil"/>
              <w:left w:val="nil"/>
              <w:bottom w:val="single" w:sz="4" w:space="0" w:color="C0C0C0"/>
              <w:right w:val="nil"/>
            </w:tcBorders>
            <w:noWrap/>
            <w:hideMark/>
          </w:tcPr>
          <w:p w14:paraId="57E93579" w14:textId="07C2AF96" w:rsidR="00DD039F" w:rsidRPr="0051745E" w:rsidDel="0096313F" w:rsidRDefault="00DD039F" w:rsidP="00213370">
            <w:pPr>
              <w:jc w:val="right"/>
              <w:rPr>
                <w:del w:id="3015" w:author="Lucy Marshall" w:date="2019-06-30T09:03:00Z"/>
                <w:rFonts w:ascii="Arial" w:eastAsia="Times New Roman" w:hAnsi="Arial" w:cs="Arial"/>
                <w:sz w:val="18"/>
                <w:szCs w:val="18"/>
                <w:lang w:eastAsia="en-GB"/>
              </w:rPr>
            </w:pPr>
            <w:del w:id="3016" w:author="Lucy Marshall" w:date="2019-06-30T09:03:00Z">
              <w:r w:rsidRPr="0051745E" w:rsidDel="0096313F">
                <w:rPr>
                  <w:rFonts w:ascii="Arial" w:eastAsia="Times New Roman" w:hAnsi="Arial" w:cs="Arial"/>
                  <w:sz w:val="18"/>
                  <w:szCs w:val="18"/>
                  <w:lang w:eastAsia="en-GB"/>
                </w:rPr>
                <w:delText>1.88</w:delText>
              </w:r>
            </w:del>
          </w:p>
        </w:tc>
      </w:tr>
      <w:tr w:rsidR="00DD039F" w:rsidRPr="00A44F44" w:rsidDel="0096313F" w14:paraId="09C71651" w14:textId="66A5D580" w:rsidTr="00213370">
        <w:trPr>
          <w:trHeight w:val="360"/>
          <w:del w:id="3017" w:author="Lucy Marshall" w:date="2019-06-30T09:03:00Z"/>
        </w:trPr>
        <w:tc>
          <w:tcPr>
            <w:tcW w:w="0" w:type="auto"/>
            <w:vMerge/>
            <w:tcBorders>
              <w:top w:val="single" w:sz="4" w:space="0" w:color="C0C0C0"/>
              <w:left w:val="nil"/>
              <w:bottom w:val="nil"/>
              <w:right w:val="nil"/>
            </w:tcBorders>
            <w:vAlign w:val="center"/>
            <w:hideMark/>
          </w:tcPr>
          <w:p w14:paraId="4F3749C2" w14:textId="12348D19" w:rsidR="00DD039F" w:rsidRPr="0051745E" w:rsidDel="0096313F" w:rsidRDefault="00DD039F" w:rsidP="00213370">
            <w:pPr>
              <w:rPr>
                <w:del w:id="301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71580E7" w14:textId="0515BA3F" w:rsidR="00DD039F" w:rsidRPr="0051745E" w:rsidDel="0096313F" w:rsidRDefault="00DD039F" w:rsidP="00213370">
            <w:pPr>
              <w:rPr>
                <w:del w:id="3019"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EFEE733" w14:textId="0C1AE5BA" w:rsidR="00DD039F" w:rsidRPr="0051745E" w:rsidDel="0096313F" w:rsidRDefault="00DD039F" w:rsidP="00213370">
            <w:pPr>
              <w:rPr>
                <w:del w:id="3020" w:author="Lucy Marshall" w:date="2019-06-30T09:03:00Z"/>
                <w:rFonts w:ascii="Arial" w:eastAsia="Times New Roman" w:hAnsi="Arial" w:cs="Arial"/>
                <w:sz w:val="18"/>
                <w:szCs w:val="18"/>
                <w:lang w:eastAsia="en-GB"/>
              </w:rPr>
            </w:pPr>
            <w:del w:id="3021"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03F85BBC" w14:textId="54E60621" w:rsidR="00DD039F" w:rsidRPr="0051745E" w:rsidDel="0096313F" w:rsidRDefault="00DD039F" w:rsidP="00213370">
            <w:pPr>
              <w:jc w:val="right"/>
              <w:rPr>
                <w:del w:id="3022" w:author="Lucy Marshall" w:date="2019-06-30T09:03:00Z"/>
                <w:rFonts w:ascii="Arial" w:eastAsia="Times New Roman" w:hAnsi="Arial" w:cs="Arial"/>
                <w:sz w:val="18"/>
                <w:szCs w:val="18"/>
                <w:lang w:eastAsia="en-GB"/>
              </w:rPr>
            </w:pPr>
            <w:del w:id="3023" w:author="Lucy Marshall" w:date="2019-06-30T09:03:00Z">
              <w:r w:rsidRPr="0051745E" w:rsidDel="0096313F">
                <w:rPr>
                  <w:rFonts w:ascii="Arial" w:eastAsia="Times New Roman" w:hAnsi="Arial" w:cs="Arial"/>
                  <w:sz w:val="18"/>
                  <w:szCs w:val="18"/>
                  <w:lang w:eastAsia="en-GB"/>
                </w:rPr>
                <w:delText>.832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69E3E45B" w14:textId="096F2FF5" w:rsidR="00DD039F" w:rsidRPr="0051745E" w:rsidDel="0096313F" w:rsidRDefault="00DD039F" w:rsidP="00213370">
            <w:pPr>
              <w:jc w:val="right"/>
              <w:rPr>
                <w:del w:id="3024" w:author="Lucy Marshall" w:date="2019-06-30T09:03:00Z"/>
                <w:rFonts w:ascii="Arial" w:eastAsia="Times New Roman" w:hAnsi="Arial" w:cs="Arial"/>
                <w:sz w:val="18"/>
                <w:szCs w:val="18"/>
                <w:lang w:eastAsia="en-GB"/>
              </w:rPr>
            </w:pPr>
            <w:del w:id="3025" w:author="Lucy Marshall" w:date="2019-06-30T09:03:00Z">
              <w:r w:rsidRPr="0051745E" w:rsidDel="0096313F">
                <w:rPr>
                  <w:rFonts w:ascii="Arial" w:eastAsia="Times New Roman" w:hAnsi="Arial" w:cs="Arial"/>
                  <w:sz w:val="18"/>
                  <w:szCs w:val="18"/>
                  <w:lang w:eastAsia="en-GB"/>
                </w:rPr>
                <w:delText>0.263</w:delText>
              </w:r>
            </w:del>
          </w:p>
        </w:tc>
        <w:tc>
          <w:tcPr>
            <w:tcW w:w="1080" w:type="dxa"/>
            <w:tcBorders>
              <w:top w:val="nil"/>
              <w:left w:val="nil"/>
              <w:bottom w:val="single" w:sz="4" w:space="0" w:color="C0C0C0"/>
              <w:right w:val="nil"/>
            </w:tcBorders>
          </w:tcPr>
          <w:p w14:paraId="66BC6593" w14:textId="098F91F0" w:rsidR="00DD039F" w:rsidRPr="0051745E" w:rsidDel="0096313F" w:rsidRDefault="00DD039F" w:rsidP="00213370">
            <w:pPr>
              <w:jc w:val="right"/>
              <w:rPr>
                <w:del w:id="3026"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491B588" w14:textId="65FDCD99" w:rsidR="00DD039F" w:rsidRPr="0051745E" w:rsidDel="0096313F" w:rsidRDefault="00DD039F" w:rsidP="00213370">
            <w:pPr>
              <w:jc w:val="right"/>
              <w:rPr>
                <w:del w:id="3027" w:author="Lucy Marshall" w:date="2019-06-30T09:03:00Z"/>
                <w:rFonts w:ascii="Arial" w:eastAsia="Times New Roman" w:hAnsi="Arial" w:cs="Arial"/>
                <w:sz w:val="18"/>
                <w:szCs w:val="18"/>
                <w:lang w:eastAsia="en-GB"/>
              </w:rPr>
            </w:pPr>
            <w:del w:id="3028" w:author="Lucy Marshall" w:date="2019-06-30T09:03:00Z">
              <w:r w:rsidRPr="0051745E" w:rsidDel="0096313F">
                <w:rPr>
                  <w:rFonts w:ascii="Arial" w:eastAsia="Times New Roman" w:hAnsi="Arial" w:cs="Arial"/>
                  <w:sz w:val="18"/>
                  <w:szCs w:val="18"/>
                  <w:lang w:eastAsia="en-GB"/>
                </w:rPr>
                <w:delText>0.018</w:delText>
              </w:r>
            </w:del>
          </w:p>
        </w:tc>
        <w:tc>
          <w:tcPr>
            <w:tcW w:w="1480" w:type="dxa"/>
            <w:tcBorders>
              <w:top w:val="nil"/>
              <w:left w:val="nil"/>
              <w:bottom w:val="single" w:sz="4" w:space="0" w:color="C0C0C0"/>
              <w:right w:val="single" w:sz="4" w:space="0" w:color="E0E0E0"/>
            </w:tcBorders>
            <w:noWrap/>
            <w:hideMark/>
          </w:tcPr>
          <w:p w14:paraId="44EE0948" w14:textId="305BE8DA" w:rsidR="00DD039F" w:rsidRPr="0051745E" w:rsidDel="0096313F" w:rsidRDefault="00DD039F" w:rsidP="00213370">
            <w:pPr>
              <w:jc w:val="right"/>
              <w:rPr>
                <w:del w:id="3029" w:author="Lucy Marshall" w:date="2019-06-30T09:03:00Z"/>
                <w:rFonts w:ascii="Arial" w:eastAsia="Times New Roman" w:hAnsi="Arial" w:cs="Arial"/>
                <w:sz w:val="18"/>
                <w:szCs w:val="18"/>
                <w:lang w:eastAsia="en-GB"/>
              </w:rPr>
            </w:pPr>
            <w:del w:id="3030" w:author="Lucy Marshall" w:date="2019-06-30T09:03:00Z">
              <w:r w:rsidRPr="0051745E" w:rsidDel="0096313F">
                <w:rPr>
                  <w:rFonts w:ascii="Arial" w:eastAsia="Times New Roman" w:hAnsi="Arial" w:cs="Arial"/>
                  <w:sz w:val="18"/>
                  <w:szCs w:val="18"/>
                  <w:lang w:eastAsia="en-GB"/>
                </w:rPr>
                <w:delText>0.09</w:delText>
              </w:r>
            </w:del>
          </w:p>
        </w:tc>
        <w:tc>
          <w:tcPr>
            <w:tcW w:w="1480" w:type="dxa"/>
            <w:tcBorders>
              <w:top w:val="nil"/>
              <w:left w:val="nil"/>
              <w:bottom w:val="single" w:sz="4" w:space="0" w:color="C0C0C0"/>
              <w:right w:val="nil"/>
            </w:tcBorders>
            <w:noWrap/>
            <w:hideMark/>
          </w:tcPr>
          <w:p w14:paraId="7AE6F80D" w14:textId="26D2236D" w:rsidR="00DD039F" w:rsidRPr="0051745E" w:rsidDel="0096313F" w:rsidRDefault="00DD039F" w:rsidP="00213370">
            <w:pPr>
              <w:jc w:val="right"/>
              <w:rPr>
                <w:del w:id="3031" w:author="Lucy Marshall" w:date="2019-06-30T09:03:00Z"/>
                <w:rFonts w:ascii="Arial" w:eastAsia="Times New Roman" w:hAnsi="Arial" w:cs="Arial"/>
                <w:sz w:val="18"/>
                <w:szCs w:val="18"/>
                <w:lang w:eastAsia="en-GB"/>
              </w:rPr>
            </w:pPr>
            <w:del w:id="3032" w:author="Lucy Marshall" w:date="2019-06-30T09:03:00Z">
              <w:r w:rsidRPr="0051745E" w:rsidDel="0096313F">
                <w:rPr>
                  <w:rFonts w:ascii="Arial" w:eastAsia="Times New Roman" w:hAnsi="Arial" w:cs="Arial"/>
                  <w:sz w:val="18"/>
                  <w:szCs w:val="18"/>
                  <w:lang w:eastAsia="en-GB"/>
                </w:rPr>
                <w:delText>1.58</w:delText>
              </w:r>
            </w:del>
          </w:p>
        </w:tc>
      </w:tr>
      <w:tr w:rsidR="00DD039F" w:rsidRPr="00A44F44" w:rsidDel="0096313F" w14:paraId="20B66274" w14:textId="32A11D36" w:rsidTr="00213370">
        <w:trPr>
          <w:trHeight w:val="340"/>
          <w:del w:id="3033" w:author="Lucy Marshall" w:date="2019-06-30T09:03:00Z"/>
        </w:trPr>
        <w:tc>
          <w:tcPr>
            <w:tcW w:w="0" w:type="auto"/>
            <w:vMerge/>
            <w:tcBorders>
              <w:top w:val="single" w:sz="4" w:space="0" w:color="C0C0C0"/>
              <w:left w:val="nil"/>
              <w:bottom w:val="nil"/>
              <w:right w:val="nil"/>
            </w:tcBorders>
            <w:vAlign w:val="center"/>
            <w:hideMark/>
          </w:tcPr>
          <w:p w14:paraId="35AFE430" w14:textId="02FC8597" w:rsidR="00DD039F" w:rsidRPr="0051745E" w:rsidDel="0096313F" w:rsidRDefault="00DD039F" w:rsidP="00213370">
            <w:pPr>
              <w:rPr>
                <w:del w:id="303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7D1D935" w14:textId="2C9DAF86" w:rsidR="00DD039F" w:rsidRPr="0051745E" w:rsidDel="0096313F" w:rsidRDefault="00DD039F" w:rsidP="00213370">
            <w:pPr>
              <w:rPr>
                <w:del w:id="3035" w:author="Lucy Marshall" w:date="2019-06-30T09:03:00Z"/>
                <w:rFonts w:ascii="Arial" w:eastAsia="Times New Roman" w:hAnsi="Arial" w:cs="Arial"/>
                <w:sz w:val="18"/>
                <w:szCs w:val="18"/>
                <w:lang w:eastAsia="en-GB"/>
              </w:rPr>
            </w:pPr>
          </w:p>
        </w:tc>
        <w:tc>
          <w:tcPr>
            <w:tcW w:w="1740" w:type="dxa"/>
            <w:shd w:val="clear" w:color="auto" w:fill="E0E0E0"/>
            <w:hideMark/>
          </w:tcPr>
          <w:p w14:paraId="0886A2F2" w14:textId="597E75BE" w:rsidR="00DD039F" w:rsidRPr="0051745E" w:rsidDel="0096313F" w:rsidRDefault="00DD039F" w:rsidP="00213370">
            <w:pPr>
              <w:rPr>
                <w:del w:id="3036" w:author="Lucy Marshall" w:date="2019-06-30T09:03:00Z"/>
                <w:rFonts w:ascii="Arial" w:eastAsia="Times New Roman" w:hAnsi="Arial" w:cs="Arial"/>
                <w:sz w:val="18"/>
                <w:szCs w:val="18"/>
                <w:lang w:eastAsia="en-GB"/>
              </w:rPr>
            </w:pPr>
            <w:del w:id="3037"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025C57A" w14:textId="0B90E2B6" w:rsidR="00DD039F" w:rsidRPr="0051745E" w:rsidDel="0096313F" w:rsidRDefault="00DD039F" w:rsidP="00213370">
            <w:pPr>
              <w:jc w:val="right"/>
              <w:rPr>
                <w:del w:id="3038" w:author="Lucy Marshall" w:date="2019-06-30T09:03:00Z"/>
                <w:rFonts w:ascii="Arial" w:eastAsia="Times New Roman" w:hAnsi="Arial" w:cs="Arial"/>
                <w:sz w:val="18"/>
                <w:szCs w:val="18"/>
                <w:lang w:eastAsia="en-GB"/>
              </w:rPr>
            </w:pPr>
            <w:del w:id="3039" w:author="Lucy Marshall" w:date="2019-06-30T09:03:00Z">
              <w:r w:rsidRPr="0051745E" w:rsidDel="0096313F">
                <w:rPr>
                  <w:rFonts w:ascii="Arial" w:eastAsia="Times New Roman" w:hAnsi="Arial" w:cs="Arial"/>
                  <w:sz w:val="18"/>
                  <w:szCs w:val="18"/>
                  <w:lang w:eastAsia="en-GB"/>
                </w:rPr>
                <w:delText>0.296</w:delText>
              </w:r>
            </w:del>
          </w:p>
        </w:tc>
        <w:tc>
          <w:tcPr>
            <w:tcW w:w="1120" w:type="dxa"/>
            <w:tcBorders>
              <w:top w:val="nil"/>
              <w:left w:val="nil"/>
              <w:bottom w:val="nil"/>
              <w:right w:val="single" w:sz="4" w:space="0" w:color="E0E0E0"/>
            </w:tcBorders>
            <w:noWrap/>
            <w:hideMark/>
          </w:tcPr>
          <w:p w14:paraId="3415AF90" w14:textId="149E98D6" w:rsidR="00DD039F" w:rsidRPr="0051745E" w:rsidDel="0096313F" w:rsidRDefault="00DD039F" w:rsidP="00213370">
            <w:pPr>
              <w:jc w:val="right"/>
              <w:rPr>
                <w:del w:id="3040" w:author="Lucy Marshall" w:date="2019-06-30T09:03:00Z"/>
                <w:rFonts w:ascii="Arial" w:eastAsia="Times New Roman" w:hAnsi="Arial" w:cs="Arial"/>
                <w:sz w:val="18"/>
                <w:szCs w:val="18"/>
                <w:lang w:eastAsia="en-GB"/>
              </w:rPr>
            </w:pPr>
            <w:del w:id="3041" w:author="Lucy Marshall" w:date="2019-06-30T09:03:00Z">
              <w:r w:rsidRPr="0051745E" w:rsidDel="0096313F">
                <w:rPr>
                  <w:rFonts w:ascii="Arial" w:eastAsia="Times New Roman" w:hAnsi="Arial" w:cs="Arial"/>
                  <w:sz w:val="18"/>
                  <w:szCs w:val="18"/>
                  <w:lang w:eastAsia="en-GB"/>
                </w:rPr>
                <w:delText>0.288</w:delText>
              </w:r>
            </w:del>
          </w:p>
        </w:tc>
        <w:tc>
          <w:tcPr>
            <w:tcW w:w="1080" w:type="dxa"/>
          </w:tcPr>
          <w:p w14:paraId="3EFD03C6" w14:textId="235A1233" w:rsidR="00DD039F" w:rsidRPr="0051745E" w:rsidDel="0096313F" w:rsidRDefault="00DD039F" w:rsidP="00213370">
            <w:pPr>
              <w:jc w:val="right"/>
              <w:rPr>
                <w:del w:id="3042"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B86A251" w14:textId="293A873B" w:rsidR="00DD039F" w:rsidRPr="0051745E" w:rsidDel="0096313F" w:rsidRDefault="00DD039F" w:rsidP="00213370">
            <w:pPr>
              <w:jc w:val="right"/>
              <w:rPr>
                <w:del w:id="3043" w:author="Lucy Marshall" w:date="2019-06-30T09:03:00Z"/>
                <w:rFonts w:ascii="Arial" w:eastAsia="Times New Roman" w:hAnsi="Arial" w:cs="Arial"/>
                <w:sz w:val="18"/>
                <w:szCs w:val="18"/>
                <w:lang w:eastAsia="en-GB"/>
              </w:rPr>
            </w:pPr>
            <w:del w:id="3044"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470DB9AB" w14:textId="749920BC" w:rsidR="00DD039F" w:rsidRPr="0051745E" w:rsidDel="0096313F" w:rsidRDefault="00DD039F" w:rsidP="00213370">
            <w:pPr>
              <w:jc w:val="right"/>
              <w:rPr>
                <w:del w:id="3045" w:author="Lucy Marshall" w:date="2019-06-30T09:03:00Z"/>
                <w:rFonts w:ascii="Arial" w:eastAsia="Times New Roman" w:hAnsi="Arial" w:cs="Arial"/>
                <w:sz w:val="18"/>
                <w:szCs w:val="18"/>
                <w:lang w:eastAsia="en-GB"/>
              </w:rPr>
            </w:pPr>
            <w:del w:id="3046" w:author="Lucy Marshall" w:date="2019-06-30T09:03:00Z">
              <w:r w:rsidRPr="0051745E" w:rsidDel="0096313F">
                <w:rPr>
                  <w:rFonts w:ascii="Arial" w:eastAsia="Times New Roman" w:hAnsi="Arial" w:cs="Arial"/>
                  <w:sz w:val="18"/>
                  <w:szCs w:val="18"/>
                  <w:lang w:eastAsia="en-GB"/>
                </w:rPr>
                <w:delText>-0.52</w:delText>
              </w:r>
            </w:del>
          </w:p>
        </w:tc>
        <w:tc>
          <w:tcPr>
            <w:tcW w:w="1480" w:type="dxa"/>
            <w:noWrap/>
            <w:hideMark/>
          </w:tcPr>
          <w:p w14:paraId="7498B075" w14:textId="0A246E1E" w:rsidR="00DD039F" w:rsidRPr="0051745E" w:rsidDel="0096313F" w:rsidRDefault="00DD039F" w:rsidP="00213370">
            <w:pPr>
              <w:jc w:val="right"/>
              <w:rPr>
                <w:del w:id="3047" w:author="Lucy Marshall" w:date="2019-06-30T09:03:00Z"/>
                <w:rFonts w:ascii="Arial" w:eastAsia="Times New Roman" w:hAnsi="Arial" w:cs="Arial"/>
                <w:sz w:val="18"/>
                <w:szCs w:val="18"/>
                <w:lang w:eastAsia="en-GB"/>
              </w:rPr>
            </w:pPr>
            <w:del w:id="3048" w:author="Lucy Marshall" w:date="2019-06-30T09:03:00Z">
              <w:r w:rsidRPr="0051745E" w:rsidDel="0096313F">
                <w:rPr>
                  <w:rFonts w:ascii="Arial" w:eastAsia="Times New Roman" w:hAnsi="Arial" w:cs="Arial"/>
                  <w:sz w:val="18"/>
                  <w:szCs w:val="18"/>
                  <w:lang w:eastAsia="en-GB"/>
                </w:rPr>
                <w:delText>1.11</w:delText>
              </w:r>
            </w:del>
          </w:p>
        </w:tc>
      </w:tr>
      <w:tr w:rsidR="00DD039F" w:rsidRPr="00A44F44" w:rsidDel="0096313F" w14:paraId="5E4CC992" w14:textId="468AB9F2" w:rsidTr="00213370">
        <w:trPr>
          <w:trHeight w:val="340"/>
          <w:del w:id="3049" w:author="Lucy Marshall" w:date="2019-06-30T09:03:00Z"/>
        </w:trPr>
        <w:tc>
          <w:tcPr>
            <w:tcW w:w="0" w:type="auto"/>
            <w:vMerge/>
            <w:tcBorders>
              <w:top w:val="single" w:sz="4" w:space="0" w:color="C0C0C0"/>
              <w:left w:val="nil"/>
              <w:bottom w:val="nil"/>
              <w:right w:val="nil"/>
            </w:tcBorders>
            <w:vAlign w:val="center"/>
            <w:hideMark/>
          </w:tcPr>
          <w:p w14:paraId="0FEBCFFD" w14:textId="69EA6FD0" w:rsidR="00DD039F" w:rsidRPr="0051745E" w:rsidDel="0096313F" w:rsidRDefault="00DD039F" w:rsidP="00213370">
            <w:pPr>
              <w:rPr>
                <w:del w:id="3050"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6496DA33" w14:textId="16935744" w:rsidR="00DD039F" w:rsidRPr="0051745E" w:rsidDel="0096313F" w:rsidRDefault="00DD039F" w:rsidP="00213370">
            <w:pPr>
              <w:rPr>
                <w:del w:id="3051" w:author="Lucy Marshall" w:date="2019-06-30T09:03:00Z"/>
                <w:rFonts w:ascii="Arial" w:eastAsia="Times New Roman" w:hAnsi="Arial" w:cs="Arial"/>
                <w:sz w:val="18"/>
                <w:szCs w:val="18"/>
                <w:lang w:eastAsia="en-GB"/>
              </w:rPr>
            </w:pPr>
            <w:del w:id="3052"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0A3DC6B3" w14:textId="43EFE4D2" w:rsidR="00DD039F" w:rsidRPr="0051745E" w:rsidDel="0096313F" w:rsidRDefault="00DD039F" w:rsidP="00213370">
            <w:pPr>
              <w:rPr>
                <w:del w:id="3053" w:author="Lucy Marshall" w:date="2019-06-30T09:03:00Z"/>
                <w:rFonts w:ascii="Arial" w:eastAsia="Times New Roman" w:hAnsi="Arial" w:cs="Arial"/>
                <w:sz w:val="18"/>
                <w:szCs w:val="18"/>
                <w:lang w:eastAsia="en-GB"/>
              </w:rPr>
            </w:pPr>
            <w:del w:id="3054"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7EFC7147" w14:textId="1C7E77BE" w:rsidR="00DD039F" w:rsidRPr="0051745E" w:rsidDel="0096313F" w:rsidRDefault="00DD039F" w:rsidP="00213370">
            <w:pPr>
              <w:jc w:val="right"/>
              <w:rPr>
                <w:del w:id="3055" w:author="Lucy Marshall" w:date="2019-06-30T09:03:00Z"/>
                <w:rFonts w:ascii="Arial" w:eastAsia="Times New Roman" w:hAnsi="Arial" w:cs="Arial"/>
                <w:sz w:val="18"/>
                <w:szCs w:val="18"/>
                <w:lang w:eastAsia="en-GB"/>
              </w:rPr>
            </w:pPr>
            <w:del w:id="3056" w:author="Lucy Marshall" w:date="2019-06-30T09:03:00Z">
              <w:r w:rsidRPr="0051745E" w:rsidDel="0096313F">
                <w:rPr>
                  <w:rFonts w:ascii="Arial" w:eastAsia="Times New Roman" w:hAnsi="Arial" w:cs="Arial"/>
                  <w:sz w:val="18"/>
                  <w:szCs w:val="18"/>
                  <w:lang w:eastAsia="en-GB"/>
                </w:rPr>
                <w:delText>0.070</w:delText>
              </w:r>
            </w:del>
          </w:p>
        </w:tc>
        <w:tc>
          <w:tcPr>
            <w:tcW w:w="1120" w:type="dxa"/>
            <w:tcBorders>
              <w:top w:val="single" w:sz="4" w:space="0" w:color="C0C0C0"/>
              <w:left w:val="nil"/>
              <w:bottom w:val="single" w:sz="4" w:space="0" w:color="C0C0C0"/>
              <w:right w:val="single" w:sz="4" w:space="0" w:color="E0E0E0"/>
            </w:tcBorders>
            <w:noWrap/>
            <w:hideMark/>
          </w:tcPr>
          <w:p w14:paraId="3592B019" w14:textId="1BFA08B8" w:rsidR="00DD039F" w:rsidRPr="0051745E" w:rsidDel="0096313F" w:rsidRDefault="00DD039F" w:rsidP="00213370">
            <w:pPr>
              <w:jc w:val="right"/>
              <w:rPr>
                <w:del w:id="3057" w:author="Lucy Marshall" w:date="2019-06-30T09:03:00Z"/>
                <w:rFonts w:ascii="Arial" w:eastAsia="Times New Roman" w:hAnsi="Arial" w:cs="Arial"/>
                <w:sz w:val="18"/>
                <w:szCs w:val="18"/>
                <w:lang w:eastAsia="en-GB"/>
              </w:rPr>
            </w:pPr>
            <w:del w:id="3058" w:author="Lucy Marshall" w:date="2019-06-30T09:03:00Z">
              <w:r w:rsidRPr="0051745E" w:rsidDel="0096313F">
                <w:rPr>
                  <w:rFonts w:ascii="Arial" w:eastAsia="Times New Roman" w:hAnsi="Arial" w:cs="Arial"/>
                  <w:sz w:val="18"/>
                  <w:szCs w:val="18"/>
                  <w:lang w:eastAsia="en-GB"/>
                </w:rPr>
                <w:delText>0.219</w:delText>
              </w:r>
            </w:del>
          </w:p>
        </w:tc>
        <w:tc>
          <w:tcPr>
            <w:tcW w:w="1080" w:type="dxa"/>
            <w:tcBorders>
              <w:top w:val="single" w:sz="4" w:space="0" w:color="C0C0C0"/>
              <w:left w:val="nil"/>
              <w:bottom w:val="single" w:sz="4" w:space="0" w:color="C0C0C0"/>
              <w:right w:val="nil"/>
            </w:tcBorders>
          </w:tcPr>
          <w:p w14:paraId="577A79EF" w14:textId="622D2C4B" w:rsidR="00DD039F" w:rsidRPr="0051745E" w:rsidDel="0096313F" w:rsidRDefault="00DD039F" w:rsidP="00213370">
            <w:pPr>
              <w:jc w:val="right"/>
              <w:rPr>
                <w:del w:id="3059"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10A4B146" w14:textId="4E414A35" w:rsidR="00DD039F" w:rsidRPr="0051745E" w:rsidDel="0096313F" w:rsidRDefault="00DD039F" w:rsidP="00213370">
            <w:pPr>
              <w:jc w:val="right"/>
              <w:rPr>
                <w:del w:id="3060" w:author="Lucy Marshall" w:date="2019-06-30T09:03:00Z"/>
                <w:rFonts w:ascii="Arial" w:eastAsia="Times New Roman" w:hAnsi="Arial" w:cs="Arial"/>
                <w:sz w:val="18"/>
                <w:szCs w:val="18"/>
                <w:lang w:eastAsia="en-GB"/>
              </w:rPr>
            </w:pPr>
            <w:del w:id="306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1931900A" w14:textId="6529266B" w:rsidR="00DD039F" w:rsidRPr="0051745E" w:rsidDel="0096313F" w:rsidRDefault="00DD039F" w:rsidP="00213370">
            <w:pPr>
              <w:jc w:val="right"/>
              <w:rPr>
                <w:del w:id="3062" w:author="Lucy Marshall" w:date="2019-06-30T09:03:00Z"/>
                <w:rFonts w:ascii="Arial" w:eastAsia="Times New Roman" w:hAnsi="Arial" w:cs="Arial"/>
                <w:sz w:val="18"/>
                <w:szCs w:val="18"/>
                <w:lang w:eastAsia="en-GB"/>
              </w:rPr>
            </w:pPr>
            <w:del w:id="3063" w:author="Lucy Marshall" w:date="2019-06-30T09:03:00Z">
              <w:r w:rsidRPr="0051745E" w:rsidDel="0096313F">
                <w:rPr>
                  <w:rFonts w:ascii="Arial" w:eastAsia="Times New Roman" w:hAnsi="Arial" w:cs="Arial"/>
                  <w:sz w:val="18"/>
                  <w:szCs w:val="18"/>
                  <w:lang w:eastAsia="en-GB"/>
                </w:rPr>
                <w:delText>-0.55</w:delText>
              </w:r>
            </w:del>
          </w:p>
        </w:tc>
        <w:tc>
          <w:tcPr>
            <w:tcW w:w="1480" w:type="dxa"/>
            <w:tcBorders>
              <w:top w:val="single" w:sz="4" w:space="0" w:color="C0C0C0"/>
              <w:left w:val="nil"/>
              <w:bottom w:val="single" w:sz="4" w:space="0" w:color="C0C0C0"/>
              <w:right w:val="nil"/>
            </w:tcBorders>
            <w:noWrap/>
            <w:hideMark/>
          </w:tcPr>
          <w:p w14:paraId="1D6F9FA9" w14:textId="6BE18A7C" w:rsidR="00DD039F" w:rsidRPr="0051745E" w:rsidDel="0096313F" w:rsidRDefault="00DD039F" w:rsidP="00213370">
            <w:pPr>
              <w:jc w:val="right"/>
              <w:rPr>
                <w:del w:id="3064" w:author="Lucy Marshall" w:date="2019-06-30T09:03:00Z"/>
                <w:rFonts w:ascii="Arial" w:eastAsia="Times New Roman" w:hAnsi="Arial" w:cs="Arial"/>
                <w:sz w:val="18"/>
                <w:szCs w:val="18"/>
                <w:lang w:eastAsia="en-GB"/>
              </w:rPr>
            </w:pPr>
            <w:del w:id="3065" w:author="Lucy Marshall" w:date="2019-06-30T09:03:00Z">
              <w:r w:rsidRPr="0051745E" w:rsidDel="0096313F">
                <w:rPr>
                  <w:rFonts w:ascii="Arial" w:eastAsia="Times New Roman" w:hAnsi="Arial" w:cs="Arial"/>
                  <w:sz w:val="18"/>
                  <w:szCs w:val="18"/>
                  <w:lang w:eastAsia="en-GB"/>
                </w:rPr>
                <w:delText>0.69</w:delText>
              </w:r>
            </w:del>
          </w:p>
        </w:tc>
      </w:tr>
      <w:tr w:rsidR="00DD039F" w:rsidRPr="00A44F44" w:rsidDel="0096313F" w14:paraId="41EF4E55" w14:textId="4683AA56" w:rsidTr="00213370">
        <w:trPr>
          <w:trHeight w:val="360"/>
          <w:del w:id="3066" w:author="Lucy Marshall" w:date="2019-06-30T09:03:00Z"/>
        </w:trPr>
        <w:tc>
          <w:tcPr>
            <w:tcW w:w="0" w:type="auto"/>
            <w:vMerge/>
            <w:tcBorders>
              <w:top w:val="single" w:sz="4" w:space="0" w:color="C0C0C0"/>
              <w:left w:val="nil"/>
              <w:bottom w:val="nil"/>
              <w:right w:val="nil"/>
            </w:tcBorders>
            <w:vAlign w:val="center"/>
            <w:hideMark/>
          </w:tcPr>
          <w:p w14:paraId="42DDC233" w14:textId="530C5F57" w:rsidR="00DD039F" w:rsidRPr="0051745E" w:rsidDel="0096313F" w:rsidRDefault="00DD039F" w:rsidP="00213370">
            <w:pPr>
              <w:rPr>
                <w:del w:id="306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0700866" w14:textId="1CB27210" w:rsidR="00DD039F" w:rsidRPr="0051745E" w:rsidDel="0096313F" w:rsidRDefault="00DD039F" w:rsidP="00213370">
            <w:pPr>
              <w:rPr>
                <w:del w:id="306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4FF2424" w14:textId="01394370" w:rsidR="00DD039F" w:rsidRPr="0051745E" w:rsidDel="0096313F" w:rsidRDefault="00DD039F" w:rsidP="00213370">
            <w:pPr>
              <w:rPr>
                <w:del w:id="3069" w:author="Lucy Marshall" w:date="2019-06-30T09:03:00Z"/>
                <w:rFonts w:ascii="Arial" w:eastAsia="Times New Roman" w:hAnsi="Arial" w:cs="Arial"/>
                <w:sz w:val="18"/>
                <w:szCs w:val="18"/>
                <w:lang w:eastAsia="en-GB"/>
              </w:rPr>
            </w:pPr>
            <w:del w:id="3070"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7B1A7947" w14:textId="5B27128B" w:rsidR="00DD039F" w:rsidRPr="0051745E" w:rsidDel="0096313F" w:rsidRDefault="00DD039F" w:rsidP="00213370">
            <w:pPr>
              <w:jc w:val="right"/>
              <w:rPr>
                <w:del w:id="3071" w:author="Lucy Marshall" w:date="2019-06-30T09:03:00Z"/>
                <w:rFonts w:ascii="Arial" w:eastAsia="Times New Roman" w:hAnsi="Arial" w:cs="Arial"/>
                <w:sz w:val="18"/>
                <w:szCs w:val="18"/>
                <w:lang w:eastAsia="en-GB"/>
              </w:rPr>
            </w:pPr>
            <w:del w:id="3072" w:author="Lucy Marshall" w:date="2019-06-30T09:03:00Z">
              <w:r w:rsidRPr="0051745E" w:rsidDel="0096313F">
                <w:rPr>
                  <w:rFonts w:ascii="Arial" w:eastAsia="Times New Roman" w:hAnsi="Arial" w:cs="Arial"/>
                  <w:sz w:val="18"/>
                  <w:szCs w:val="18"/>
                  <w:lang w:eastAsia="en-GB"/>
                </w:rPr>
                <w:delText>-1.142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41AB90E7" w14:textId="4EE5F404" w:rsidR="00DD039F" w:rsidRPr="0051745E" w:rsidDel="0096313F" w:rsidRDefault="00DD039F" w:rsidP="00213370">
            <w:pPr>
              <w:jc w:val="right"/>
              <w:rPr>
                <w:del w:id="3073" w:author="Lucy Marshall" w:date="2019-06-30T09:03:00Z"/>
                <w:rFonts w:ascii="Arial" w:eastAsia="Times New Roman" w:hAnsi="Arial" w:cs="Arial"/>
                <w:sz w:val="18"/>
                <w:szCs w:val="18"/>
                <w:lang w:eastAsia="en-GB"/>
              </w:rPr>
            </w:pPr>
            <w:del w:id="3074" w:author="Lucy Marshall" w:date="2019-06-30T09:03:00Z">
              <w:r w:rsidRPr="0051745E" w:rsidDel="0096313F">
                <w:rPr>
                  <w:rFonts w:ascii="Arial" w:eastAsia="Times New Roman" w:hAnsi="Arial" w:cs="Arial"/>
                  <w:sz w:val="18"/>
                  <w:szCs w:val="18"/>
                  <w:lang w:eastAsia="en-GB"/>
                </w:rPr>
                <w:delText>0.260</w:delText>
              </w:r>
            </w:del>
          </w:p>
        </w:tc>
        <w:tc>
          <w:tcPr>
            <w:tcW w:w="1080" w:type="dxa"/>
            <w:tcBorders>
              <w:top w:val="nil"/>
              <w:left w:val="nil"/>
              <w:bottom w:val="single" w:sz="4" w:space="0" w:color="C0C0C0"/>
              <w:right w:val="nil"/>
            </w:tcBorders>
          </w:tcPr>
          <w:p w14:paraId="6DE2CE59" w14:textId="66CF2BF8" w:rsidR="00DD039F" w:rsidRPr="0051745E" w:rsidDel="0096313F" w:rsidRDefault="00DD039F" w:rsidP="00213370">
            <w:pPr>
              <w:jc w:val="right"/>
              <w:rPr>
                <w:del w:id="307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11323C5" w14:textId="2E7F5F96" w:rsidR="00DD039F" w:rsidRPr="0051745E" w:rsidDel="0096313F" w:rsidRDefault="00DD039F" w:rsidP="00213370">
            <w:pPr>
              <w:jc w:val="right"/>
              <w:rPr>
                <w:del w:id="3076" w:author="Lucy Marshall" w:date="2019-06-30T09:03:00Z"/>
                <w:rFonts w:ascii="Arial" w:eastAsia="Times New Roman" w:hAnsi="Arial" w:cs="Arial"/>
                <w:sz w:val="18"/>
                <w:szCs w:val="18"/>
                <w:lang w:eastAsia="en-GB"/>
              </w:rPr>
            </w:pPr>
            <w:del w:id="3077"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465004B9" w14:textId="1E0DB1C6" w:rsidR="00DD039F" w:rsidRPr="0051745E" w:rsidDel="0096313F" w:rsidRDefault="00DD039F" w:rsidP="00213370">
            <w:pPr>
              <w:jc w:val="right"/>
              <w:rPr>
                <w:del w:id="3078" w:author="Lucy Marshall" w:date="2019-06-30T09:03:00Z"/>
                <w:rFonts w:ascii="Arial" w:eastAsia="Times New Roman" w:hAnsi="Arial" w:cs="Arial"/>
                <w:sz w:val="18"/>
                <w:szCs w:val="18"/>
                <w:lang w:eastAsia="en-GB"/>
              </w:rPr>
            </w:pPr>
            <w:del w:id="3079" w:author="Lucy Marshall" w:date="2019-06-30T09:03:00Z">
              <w:r w:rsidRPr="0051745E" w:rsidDel="0096313F">
                <w:rPr>
                  <w:rFonts w:ascii="Arial" w:eastAsia="Times New Roman" w:hAnsi="Arial" w:cs="Arial"/>
                  <w:sz w:val="18"/>
                  <w:szCs w:val="18"/>
                  <w:lang w:eastAsia="en-GB"/>
                </w:rPr>
                <w:delText>-1.88</w:delText>
              </w:r>
            </w:del>
          </w:p>
        </w:tc>
        <w:tc>
          <w:tcPr>
            <w:tcW w:w="1480" w:type="dxa"/>
            <w:tcBorders>
              <w:top w:val="nil"/>
              <w:left w:val="nil"/>
              <w:bottom w:val="single" w:sz="4" w:space="0" w:color="C0C0C0"/>
              <w:right w:val="nil"/>
            </w:tcBorders>
            <w:noWrap/>
            <w:hideMark/>
          </w:tcPr>
          <w:p w14:paraId="06D203FA" w14:textId="094F6934" w:rsidR="00DD039F" w:rsidRPr="0051745E" w:rsidDel="0096313F" w:rsidRDefault="00DD039F" w:rsidP="00213370">
            <w:pPr>
              <w:jc w:val="right"/>
              <w:rPr>
                <w:del w:id="3080" w:author="Lucy Marshall" w:date="2019-06-30T09:03:00Z"/>
                <w:rFonts w:ascii="Arial" w:eastAsia="Times New Roman" w:hAnsi="Arial" w:cs="Arial"/>
                <w:sz w:val="18"/>
                <w:szCs w:val="18"/>
                <w:lang w:eastAsia="en-GB"/>
              </w:rPr>
            </w:pPr>
            <w:del w:id="3081" w:author="Lucy Marshall" w:date="2019-06-30T09:03:00Z">
              <w:r w:rsidRPr="0051745E" w:rsidDel="0096313F">
                <w:rPr>
                  <w:rFonts w:ascii="Arial" w:eastAsia="Times New Roman" w:hAnsi="Arial" w:cs="Arial"/>
                  <w:sz w:val="18"/>
                  <w:szCs w:val="18"/>
                  <w:lang w:eastAsia="en-GB"/>
                </w:rPr>
                <w:delText>-0.40</w:delText>
              </w:r>
            </w:del>
          </w:p>
        </w:tc>
      </w:tr>
      <w:tr w:rsidR="00DD039F" w:rsidRPr="00A44F44" w:rsidDel="0096313F" w14:paraId="4418C605" w14:textId="57F840B1" w:rsidTr="00213370">
        <w:trPr>
          <w:trHeight w:val="340"/>
          <w:del w:id="3082" w:author="Lucy Marshall" w:date="2019-06-30T09:03:00Z"/>
        </w:trPr>
        <w:tc>
          <w:tcPr>
            <w:tcW w:w="0" w:type="auto"/>
            <w:vMerge/>
            <w:tcBorders>
              <w:top w:val="single" w:sz="4" w:space="0" w:color="C0C0C0"/>
              <w:left w:val="nil"/>
              <w:bottom w:val="nil"/>
              <w:right w:val="nil"/>
            </w:tcBorders>
            <w:vAlign w:val="center"/>
            <w:hideMark/>
          </w:tcPr>
          <w:p w14:paraId="149CFBC8" w14:textId="442A72CB" w:rsidR="00DD039F" w:rsidRPr="0051745E" w:rsidDel="0096313F" w:rsidRDefault="00DD039F" w:rsidP="00213370">
            <w:pPr>
              <w:rPr>
                <w:del w:id="308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573E685" w14:textId="2B82AF83" w:rsidR="00DD039F" w:rsidRPr="0051745E" w:rsidDel="0096313F" w:rsidRDefault="00DD039F" w:rsidP="00213370">
            <w:pPr>
              <w:rPr>
                <w:del w:id="308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A5F655E" w14:textId="7BB5BDC1" w:rsidR="00DD039F" w:rsidRPr="0051745E" w:rsidDel="0096313F" w:rsidRDefault="00DD039F" w:rsidP="00213370">
            <w:pPr>
              <w:rPr>
                <w:del w:id="3085" w:author="Lucy Marshall" w:date="2019-06-30T09:03:00Z"/>
                <w:rFonts w:ascii="Arial" w:eastAsia="Times New Roman" w:hAnsi="Arial" w:cs="Arial"/>
                <w:sz w:val="18"/>
                <w:szCs w:val="18"/>
                <w:lang w:eastAsia="en-GB"/>
              </w:rPr>
            </w:pPr>
            <w:del w:id="3086"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28C093F4" w14:textId="01CA2ADE" w:rsidR="00DD039F" w:rsidRPr="0051745E" w:rsidDel="0096313F" w:rsidRDefault="00DD039F" w:rsidP="00213370">
            <w:pPr>
              <w:jc w:val="right"/>
              <w:rPr>
                <w:del w:id="3087" w:author="Lucy Marshall" w:date="2019-06-30T09:03:00Z"/>
                <w:rFonts w:ascii="Arial" w:eastAsia="Times New Roman" w:hAnsi="Arial" w:cs="Arial"/>
                <w:sz w:val="18"/>
                <w:szCs w:val="18"/>
                <w:lang w:eastAsia="en-GB"/>
              </w:rPr>
            </w:pPr>
            <w:del w:id="3088" w:author="Lucy Marshall" w:date="2019-06-30T09:03:00Z">
              <w:r w:rsidRPr="0051745E" w:rsidDel="0096313F">
                <w:rPr>
                  <w:rFonts w:ascii="Arial" w:eastAsia="Times New Roman" w:hAnsi="Arial" w:cs="Arial"/>
                  <w:sz w:val="18"/>
                  <w:szCs w:val="18"/>
                  <w:lang w:eastAsia="en-GB"/>
                </w:rPr>
                <w:delText>-0.310</w:delText>
              </w:r>
            </w:del>
          </w:p>
        </w:tc>
        <w:tc>
          <w:tcPr>
            <w:tcW w:w="1120" w:type="dxa"/>
            <w:tcBorders>
              <w:top w:val="nil"/>
              <w:left w:val="nil"/>
              <w:bottom w:val="single" w:sz="4" w:space="0" w:color="C0C0C0"/>
              <w:right w:val="single" w:sz="4" w:space="0" w:color="E0E0E0"/>
            </w:tcBorders>
            <w:noWrap/>
            <w:hideMark/>
          </w:tcPr>
          <w:p w14:paraId="7EF8B215" w14:textId="4E5FB7A2" w:rsidR="00DD039F" w:rsidRPr="0051745E" w:rsidDel="0096313F" w:rsidRDefault="00DD039F" w:rsidP="00213370">
            <w:pPr>
              <w:jc w:val="right"/>
              <w:rPr>
                <w:del w:id="3089" w:author="Lucy Marshall" w:date="2019-06-30T09:03:00Z"/>
                <w:rFonts w:ascii="Arial" w:eastAsia="Times New Roman" w:hAnsi="Arial" w:cs="Arial"/>
                <w:sz w:val="18"/>
                <w:szCs w:val="18"/>
                <w:lang w:eastAsia="en-GB"/>
              </w:rPr>
            </w:pPr>
            <w:del w:id="3090" w:author="Lucy Marshall" w:date="2019-06-30T09:03:00Z">
              <w:r w:rsidRPr="0051745E" w:rsidDel="0096313F">
                <w:rPr>
                  <w:rFonts w:ascii="Arial" w:eastAsia="Times New Roman" w:hAnsi="Arial" w:cs="Arial"/>
                  <w:sz w:val="18"/>
                  <w:szCs w:val="18"/>
                  <w:lang w:eastAsia="en-GB"/>
                </w:rPr>
                <w:delText>0.237</w:delText>
              </w:r>
            </w:del>
          </w:p>
        </w:tc>
        <w:tc>
          <w:tcPr>
            <w:tcW w:w="1080" w:type="dxa"/>
            <w:tcBorders>
              <w:top w:val="nil"/>
              <w:left w:val="nil"/>
              <w:bottom w:val="single" w:sz="4" w:space="0" w:color="C0C0C0"/>
              <w:right w:val="nil"/>
            </w:tcBorders>
          </w:tcPr>
          <w:p w14:paraId="25D4C38B" w14:textId="491498FE" w:rsidR="00DD039F" w:rsidRPr="0051745E" w:rsidDel="0096313F" w:rsidRDefault="00DD039F" w:rsidP="00213370">
            <w:pPr>
              <w:jc w:val="right"/>
              <w:rPr>
                <w:del w:id="309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E5E8555" w14:textId="0A1C93C9" w:rsidR="00DD039F" w:rsidRPr="0051745E" w:rsidDel="0096313F" w:rsidRDefault="00DD039F" w:rsidP="00213370">
            <w:pPr>
              <w:jc w:val="right"/>
              <w:rPr>
                <w:del w:id="3092" w:author="Lucy Marshall" w:date="2019-06-30T09:03:00Z"/>
                <w:rFonts w:ascii="Arial" w:eastAsia="Times New Roman" w:hAnsi="Arial" w:cs="Arial"/>
                <w:sz w:val="18"/>
                <w:szCs w:val="18"/>
                <w:lang w:eastAsia="en-GB"/>
              </w:rPr>
            </w:pPr>
            <w:del w:id="309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3B2E05EA" w14:textId="0CCD57EC" w:rsidR="00DD039F" w:rsidRPr="0051745E" w:rsidDel="0096313F" w:rsidRDefault="00DD039F" w:rsidP="00213370">
            <w:pPr>
              <w:jc w:val="right"/>
              <w:rPr>
                <w:del w:id="3094" w:author="Lucy Marshall" w:date="2019-06-30T09:03:00Z"/>
                <w:rFonts w:ascii="Arial" w:eastAsia="Times New Roman" w:hAnsi="Arial" w:cs="Arial"/>
                <w:sz w:val="18"/>
                <w:szCs w:val="18"/>
                <w:lang w:eastAsia="en-GB"/>
              </w:rPr>
            </w:pPr>
            <w:del w:id="3095" w:author="Lucy Marshall" w:date="2019-06-30T09:03:00Z">
              <w:r w:rsidRPr="0051745E" w:rsidDel="0096313F">
                <w:rPr>
                  <w:rFonts w:ascii="Arial" w:eastAsia="Times New Roman" w:hAnsi="Arial" w:cs="Arial"/>
                  <w:sz w:val="18"/>
                  <w:szCs w:val="18"/>
                  <w:lang w:eastAsia="en-GB"/>
                </w:rPr>
                <w:delText>-0.98</w:delText>
              </w:r>
            </w:del>
          </w:p>
        </w:tc>
        <w:tc>
          <w:tcPr>
            <w:tcW w:w="1480" w:type="dxa"/>
            <w:tcBorders>
              <w:top w:val="nil"/>
              <w:left w:val="nil"/>
              <w:bottom w:val="single" w:sz="4" w:space="0" w:color="C0C0C0"/>
              <w:right w:val="nil"/>
            </w:tcBorders>
            <w:noWrap/>
            <w:hideMark/>
          </w:tcPr>
          <w:p w14:paraId="6FA5BB8B" w14:textId="2D6006F9" w:rsidR="00DD039F" w:rsidRPr="0051745E" w:rsidDel="0096313F" w:rsidRDefault="00DD039F" w:rsidP="00213370">
            <w:pPr>
              <w:jc w:val="right"/>
              <w:rPr>
                <w:del w:id="3096" w:author="Lucy Marshall" w:date="2019-06-30T09:03:00Z"/>
                <w:rFonts w:ascii="Arial" w:eastAsia="Times New Roman" w:hAnsi="Arial" w:cs="Arial"/>
                <w:sz w:val="18"/>
                <w:szCs w:val="18"/>
                <w:lang w:eastAsia="en-GB"/>
              </w:rPr>
            </w:pPr>
            <w:del w:id="3097" w:author="Lucy Marshall" w:date="2019-06-30T09:03:00Z">
              <w:r w:rsidRPr="0051745E" w:rsidDel="0096313F">
                <w:rPr>
                  <w:rFonts w:ascii="Arial" w:eastAsia="Times New Roman" w:hAnsi="Arial" w:cs="Arial"/>
                  <w:sz w:val="18"/>
                  <w:szCs w:val="18"/>
                  <w:lang w:eastAsia="en-GB"/>
                </w:rPr>
                <w:delText>0.36</w:delText>
              </w:r>
            </w:del>
          </w:p>
        </w:tc>
      </w:tr>
      <w:tr w:rsidR="00DD039F" w:rsidRPr="00A44F44" w:rsidDel="0096313F" w14:paraId="3E40DB88" w14:textId="73CA58C6" w:rsidTr="00213370">
        <w:trPr>
          <w:trHeight w:val="360"/>
          <w:del w:id="3098" w:author="Lucy Marshall" w:date="2019-06-30T09:03:00Z"/>
        </w:trPr>
        <w:tc>
          <w:tcPr>
            <w:tcW w:w="0" w:type="auto"/>
            <w:vMerge/>
            <w:tcBorders>
              <w:top w:val="single" w:sz="4" w:space="0" w:color="C0C0C0"/>
              <w:left w:val="nil"/>
              <w:bottom w:val="nil"/>
              <w:right w:val="nil"/>
            </w:tcBorders>
            <w:vAlign w:val="center"/>
            <w:hideMark/>
          </w:tcPr>
          <w:p w14:paraId="057197D8" w14:textId="69D6B604" w:rsidR="00DD039F" w:rsidRPr="0051745E" w:rsidDel="0096313F" w:rsidRDefault="00DD039F" w:rsidP="00213370">
            <w:pPr>
              <w:rPr>
                <w:del w:id="309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1DAEDC4" w14:textId="6D11B0FC" w:rsidR="00DD039F" w:rsidRPr="0051745E" w:rsidDel="0096313F" w:rsidRDefault="00DD039F" w:rsidP="00213370">
            <w:pPr>
              <w:rPr>
                <w:del w:id="3100" w:author="Lucy Marshall" w:date="2019-06-30T09:03:00Z"/>
                <w:rFonts w:ascii="Arial" w:eastAsia="Times New Roman" w:hAnsi="Arial" w:cs="Arial"/>
                <w:sz w:val="18"/>
                <w:szCs w:val="18"/>
                <w:lang w:eastAsia="en-GB"/>
              </w:rPr>
            </w:pPr>
          </w:p>
        </w:tc>
        <w:tc>
          <w:tcPr>
            <w:tcW w:w="1740" w:type="dxa"/>
            <w:shd w:val="clear" w:color="auto" w:fill="E0E0E0"/>
            <w:hideMark/>
          </w:tcPr>
          <w:p w14:paraId="76E07029" w14:textId="0531F797" w:rsidR="00DD039F" w:rsidRPr="0051745E" w:rsidDel="0096313F" w:rsidRDefault="00DD039F" w:rsidP="00213370">
            <w:pPr>
              <w:rPr>
                <w:del w:id="3101" w:author="Lucy Marshall" w:date="2019-06-30T09:03:00Z"/>
                <w:rFonts w:ascii="Arial" w:eastAsia="Times New Roman" w:hAnsi="Arial" w:cs="Arial"/>
                <w:sz w:val="18"/>
                <w:szCs w:val="18"/>
                <w:lang w:eastAsia="en-GB"/>
              </w:rPr>
            </w:pPr>
            <w:del w:id="3102"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1B3BCDC2" w14:textId="2D916911" w:rsidR="00DD039F" w:rsidRPr="0051745E" w:rsidDel="0096313F" w:rsidRDefault="00DD039F" w:rsidP="00213370">
            <w:pPr>
              <w:jc w:val="right"/>
              <w:rPr>
                <w:del w:id="3103" w:author="Lucy Marshall" w:date="2019-06-30T09:03:00Z"/>
                <w:rFonts w:ascii="Arial" w:eastAsia="Times New Roman" w:hAnsi="Arial" w:cs="Arial"/>
                <w:sz w:val="18"/>
                <w:szCs w:val="18"/>
                <w:lang w:eastAsia="en-GB"/>
              </w:rPr>
            </w:pPr>
            <w:del w:id="3104" w:author="Lucy Marshall" w:date="2019-06-30T09:03:00Z">
              <w:r w:rsidRPr="0051745E" w:rsidDel="0096313F">
                <w:rPr>
                  <w:rFonts w:ascii="Arial" w:eastAsia="Times New Roman" w:hAnsi="Arial" w:cs="Arial"/>
                  <w:sz w:val="18"/>
                  <w:szCs w:val="18"/>
                  <w:lang w:eastAsia="en-GB"/>
                </w:rPr>
                <w:delText>-.846</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60513E80" w14:textId="3009FAAE" w:rsidR="00DD039F" w:rsidRPr="0051745E" w:rsidDel="0096313F" w:rsidRDefault="00DD039F" w:rsidP="00213370">
            <w:pPr>
              <w:jc w:val="right"/>
              <w:rPr>
                <w:del w:id="3105" w:author="Lucy Marshall" w:date="2019-06-30T09:03:00Z"/>
                <w:rFonts w:ascii="Arial" w:eastAsia="Times New Roman" w:hAnsi="Arial" w:cs="Arial"/>
                <w:sz w:val="18"/>
                <w:szCs w:val="18"/>
                <w:lang w:eastAsia="en-GB"/>
              </w:rPr>
            </w:pPr>
            <w:del w:id="3106" w:author="Lucy Marshall" w:date="2019-06-30T09:03:00Z">
              <w:r w:rsidRPr="0051745E" w:rsidDel="0096313F">
                <w:rPr>
                  <w:rFonts w:ascii="Arial" w:eastAsia="Times New Roman" w:hAnsi="Arial" w:cs="Arial"/>
                  <w:sz w:val="18"/>
                  <w:szCs w:val="18"/>
                  <w:lang w:eastAsia="en-GB"/>
                </w:rPr>
                <w:delText>0.265</w:delText>
              </w:r>
            </w:del>
          </w:p>
        </w:tc>
        <w:tc>
          <w:tcPr>
            <w:tcW w:w="1080" w:type="dxa"/>
          </w:tcPr>
          <w:p w14:paraId="27D7A917" w14:textId="09E2B503" w:rsidR="00DD039F" w:rsidRPr="0051745E" w:rsidDel="0096313F" w:rsidRDefault="00DD039F" w:rsidP="00213370">
            <w:pPr>
              <w:jc w:val="right"/>
              <w:rPr>
                <w:del w:id="3107"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177EA31C" w14:textId="12C0B9BC" w:rsidR="00DD039F" w:rsidRPr="0051745E" w:rsidDel="0096313F" w:rsidRDefault="00DD039F" w:rsidP="00213370">
            <w:pPr>
              <w:jc w:val="right"/>
              <w:rPr>
                <w:del w:id="3108" w:author="Lucy Marshall" w:date="2019-06-30T09:03:00Z"/>
                <w:rFonts w:ascii="Arial" w:eastAsia="Times New Roman" w:hAnsi="Arial" w:cs="Arial"/>
                <w:sz w:val="18"/>
                <w:szCs w:val="18"/>
                <w:lang w:eastAsia="en-GB"/>
              </w:rPr>
            </w:pPr>
            <w:del w:id="3109" w:author="Lucy Marshall" w:date="2019-06-30T09:03:00Z">
              <w:r w:rsidRPr="0051745E" w:rsidDel="0096313F">
                <w:rPr>
                  <w:rFonts w:ascii="Arial" w:eastAsia="Times New Roman" w:hAnsi="Arial" w:cs="Arial"/>
                  <w:sz w:val="18"/>
                  <w:szCs w:val="18"/>
                  <w:lang w:eastAsia="en-GB"/>
                </w:rPr>
                <w:delText>0.016</w:delText>
              </w:r>
            </w:del>
          </w:p>
        </w:tc>
        <w:tc>
          <w:tcPr>
            <w:tcW w:w="1480" w:type="dxa"/>
            <w:tcBorders>
              <w:top w:val="nil"/>
              <w:left w:val="nil"/>
              <w:bottom w:val="nil"/>
              <w:right w:val="single" w:sz="4" w:space="0" w:color="E0E0E0"/>
            </w:tcBorders>
            <w:noWrap/>
            <w:hideMark/>
          </w:tcPr>
          <w:p w14:paraId="70443526" w14:textId="153FC7DE" w:rsidR="00DD039F" w:rsidRPr="0051745E" w:rsidDel="0096313F" w:rsidRDefault="00DD039F" w:rsidP="00213370">
            <w:pPr>
              <w:jc w:val="right"/>
              <w:rPr>
                <w:del w:id="3110" w:author="Lucy Marshall" w:date="2019-06-30T09:03:00Z"/>
                <w:rFonts w:ascii="Arial" w:eastAsia="Times New Roman" w:hAnsi="Arial" w:cs="Arial"/>
                <w:sz w:val="18"/>
                <w:szCs w:val="18"/>
                <w:lang w:eastAsia="en-GB"/>
              </w:rPr>
            </w:pPr>
            <w:del w:id="3111" w:author="Lucy Marshall" w:date="2019-06-30T09:03:00Z">
              <w:r w:rsidRPr="0051745E" w:rsidDel="0096313F">
                <w:rPr>
                  <w:rFonts w:ascii="Arial" w:eastAsia="Times New Roman" w:hAnsi="Arial" w:cs="Arial"/>
                  <w:sz w:val="18"/>
                  <w:szCs w:val="18"/>
                  <w:lang w:eastAsia="en-GB"/>
                </w:rPr>
                <w:delText>-1.60</w:delText>
              </w:r>
            </w:del>
          </w:p>
        </w:tc>
        <w:tc>
          <w:tcPr>
            <w:tcW w:w="1480" w:type="dxa"/>
            <w:noWrap/>
            <w:hideMark/>
          </w:tcPr>
          <w:p w14:paraId="03B7D3B1" w14:textId="0F16ABD2" w:rsidR="00DD039F" w:rsidRPr="0051745E" w:rsidDel="0096313F" w:rsidRDefault="00DD039F" w:rsidP="00213370">
            <w:pPr>
              <w:jc w:val="right"/>
              <w:rPr>
                <w:del w:id="3112" w:author="Lucy Marshall" w:date="2019-06-30T09:03:00Z"/>
                <w:rFonts w:ascii="Arial" w:eastAsia="Times New Roman" w:hAnsi="Arial" w:cs="Arial"/>
                <w:sz w:val="18"/>
                <w:szCs w:val="18"/>
                <w:lang w:eastAsia="en-GB"/>
              </w:rPr>
            </w:pPr>
            <w:del w:id="3113" w:author="Lucy Marshall" w:date="2019-06-30T09:03:00Z">
              <w:r w:rsidRPr="0051745E" w:rsidDel="0096313F">
                <w:rPr>
                  <w:rFonts w:ascii="Arial" w:eastAsia="Times New Roman" w:hAnsi="Arial" w:cs="Arial"/>
                  <w:sz w:val="18"/>
                  <w:szCs w:val="18"/>
                  <w:lang w:eastAsia="en-GB"/>
                </w:rPr>
                <w:delText>-0.10</w:delText>
              </w:r>
            </w:del>
          </w:p>
        </w:tc>
      </w:tr>
      <w:tr w:rsidR="00DD039F" w:rsidRPr="00A44F44" w:rsidDel="0096313F" w14:paraId="42204DEF" w14:textId="6351DFC4" w:rsidTr="00213370">
        <w:trPr>
          <w:trHeight w:val="340"/>
          <w:del w:id="3114" w:author="Lucy Marshall" w:date="2019-06-30T09:03:00Z"/>
        </w:trPr>
        <w:tc>
          <w:tcPr>
            <w:tcW w:w="0" w:type="auto"/>
            <w:vMerge/>
            <w:tcBorders>
              <w:top w:val="single" w:sz="4" w:space="0" w:color="C0C0C0"/>
              <w:left w:val="nil"/>
              <w:bottom w:val="nil"/>
              <w:right w:val="nil"/>
            </w:tcBorders>
            <w:vAlign w:val="center"/>
            <w:hideMark/>
          </w:tcPr>
          <w:p w14:paraId="5932CD04" w14:textId="34BC9AB1" w:rsidR="00DD039F" w:rsidRPr="0051745E" w:rsidDel="0096313F" w:rsidRDefault="00DD039F" w:rsidP="00213370">
            <w:pPr>
              <w:rPr>
                <w:del w:id="3115"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0CEFFFC7" w14:textId="5BD74737" w:rsidR="00DD039F" w:rsidRPr="0051745E" w:rsidDel="0096313F" w:rsidRDefault="00DD039F" w:rsidP="00213370">
            <w:pPr>
              <w:rPr>
                <w:del w:id="3116" w:author="Lucy Marshall" w:date="2019-06-30T09:03:00Z"/>
                <w:rFonts w:ascii="Arial" w:eastAsia="Times New Roman" w:hAnsi="Arial" w:cs="Arial"/>
                <w:sz w:val="18"/>
                <w:szCs w:val="18"/>
                <w:lang w:eastAsia="en-GB"/>
              </w:rPr>
            </w:pPr>
            <w:del w:id="3117"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6E34294A" w14:textId="19C24C2B" w:rsidR="00DD039F" w:rsidRPr="0051745E" w:rsidDel="0096313F" w:rsidRDefault="00DD039F" w:rsidP="00213370">
            <w:pPr>
              <w:rPr>
                <w:del w:id="3118" w:author="Lucy Marshall" w:date="2019-06-30T09:03:00Z"/>
                <w:rFonts w:ascii="Arial" w:eastAsia="Times New Roman" w:hAnsi="Arial" w:cs="Arial"/>
                <w:sz w:val="18"/>
                <w:szCs w:val="18"/>
                <w:lang w:eastAsia="en-GB"/>
              </w:rPr>
            </w:pPr>
            <w:del w:id="3119"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6220FE55" w14:textId="297A1EC1" w:rsidR="00DD039F" w:rsidRPr="0051745E" w:rsidDel="0096313F" w:rsidRDefault="00DD039F" w:rsidP="00213370">
            <w:pPr>
              <w:jc w:val="right"/>
              <w:rPr>
                <w:del w:id="3120" w:author="Lucy Marshall" w:date="2019-06-30T09:03:00Z"/>
                <w:rFonts w:ascii="Arial" w:eastAsia="Times New Roman" w:hAnsi="Arial" w:cs="Arial"/>
                <w:sz w:val="18"/>
                <w:szCs w:val="18"/>
                <w:lang w:eastAsia="en-GB"/>
              </w:rPr>
            </w:pPr>
            <w:del w:id="3121" w:author="Lucy Marshall" w:date="2019-06-30T09:03:00Z">
              <w:r w:rsidRPr="0051745E" w:rsidDel="0096313F">
                <w:rPr>
                  <w:rFonts w:ascii="Arial" w:eastAsia="Times New Roman" w:hAnsi="Arial" w:cs="Arial"/>
                  <w:sz w:val="18"/>
                  <w:szCs w:val="18"/>
                  <w:lang w:eastAsia="en-GB"/>
                </w:rPr>
                <w:delText>0.379</w:delText>
              </w:r>
            </w:del>
          </w:p>
        </w:tc>
        <w:tc>
          <w:tcPr>
            <w:tcW w:w="1120" w:type="dxa"/>
            <w:tcBorders>
              <w:top w:val="single" w:sz="4" w:space="0" w:color="C0C0C0"/>
              <w:left w:val="nil"/>
              <w:bottom w:val="single" w:sz="4" w:space="0" w:color="C0C0C0"/>
              <w:right w:val="single" w:sz="4" w:space="0" w:color="E0E0E0"/>
            </w:tcBorders>
            <w:noWrap/>
            <w:hideMark/>
          </w:tcPr>
          <w:p w14:paraId="26C9E5DC" w14:textId="44EBE09C" w:rsidR="00DD039F" w:rsidRPr="0051745E" w:rsidDel="0096313F" w:rsidRDefault="00DD039F" w:rsidP="00213370">
            <w:pPr>
              <w:jc w:val="right"/>
              <w:rPr>
                <w:del w:id="3122" w:author="Lucy Marshall" w:date="2019-06-30T09:03:00Z"/>
                <w:rFonts w:ascii="Arial" w:eastAsia="Times New Roman" w:hAnsi="Arial" w:cs="Arial"/>
                <w:sz w:val="18"/>
                <w:szCs w:val="18"/>
                <w:lang w:eastAsia="en-GB"/>
              </w:rPr>
            </w:pPr>
            <w:del w:id="3123"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single" w:sz="4" w:space="0" w:color="C0C0C0"/>
              <w:left w:val="nil"/>
              <w:bottom w:val="single" w:sz="4" w:space="0" w:color="C0C0C0"/>
              <w:right w:val="nil"/>
            </w:tcBorders>
          </w:tcPr>
          <w:p w14:paraId="2A8400BD" w14:textId="281499EA" w:rsidR="00DD039F" w:rsidRPr="0051745E" w:rsidDel="0096313F" w:rsidRDefault="00DD039F" w:rsidP="00213370">
            <w:pPr>
              <w:jc w:val="right"/>
              <w:rPr>
                <w:del w:id="3124"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51D2801" w14:textId="689E459A" w:rsidR="00DD039F" w:rsidRPr="0051745E" w:rsidDel="0096313F" w:rsidRDefault="00DD039F" w:rsidP="00213370">
            <w:pPr>
              <w:jc w:val="right"/>
              <w:rPr>
                <w:del w:id="3125" w:author="Lucy Marshall" w:date="2019-06-30T09:03:00Z"/>
                <w:rFonts w:ascii="Arial" w:eastAsia="Times New Roman" w:hAnsi="Arial" w:cs="Arial"/>
                <w:sz w:val="18"/>
                <w:szCs w:val="18"/>
                <w:lang w:eastAsia="en-GB"/>
              </w:rPr>
            </w:pPr>
            <w:del w:id="3126" w:author="Lucy Marshall" w:date="2019-06-30T09:03:00Z">
              <w:r w:rsidRPr="0051745E" w:rsidDel="0096313F">
                <w:rPr>
                  <w:rFonts w:ascii="Arial" w:eastAsia="Times New Roman" w:hAnsi="Arial" w:cs="Arial"/>
                  <w:sz w:val="18"/>
                  <w:szCs w:val="18"/>
                  <w:lang w:eastAsia="en-GB"/>
                </w:rPr>
                <w:delText>0.893</w:delText>
              </w:r>
            </w:del>
          </w:p>
        </w:tc>
        <w:tc>
          <w:tcPr>
            <w:tcW w:w="1480" w:type="dxa"/>
            <w:tcBorders>
              <w:top w:val="single" w:sz="4" w:space="0" w:color="C0C0C0"/>
              <w:left w:val="nil"/>
              <w:bottom w:val="single" w:sz="4" w:space="0" w:color="C0C0C0"/>
              <w:right w:val="single" w:sz="4" w:space="0" w:color="E0E0E0"/>
            </w:tcBorders>
            <w:noWrap/>
            <w:hideMark/>
          </w:tcPr>
          <w:p w14:paraId="6A9483EE" w14:textId="482A6DB2" w:rsidR="00DD039F" w:rsidRPr="0051745E" w:rsidDel="0096313F" w:rsidRDefault="00DD039F" w:rsidP="00213370">
            <w:pPr>
              <w:jc w:val="right"/>
              <w:rPr>
                <w:del w:id="3127" w:author="Lucy Marshall" w:date="2019-06-30T09:03:00Z"/>
                <w:rFonts w:ascii="Arial" w:eastAsia="Times New Roman" w:hAnsi="Arial" w:cs="Arial"/>
                <w:sz w:val="18"/>
                <w:szCs w:val="18"/>
                <w:lang w:eastAsia="en-GB"/>
              </w:rPr>
            </w:pPr>
            <w:del w:id="3128" w:author="Lucy Marshall" w:date="2019-06-30T09:03:00Z">
              <w:r w:rsidRPr="0051745E" w:rsidDel="0096313F">
                <w:rPr>
                  <w:rFonts w:ascii="Arial" w:eastAsia="Times New Roman" w:hAnsi="Arial" w:cs="Arial"/>
                  <w:sz w:val="18"/>
                  <w:szCs w:val="18"/>
                  <w:lang w:eastAsia="en-GB"/>
                </w:rPr>
                <w:delText>-0.25</w:delText>
              </w:r>
            </w:del>
          </w:p>
        </w:tc>
        <w:tc>
          <w:tcPr>
            <w:tcW w:w="1480" w:type="dxa"/>
            <w:tcBorders>
              <w:top w:val="single" w:sz="4" w:space="0" w:color="C0C0C0"/>
              <w:left w:val="nil"/>
              <w:bottom w:val="single" w:sz="4" w:space="0" w:color="C0C0C0"/>
              <w:right w:val="nil"/>
            </w:tcBorders>
            <w:noWrap/>
            <w:hideMark/>
          </w:tcPr>
          <w:p w14:paraId="5E962BEF" w14:textId="24C98DCE" w:rsidR="00DD039F" w:rsidRPr="0051745E" w:rsidDel="0096313F" w:rsidRDefault="00DD039F" w:rsidP="00213370">
            <w:pPr>
              <w:jc w:val="right"/>
              <w:rPr>
                <w:del w:id="3129" w:author="Lucy Marshall" w:date="2019-06-30T09:03:00Z"/>
                <w:rFonts w:ascii="Arial" w:eastAsia="Times New Roman" w:hAnsi="Arial" w:cs="Arial"/>
                <w:sz w:val="18"/>
                <w:szCs w:val="18"/>
                <w:lang w:eastAsia="en-GB"/>
              </w:rPr>
            </w:pPr>
            <w:del w:id="3130" w:author="Lucy Marshall" w:date="2019-06-30T09:03:00Z">
              <w:r w:rsidRPr="0051745E" w:rsidDel="0096313F">
                <w:rPr>
                  <w:rFonts w:ascii="Arial" w:eastAsia="Times New Roman" w:hAnsi="Arial" w:cs="Arial"/>
                  <w:sz w:val="18"/>
                  <w:szCs w:val="18"/>
                  <w:lang w:eastAsia="en-GB"/>
                </w:rPr>
                <w:delText>1.01</w:delText>
              </w:r>
            </w:del>
          </w:p>
        </w:tc>
      </w:tr>
      <w:tr w:rsidR="00DD039F" w:rsidRPr="00A44F44" w:rsidDel="0096313F" w14:paraId="5D183163" w14:textId="1F4D497E" w:rsidTr="00213370">
        <w:trPr>
          <w:trHeight w:val="360"/>
          <w:del w:id="3131" w:author="Lucy Marshall" w:date="2019-06-30T09:03:00Z"/>
        </w:trPr>
        <w:tc>
          <w:tcPr>
            <w:tcW w:w="0" w:type="auto"/>
            <w:vMerge/>
            <w:tcBorders>
              <w:top w:val="single" w:sz="4" w:space="0" w:color="C0C0C0"/>
              <w:left w:val="nil"/>
              <w:bottom w:val="nil"/>
              <w:right w:val="nil"/>
            </w:tcBorders>
            <w:vAlign w:val="center"/>
            <w:hideMark/>
          </w:tcPr>
          <w:p w14:paraId="6C5AA90E" w14:textId="57024A6D" w:rsidR="00DD039F" w:rsidRPr="0051745E" w:rsidDel="0096313F" w:rsidRDefault="00DD039F" w:rsidP="00213370">
            <w:pPr>
              <w:rPr>
                <w:del w:id="313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D14791E" w14:textId="0DEE2AD7" w:rsidR="00DD039F" w:rsidRPr="0051745E" w:rsidDel="0096313F" w:rsidRDefault="00DD039F" w:rsidP="00213370">
            <w:pPr>
              <w:rPr>
                <w:del w:id="3133"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57757A1" w14:textId="426E26BF" w:rsidR="00DD039F" w:rsidRPr="0051745E" w:rsidDel="0096313F" w:rsidRDefault="00DD039F" w:rsidP="00213370">
            <w:pPr>
              <w:rPr>
                <w:del w:id="3134" w:author="Lucy Marshall" w:date="2019-06-30T09:03:00Z"/>
                <w:rFonts w:ascii="Arial" w:eastAsia="Times New Roman" w:hAnsi="Arial" w:cs="Arial"/>
                <w:sz w:val="18"/>
                <w:szCs w:val="18"/>
                <w:lang w:eastAsia="en-GB"/>
              </w:rPr>
            </w:pPr>
            <w:del w:id="3135"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0E698C57" w14:textId="411AF2FA" w:rsidR="00DD039F" w:rsidRPr="0051745E" w:rsidDel="0096313F" w:rsidRDefault="00DD039F" w:rsidP="00213370">
            <w:pPr>
              <w:jc w:val="right"/>
              <w:rPr>
                <w:del w:id="3136" w:author="Lucy Marshall" w:date="2019-06-30T09:03:00Z"/>
                <w:rFonts w:ascii="Arial" w:eastAsia="Times New Roman" w:hAnsi="Arial" w:cs="Arial"/>
                <w:sz w:val="18"/>
                <w:szCs w:val="18"/>
                <w:lang w:eastAsia="en-GB"/>
              </w:rPr>
            </w:pPr>
            <w:del w:id="3137" w:author="Lucy Marshall" w:date="2019-06-30T09:03:00Z">
              <w:r w:rsidRPr="0051745E" w:rsidDel="0096313F">
                <w:rPr>
                  <w:rFonts w:ascii="Arial" w:eastAsia="Times New Roman" w:hAnsi="Arial" w:cs="Arial"/>
                  <w:sz w:val="18"/>
                  <w:szCs w:val="18"/>
                  <w:lang w:eastAsia="en-GB"/>
                </w:rPr>
                <w:delText>-.832</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023998B6" w14:textId="039E0866" w:rsidR="00DD039F" w:rsidRPr="0051745E" w:rsidDel="0096313F" w:rsidRDefault="00DD039F" w:rsidP="00213370">
            <w:pPr>
              <w:jc w:val="right"/>
              <w:rPr>
                <w:del w:id="3138" w:author="Lucy Marshall" w:date="2019-06-30T09:03:00Z"/>
                <w:rFonts w:ascii="Arial" w:eastAsia="Times New Roman" w:hAnsi="Arial" w:cs="Arial"/>
                <w:sz w:val="18"/>
                <w:szCs w:val="18"/>
                <w:lang w:eastAsia="en-GB"/>
              </w:rPr>
            </w:pPr>
            <w:del w:id="3139" w:author="Lucy Marshall" w:date="2019-06-30T09:03:00Z">
              <w:r w:rsidRPr="0051745E" w:rsidDel="0096313F">
                <w:rPr>
                  <w:rFonts w:ascii="Arial" w:eastAsia="Times New Roman" w:hAnsi="Arial" w:cs="Arial"/>
                  <w:sz w:val="18"/>
                  <w:szCs w:val="18"/>
                  <w:lang w:eastAsia="en-GB"/>
                </w:rPr>
                <w:delText>0.263</w:delText>
              </w:r>
            </w:del>
          </w:p>
        </w:tc>
        <w:tc>
          <w:tcPr>
            <w:tcW w:w="1080" w:type="dxa"/>
            <w:tcBorders>
              <w:top w:val="nil"/>
              <w:left w:val="nil"/>
              <w:bottom w:val="single" w:sz="4" w:space="0" w:color="C0C0C0"/>
              <w:right w:val="nil"/>
            </w:tcBorders>
          </w:tcPr>
          <w:p w14:paraId="76A42CF2" w14:textId="60B4F337" w:rsidR="00DD039F" w:rsidRPr="0051745E" w:rsidDel="0096313F" w:rsidRDefault="00DD039F" w:rsidP="00213370">
            <w:pPr>
              <w:jc w:val="right"/>
              <w:rPr>
                <w:del w:id="3140"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35D2DEA" w14:textId="67F57639" w:rsidR="00DD039F" w:rsidRPr="0051745E" w:rsidDel="0096313F" w:rsidRDefault="00DD039F" w:rsidP="00213370">
            <w:pPr>
              <w:jc w:val="right"/>
              <w:rPr>
                <w:del w:id="3141" w:author="Lucy Marshall" w:date="2019-06-30T09:03:00Z"/>
                <w:rFonts w:ascii="Arial" w:eastAsia="Times New Roman" w:hAnsi="Arial" w:cs="Arial"/>
                <w:sz w:val="18"/>
                <w:szCs w:val="18"/>
                <w:lang w:eastAsia="en-GB"/>
              </w:rPr>
            </w:pPr>
            <w:del w:id="3142" w:author="Lucy Marshall" w:date="2019-06-30T09:03:00Z">
              <w:r w:rsidRPr="0051745E" w:rsidDel="0096313F">
                <w:rPr>
                  <w:rFonts w:ascii="Arial" w:eastAsia="Times New Roman" w:hAnsi="Arial" w:cs="Arial"/>
                  <w:sz w:val="18"/>
                  <w:szCs w:val="18"/>
                  <w:lang w:eastAsia="en-GB"/>
                </w:rPr>
                <w:delText>0.018</w:delText>
              </w:r>
            </w:del>
          </w:p>
        </w:tc>
        <w:tc>
          <w:tcPr>
            <w:tcW w:w="1480" w:type="dxa"/>
            <w:tcBorders>
              <w:top w:val="nil"/>
              <w:left w:val="nil"/>
              <w:bottom w:val="single" w:sz="4" w:space="0" w:color="C0C0C0"/>
              <w:right w:val="single" w:sz="4" w:space="0" w:color="E0E0E0"/>
            </w:tcBorders>
            <w:noWrap/>
            <w:hideMark/>
          </w:tcPr>
          <w:p w14:paraId="78B72712" w14:textId="041A7E0E" w:rsidR="00DD039F" w:rsidRPr="0051745E" w:rsidDel="0096313F" w:rsidRDefault="00DD039F" w:rsidP="00213370">
            <w:pPr>
              <w:jc w:val="right"/>
              <w:rPr>
                <w:del w:id="3143" w:author="Lucy Marshall" w:date="2019-06-30T09:03:00Z"/>
                <w:rFonts w:ascii="Arial" w:eastAsia="Times New Roman" w:hAnsi="Arial" w:cs="Arial"/>
                <w:sz w:val="18"/>
                <w:szCs w:val="18"/>
                <w:lang w:eastAsia="en-GB"/>
              </w:rPr>
            </w:pPr>
            <w:del w:id="3144" w:author="Lucy Marshall" w:date="2019-06-30T09:03:00Z">
              <w:r w:rsidRPr="0051745E" w:rsidDel="0096313F">
                <w:rPr>
                  <w:rFonts w:ascii="Arial" w:eastAsia="Times New Roman" w:hAnsi="Arial" w:cs="Arial"/>
                  <w:sz w:val="18"/>
                  <w:szCs w:val="18"/>
                  <w:lang w:eastAsia="en-GB"/>
                </w:rPr>
                <w:delText>-1.58</w:delText>
              </w:r>
            </w:del>
          </w:p>
        </w:tc>
        <w:tc>
          <w:tcPr>
            <w:tcW w:w="1480" w:type="dxa"/>
            <w:tcBorders>
              <w:top w:val="nil"/>
              <w:left w:val="nil"/>
              <w:bottom w:val="single" w:sz="4" w:space="0" w:color="C0C0C0"/>
              <w:right w:val="nil"/>
            </w:tcBorders>
            <w:noWrap/>
            <w:hideMark/>
          </w:tcPr>
          <w:p w14:paraId="2562DF2B" w14:textId="6DB6F7CC" w:rsidR="00DD039F" w:rsidRPr="0051745E" w:rsidDel="0096313F" w:rsidRDefault="00DD039F" w:rsidP="00213370">
            <w:pPr>
              <w:jc w:val="right"/>
              <w:rPr>
                <w:del w:id="3145" w:author="Lucy Marshall" w:date="2019-06-30T09:03:00Z"/>
                <w:rFonts w:ascii="Arial" w:eastAsia="Times New Roman" w:hAnsi="Arial" w:cs="Arial"/>
                <w:sz w:val="18"/>
                <w:szCs w:val="18"/>
                <w:lang w:eastAsia="en-GB"/>
              </w:rPr>
            </w:pPr>
            <w:del w:id="3146" w:author="Lucy Marshall" w:date="2019-06-30T09:03:00Z">
              <w:r w:rsidRPr="0051745E" w:rsidDel="0096313F">
                <w:rPr>
                  <w:rFonts w:ascii="Arial" w:eastAsia="Times New Roman" w:hAnsi="Arial" w:cs="Arial"/>
                  <w:sz w:val="18"/>
                  <w:szCs w:val="18"/>
                  <w:lang w:eastAsia="en-GB"/>
                </w:rPr>
                <w:delText>-0.09</w:delText>
              </w:r>
            </w:del>
          </w:p>
        </w:tc>
      </w:tr>
      <w:tr w:rsidR="00DD039F" w:rsidRPr="00A44F44" w:rsidDel="0096313F" w14:paraId="34E093DE" w14:textId="68ECB231" w:rsidTr="00213370">
        <w:trPr>
          <w:trHeight w:val="340"/>
          <w:del w:id="3147" w:author="Lucy Marshall" w:date="2019-06-30T09:03:00Z"/>
        </w:trPr>
        <w:tc>
          <w:tcPr>
            <w:tcW w:w="0" w:type="auto"/>
            <w:vMerge/>
            <w:tcBorders>
              <w:top w:val="single" w:sz="4" w:space="0" w:color="C0C0C0"/>
              <w:left w:val="nil"/>
              <w:bottom w:val="nil"/>
              <w:right w:val="nil"/>
            </w:tcBorders>
            <w:vAlign w:val="center"/>
            <w:hideMark/>
          </w:tcPr>
          <w:p w14:paraId="042B88B9" w14:textId="73092E54" w:rsidR="00DD039F" w:rsidRPr="0051745E" w:rsidDel="0096313F" w:rsidRDefault="00DD039F" w:rsidP="00213370">
            <w:pPr>
              <w:rPr>
                <w:del w:id="314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528C7F3" w14:textId="42433843" w:rsidR="00DD039F" w:rsidRPr="0051745E" w:rsidDel="0096313F" w:rsidRDefault="00DD039F" w:rsidP="00213370">
            <w:pPr>
              <w:rPr>
                <w:del w:id="3149"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588B653B" w14:textId="488674EF" w:rsidR="00DD039F" w:rsidRPr="0051745E" w:rsidDel="0096313F" w:rsidRDefault="00DD039F" w:rsidP="00213370">
            <w:pPr>
              <w:rPr>
                <w:del w:id="3150" w:author="Lucy Marshall" w:date="2019-06-30T09:03:00Z"/>
                <w:rFonts w:ascii="Arial" w:eastAsia="Times New Roman" w:hAnsi="Arial" w:cs="Arial"/>
                <w:sz w:val="18"/>
                <w:szCs w:val="18"/>
                <w:lang w:eastAsia="en-GB"/>
              </w:rPr>
            </w:pPr>
            <w:del w:id="3151"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76B76BDC" w14:textId="7536ED95" w:rsidR="00DD039F" w:rsidRPr="0051745E" w:rsidDel="0096313F" w:rsidRDefault="00DD039F" w:rsidP="00213370">
            <w:pPr>
              <w:jc w:val="right"/>
              <w:rPr>
                <w:del w:id="3152" w:author="Lucy Marshall" w:date="2019-06-30T09:03:00Z"/>
                <w:rFonts w:ascii="Arial" w:eastAsia="Times New Roman" w:hAnsi="Arial" w:cs="Arial"/>
                <w:sz w:val="18"/>
                <w:szCs w:val="18"/>
                <w:lang w:eastAsia="en-GB"/>
              </w:rPr>
            </w:pPr>
            <w:del w:id="3153" w:author="Lucy Marshall" w:date="2019-06-30T09:03:00Z">
              <w:r w:rsidRPr="0051745E" w:rsidDel="0096313F">
                <w:rPr>
                  <w:rFonts w:ascii="Arial" w:eastAsia="Times New Roman" w:hAnsi="Arial" w:cs="Arial"/>
                  <w:sz w:val="18"/>
                  <w:szCs w:val="18"/>
                  <w:lang w:eastAsia="en-GB"/>
                </w:rPr>
                <w:delText>0.310</w:delText>
              </w:r>
            </w:del>
          </w:p>
        </w:tc>
        <w:tc>
          <w:tcPr>
            <w:tcW w:w="1120" w:type="dxa"/>
            <w:tcBorders>
              <w:top w:val="nil"/>
              <w:left w:val="nil"/>
              <w:bottom w:val="single" w:sz="4" w:space="0" w:color="C0C0C0"/>
              <w:right w:val="single" w:sz="4" w:space="0" w:color="E0E0E0"/>
            </w:tcBorders>
            <w:noWrap/>
            <w:hideMark/>
          </w:tcPr>
          <w:p w14:paraId="75B1D88B" w14:textId="1DFEA1F0" w:rsidR="00DD039F" w:rsidRPr="0051745E" w:rsidDel="0096313F" w:rsidRDefault="00DD039F" w:rsidP="00213370">
            <w:pPr>
              <w:jc w:val="right"/>
              <w:rPr>
                <w:del w:id="3154" w:author="Lucy Marshall" w:date="2019-06-30T09:03:00Z"/>
                <w:rFonts w:ascii="Arial" w:eastAsia="Times New Roman" w:hAnsi="Arial" w:cs="Arial"/>
                <w:sz w:val="18"/>
                <w:szCs w:val="18"/>
                <w:lang w:eastAsia="en-GB"/>
              </w:rPr>
            </w:pPr>
            <w:del w:id="3155" w:author="Lucy Marshall" w:date="2019-06-30T09:03:00Z">
              <w:r w:rsidRPr="0051745E" w:rsidDel="0096313F">
                <w:rPr>
                  <w:rFonts w:ascii="Arial" w:eastAsia="Times New Roman" w:hAnsi="Arial" w:cs="Arial"/>
                  <w:sz w:val="18"/>
                  <w:szCs w:val="18"/>
                  <w:lang w:eastAsia="en-GB"/>
                </w:rPr>
                <w:delText>0.237</w:delText>
              </w:r>
            </w:del>
          </w:p>
        </w:tc>
        <w:tc>
          <w:tcPr>
            <w:tcW w:w="1080" w:type="dxa"/>
            <w:tcBorders>
              <w:top w:val="nil"/>
              <w:left w:val="nil"/>
              <w:bottom w:val="single" w:sz="4" w:space="0" w:color="C0C0C0"/>
              <w:right w:val="nil"/>
            </w:tcBorders>
          </w:tcPr>
          <w:p w14:paraId="42CD55FD" w14:textId="4C9738AC" w:rsidR="00DD039F" w:rsidRPr="0051745E" w:rsidDel="0096313F" w:rsidRDefault="00DD039F" w:rsidP="00213370">
            <w:pPr>
              <w:jc w:val="right"/>
              <w:rPr>
                <w:del w:id="3156"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A68B0BD" w14:textId="43111888" w:rsidR="00DD039F" w:rsidRPr="0051745E" w:rsidDel="0096313F" w:rsidRDefault="00DD039F" w:rsidP="00213370">
            <w:pPr>
              <w:jc w:val="right"/>
              <w:rPr>
                <w:del w:id="3157" w:author="Lucy Marshall" w:date="2019-06-30T09:03:00Z"/>
                <w:rFonts w:ascii="Arial" w:eastAsia="Times New Roman" w:hAnsi="Arial" w:cs="Arial"/>
                <w:sz w:val="18"/>
                <w:szCs w:val="18"/>
                <w:lang w:eastAsia="en-GB"/>
              </w:rPr>
            </w:pPr>
            <w:del w:id="3158"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7D5116BA" w14:textId="13900F40" w:rsidR="00DD039F" w:rsidRPr="0051745E" w:rsidDel="0096313F" w:rsidRDefault="00DD039F" w:rsidP="00213370">
            <w:pPr>
              <w:jc w:val="right"/>
              <w:rPr>
                <w:del w:id="3159" w:author="Lucy Marshall" w:date="2019-06-30T09:03:00Z"/>
                <w:rFonts w:ascii="Arial" w:eastAsia="Times New Roman" w:hAnsi="Arial" w:cs="Arial"/>
                <w:sz w:val="18"/>
                <w:szCs w:val="18"/>
                <w:lang w:eastAsia="en-GB"/>
              </w:rPr>
            </w:pPr>
            <w:del w:id="3160" w:author="Lucy Marshall" w:date="2019-06-30T09:03:00Z">
              <w:r w:rsidRPr="0051745E" w:rsidDel="0096313F">
                <w:rPr>
                  <w:rFonts w:ascii="Arial" w:eastAsia="Times New Roman" w:hAnsi="Arial" w:cs="Arial"/>
                  <w:sz w:val="18"/>
                  <w:szCs w:val="18"/>
                  <w:lang w:eastAsia="en-GB"/>
                </w:rPr>
                <w:delText>-0.36</w:delText>
              </w:r>
            </w:del>
          </w:p>
        </w:tc>
        <w:tc>
          <w:tcPr>
            <w:tcW w:w="1480" w:type="dxa"/>
            <w:tcBorders>
              <w:top w:val="nil"/>
              <w:left w:val="nil"/>
              <w:bottom w:val="single" w:sz="4" w:space="0" w:color="C0C0C0"/>
              <w:right w:val="nil"/>
            </w:tcBorders>
            <w:noWrap/>
            <w:hideMark/>
          </w:tcPr>
          <w:p w14:paraId="2AE1D622" w14:textId="2D8881EA" w:rsidR="00DD039F" w:rsidRPr="0051745E" w:rsidDel="0096313F" w:rsidRDefault="00DD039F" w:rsidP="00213370">
            <w:pPr>
              <w:jc w:val="right"/>
              <w:rPr>
                <w:del w:id="3161" w:author="Lucy Marshall" w:date="2019-06-30T09:03:00Z"/>
                <w:rFonts w:ascii="Arial" w:eastAsia="Times New Roman" w:hAnsi="Arial" w:cs="Arial"/>
                <w:sz w:val="18"/>
                <w:szCs w:val="18"/>
                <w:lang w:eastAsia="en-GB"/>
              </w:rPr>
            </w:pPr>
            <w:del w:id="3162" w:author="Lucy Marshall" w:date="2019-06-30T09:03:00Z">
              <w:r w:rsidRPr="0051745E" w:rsidDel="0096313F">
                <w:rPr>
                  <w:rFonts w:ascii="Arial" w:eastAsia="Times New Roman" w:hAnsi="Arial" w:cs="Arial"/>
                  <w:sz w:val="18"/>
                  <w:szCs w:val="18"/>
                  <w:lang w:eastAsia="en-GB"/>
                </w:rPr>
                <w:delText>0.98</w:delText>
              </w:r>
            </w:del>
          </w:p>
        </w:tc>
      </w:tr>
      <w:tr w:rsidR="00DD039F" w:rsidRPr="00A44F44" w:rsidDel="0096313F" w14:paraId="1650A59E" w14:textId="693C1EEF" w:rsidTr="00213370">
        <w:trPr>
          <w:trHeight w:val="340"/>
          <w:del w:id="3163" w:author="Lucy Marshall" w:date="2019-06-30T09:03:00Z"/>
        </w:trPr>
        <w:tc>
          <w:tcPr>
            <w:tcW w:w="0" w:type="auto"/>
            <w:vMerge/>
            <w:tcBorders>
              <w:top w:val="single" w:sz="4" w:space="0" w:color="C0C0C0"/>
              <w:left w:val="nil"/>
              <w:bottom w:val="nil"/>
              <w:right w:val="nil"/>
            </w:tcBorders>
            <w:vAlign w:val="center"/>
            <w:hideMark/>
          </w:tcPr>
          <w:p w14:paraId="26958A5C" w14:textId="5B7CE6E1" w:rsidR="00DD039F" w:rsidRPr="0051745E" w:rsidDel="0096313F" w:rsidRDefault="00DD039F" w:rsidP="00213370">
            <w:pPr>
              <w:rPr>
                <w:del w:id="316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1E9B5AD" w14:textId="61B220D9" w:rsidR="00DD039F" w:rsidRPr="0051745E" w:rsidDel="0096313F" w:rsidRDefault="00DD039F" w:rsidP="00213370">
            <w:pPr>
              <w:rPr>
                <w:del w:id="3165" w:author="Lucy Marshall" w:date="2019-06-30T09:03:00Z"/>
                <w:rFonts w:ascii="Arial" w:eastAsia="Times New Roman" w:hAnsi="Arial" w:cs="Arial"/>
                <w:sz w:val="18"/>
                <w:szCs w:val="18"/>
                <w:lang w:eastAsia="en-GB"/>
              </w:rPr>
            </w:pPr>
          </w:p>
        </w:tc>
        <w:tc>
          <w:tcPr>
            <w:tcW w:w="1740" w:type="dxa"/>
            <w:shd w:val="clear" w:color="auto" w:fill="E0E0E0"/>
            <w:hideMark/>
          </w:tcPr>
          <w:p w14:paraId="0DEB87EA" w14:textId="5218A438" w:rsidR="00DD039F" w:rsidRPr="0051745E" w:rsidDel="0096313F" w:rsidRDefault="00DD039F" w:rsidP="00213370">
            <w:pPr>
              <w:rPr>
                <w:del w:id="3166" w:author="Lucy Marshall" w:date="2019-06-30T09:03:00Z"/>
                <w:rFonts w:ascii="Arial" w:eastAsia="Times New Roman" w:hAnsi="Arial" w:cs="Arial"/>
                <w:sz w:val="18"/>
                <w:szCs w:val="18"/>
                <w:lang w:eastAsia="en-GB"/>
              </w:rPr>
            </w:pPr>
            <w:del w:id="3167"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1FC9DC39" w14:textId="1AA2EFCD" w:rsidR="00DD039F" w:rsidRPr="0051745E" w:rsidDel="0096313F" w:rsidRDefault="00DD039F" w:rsidP="00213370">
            <w:pPr>
              <w:jc w:val="right"/>
              <w:rPr>
                <w:del w:id="3168" w:author="Lucy Marshall" w:date="2019-06-30T09:03:00Z"/>
                <w:rFonts w:ascii="Arial" w:eastAsia="Times New Roman" w:hAnsi="Arial" w:cs="Arial"/>
                <w:sz w:val="18"/>
                <w:szCs w:val="18"/>
                <w:lang w:eastAsia="en-GB"/>
              </w:rPr>
            </w:pPr>
            <w:del w:id="3169" w:author="Lucy Marshall" w:date="2019-06-30T09:03:00Z">
              <w:r w:rsidRPr="0051745E" w:rsidDel="0096313F">
                <w:rPr>
                  <w:rFonts w:ascii="Arial" w:eastAsia="Times New Roman" w:hAnsi="Arial" w:cs="Arial"/>
                  <w:sz w:val="18"/>
                  <w:szCs w:val="18"/>
                  <w:lang w:eastAsia="en-GB"/>
                </w:rPr>
                <w:delText>-0.536</w:delText>
              </w:r>
            </w:del>
          </w:p>
        </w:tc>
        <w:tc>
          <w:tcPr>
            <w:tcW w:w="1120" w:type="dxa"/>
            <w:tcBorders>
              <w:top w:val="nil"/>
              <w:left w:val="nil"/>
              <w:bottom w:val="nil"/>
              <w:right w:val="single" w:sz="4" w:space="0" w:color="E0E0E0"/>
            </w:tcBorders>
            <w:noWrap/>
            <w:hideMark/>
          </w:tcPr>
          <w:p w14:paraId="1E1243BC" w14:textId="74252052" w:rsidR="00DD039F" w:rsidRPr="0051745E" w:rsidDel="0096313F" w:rsidRDefault="00DD039F" w:rsidP="00213370">
            <w:pPr>
              <w:jc w:val="right"/>
              <w:rPr>
                <w:del w:id="3170" w:author="Lucy Marshall" w:date="2019-06-30T09:03:00Z"/>
                <w:rFonts w:ascii="Arial" w:eastAsia="Times New Roman" w:hAnsi="Arial" w:cs="Arial"/>
                <w:sz w:val="18"/>
                <w:szCs w:val="18"/>
                <w:lang w:eastAsia="en-GB"/>
              </w:rPr>
            </w:pPr>
            <w:del w:id="3171" w:author="Lucy Marshall" w:date="2019-06-30T09:03:00Z">
              <w:r w:rsidRPr="0051745E" w:rsidDel="0096313F">
                <w:rPr>
                  <w:rFonts w:ascii="Arial" w:eastAsia="Times New Roman" w:hAnsi="Arial" w:cs="Arial"/>
                  <w:sz w:val="18"/>
                  <w:szCs w:val="18"/>
                  <w:lang w:eastAsia="en-GB"/>
                </w:rPr>
                <w:delText>0.268</w:delText>
              </w:r>
            </w:del>
          </w:p>
        </w:tc>
        <w:tc>
          <w:tcPr>
            <w:tcW w:w="1080" w:type="dxa"/>
          </w:tcPr>
          <w:p w14:paraId="3DBD52A5" w14:textId="4F55EC63" w:rsidR="00DD039F" w:rsidRPr="0051745E" w:rsidDel="0096313F" w:rsidRDefault="00DD039F" w:rsidP="00213370">
            <w:pPr>
              <w:jc w:val="right"/>
              <w:rPr>
                <w:del w:id="3172"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3186B7F" w14:textId="615BE7AC" w:rsidR="00DD039F" w:rsidRPr="0051745E" w:rsidDel="0096313F" w:rsidRDefault="00DD039F" w:rsidP="00213370">
            <w:pPr>
              <w:jc w:val="right"/>
              <w:rPr>
                <w:del w:id="3173" w:author="Lucy Marshall" w:date="2019-06-30T09:03:00Z"/>
                <w:rFonts w:ascii="Arial" w:eastAsia="Times New Roman" w:hAnsi="Arial" w:cs="Arial"/>
                <w:sz w:val="18"/>
                <w:szCs w:val="18"/>
                <w:lang w:eastAsia="en-GB"/>
              </w:rPr>
            </w:pPr>
            <w:del w:id="3174" w:author="Lucy Marshall" w:date="2019-06-30T09:03:00Z">
              <w:r w:rsidRPr="0051745E" w:rsidDel="0096313F">
                <w:rPr>
                  <w:rFonts w:ascii="Arial" w:eastAsia="Times New Roman" w:hAnsi="Arial" w:cs="Arial"/>
                  <w:sz w:val="18"/>
                  <w:szCs w:val="18"/>
                  <w:lang w:eastAsia="en-GB"/>
                </w:rPr>
                <w:delText>0.463</w:delText>
              </w:r>
            </w:del>
          </w:p>
        </w:tc>
        <w:tc>
          <w:tcPr>
            <w:tcW w:w="1480" w:type="dxa"/>
            <w:tcBorders>
              <w:top w:val="nil"/>
              <w:left w:val="nil"/>
              <w:bottom w:val="nil"/>
              <w:right w:val="single" w:sz="4" w:space="0" w:color="E0E0E0"/>
            </w:tcBorders>
            <w:noWrap/>
            <w:hideMark/>
          </w:tcPr>
          <w:p w14:paraId="7AE09BA8" w14:textId="5CC4C513" w:rsidR="00DD039F" w:rsidRPr="0051745E" w:rsidDel="0096313F" w:rsidRDefault="00DD039F" w:rsidP="00213370">
            <w:pPr>
              <w:jc w:val="right"/>
              <w:rPr>
                <w:del w:id="3175" w:author="Lucy Marshall" w:date="2019-06-30T09:03:00Z"/>
                <w:rFonts w:ascii="Arial" w:eastAsia="Times New Roman" w:hAnsi="Arial" w:cs="Arial"/>
                <w:sz w:val="18"/>
                <w:szCs w:val="18"/>
                <w:lang w:eastAsia="en-GB"/>
              </w:rPr>
            </w:pPr>
            <w:del w:id="3176" w:author="Lucy Marshall" w:date="2019-06-30T09:03:00Z">
              <w:r w:rsidRPr="0051745E" w:rsidDel="0096313F">
                <w:rPr>
                  <w:rFonts w:ascii="Arial" w:eastAsia="Times New Roman" w:hAnsi="Arial" w:cs="Arial"/>
                  <w:sz w:val="18"/>
                  <w:szCs w:val="18"/>
                  <w:lang w:eastAsia="en-GB"/>
                </w:rPr>
                <w:delText>-1.30</w:delText>
              </w:r>
            </w:del>
          </w:p>
        </w:tc>
        <w:tc>
          <w:tcPr>
            <w:tcW w:w="1480" w:type="dxa"/>
            <w:noWrap/>
            <w:hideMark/>
          </w:tcPr>
          <w:p w14:paraId="15C088E6" w14:textId="5D4989E6" w:rsidR="00DD039F" w:rsidRPr="0051745E" w:rsidDel="0096313F" w:rsidRDefault="00DD039F" w:rsidP="00213370">
            <w:pPr>
              <w:jc w:val="right"/>
              <w:rPr>
                <w:del w:id="3177" w:author="Lucy Marshall" w:date="2019-06-30T09:03:00Z"/>
                <w:rFonts w:ascii="Arial" w:eastAsia="Times New Roman" w:hAnsi="Arial" w:cs="Arial"/>
                <w:sz w:val="18"/>
                <w:szCs w:val="18"/>
                <w:lang w:eastAsia="en-GB"/>
              </w:rPr>
            </w:pPr>
            <w:del w:id="3178" w:author="Lucy Marshall" w:date="2019-06-30T09:03:00Z">
              <w:r w:rsidRPr="0051745E" w:rsidDel="0096313F">
                <w:rPr>
                  <w:rFonts w:ascii="Arial" w:eastAsia="Times New Roman" w:hAnsi="Arial" w:cs="Arial"/>
                  <w:sz w:val="18"/>
                  <w:szCs w:val="18"/>
                  <w:lang w:eastAsia="en-GB"/>
                </w:rPr>
                <w:delText>0.22</w:delText>
              </w:r>
            </w:del>
          </w:p>
        </w:tc>
      </w:tr>
      <w:tr w:rsidR="00DD039F" w:rsidRPr="00A44F44" w:rsidDel="0096313F" w14:paraId="4624AD8C" w14:textId="41F664CE" w:rsidTr="00213370">
        <w:trPr>
          <w:trHeight w:val="360"/>
          <w:del w:id="3179" w:author="Lucy Marshall" w:date="2019-06-30T09:03:00Z"/>
        </w:trPr>
        <w:tc>
          <w:tcPr>
            <w:tcW w:w="0" w:type="auto"/>
            <w:vMerge/>
            <w:tcBorders>
              <w:top w:val="single" w:sz="4" w:space="0" w:color="C0C0C0"/>
              <w:left w:val="nil"/>
              <w:bottom w:val="nil"/>
              <w:right w:val="nil"/>
            </w:tcBorders>
            <w:vAlign w:val="center"/>
            <w:hideMark/>
          </w:tcPr>
          <w:p w14:paraId="2EEE4B82" w14:textId="427BA39F" w:rsidR="00DD039F" w:rsidRPr="0051745E" w:rsidDel="0096313F" w:rsidRDefault="00DD039F" w:rsidP="00213370">
            <w:pPr>
              <w:rPr>
                <w:del w:id="3180"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06D37B0B" w14:textId="7F134AAF" w:rsidR="00DD039F" w:rsidRPr="0051745E" w:rsidDel="0096313F" w:rsidRDefault="00DD039F" w:rsidP="00213370">
            <w:pPr>
              <w:rPr>
                <w:del w:id="3181" w:author="Lucy Marshall" w:date="2019-06-30T09:03:00Z"/>
                <w:rFonts w:ascii="Arial" w:eastAsia="Times New Roman" w:hAnsi="Arial" w:cs="Arial"/>
                <w:sz w:val="18"/>
                <w:szCs w:val="18"/>
                <w:lang w:eastAsia="en-GB"/>
              </w:rPr>
            </w:pPr>
            <w:del w:id="3182"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7A240D0A" w14:textId="059EA7EC" w:rsidR="00DD039F" w:rsidRPr="0051745E" w:rsidDel="0096313F" w:rsidRDefault="00DD039F" w:rsidP="00213370">
            <w:pPr>
              <w:rPr>
                <w:del w:id="3183" w:author="Lucy Marshall" w:date="2019-06-30T09:03:00Z"/>
                <w:rFonts w:ascii="Arial" w:eastAsia="Times New Roman" w:hAnsi="Arial" w:cs="Arial"/>
                <w:sz w:val="18"/>
                <w:szCs w:val="18"/>
                <w:lang w:eastAsia="en-GB"/>
              </w:rPr>
            </w:pPr>
            <w:del w:id="3184"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41533BD" w14:textId="3081B71A" w:rsidR="00DD039F" w:rsidRPr="0051745E" w:rsidDel="0096313F" w:rsidRDefault="00DD039F" w:rsidP="00213370">
            <w:pPr>
              <w:jc w:val="right"/>
              <w:rPr>
                <w:del w:id="3185" w:author="Lucy Marshall" w:date="2019-06-30T09:03:00Z"/>
                <w:rFonts w:ascii="Arial" w:eastAsia="Times New Roman" w:hAnsi="Arial" w:cs="Arial"/>
                <w:sz w:val="18"/>
                <w:szCs w:val="18"/>
                <w:lang w:eastAsia="en-GB"/>
              </w:rPr>
            </w:pPr>
            <w:del w:id="3186" w:author="Lucy Marshall" w:date="2019-06-30T09:03:00Z">
              <w:r w:rsidRPr="0051745E" w:rsidDel="0096313F">
                <w:rPr>
                  <w:rFonts w:ascii="Arial" w:eastAsia="Times New Roman" w:hAnsi="Arial" w:cs="Arial"/>
                  <w:sz w:val="18"/>
                  <w:szCs w:val="18"/>
                  <w:lang w:eastAsia="en-GB"/>
                </w:rPr>
                <w:delText>.916</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4C6EC448" w14:textId="4BC63EDE" w:rsidR="00DD039F" w:rsidRPr="0051745E" w:rsidDel="0096313F" w:rsidRDefault="00DD039F" w:rsidP="00213370">
            <w:pPr>
              <w:jc w:val="right"/>
              <w:rPr>
                <w:del w:id="3187" w:author="Lucy Marshall" w:date="2019-06-30T09:03:00Z"/>
                <w:rFonts w:ascii="Arial" w:eastAsia="Times New Roman" w:hAnsi="Arial" w:cs="Arial"/>
                <w:sz w:val="18"/>
                <w:szCs w:val="18"/>
                <w:lang w:eastAsia="en-GB"/>
              </w:rPr>
            </w:pPr>
            <w:del w:id="3188" w:author="Lucy Marshall" w:date="2019-06-30T09:03:00Z">
              <w:r w:rsidRPr="0051745E" w:rsidDel="0096313F">
                <w:rPr>
                  <w:rFonts w:ascii="Arial" w:eastAsia="Times New Roman" w:hAnsi="Arial" w:cs="Arial"/>
                  <w:sz w:val="18"/>
                  <w:szCs w:val="18"/>
                  <w:lang w:eastAsia="en-GB"/>
                </w:rPr>
                <w:delText>0.251</w:delText>
              </w:r>
            </w:del>
          </w:p>
        </w:tc>
        <w:tc>
          <w:tcPr>
            <w:tcW w:w="1080" w:type="dxa"/>
            <w:tcBorders>
              <w:top w:val="single" w:sz="4" w:space="0" w:color="C0C0C0"/>
              <w:left w:val="nil"/>
              <w:bottom w:val="single" w:sz="4" w:space="0" w:color="C0C0C0"/>
              <w:right w:val="nil"/>
            </w:tcBorders>
          </w:tcPr>
          <w:p w14:paraId="506CEA34" w14:textId="0F66B546" w:rsidR="00DD039F" w:rsidRPr="0051745E" w:rsidDel="0096313F" w:rsidRDefault="00DD039F" w:rsidP="00213370">
            <w:pPr>
              <w:jc w:val="right"/>
              <w:rPr>
                <w:del w:id="3189"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D61A3E1" w14:textId="5CBBA387" w:rsidR="00DD039F" w:rsidRPr="0051745E" w:rsidDel="0096313F" w:rsidRDefault="00DD039F" w:rsidP="00213370">
            <w:pPr>
              <w:jc w:val="right"/>
              <w:rPr>
                <w:del w:id="3190" w:author="Lucy Marshall" w:date="2019-06-30T09:03:00Z"/>
                <w:rFonts w:ascii="Arial" w:eastAsia="Times New Roman" w:hAnsi="Arial" w:cs="Arial"/>
                <w:sz w:val="18"/>
                <w:szCs w:val="18"/>
                <w:lang w:eastAsia="en-GB"/>
              </w:rPr>
            </w:pPr>
            <w:del w:id="3191" w:author="Lucy Marshall" w:date="2019-06-30T09:03:00Z">
              <w:r w:rsidRPr="0051745E" w:rsidDel="0096313F">
                <w:rPr>
                  <w:rFonts w:ascii="Arial" w:eastAsia="Times New Roman" w:hAnsi="Arial" w:cs="Arial"/>
                  <w:sz w:val="18"/>
                  <w:szCs w:val="18"/>
                  <w:lang w:eastAsia="en-GB"/>
                </w:rPr>
                <w:delText>0.003</w:delText>
              </w:r>
            </w:del>
          </w:p>
        </w:tc>
        <w:tc>
          <w:tcPr>
            <w:tcW w:w="1480" w:type="dxa"/>
            <w:tcBorders>
              <w:top w:val="single" w:sz="4" w:space="0" w:color="C0C0C0"/>
              <w:left w:val="nil"/>
              <w:bottom w:val="single" w:sz="4" w:space="0" w:color="C0C0C0"/>
              <w:right w:val="single" w:sz="4" w:space="0" w:color="E0E0E0"/>
            </w:tcBorders>
            <w:noWrap/>
            <w:hideMark/>
          </w:tcPr>
          <w:p w14:paraId="25D8EA86" w14:textId="522E3646" w:rsidR="00DD039F" w:rsidRPr="0051745E" w:rsidDel="0096313F" w:rsidRDefault="00DD039F" w:rsidP="00213370">
            <w:pPr>
              <w:jc w:val="right"/>
              <w:rPr>
                <w:del w:id="3192" w:author="Lucy Marshall" w:date="2019-06-30T09:03:00Z"/>
                <w:rFonts w:ascii="Arial" w:eastAsia="Times New Roman" w:hAnsi="Arial" w:cs="Arial"/>
                <w:sz w:val="18"/>
                <w:szCs w:val="18"/>
                <w:lang w:eastAsia="en-GB"/>
              </w:rPr>
            </w:pPr>
            <w:del w:id="3193" w:author="Lucy Marshall" w:date="2019-06-30T09:03:00Z">
              <w:r w:rsidRPr="0051745E" w:rsidDel="0096313F">
                <w:rPr>
                  <w:rFonts w:ascii="Arial" w:eastAsia="Times New Roman" w:hAnsi="Arial" w:cs="Arial"/>
                  <w:sz w:val="18"/>
                  <w:szCs w:val="18"/>
                  <w:lang w:eastAsia="en-GB"/>
                </w:rPr>
                <w:delText>0.20</w:delText>
              </w:r>
            </w:del>
          </w:p>
        </w:tc>
        <w:tc>
          <w:tcPr>
            <w:tcW w:w="1480" w:type="dxa"/>
            <w:tcBorders>
              <w:top w:val="single" w:sz="4" w:space="0" w:color="C0C0C0"/>
              <w:left w:val="nil"/>
              <w:bottom w:val="single" w:sz="4" w:space="0" w:color="C0C0C0"/>
              <w:right w:val="nil"/>
            </w:tcBorders>
            <w:noWrap/>
            <w:hideMark/>
          </w:tcPr>
          <w:p w14:paraId="0DA9CCDB" w14:textId="58E41B41" w:rsidR="00DD039F" w:rsidRPr="0051745E" w:rsidDel="0096313F" w:rsidRDefault="00DD039F" w:rsidP="00213370">
            <w:pPr>
              <w:jc w:val="right"/>
              <w:rPr>
                <w:del w:id="3194" w:author="Lucy Marshall" w:date="2019-06-30T09:03:00Z"/>
                <w:rFonts w:ascii="Arial" w:eastAsia="Times New Roman" w:hAnsi="Arial" w:cs="Arial"/>
                <w:sz w:val="18"/>
                <w:szCs w:val="18"/>
                <w:lang w:eastAsia="en-GB"/>
              </w:rPr>
            </w:pPr>
            <w:del w:id="3195" w:author="Lucy Marshall" w:date="2019-06-30T09:03:00Z">
              <w:r w:rsidRPr="0051745E" w:rsidDel="0096313F">
                <w:rPr>
                  <w:rFonts w:ascii="Arial" w:eastAsia="Times New Roman" w:hAnsi="Arial" w:cs="Arial"/>
                  <w:sz w:val="18"/>
                  <w:szCs w:val="18"/>
                  <w:lang w:eastAsia="en-GB"/>
                </w:rPr>
                <w:delText>1.63</w:delText>
              </w:r>
            </w:del>
          </w:p>
        </w:tc>
      </w:tr>
      <w:tr w:rsidR="00DD039F" w:rsidRPr="00A44F44" w:rsidDel="0096313F" w14:paraId="0BFCC9ED" w14:textId="6C539421" w:rsidTr="00213370">
        <w:trPr>
          <w:trHeight w:val="340"/>
          <w:del w:id="3196" w:author="Lucy Marshall" w:date="2019-06-30T09:03:00Z"/>
        </w:trPr>
        <w:tc>
          <w:tcPr>
            <w:tcW w:w="0" w:type="auto"/>
            <w:vMerge/>
            <w:tcBorders>
              <w:top w:val="single" w:sz="4" w:space="0" w:color="C0C0C0"/>
              <w:left w:val="nil"/>
              <w:bottom w:val="nil"/>
              <w:right w:val="nil"/>
            </w:tcBorders>
            <w:vAlign w:val="center"/>
            <w:hideMark/>
          </w:tcPr>
          <w:p w14:paraId="0822B259" w14:textId="248604A9" w:rsidR="00DD039F" w:rsidRPr="0051745E" w:rsidDel="0096313F" w:rsidRDefault="00DD039F" w:rsidP="00213370">
            <w:pPr>
              <w:rPr>
                <w:del w:id="319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620B5AF" w14:textId="446D885B" w:rsidR="00DD039F" w:rsidRPr="0051745E" w:rsidDel="0096313F" w:rsidRDefault="00DD039F" w:rsidP="00213370">
            <w:pPr>
              <w:rPr>
                <w:del w:id="3198"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FE6BAA4" w14:textId="74641D48" w:rsidR="00DD039F" w:rsidRPr="0051745E" w:rsidDel="0096313F" w:rsidRDefault="00DD039F" w:rsidP="00213370">
            <w:pPr>
              <w:rPr>
                <w:del w:id="3199" w:author="Lucy Marshall" w:date="2019-06-30T09:03:00Z"/>
                <w:rFonts w:ascii="Arial" w:eastAsia="Times New Roman" w:hAnsi="Arial" w:cs="Arial"/>
                <w:sz w:val="18"/>
                <w:szCs w:val="18"/>
                <w:lang w:eastAsia="en-GB"/>
              </w:rPr>
            </w:pPr>
            <w:del w:id="3200"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7192E4AA" w14:textId="669CC62C" w:rsidR="00DD039F" w:rsidRPr="0051745E" w:rsidDel="0096313F" w:rsidRDefault="00DD039F" w:rsidP="00213370">
            <w:pPr>
              <w:jc w:val="right"/>
              <w:rPr>
                <w:del w:id="3201" w:author="Lucy Marshall" w:date="2019-06-30T09:03:00Z"/>
                <w:rFonts w:ascii="Arial" w:eastAsia="Times New Roman" w:hAnsi="Arial" w:cs="Arial"/>
                <w:sz w:val="18"/>
                <w:szCs w:val="18"/>
                <w:lang w:eastAsia="en-GB"/>
              </w:rPr>
            </w:pPr>
            <w:del w:id="3202" w:author="Lucy Marshall" w:date="2019-06-30T09:03:00Z">
              <w:r w:rsidRPr="0051745E" w:rsidDel="0096313F">
                <w:rPr>
                  <w:rFonts w:ascii="Arial" w:eastAsia="Times New Roman" w:hAnsi="Arial" w:cs="Arial"/>
                  <w:sz w:val="18"/>
                  <w:szCs w:val="18"/>
                  <w:lang w:eastAsia="en-GB"/>
                </w:rPr>
                <w:delText>-0.296</w:delText>
              </w:r>
            </w:del>
          </w:p>
        </w:tc>
        <w:tc>
          <w:tcPr>
            <w:tcW w:w="1120" w:type="dxa"/>
            <w:tcBorders>
              <w:top w:val="nil"/>
              <w:left w:val="nil"/>
              <w:bottom w:val="single" w:sz="4" w:space="0" w:color="C0C0C0"/>
              <w:right w:val="single" w:sz="4" w:space="0" w:color="E0E0E0"/>
            </w:tcBorders>
            <w:noWrap/>
            <w:hideMark/>
          </w:tcPr>
          <w:p w14:paraId="2B5B4BB7" w14:textId="62CB53D3" w:rsidR="00DD039F" w:rsidRPr="0051745E" w:rsidDel="0096313F" w:rsidRDefault="00DD039F" w:rsidP="00213370">
            <w:pPr>
              <w:jc w:val="right"/>
              <w:rPr>
                <w:del w:id="3203" w:author="Lucy Marshall" w:date="2019-06-30T09:03:00Z"/>
                <w:rFonts w:ascii="Arial" w:eastAsia="Times New Roman" w:hAnsi="Arial" w:cs="Arial"/>
                <w:sz w:val="18"/>
                <w:szCs w:val="18"/>
                <w:lang w:eastAsia="en-GB"/>
              </w:rPr>
            </w:pPr>
            <w:del w:id="3204" w:author="Lucy Marshall" w:date="2019-06-30T09:03:00Z">
              <w:r w:rsidRPr="0051745E" w:rsidDel="0096313F">
                <w:rPr>
                  <w:rFonts w:ascii="Arial" w:eastAsia="Times New Roman" w:hAnsi="Arial" w:cs="Arial"/>
                  <w:sz w:val="18"/>
                  <w:szCs w:val="18"/>
                  <w:lang w:eastAsia="en-GB"/>
                </w:rPr>
                <w:delText>0.288</w:delText>
              </w:r>
            </w:del>
          </w:p>
        </w:tc>
        <w:tc>
          <w:tcPr>
            <w:tcW w:w="1080" w:type="dxa"/>
            <w:tcBorders>
              <w:top w:val="nil"/>
              <w:left w:val="nil"/>
              <w:bottom w:val="single" w:sz="4" w:space="0" w:color="C0C0C0"/>
              <w:right w:val="nil"/>
            </w:tcBorders>
          </w:tcPr>
          <w:p w14:paraId="68746BFE" w14:textId="2D5BA8DC" w:rsidR="00DD039F" w:rsidRPr="0051745E" w:rsidDel="0096313F" w:rsidRDefault="00DD039F" w:rsidP="00213370">
            <w:pPr>
              <w:jc w:val="right"/>
              <w:rPr>
                <w:del w:id="3205"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55FD82C" w14:textId="64E88122" w:rsidR="00DD039F" w:rsidRPr="0051745E" w:rsidDel="0096313F" w:rsidRDefault="00DD039F" w:rsidP="00213370">
            <w:pPr>
              <w:jc w:val="right"/>
              <w:rPr>
                <w:del w:id="3206" w:author="Lucy Marshall" w:date="2019-06-30T09:03:00Z"/>
                <w:rFonts w:ascii="Arial" w:eastAsia="Times New Roman" w:hAnsi="Arial" w:cs="Arial"/>
                <w:sz w:val="18"/>
                <w:szCs w:val="18"/>
                <w:lang w:eastAsia="en-GB"/>
              </w:rPr>
            </w:pPr>
            <w:del w:id="3207"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58F4F536" w14:textId="40965FB1" w:rsidR="00DD039F" w:rsidRPr="0051745E" w:rsidDel="0096313F" w:rsidRDefault="00DD039F" w:rsidP="00213370">
            <w:pPr>
              <w:jc w:val="right"/>
              <w:rPr>
                <w:del w:id="3208" w:author="Lucy Marshall" w:date="2019-06-30T09:03:00Z"/>
                <w:rFonts w:ascii="Arial" w:eastAsia="Times New Roman" w:hAnsi="Arial" w:cs="Arial"/>
                <w:sz w:val="18"/>
                <w:szCs w:val="18"/>
                <w:lang w:eastAsia="en-GB"/>
              </w:rPr>
            </w:pPr>
            <w:del w:id="3209" w:author="Lucy Marshall" w:date="2019-06-30T09:03:00Z">
              <w:r w:rsidRPr="0051745E" w:rsidDel="0096313F">
                <w:rPr>
                  <w:rFonts w:ascii="Arial" w:eastAsia="Times New Roman" w:hAnsi="Arial" w:cs="Arial"/>
                  <w:sz w:val="18"/>
                  <w:szCs w:val="18"/>
                  <w:lang w:eastAsia="en-GB"/>
                </w:rPr>
                <w:delText>-1.11</w:delText>
              </w:r>
            </w:del>
          </w:p>
        </w:tc>
        <w:tc>
          <w:tcPr>
            <w:tcW w:w="1480" w:type="dxa"/>
            <w:tcBorders>
              <w:top w:val="nil"/>
              <w:left w:val="nil"/>
              <w:bottom w:val="single" w:sz="4" w:space="0" w:color="C0C0C0"/>
              <w:right w:val="nil"/>
            </w:tcBorders>
            <w:noWrap/>
            <w:hideMark/>
          </w:tcPr>
          <w:p w14:paraId="487001AB" w14:textId="68F3CEDB" w:rsidR="00DD039F" w:rsidRPr="0051745E" w:rsidDel="0096313F" w:rsidRDefault="00DD039F" w:rsidP="00213370">
            <w:pPr>
              <w:jc w:val="right"/>
              <w:rPr>
                <w:del w:id="3210" w:author="Lucy Marshall" w:date="2019-06-30T09:03:00Z"/>
                <w:rFonts w:ascii="Arial" w:eastAsia="Times New Roman" w:hAnsi="Arial" w:cs="Arial"/>
                <w:sz w:val="18"/>
                <w:szCs w:val="18"/>
                <w:lang w:eastAsia="en-GB"/>
              </w:rPr>
            </w:pPr>
            <w:del w:id="3211" w:author="Lucy Marshall" w:date="2019-06-30T09:03:00Z">
              <w:r w:rsidRPr="0051745E" w:rsidDel="0096313F">
                <w:rPr>
                  <w:rFonts w:ascii="Arial" w:eastAsia="Times New Roman" w:hAnsi="Arial" w:cs="Arial"/>
                  <w:sz w:val="18"/>
                  <w:szCs w:val="18"/>
                  <w:lang w:eastAsia="en-GB"/>
                </w:rPr>
                <w:delText>0.52</w:delText>
              </w:r>
            </w:del>
          </w:p>
        </w:tc>
      </w:tr>
      <w:tr w:rsidR="00DD039F" w:rsidRPr="00A44F44" w:rsidDel="0096313F" w14:paraId="699C2596" w14:textId="5DE2347F" w:rsidTr="00213370">
        <w:trPr>
          <w:trHeight w:val="360"/>
          <w:del w:id="3212" w:author="Lucy Marshall" w:date="2019-06-30T09:03:00Z"/>
        </w:trPr>
        <w:tc>
          <w:tcPr>
            <w:tcW w:w="0" w:type="auto"/>
            <w:vMerge/>
            <w:tcBorders>
              <w:top w:val="single" w:sz="4" w:space="0" w:color="C0C0C0"/>
              <w:left w:val="nil"/>
              <w:bottom w:val="nil"/>
              <w:right w:val="nil"/>
            </w:tcBorders>
            <w:vAlign w:val="center"/>
            <w:hideMark/>
          </w:tcPr>
          <w:p w14:paraId="7BDB438A" w14:textId="5D669765" w:rsidR="00DD039F" w:rsidRPr="0051745E" w:rsidDel="0096313F" w:rsidRDefault="00DD039F" w:rsidP="00213370">
            <w:pPr>
              <w:rPr>
                <w:del w:id="321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5BAF90C" w14:textId="43CADCA0" w:rsidR="00DD039F" w:rsidRPr="0051745E" w:rsidDel="0096313F" w:rsidRDefault="00DD039F" w:rsidP="00213370">
            <w:pPr>
              <w:rPr>
                <w:del w:id="321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0F11B34" w14:textId="12634F39" w:rsidR="00DD039F" w:rsidRPr="0051745E" w:rsidDel="0096313F" w:rsidRDefault="00DD039F" w:rsidP="00213370">
            <w:pPr>
              <w:rPr>
                <w:del w:id="3215" w:author="Lucy Marshall" w:date="2019-06-30T09:03:00Z"/>
                <w:rFonts w:ascii="Arial" w:eastAsia="Times New Roman" w:hAnsi="Arial" w:cs="Arial"/>
                <w:sz w:val="18"/>
                <w:szCs w:val="18"/>
                <w:lang w:eastAsia="en-GB"/>
              </w:rPr>
            </w:pPr>
            <w:del w:id="3216"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0CAD4534" w14:textId="5807238C" w:rsidR="00DD039F" w:rsidRPr="0051745E" w:rsidDel="0096313F" w:rsidRDefault="00DD039F" w:rsidP="00213370">
            <w:pPr>
              <w:jc w:val="right"/>
              <w:rPr>
                <w:del w:id="3217" w:author="Lucy Marshall" w:date="2019-06-30T09:03:00Z"/>
                <w:rFonts w:ascii="Arial" w:eastAsia="Times New Roman" w:hAnsi="Arial" w:cs="Arial"/>
                <w:sz w:val="18"/>
                <w:szCs w:val="18"/>
                <w:lang w:eastAsia="en-GB"/>
              </w:rPr>
            </w:pPr>
            <w:del w:id="3218" w:author="Lucy Marshall" w:date="2019-06-30T09:03:00Z">
              <w:r w:rsidRPr="0051745E" w:rsidDel="0096313F">
                <w:rPr>
                  <w:rFonts w:ascii="Arial" w:eastAsia="Times New Roman" w:hAnsi="Arial" w:cs="Arial"/>
                  <w:sz w:val="18"/>
                  <w:szCs w:val="18"/>
                  <w:lang w:eastAsia="en-GB"/>
                </w:rPr>
                <w:delText>.846</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6E448EEA" w14:textId="7E40C254" w:rsidR="00DD039F" w:rsidRPr="0051745E" w:rsidDel="0096313F" w:rsidRDefault="00DD039F" w:rsidP="00213370">
            <w:pPr>
              <w:jc w:val="right"/>
              <w:rPr>
                <w:del w:id="3219" w:author="Lucy Marshall" w:date="2019-06-30T09:03:00Z"/>
                <w:rFonts w:ascii="Arial" w:eastAsia="Times New Roman" w:hAnsi="Arial" w:cs="Arial"/>
                <w:sz w:val="18"/>
                <w:szCs w:val="18"/>
                <w:lang w:eastAsia="en-GB"/>
              </w:rPr>
            </w:pPr>
            <w:del w:id="3220" w:author="Lucy Marshall" w:date="2019-06-30T09:03:00Z">
              <w:r w:rsidRPr="0051745E" w:rsidDel="0096313F">
                <w:rPr>
                  <w:rFonts w:ascii="Arial" w:eastAsia="Times New Roman" w:hAnsi="Arial" w:cs="Arial"/>
                  <w:sz w:val="18"/>
                  <w:szCs w:val="18"/>
                  <w:lang w:eastAsia="en-GB"/>
                </w:rPr>
                <w:delText>0.265</w:delText>
              </w:r>
            </w:del>
          </w:p>
        </w:tc>
        <w:tc>
          <w:tcPr>
            <w:tcW w:w="1080" w:type="dxa"/>
            <w:tcBorders>
              <w:top w:val="nil"/>
              <w:left w:val="nil"/>
              <w:bottom w:val="single" w:sz="4" w:space="0" w:color="C0C0C0"/>
              <w:right w:val="nil"/>
            </w:tcBorders>
          </w:tcPr>
          <w:p w14:paraId="572B9B98" w14:textId="156C1B36" w:rsidR="00DD039F" w:rsidRPr="0051745E" w:rsidDel="0096313F" w:rsidRDefault="00DD039F" w:rsidP="00213370">
            <w:pPr>
              <w:jc w:val="right"/>
              <w:rPr>
                <w:del w:id="322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EFD0856" w14:textId="4FD24DE8" w:rsidR="00DD039F" w:rsidRPr="0051745E" w:rsidDel="0096313F" w:rsidRDefault="00DD039F" w:rsidP="00213370">
            <w:pPr>
              <w:jc w:val="right"/>
              <w:rPr>
                <w:del w:id="3222" w:author="Lucy Marshall" w:date="2019-06-30T09:03:00Z"/>
                <w:rFonts w:ascii="Arial" w:eastAsia="Times New Roman" w:hAnsi="Arial" w:cs="Arial"/>
                <w:sz w:val="18"/>
                <w:szCs w:val="18"/>
                <w:lang w:eastAsia="en-GB"/>
              </w:rPr>
            </w:pPr>
            <w:del w:id="3223" w:author="Lucy Marshall" w:date="2019-06-30T09:03:00Z">
              <w:r w:rsidRPr="0051745E" w:rsidDel="0096313F">
                <w:rPr>
                  <w:rFonts w:ascii="Arial" w:eastAsia="Times New Roman" w:hAnsi="Arial" w:cs="Arial"/>
                  <w:sz w:val="18"/>
                  <w:szCs w:val="18"/>
                  <w:lang w:eastAsia="en-GB"/>
                </w:rPr>
                <w:delText>0.016</w:delText>
              </w:r>
            </w:del>
          </w:p>
        </w:tc>
        <w:tc>
          <w:tcPr>
            <w:tcW w:w="1480" w:type="dxa"/>
            <w:tcBorders>
              <w:top w:val="nil"/>
              <w:left w:val="nil"/>
              <w:bottom w:val="single" w:sz="4" w:space="0" w:color="C0C0C0"/>
              <w:right w:val="single" w:sz="4" w:space="0" w:color="E0E0E0"/>
            </w:tcBorders>
            <w:noWrap/>
            <w:hideMark/>
          </w:tcPr>
          <w:p w14:paraId="0C359739" w14:textId="6E8FD484" w:rsidR="00DD039F" w:rsidRPr="0051745E" w:rsidDel="0096313F" w:rsidRDefault="00DD039F" w:rsidP="00213370">
            <w:pPr>
              <w:jc w:val="right"/>
              <w:rPr>
                <w:del w:id="3224" w:author="Lucy Marshall" w:date="2019-06-30T09:03:00Z"/>
                <w:rFonts w:ascii="Arial" w:eastAsia="Times New Roman" w:hAnsi="Arial" w:cs="Arial"/>
                <w:sz w:val="18"/>
                <w:szCs w:val="18"/>
                <w:lang w:eastAsia="en-GB"/>
              </w:rPr>
            </w:pPr>
            <w:del w:id="3225" w:author="Lucy Marshall" w:date="2019-06-30T09:03:00Z">
              <w:r w:rsidRPr="0051745E" w:rsidDel="0096313F">
                <w:rPr>
                  <w:rFonts w:ascii="Arial" w:eastAsia="Times New Roman" w:hAnsi="Arial" w:cs="Arial"/>
                  <w:sz w:val="18"/>
                  <w:szCs w:val="18"/>
                  <w:lang w:eastAsia="en-GB"/>
                </w:rPr>
                <w:delText>0.10</w:delText>
              </w:r>
            </w:del>
          </w:p>
        </w:tc>
        <w:tc>
          <w:tcPr>
            <w:tcW w:w="1480" w:type="dxa"/>
            <w:tcBorders>
              <w:top w:val="nil"/>
              <w:left w:val="nil"/>
              <w:bottom w:val="single" w:sz="4" w:space="0" w:color="C0C0C0"/>
              <w:right w:val="nil"/>
            </w:tcBorders>
            <w:noWrap/>
            <w:hideMark/>
          </w:tcPr>
          <w:p w14:paraId="7EF72039" w14:textId="7EE62339" w:rsidR="00DD039F" w:rsidRPr="0051745E" w:rsidDel="0096313F" w:rsidRDefault="00DD039F" w:rsidP="00213370">
            <w:pPr>
              <w:jc w:val="right"/>
              <w:rPr>
                <w:del w:id="3226" w:author="Lucy Marshall" w:date="2019-06-30T09:03:00Z"/>
                <w:rFonts w:ascii="Arial" w:eastAsia="Times New Roman" w:hAnsi="Arial" w:cs="Arial"/>
                <w:sz w:val="18"/>
                <w:szCs w:val="18"/>
                <w:lang w:eastAsia="en-GB"/>
              </w:rPr>
            </w:pPr>
            <w:del w:id="3227" w:author="Lucy Marshall" w:date="2019-06-30T09:03:00Z">
              <w:r w:rsidRPr="0051745E" w:rsidDel="0096313F">
                <w:rPr>
                  <w:rFonts w:ascii="Arial" w:eastAsia="Times New Roman" w:hAnsi="Arial" w:cs="Arial"/>
                  <w:sz w:val="18"/>
                  <w:szCs w:val="18"/>
                  <w:lang w:eastAsia="en-GB"/>
                </w:rPr>
                <w:delText>1.60</w:delText>
              </w:r>
            </w:del>
          </w:p>
        </w:tc>
      </w:tr>
      <w:tr w:rsidR="00DD039F" w:rsidRPr="00A44F44" w:rsidDel="0096313F" w14:paraId="4EC87734" w14:textId="20E860F6" w:rsidTr="00213370">
        <w:trPr>
          <w:trHeight w:val="340"/>
          <w:del w:id="3228" w:author="Lucy Marshall" w:date="2019-06-30T09:03:00Z"/>
        </w:trPr>
        <w:tc>
          <w:tcPr>
            <w:tcW w:w="0" w:type="auto"/>
            <w:vMerge/>
            <w:tcBorders>
              <w:top w:val="single" w:sz="4" w:space="0" w:color="C0C0C0"/>
              <w:left w:val="nil"/>
              <w:bottom w:val="nil"/>
              <w:right w:val="nil"/>
            </w:tcBorders>
            <w:vAlign w:val="center"/>
            <w:hideMark/>
          </w:tcPr>
          <w:p w14:paraId="265AE780" w14:textId="4A04D077" w:rsidR="00DD039F" w:rsidRPr="0051745E" w:rsidDel="0096313F" w:rsidRDefault="00DD039F" w:rsidP="00213370">
            <w:pPr>
              <w:rPr>
                <w:del w:id="322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86FE495" w14:textId="35BE4763" w:rsidR="00DD039F" w:rsidRPr="0051745E" w:rsidDel="0096313F" w:rsidRDefault="00DD039F" w:rsidP="00213370">
            <w:pPr>
              <w:rPr>
                <w:del w:id="3230" w:author="Lucy Marshall" w:date="2019-06-30T09:03:00Z"/>
                <w:rFonts w:ascii="Arial" w:eastAsia="Times New Roman" w:hAnsi="Arial" w:cs="Arial"/>
                <w:sz w:val="18"/>
                <w:szCs w:val="18"/>
                <w:lang w:eastAsia="en-GB"/>
              </w:rPr>
            </w:pPr>
          </w:p>
        </w:tc>
        <w:tc>
          <w:tcPr>
            <w:tcW w:w="1740" w:type="dxa"/>
            <w:shd w:val="clear" w:color="auto" w:fill="E0E0E0"/>
            <w:hideMark/>
          </w:tcPr>
          <w:p w14:paraId="47A0DBC1" w14:textId="35BA45DF" w:rsidR="00DD039F" w:rsidRPr="0051745E" w:rsidDel="0096313F" w:rsidRDefault="00DD039F" w:rsidP="00213370">
            <w:pPr>
              <w:rPr>
                <w:del w:id="3231" w:author="Lucy Marshall" w:date="2019-06-30T09:03:00Z"/>
                <w:rFonts w:ascii="Arial" w:eastAsia="Times New Roman" w:hAnsi="Arial" w:cs="Arial"/>
                <w:sz w:val="18"/>
                <w:szCs w:val="18"/>
                <w:lang w:eastAsia="en-GB"/>
              </w:rPr>
            </w:pPr>
            <w:del w:id="3232"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011B5ABA" w14:textId="07036C5B" w:rsidR="00DD039F" w:rsidRPr="0051745E" w:rsidDel="0096313F" w:rsidRDefault="00DD039F" w:rsidP="00213370">
            <w:pPr>
              <w:jc w:val="right"/>
              <w:rPr>
                <w:del w:id="3233" w:author="Lucy Marshall" w:date="2019-06-30T09:03:00Z"/>
                <w:rFonts w:ascii="Arial" w:eastAsia="Times New Roman" w:hAnsi="Arial" w:cs="Arial"/>
                <w:sz w:val="18"/>
                <w:szCs w:val="18"/>
                <w:lang w:eastAsia="en-GB"/>
              </w:rPr>
            </w:pPr>
            <w:del w:id="3234" w:author="Lucy Marshall" w:date="2019-06-30T09:03:00Z">
              <w:r w:rsidRPr="0051745E" w:rsidDel="0096313F">
                <w:rPr>
                  <w:rFonts w:ascii="Arial" w:eastAsia="Times New Roman" w:hAnsi="Arial" w:cs="Arial"/>
                  <w:sz w:val="18"/>
                  <w:szCs w:val="18"/>
                  <w:lang w:eastAsia="en-GB"/>
                </w:rPr>
                <w:delText>0.536</w:delText>
              </w:r>
            </w:del>
          </w:p>
        </w:tc>
        <w:tc>
          <w:tcPr>
            <w:tcW w:w="1120" w:type="dxa"/>
            <w:tcBorders>
              <w:top w:val="nil"/>
              <w:left w:val="nil"/>
              <w:bottom w:val="nil"/>
              <w:right w:val="single" w:sz="4" w:space="0" w:color="E0E0E0"/>
            </w:tcBorders>
            <w:noWrap/>
            <w:hideMark/>
          </w:tcPr>
          <w:p w14:paraId="11743C5C" w14:textId="78FF2225" w:rsidR="00DD039F" w:rsidRPr="0051745E" w:rsidDel="0096313F" w:rsidRDefault="00DD039F" w:rsidP="00213370">
            <w:pPr>
              <w:jc w:val="right"/>
              <w:rPr>
                <w:del w:id="3235" w:author="Lucy Marshall" w:date="2019-06-30T09:03:00Z"/>
                <w:rFonts w:ascii="Arial" w:eastAsia="Times New Roman" w:hAnsi="Arial" w:cs="Arial"/>
                <w:sz w:val="18"/>
                <w:szCs w:val="18"/>
                <w:lang w:eastAsia="en-GB"/>
              </w:rPr>
            </w:pPr>
            <w:del w:id="3236" w:author="Lucy Marshall" w:date="2019-06-30T09:03:00Z">
              <w:r w:rsidRPr="0051745E" w:rsidDel="0096313F">
                <w:rPr>
                  <w:rFonts w:ascii="Arial" w:eastAsia="Times New Roman" w:hAnsi="Arial" w:cs="Arial"/>
                  <w:sz w:val="18"/>
                  <w:szCs w:val="18"/>
                  <w:lang w:eastAsia="en-GB"/>
                </w:rPr>
                <w:delText>0.268</w:delText>
              </w:r>
            </w:del>
          </w:p>
        </w:tc>
        <w:tc>
          <w:tcPr>
            <w:tcW w:w="1080" w:type="dxa"/>
          </w:tcPr>
          <w:p w14:paraId="333C3E09" w14:textId="6ECDE258" w:rsidR="00DD039F" w:rsidRPr="0051745E" w:rsidDel="0096313F" w:rsidRDefault="00DD039F" w:rsidP="00213370">
            <w:pPr>
              <w:jc w:val="right"/>
              <w:rPr>
                <w:del w:id="3237"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924AF7B" w14:textId="730C592E" w:rsidR="00DD039F" w:rsidRPr="0051745E" w:rsidDel="0096313F" w:rsidRDefault="00DD039F" w:rsidP="00213370">
            <w:pPr>
              <w:jc w:val="right"/>
              <w:rPr>
                <w:del w:id="3238" w:author="Lucy Marshall" w:date="2019-06-30T09:03:00Z"/>
                <w:rFonts w:ascii="Arial" w:eastAsia="Times New Roman" w:hAnsi="Arial" w:cs="Arial"/>
                <w:sz w:val="18"/>
                <w:szCs w:val="18"/>
                <w:lang w:eastAsia="en-GB"/>
              </w:rPr>
            </w:pPr>
            <w:del w:id="3239" w:author="Lucy Marshall" w:date="2019-06-30T09:03:00Z">
              <w:r w:rsidRPr="0051745E" w:rsidDel="0096313F">
                <w:rPr>
                  <w:rFonts w:ascii="Arial" w:eastAsia="Times New Roman" w:hAnsi="Arial" w:cs="Arial"/>
                  <w:sz w:val="18"/>
                  <w:szCs w:val="18"/>
                  <w:lang w:eastAsia="en-GB"/>
                </w:rPr>
                <w:delText>0.463</w:delText>
              </w:r>
            </w:del>
          </w:p>
        </w:tc>
        <w:tc>
          <w:tcPr>
            <w:tcW w:w="1480" w:type="dxa"/>
            <w:tcBorders>
              <w:top w:val="nil"/>
              <w:left w:val="nil"/>
              <w:bottom w:val="nil"/>
              <w:right w:val="single" w:sz="4" w:space="0" w:color="E0E0E0"/>
            </w:tcBorders>
            <w:noWrap/>
            <w:hideMark/>
          </w:tcPr>
          <w:p w14:paraId="7F6CD975" w14:textId="3AE2C335" w:rsidR="00DD039F" w:rsidRPr="0051745E" w:rsidDel="0096313F" w:rsidRDefault="00DD039F" w:rsidP="00213370">
            <w:pPr>
              <w:jc w:val="right"/>
              <w:rPr>
                <w:del w:id="3240" w:author="Lucy Marshall" w:date="2019-06-30T09:03:00Z"/>
                <w:rFonts w:ascii="Arial" w:eastAsia="Times New Roman" w:hAnsi="Arial" w:cs="Arial"/>
                <w:sz w:val="18"/>
                <w:szCs w:val="18"/>
                <w:lang w:eastAsia="en-GB"/>
              </w:rPr>
            </w:pPr>
            <w:del w:id="3241" w:author="Lucy Marshall" w:date="2019-06-30T09:03:00Z">
              <w:r w:rsidRPr="0051745E" w:rsidDel="0096313F">
                <w:rPr>
                  <w:rFonts w:ascii="Arial" w:eastAsia="Times New Roman" w:hAnsi="Arial" w:cs="Arial"/>
                  <w:sz w:val="18"/>
                  <w:szCs w:val="18"/>
                  <w:lang w:eastAsia="en-GB"/>
                </w:rPr>
                <w:delText>-0.22</w:delText>
              </w:r>
            </w:del>
          </w:p>
        </w:tc>
        <w:tc>
          <w:tcPr>
            <w:tcW w:w="1480" w:type="dxa"/>
            <w:noWrap/>
            <w:hideMark/>
          </w:tcPr>
          <w:p w14:paraId="0DDF68E9" w14:textId="2C4652EF" w:rsidR="00DD039F" w:rsidRPr="0051745E" w:rsidDel="0096313F" w:rsidRDefault="00DD039F" w:rsidP="00213370">
            <w:pPr>
              <w:jc w:val="right"/>
              <w:rPr>
                <w:del w:id="3242" w:author="Lucy Marshall" w:date="2019-06-30T09:03:00Z"/>
                <w:rFonts w:ascii="Arial" w:eastAsia="Times New Roman" w:hAnsi="Arial" w:cs="Arial"/>
                <w:sz w:val="18"/>
                <w:szCs w:val="18"/>
                <w:lang w:eastAsia="en-GB"/>
              </w:rPr>
            </w:pPr>
            <w:del w:id="3243" w:author="Lucy Marshall" w:date="2019-06-30T09:03:00Z">
              <w:r w:rsidRPr="0051745E" w:rsidDel="0096313F">
                <w:rPr>
                  <w:rFonts w:ascii="Arial" w:eastAsia="Times New Roman" w:hAnsi="Arial" w:cs="Arial"/>
                  <w:sz w:val="18"/>
                  <w:szCs w:val="18"/>
                  <w:lang w:eastAsia="en-GB"/>
                </w:rPr>
                <w:delText>1.30</w:delText>
              </w:r>
            </w:del>
          </w:p>
        </w:tc>
      </w:tr>
      <w:tr w:rsidR="00DD039F" w:rsidRPr="00A44F44" w:rsidDel="0096313F" w14:paraId="65F78CDF" w14:textId="1792CE1F" w:rsidTr="00213370">
        <w:trPr>
          <w:trHeight w:val="360"/>
          <w:del w:id="3244"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7B91E772" w14:textId="5CF8DF1B" w:rsidR="00DD039F" w:rsidRPr="0051745E" w:rsidDel="0096313F" w:rsidRDefault="00DD039F" w:rsidP="00213370">
            <w:pPr>
              <w:rPr>
                <w:del w:id="3245" w:author="Lucy Marshall" w:date="2019-06-30T09:03:00Z"/>
                <w:rFonts w:ascii="Arial" w:eastAsia="Times New Roman" w:hAnsi="Arial" w:cs="Arial"/>
                <w:sz w:val="18"/>
                <w:szCs w:val="18"/>
                <w:lang w:eastAsia="en-GB"/>
              </w:rPr>
            </w:pPr>
            <w:del w:id="3246" w:author="Lucy Marshall" w:date="2019-06-30T09:03:00Z">
              <w:r w:rsidRPr="0051745E" w:rsidDel="0096313F">
                <w:rPr>
                  <w:rFonts w:ascii="Arial" w:eastAsia="Times New Roman" w:hAnsi="Arial" w:cs="Arial"/>
                  <w:sz w:val="18"/>
                  <w:szCs w:val="18"/>
                  <w:lang w:eastAsia="en-GB"/>
                </w:rPr>
                <w:delText>Shrimp to fish off show</w:delText>
              </w:r>
            </w:del>
          </w:p>
        </w:tc>
        <w:tc>
          <w:tcPr>
            <w:tcW w:w="1740" w:type="dxa"/>
            <w:vMerge w:val="restart"/>
            <w:tcBorders>
              <w:top w:val="single" w:sz="4" w:space="0" w:color="C0C0C0"/>
              <w:left w:val="nil"/>
              <w:bottom w:val="nil"/>
              <w:right w:val="nil"/>
            </w:tcBorders>
            <w:shd w:val="clear" w:color="auto" w:fill="E0E0E0"/>
            <w:hideMark/>
          </w:tcPr>
          <w:p w14:paraId="2768ED49" w14:textId="100EB172" w:rsidR="00DD039F" w:rsidRPr="0051745E" w:rsidDel="0096313F" w:rsidRDefault="00DD039F" w:rsidP="00213370">
            <w:pPr>
              <w:rPr>
                <w:del w:id="3247" w:author="Lucy Marshall" w:date="2019-06-30T09:03:00Z"/>
                <w:rFonts w:ascii="Arial" w:eastAsia="Times New Roman" w:hAnsi="Arial" w:cs="Arial"/>
                <w:sz w:val="18"/>
                <w:szCs w:val="18"/>
                <w:lang w:eastAsia="en-GB"/>
              </w:rPr>
            </w:pPr>
            <w:del w:id="3248"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7F63E082" w14:textId="63512439" w:rsidR="00DD039F" w:rsidRPr="0051745E" w:rsidDel="0096313F" w:rsidRDefault="00DD039F" w:rsidP="00213370">
            <w:pPr>
              <w:rPr>
                <w:del w:id="3249" w:author="Lucy Marshall" w:date="2019-06-30T09:03:00Z"/>
                <w:rFonts w:ascii="Arial" w:eastAsia="Times New Roman" w:hAnsi="Arial" w:cs="Arial"/>
                <w:sz w:val="18"/>
                <w:szCs w:val="18"/>
                <w:lang w:eastAsia="en-GB"/>
              </w:rPr>
            </w:pPr>
            <w:del w:id="3250"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35A8D702" w14:textId="4AE32AA6" w:rsidR="00DD039F" w:rsidRPr="0051745E" w:rsidDel="0096313F" w:rsidRDefault="00DD039F" w:rsidP="00213370">
            <w:pPr>
              <w:jc w:val="right"/>
              <w:rPr>
                <w:del w:id="3251" w:author="Lucy Marshall" w:date="2019-06-30T09:03:00Z"/>
                <w:rFonts w:ascii="Arial" w:eastAsia="Times New Roman" w:hAnsi="Arial" w:cs="Arial"/>
                <w:sz w:val="18"/>
                <w:szCs w:val="18"/>
                <w:lang w:eastAsia="en-GB"/>
              </w:rPr>
            </w:pPr>
            <w:del w:id="3252" w:author="Lucy Marshall" w:date="2019-06-30T09:03:00Z">
              <w:r w:rsidRPr="0051745E" w:rsidDel="0096313F">
                <w:rPr>
                  <w:rFonts w:ascii="Arial" w:eastAsia="Times New Roman" w:hAnsi="Arial" w:cs="Arial"/>
                  <w:sz w:val="18"/>
                  <w:szCs w:val="18"/>
                  <w:lang w:eastAsia="en-GB"/>
                </w:rPr>
                <w:delText>-.927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294D4444" w14:textId="6D05637A" w:rsidR="00DD039F" w:rsidRPr="0051745E" w:rsidDel="0096313F" w:rsidRDefault="00DD039F" w:rsidP="00213370">
            <w:pPr>
              <w:jc w:val="right"/>
              <w:rPr>
                <w:del w:id="3253" w:author="Lucy Marshall" w:date="2019-06-30T09:03:00Z"/>
                <w:rFonts w:ascii="Arial" w:eastAsia="Times New Roman" w:hAnsi="Arial" w:cs="Arial"/>
                <w:sz w:val="18"/>
                <w:szCs w:val="18"/>
                <w:lang w:eastAsia="en-GB"/>
              </w:rPr>
            </w:pPr>
            <w:del w:id="3254" w:author="Lucy Marshall" w:date="2019-06-30T09:03:00Z">
              <w:r w:rsidRPr="0051745E" w:rsidDel="0096313F">
                <w:rPr>
                  <w:rFonts w:ascii="Arial" w:eastAsia="Times New Roman" w:hAnsi="Arial" w:cs="Arial"/>
                  <w:sz w:val="18"/>
                  <w:szCs w:val="18"/>
                  <w:lang w:eastAsia="en-GB"/>
                </w:rPr>
                <w:delText>0.247</w:delText>
              </w:r>
            </w:del>
          </w:p>
        </w:tc>
        <w:tc>
          <w:tcPr>
            <w:tcW w:w="1080" w:type="dxa"/>
            <w:tcBorders>
              <w:top w:val="single" w:sz="4" w:space="0" w:color="C0C0C0"/>
              <w:left w:val="nil"/>
              <w:bottom w:val="single" w:sz="4" w:space="0" w:color="C0C0C0"/>
              <w:right w:val="nil"/>
            </w:tcBorders>
          </w:tcPr>
          <w:p w14:paraId="1440A4B2" w14:textId="02C6351D" w:rsidR="00DD039F" w:rsidRPr="0051745E" w:rsidDel="0096313F" w:rsidRDefault="00DD039F" w:rsidP="00213370">
            <w:pPr>
              <w:jc w:val="right"/>
              <w:rPr>
                <w:del w:id="3255"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0EFAF8CA" w14:textId="0320DC4A" w:rsidR="00DD039F" w:rsidRPr="0051745E" w:rsidDel="0096313F" w:rsidRDefault="00DD039F" w:rsidP="00213370">
            <w:pPr>
              <w:jc w:val="right"/>
              <w:rPr>
                <w:del w:id="3256" w:author="Lucy Marshall" w:date="2019-06-30T09:03:00Z"/>
                <w:rFonts w:ascii="Arial" w:eastAsia="Times New Roman" w:hAnsi="Arial" w:cs="Arial"/>
                <w:sz w:val="18"/>
                <w:szCs w:val="18"/>
                <w:lang w:eastAsia="en-GB"/>
              </w:rPr>
            </w:pPr>
            <w:del w:id="3257"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single" w:sz="4" w:space="0" w:color="C0C0C0"/>
              <w:left w:val="nil"/>
              <w:bottom w:val="single" w:sz="4" w:space="0" w:color="C0C0C0"/>
              <w:right w:val="single" w:sz="4" w:space="0" w:color="E0E0E0"/>
            </w:tcBorders>
            <w:noWrap/>
            <w:hideMark/>
          </w:tcPr>
          <w:p w14:paraId="4D2712BB" w14:textId="559A411F" w:rsidR="00DD039F" w:rsidRPr="0051745E" w:rsidDel="0096313F" w:rsidRDefault="00DD039F" w:rsidP="00213370">
            <w:pPr>
              <w:jc w:val="right"/>
              <w:rPr>
                <w:del w:id="3258" w:author="Lucy Marshall" w:date="2019-06-30T09:03:00Z"/>
                <w:rFonts w:ascii="Arial" w:eastAsia="Times New Roman" w:hAnsi="Arial" w:cs="Arial"/>
                <w:sz w:val="18"/>
                <w:szCs w:val="18"/>
                <w:lang w:eastAsia="en-GB"/>
              </w:rPr>
            </w:pPr>
            <w:del w:id="3259" w:author="Lucy Marshall" w:date="2019-06-30T09:03:00Z">
              <w:r w:rsidRPr="0051745E" w:rsidDel="0096313F">
                <w:rPr>
                  <w:rFonts w:ascii="Arial" w:eastAsia="Times New Roman" w:hAnsi="Arial" w:cs="Arial"/>
                  <w:sz w:val="18"/>
                  <w:szCs w:val="18"/>
                  <w:lang w:eastAsia="en-GB"/>
                </w:rPr>
                <w:delText>-1.63</w:delText>
              </w:r>
            </w:del>
          </w:p>
        </w:tc>
        <w:tc>
          <w:tcPr>
            <w:tcW w:w="1480" w:type="dxa"/>
            <w:tcBorders>
              <w:top w:val="single" w:sz="4" w:space="0" w:color="C0C0C0"/>
              <w:left w:val="nil"/>
              <w:bottom w:val="single" w:sz="4" w:space="0" w:color="C0C0C0"/>
              <w:right w:val="nil"/>
            </w:tcBorders>
            <w:noWrap/>
            <w:hideMark/>
          </w:tcPr>
          <w:p w14:paraId="6F06765C" w14:textId="20B33F5E" w:rsidR="00DD039F" w:rsidRPr="0051745E" w:rsidDel="0096313F" w:rsidRDefault="00DD039F" w:rsidP="00213370">
            <w:pPr>
              <w:jc w:val="right"/>
              <w:rPr>
                <w:del w:id="3260" w:author="Lucy Marshall" w:date="2019-06-30T09:03:00Z"/>
                <w:rFonts w:ascii="Arial" w:eastAsia="Times New Roman" w:hAnsi="Arial" w:cs="Arial"/>
                <w:sz w:val="18"/>
                <w:szCs w:val="18"/>
                <w:lang w:eastAsia="en-GB"/>
              </w:rPr>
            </w:pPr>
            <w:del w:id="3261" w:author="Lucy Marshall" w:date="2019-06-30T09:03:00Z">
              <w:r w:rsidRPr="0051745E" w:rsidDel="0096313F">
                <w:rPr>
                  <w:rFonts w:ascii="Arial" w:eastAsia="Times New Roman" w:hAnsi="Arial" w:cs="Arial"/>
                  <w:sz w:val="18"/>
                  <w:szCs w:val="18"/>
                  <w:lang w:eastAsia="en-GB"/>
                </w:rPr>
                <w:delText>-0.23</w:delText>
              </w:r>
            </w:del>
          </w:p>
        </w:tc>
      </w:tr>
      <w:tr w:rsidR="00DD039F" w:rsidRPr="00A44F44" w:rsidDel="0096313F" w14:paraId="47706538" w14:textId="272B0C3E" w:rsidTr="00213370">
        <w:trPr>
          <w:trHeight w:val="340"/>
          <w:del w:id="3262" w:author="Lucy Marshall" w:date="2019-06-30T09:03:00Z"/>
        </w:trPr>
        <w:tc>
          <w:tcPr>
            <w:tcW w:w="0" w:type="auto"/>
            <w:vMerge/>
            <w:tcBorders>
              <w:top w:val="single" w:sz="4" w:space="0" w:color="C0C0C0"/>
              <w:left w:val="nil"/>
              <w:bottom w:val="nil"/>
              <w:right w:val="nil"/>
            </w:tcBorders>
            <w:vAlign w:val="center"/>
            <w:hideMark/>
          </w:tcPr>
          <w:p w14:paraId="64E4451D" w14:textId="75FA2DFC" w:rsidR="00DD039F" w:rsidRPr="0051745E" w:rsidDel="0096313F" w:rsidRDefault="00DD039F" w:rsidP="00213370">
            <w:pPr>
              <w:rPr>
                <w:del w:id="326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43C5E47" w14:textId="19C31BA1" w:rsidR="00DD039F" w:rsidRPr="0051745E" w:rsidDel="0096313F" w:rsidRDefault="00DD039F" w:rsidP="00213370">
            <w:pPr>
              <w:rPr>
                <w:del w:id="326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AF97D1F" w14:textId="595FAB43" w:rsidR="00DD039F" w:rsidRPr="0051745E" w:rsidDel="0096313F" w:rsidRDefault="00DD039F" w:rsidP="00213370">
            <w:pPr>
              <w:rPr>
                <w:del w:id="3265" w:author="Lucy Marshall" w:date="2019-06-30T09:03:00Z"/>
                <w:rFonts w:ascii="Arial" w:eastAsia="Times New Roman" w:hAnsi="Arial" w:cs="Arial"/>
                <w:sz w:val="18"/>
                <w:szCs w:val="18"/>
                <w:lang w:eastAsia="en-GB"/>
              </w:rPr>
            </w:pPr>
            <w:del w:id="3266"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1041D200" w14:textId="3DC928A8" w:rsidR="00DD039F" w:rsidRPr="0051745E" w:rsidDel="0096313F" w:rsidRDefault="00DD039F" w:rsidP="00213370">
            <w:pPr>
              <w:jc w:val="right"/>
              <w:rPr>
                <w:del w:id="3267" w:author="Lucy Marshall" w:date="2019-06-30T09:03:00Z"/>
                <w:rFonts w:ascii="Arial" w:eastAsia="Times New Roman" w:hAnsi="Arial" w:cs="Arial"/>
                <w:sz w:val="18"/>
                <w:szCs w:val="18"/>
                <w:lang w:eastAsia="en-GB"/>
              </w:rPr>
            </w:pPr>
            <w:del w:id="3268" w:author="Lucy Marshall" w:date="2019-06-30T09:03:00Z">
              <w:r w:rsidRPr="0051745E" w:rsidDel="0096313F">
                <w:rPr>
                  <w:rFonts w:ascii="Arial" w:eastAsia="Times New Roman" w:hAnsi="Arial" w:cs="Arial"/>
                  <w:sz w:val="18"/>
                  <w:szCs w:val="18"/>
                  <w:lang w:eastAsia="en-GB"/>
                </w:rPr>
                <w:delText>0.117</w:delText>
              </w:r>
            </w:del>
          </w:p>
        </w:tc>
        <w:tc>
          <w:tcPr>
            <w:tcW w:w="1120" w:type="dxa"/>
            <w:tcBorders>
              <w:top w:val="nil"/>
              <w:left w:val="nil"/>
              <w:bottom w:val="single" w:sz="4" w:space="0" w:color="C0C0C0"/>
              <w:right w:val="single" w:sz="4" w:space="0" w:color="E0E0E0"/>
            </w:tcBorders>
            <w:noWrap/>
            <w:hideMark/>
          </w:tcPr>
          <w:p w14:paraId="48220545" w14:textId="775E3515" w:rsidR="00DD039F" w:rsidRPr="0051745E" w:rsidDel="0096313F" w:rsidRDefault="00DD039F" w:rsidP="00213370">
            <w:pPr>
              <w:jc w:val="right"/>
              <w:rPr>
                <w:del w:id="3269" w:author="Lucy Marshall" w:date="2019-06-30T09:03:00Z"/>
                <w:rFonts w:ascii="Arial" w:eastAsia="Times New Roman" w:hAnsi="Arial" w:cs="Arial"/>
                <w:sz w:val="18"/>
                <w:szCs w:val="18"/>
                <w:lang w:eastAsia="en-GB"/>
              </w:rPr>
            </w:pPr>
            <w:del w:id="3270" w:author="Lucy Marshall" w:date="2019-06-30T09:03:00Z">
              <w:r w:rsidRPr="0051745E" w:rsidDel="0096313F">
                <w:rPr>
                  <w:rFonts w:ascii="Arial" w:eastAsia="Times New Roman" w:hAnsi="Arial" w:cs="Arial"/>
                  <w:sz w:val="18"/>
                  <w:szCs w:val="18"/>
                  <w:lang w:eastAsia="en-GB"/>
                </w:rPr>
                <w:delText>0.219</w:delText>
              </w:r>
            </w:del>
          </w:p>
        </w:tc>
        <w:tc>
          <w:tcPr>
            <w:tcW w:w="1080" w:type="dxa"/>
            <w:tcBorders>
              <w:top w:val="nil"/>
              <w:left w:val="nil"/>
              <w:bottom w:val="single" w:sz="4" w:space="0" w:color="C0C0C0"/>
              <w:right w:val="nil"/>
            </w:tcBorders>
          </w:tcPr>
          <w:p w14:paraId="5C30F58A" w14:textId="7427560B" w:rsidR="00DD039F" w:rsidRPr="0051745E" w:rsidDel="0096313F" w:rsidRDefault="00DD039F" w:rsidP="00213370">
            <w:pPr>
              <w:jc w:val="right"/>
              <w:rPr>
                <w:del w:id="327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D48A84A" w14:textId="0400C38E" w:rsidR="00DD039F" w:rsidRPr="0051745E" w:rsidDel="0096313F" w:rsidRDefault="00DD039F" w:rsidP="00213370">
            <w:pPr>
              <w:jc w:val="right"/>
              <w:rPr>
                <w:del w:id="3272" w:author="Lucy Marshall" w:date="2019-06-30T09:03:00Z"/>
                <w:rFonts w:ascii="Arial" w:eastAsia="Times New Roman" w:hAnsi="Arial" w:cs="Arial"/>
                <w:sz w:val="18"/>
                <w:szCs w:val="18"/>
                <w:lang w:eastAsia="en-GB"/>
              </w:rPr>
            </w:pPr>
            <w:del w:id="327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476D1412" w14:textId="30D53D08" w:rsidR="00DD039F" w:rsidRPr="0051745E" w:rsidDel="0096313F" w:rsidRDefault="00DD039F" w:rsidP="00213370">
            <w:pPr>
              <w:jc w:val="right"/>
              <w:rPr>
                <w:del w:id="3274" w:author="Lucy Marshall" w:date="2019-06-30T09:03:00Z"/>
                <w:rFonts w:ascii="Arial" w:eastAsia="Times New Roman" w:hAnsi="Arial" w:cs="Arial"/>
                <w:sz w:val="18"/>
                <w:szCs w:val="18"/>
                <w:lang w:eastAsia="en-GB"/>
              </w:rPr>
            </w:pPr>
            <w:del w:id="3275" w:author="Lucy Marshall" w:date="2019-06-30T09:03:00Z">
              <w:r w:rsidRPr="0051745E" w:rsidDel="0096313F">
                <w:rPr>
                  <w:rFonts w:ascii="Arial" w:eastAsia="Times New Roman" w:hAnsi="Arial" w:cs="Arial"/>
                  <w:sz w:val="18"/>
                  <w:szCs w:val="18"/>
                  <w:lang w:eastAsia="en-GB"/>
                </w:rPr>
                <w:delText>-0.50</w:delText>
              </w:r>
            </w:del>
          </w:p>
        </w:tc>
        <w:tc>
          <w:tcPr>
            <w:tcW w:w="1480" w:type="dxa"/>
            <w:tcBorders>
              <w:top w:val="nil"/>
              <w:left w:val="nil"/>
              <w:bottom w:val="single" w:sz="4" w:space="0" w:color="C0C0C0"/>
              <w:right w:val="nil"/>
            </w:tcBorders>
            <w:noWrap/>
            <w:hideMark/>
          </w:tcPr>
          <w:p w14:paraId="3EA7D3AD" w14:textId="4CC11AB9" w:rsidR="00DD039F" w:rsidRPr="0051745E" w:rsidDel="0096313F" w:rsidRDefault="00DD039F" w:rsidP="00213370">
            <w:pPr>
              <w:jc w:val="right"/>
              <w:rPr>
                <w:del w:id="3276" w:author="Lucy Marshall" w:date="2019-06-30T09:03:00Z"/>
                <w:rFonts w:ascii="Arial" w:eastAsia="Times New Roman" w:hAnsi="Arial" w:cs="Arial"/>
                <w:sz w:val="18"/>
                <w:szCs w:val="18"/>
                <w:lang w:eastAsia="en-GB"/>
              </w:rPr>
            </w:pPr>
            <w:del w:id="3277" w:author="Lucy Marshall" w:date="2019-06-30T09:03:00Z">
              <w:r w:rsidRPr="0051745E" w:rsidDel="0096313F">
                <w:rPr>
                  <w:rFonts w:ascii="Arial" w:eastAsia="Times New Roman" w:hAnsi="Arial" w:cs="Arial"/>
                  <w:sz w:val="18"/>
                  <w:szCs w:val="18"/>
                  <w:lang w:eastAsia="en-GB"/>
                </w:rPr>
                <w:delText>0.74</w:delText>
              </w:r>
            </w:del>
          </w:p>
        </w:tc>
      </w:tr>
      <w:tr w:rsidR="00DD039F" w:rsidRPr="00A44F44" w:rsidDel="0096313F" w14:paraId="04B40E55" w14:textId="1BE00C44" w:rsidTr="00213370">
        <w:trPr>
          <w:trHeight w:val="340"/>
          <w:del w:id="3278" w:author="Lucy Marshall" w:date="2019-06-30T09:03:00Z"/>
        </w:trPr>
        <w:tc>
          <w:tcPr>
            <w:tcW w:w="0" w:type="auto"/>
            <w:vMerge/>
            <w:tcBorders>
              <w:top w:val="single" w:sz="4" w:space="0" w:color="C0C0C0"/>
              <w:left w:val="nil"/>
              <w:bottom w:val="nil"/>
              <w:right w:val="nil"/>
            </w:tcBorders>
            <w:vAlign w:val="center"/>
            <w:hideMark/>
          </w:tcPr>
          <w:p w14:paraId="3DE7F939" w14:textId="3981629E" w:rsidR="00DD039F" w:rsidRPr="0051745E" w:rsidDel="0096313F" w:rsidRDefault="00DD039F" w:rsidP="00213370">
            <w:pPr>
              <w:rPr>
                <w:del w:id="327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750DE6C" w14:textId="33B114CD" w:rsidR="00DD039F" w:rsidRPr="0051745E" w:rsidDel="0096313F" w:rsidRDefault="00DD039F" w:rsidP="00213370">
            <w:pPr>
              <w:rPr>
                <w:del w:id="328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4717920" w14:textId="2D4C04EB" w:rsidR="00DD039F" w:rsidRPr="0051745E" w:rsidDel="0096313F" w:rsidRDefault="00DD039F" w:rsidP="00213370">
            <w:pPr>
              <w:rPr>
                <w:del w:id="3281" w:author="Lucy Marshall" w:date="2019-06-30T09:03:00Z"/>
                <w:rFonts w:ascii="Arial" w:eastAsia="Times New Roman" w:hAnsi="Arial" w:cs="Arial"/>
                <w:sz w:val="18"/>
                <w:szCs w:val="18"/>
                <w:lang w:eastAsia="en-GB"/>
              </w:rPr>
            </w:pPr>
            <w:del w:id="3282"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50409AB0" w14:textId="4A24553F" w:rsidR="00DD039F" w:rsidRPr="0051745E" w:rsidDel="0096313F" w:rsidRDefault="00DD039F" w:rsidP="00213370">
            <w:pPr>
              <w:jc w:val="right"/>
              <w:rPr>
                <w:del w:id="3283" w:author="Lucy Marshall" w:date="2019-06-30T09:03:00Z"/>
                <w:rFonts w:ascii="Arial" w:eastAsia="Times New Roman" w:hAnsi="Arial" w:cs="Arial"/>
                <w:sz w:val="18"/>
                <w:szCs w:val="18"/>
                <w:lang w:eastAsia="en-GB"/>
              </w:rPr>
            </w:pPr>
            <w:del w:id="3284" w:author="Lucy Marshall" w:date="2019-06-30T09:03:00Z">
              <w:r w:rsidRPr="0051745E" w:rsidDel="0096313F">
                <w:rPr>
                  <w:rFonts w:ascii="Arial" w:eastAsia="Times New Roman" w:hAnsi="Arial" w:cs="Arial"/>
                  <w:sz w:val="18"/>
                  <w:szCs w:val="18"/>
                  <w:lang w:eastAsia="en-GB"/>
                </w:rPr>
                <w:delText>0.128</w:delText>
              </w:r>
            </w:del>
          </w:p>
        </w:tc>
        <w:tc>
          <w:tcPr>
            <w:tcW w:w="1120" w:type="dxa"/>
            <w:tcBorders>
              <w:top w:val="nil"/>
              <w:left w:val="nil"/>
              <w:bottom w:val="single" w:sz="4" w:space="0" w:color="C0C0C0"/>
              <w:right w:val="single" w:sz="4" w:space="0" w:color="E0E0E0"/>
            </w:tcBorders>
            <w:noWrap/>
            <w:hideMark/>
          </w:tcPr>
          <w:p w14:paraId="597B3883" w14:textId="345D3D90" w:rsidR="00DD039F" w:rsidRPr="0051745E" w:rsidDel="0096313F" w:rsidRDefault="00DD039F" w:rsidP="00213370">
            <w:pPr>
              <w:jc w:val="right"/>
              <w:rPr>
                <w:del w:id="3285" w:author="Lucy Marshall" w:date="2019-06-30T09:03:00Z"/>
                <w:rFonts w:ascii="Arial" w:eastAsia="Times New Roman" w:hAnsi="Arial" w:cs="Arial"/>
                <w:sz w:val="18"/>
                <w:szCs w:val="18"/>
                <w:lang w:eastAsia="en-GB"/>
              </w:rPr>
            </w:pPr>
            <w:del w:id="3286"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nil"/>
              <w:left w:val="nil"/>
              <w:bottom w:val="single" w:sz="4" w:space="0" w:color="C0C0C0"/>
              <w:right w:val="nil"/>
            </w:tcBorders>
          </w:tcPr>
          <w:p w14:paraId="6733ECFA" w14:textId="780F993F" w:rsidR="00DD039F" w:rsidRPr="0051745E" w:rsidDel="0096313F" w:rsidRDefault="00DD039F" w:rsidP="00213370">
            <w:pPr>
              <w:jc w:val="right"/>
              <w:rPr>
                <w:del w:id="328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E172888" w14:textId="35769A96" w:rsidR="00DD039F" w:rsidRPr="0051745E" w:rsidDel="0096313F" w:rsidRDefault="00DD039F" w:rsidP="00213370">
            <w:pPr>
              <w:jc w:val="right"/>
              <w:rPr>
                <w:del w:id="3288" w:author="Lucy Marshall" w:date="2019-06-30T09:03:00Z"/>
                <w:rFonts w:ascii="Arial" w:eastAsia="Times New Roman" w:hAnsi="Arial" w:cs="Arial"/>
                <w:sz w:val="18"/>
                <w:szCs w:val="18"/>
                <w:lang w:eastAsia="en-GB"/>
              </w:rPr>
            </w:pPr>
            <w:del w:id="328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697AD0F4" w14:textId="2163C8A7" w:rsidR="00DD039F" w:rsidRPr="0051745E" w:rsidDel="0096313F" w:rsidRDefault="00DD039F" w:rsidP="00213370">
            <w:pPr>
              <w:jc w:val="right"/>
              <w:rPr>
                <w:del w:id="3290" w:author="Lucy Marshall" w:date="2019-06-30T09:03:00Z"/>
                <w:rFonts w:ascii="Arial" w:eastAsia="Times New Roman" w:hAnsi="Arial" w:cs="Arial"/>
                <w:sz w:val="18"/>
                <w:szCs w:val="18"/>
                <w:lang w:eastAsia="en-GB"/>
              </w:rPr>
            </w:pPr>
            <w:del w:id="3291" w:author="Lucy Marshall" w:date="2019-06-30T09:03:00Z">
              <w:r w:rsidRPr="0051745E" w:rsidDel="0096313F">
                <w:rPr>
                  <w:rFonts w:ascii="Arial" w:eastAsia="Times New Roman" w:hAnsi="Arial" w:cs="Arial"/>
                  <w:sz w:val="18"/>
                  <w:szCs w:val="18"/>
                  <w:lang w:eastAsia="en-GB"/>
                </w:rPr>
                <w:delText>-0.50</w:delText>
              </w:r>
            </w:del>
          </w:p>
        </w:tc>
        <w:tc>
          <w:tcPr>
            <w:tcW w:w="1480" w:type="dxa"/>
            <w:tcBorders>
              <w:top w:val="nil"/>
              <w:left w:val="nil"/>
              <w:bottom w:val="single" w:sz="4" w:space="0" w:color="C0C0C0"/>
              <w:right w:val="nil"/>
            </w:tcBorders>
            <w:noWrap/>
            <w:hideMark/>
          </w:tcPr>
          <w:p w14:paraId="27AF21E5" w14:textId="2EF22E1E" w:rsidR="00DD039F" w:rsidRPr="0051745E" w:rsidDel="0096313F" w:rsidRDefault="00DD039F" w:rsidP="00213370">
            <w:pPr>
              <w:jc w:val="right"/>
              <w:rPr>
                <w:del w:id="3292" w:author="Lucy Marshall" w:date="2019-06-30T09:03:00Z"/>
                <w:rFonts w:ascii="Arial" w:eastAsia="Times New Roman" w:hAnsi="Arial" w:cs="Arial"/>
                <w:sz w:val="18"/>
                <w:szCs w:val="18"/>
                <w:lang w:eastAsia="en-GB"/>
              </w:rPr>
            </w:pPr>
            <w:del w:id="3293" w:author="Lucy Marshall" w:date="2019-06-30T09:03:00Z">
              <w:r w:rsidRPr="0051745E" w:rsidDel="0096313F">
                <w:rPr>
                  <w:rFonts w:ascii="Arial" w:eastAsia="Times New Roman" w:hAnsi="Arial" w:cs="Arial"/>
                  <w:sz w:val="18"/>
                  <w:szCs w:val="18"/>
                  <w:lang w:eastAsia="en-GB"/>
                </w:rPr>
                <w:delText>0.76</w:delText>
              </w:r>
            </w:del>
          </w:p>
        </w:tc>
      </w:tr>
      <w:tr w:rsidR="00DD039F" w:rsidRPr="00A44F44" w:rsidDel="0096313F" w14:paraId="437B0D03" w14:textId="667467EC" w:rsidTr="00213370">
        <w:trPr>
          <w:trHeight w:val="340"/>
          <w:del w:id="3294" w:author="Lucy Marshall" w:date="2019-06-30T09:03:00Z"/>
        </w:trPr>
        <w:tc>
          <w:tcPr>
            <w:tcW w:w="0" w:type="auto"/>
            <w:vMerge/>
            <w:tcBorders>
              <w:top w:val="single" w:sz="4" w:space="0" w:color="C0C0C0"/>
              <w:left w:val="nil"/>
              <w:bottom w:val="nil"/>
              <w:right w:val="nil"/>
            </w:tcBorders>
            <w:vAlign w:val="center"/>
            <w:hideMark/>
          </w:tcPr>
          <w:p w14:paraId="0A9698F1" w14:textId="7D435E99" w:rsidR="00DD039F" w:rsidRPr="0051745E" w:rsidDel="0096313F" w:rsidRDefault="00DD039F" w:rsidP="00213370">
            <w:pPr>
              <w:rPr>
                <w:del w:id="329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E7602A8" w14:textId="1C9101E1" w:rsidR="00DD039F" w:rsidRPr="0051745E" w:rsidDel="0096313F" w:rsidRDefault="00DD039F" w:rsidP="00213370">
            <w:pPr>
              <w:rPr>
                <w:del w:id="3296" w:author="Lucy Marshall" w:date="2019-06-30T09:03:00Z"/>
                <w:rFonts w:ascii="Arial" w:eastAsia="Times New Roman" w:hAnsi="Arial" w:cs="Arial"/>
                <w:sz w:val="18"/>
                <w:szCs w:val="18"/>
                <w:lang w:eastAsia="en-GB"/>
              </w:rPr>
            </w:pPr>
          </w:p>
        </w:tc>
        <w:tc>
          <w:tcPr>
            <w:tcW w:w="1740" w:type="dxa"/>
            <w:shd w:val="clear" w:color="auto" w:fill="E0E0E0"/>
            <w:hideMark/>
          </w:tcPr>
          <w:p w14:paraId="2050CE36" w14:textId="1B929ED3" w:rsidR="00DD039F" w:rsidRPr="0051745E" w:rsidDel="0096313F" w:rsidRDefault="00DD039F" w:rsidP="00213370">
            <w:pPr>
              <w:rPr>
                <w:del w:id="3297" w:author="Lucy Marshall" w:date="2019-06-30T09:03:00Z"/>
                <w:rFonts w:ascii="Arial" w:eastAsia="Times New Roman" w:hAnsi="Arial" w:cs="Arial"/>
                <w:sz w:val="18"/>
                <w:szCs w:val="18"/>
                <w:lang w:eastAsia="en-GB"/>
              </w:rPr>
            </w:pPr>
            <w:del w:id="3298"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5703A5AA" w14:textId="57325A9B" w:rsidR="00DD039F" w:rsidRPr="0051745E" w:rsidDel="0096313F" w:rsidRDefault="00DD039F" w:rsidP="00213370">
            <w:pPr>
              <w:jc w:val="right"/>
              <w:rPr>
                <w:del w:id="3299" w:author="Lucy Marshall" w:date="2019-06-30T09:03:00Z"/>
                <w:rFonts w:ascii="Arial" w:eastAsia="Times New Roman" w:hAnsi="Arial" w:cs="Arial"/>
                <w:sz w:val="18"/>
                <w:szCs w:val="18"/>
                <w:lang w:eastAsia="en-GB"/>
              </w:rPr>
            </w:pPr>
            <w:del w:id="3300" w:author="Lucy Marshall" w:date="2019-06-30T09:03:00Z">
              <w:r w:rsidRPr="0051745E" w:rsidDel="0096313F">
                <w:rPr>
                  <w:rFonts w:ascii="Arial" w:eastAsia="Times New Roman" w:hAnsi="Arial" w:cs="Arial"/>
                  <w:sz w:val="18"/>
                  <w:szCs w:val="18"/>
                  <w:lang w:eastAsia="en-GB"/>
                </w:rPr>
                <w:delText>-0.468</w:delText>
              </w:r>
            </w:del>
          </w:p>
        </w:tc>
        <w:tc>
          <w:tcPr>
            <w:tcW w:w="1120" w:type="dxa"/>
            <w:tcBorders>
              <w:top w:val="nil"/>
              <w:left w:val="nil"/>
              <w:bottom w:val="nil"/>
              <w:right w:val="single" w:sz="4" w:space="0" w:color="E0E0E0"/>
            </w:tcBorders>
            <w:noWrap/>
            <w:hideMark/>
          </w:tcPr>
          <w:p w14:paraId="41F73F80" w14:textId="1F8FDE65" w:rsidR="00DD039F" w:rsidRPr="0051745E" w:rsidDel="0096313F" w:rsidRDefault="00DD039F" w:rsidP="00213370">
            <w:pPr>
              <w:jc w:val="right"/>
              <w:rPr>
                <w:del w:id="3301" w:author="Lucy Marshall" w:date="2019-06-30T09:03:00Z"/>
                <w:rFonts w:ascii="Arial" w:eastAsia="Times New Roman" w:hAnsi="Arial" w:cs="Arial"/>
                <w:sz w:val="18"/>
                <w:szCs w:val="18"/>
                <w:lang w:eastAsia="en-GB"/>
              </w:rPr>
            </w:pPr>
            <w:del w:id="3302" w:author="Lucy Marshall" w:date="2019-06-30T09:03:00Z">
              <w:r w:rsidRPr="0051745E" w:rsidDel="0096313F">
                <w:rPr>
                  <w:rFonts w:ascii="Arial" w:eastAsia="Times New Roman" w:hAnsi="Arial" w:cs="Arial"/>
                  <w:sz w:val="18"/>
                  <w:szCs w:val="18"/>
                  <w:lang w:eastAsia="en-GB"/>
                </w:rPr>
                <w:delText>0.251</w:delText>
              </w:r>
            </w:del>
          </w:p>
        </w:tc>
        <w:tc>
          <w:tcPr>
            <w:tcW w:w="1080" w:type="dxa"/>
          </w:tcPr>
          <w:p w14:paraId="454BFC0C" w14:textId="6D539185" w:rsidR="00DD039F" w:rsidRPr="0051745E" w:rsidDel="0096313F" w:rsidRDefault="00DD039F" w:rsidP="00213370">
            <w:pPr>
              <w:jc w:val="right"/>
              <w:rPr>
                <w:del w:id="3303"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F113D71" w14:textId="0E85AC8E" w:rsidR="00DD039F" w:rsidRPr="0051745E" w:rsidDel="0096313F" w:rsidRDefault="00DD039F" w:rsidP="00213370">
            <w:pPr>
              <w:jc w:val="right"/>
              <w:rPr>
                <w:del w:id="3304" w:author="Lucy Marshall" w:date="2019-06-30T09:03:00Z"/>
                <w:rFonts w:ascii="Arial" w:eastAsia="Times New Roman" w:hAnsi="Arial" w:cs="Arial"/>
                <w:sz w:val="18"/>
                <w:szCs w:val="18"/>
                <w:lang w:eastAsia="en-GB"/>
              </w:rPr>
            </w:pPr>
            <w:del w:id="3305" w:author="Lucy Marshall" w:date="2019-06-30T09:03:00Z">
              <w:r w:rsidRPr="0051745E" w:rsidDel="0096313F">
                <w:rPr>
                  <w:rFonts w:ascii="Arial" w:eastAsia="Times New Roman" w:hAnsi="Arial" w:cs="Arial"/>
                  <w:sz w:val="18"/>
                  <w:szCs w:val="18"/>
                  <w:lang w:eastAsia="en-GB"/>
                </w:rPr>
                <w:delText>0.640</w:delText>
              </w:r>
            </w:del>
          </w:p>
        </w:tc>
        <w:tc>
          <w:tcPr>
            <w:tcW w:w="1480" w:type="dxa"/>
            <w:tcBorders>
              <w:top w:val="nil"/>
              <w:left w:val="nil"/>
              <w:bottom w:val="nil"/>
              <w:right w:val="single" w:sz="4" w:space="0" w:color="E0E0E0"/>
            </w:tcBorders>
            <w:noWrap/>
            <w:hideMark/>
          </w:tcPr>
          <w:p w14:paraId="236ECCCD" w14:textId="6AA828DB" w:rsidR="00DD039F" w:rsidRPr="0051745E" w:rsidDel="0096313F" w:rsidRDefault="00DD039F" w:rsidP="00213370">
            <w:pPr>
              <w:jc w:val="right"/>
              <w:rPr>
                <w:del w:id="3306" w:author="Lucy Marshall" w:date="2019-06-30T09:03:00Z"/>
                <w:rFonts w:ascii="Arial" w:eastAsia="Times New Roman" w:hAnsi="Arial" w:cs="Arial"/>
                <w:sz w:val="18"/>
                <w:szCs w:val="18"/>
                <w:lang w:eastAsia="en-GB"/>
              </w:rPr>
            </w:pPr>
            <w:del w:id="3307" w:author="Lucy Marshall" w:date="2019-06-30T09:03:00Z">
              <w:r w:rsidRPr="0051745E" w:rsidDel="0096313F">
                <w:rPr>
                  <w:rFonts w:ascii="Arial" w:eastAsia="Times New Roman" w:hAnsi="Arial" w:cs="Arial"/>
                  <w:sz w:val="18"/>
                  <w:szCs w:val="18"/>
                  <w:lang w:eastAsia="en-GB"/>
                </w:rPr>
                <w:delText>-1.18</w:delText>
              </w:r>
            </w:del>
          </w:p>
        </w:tc>
        <w:tc>
          <w:tcPr>
            <w:tcW w:w="1480" w:type="dxa"/>
            <w:noWrap/>
            <w:hideMark/>
          </w:tcPr>
          <w:p w14:paraId="6CB3A984" w14:textId="00EEDBD7" w:rsidR="00DD039F" w:rsidRPr="0051745E" w:rsidDel="0096313F" w:rsidRDefault="00DD039F" w:rsidP="00213370">
            <w:pPr>
              <w:jc w:val="right"/>
              <w:rPr>
                <w:del w:id="3308" w:author="Lucy Marshall" w:date="2019-06-30T09:03:00Z"/>
                <w:rFonts w:ascii="Arial" w:eastAsia="Times New Roman" w:hAnsi="Arial" w:cs="Arial"/>
                <w:sz w:val="18"/>
                <w:szCs w:val="18"/>
                <w:lang w:eastAsia="en-GB"/>
              </w:rPr>
            </w:pPr>
            <w:del w:id="3309" w:author="Lucy Marshall" w:date="2019-06-30T09:03:00Z">
              <w:r w:rsidRPr="0051745E" w:rsidDel="0096313F">
                <w:rPr>
                  <w:rFonts w:ascii="Arial" w:eastAsia="Times New Roman" w:hAnsi="Arial" w:cs="Arial"/>
                  <w:sz w:val="18"/>
                  <w:szCs w:val="18"/>
                  <w:lang w:eastAsia="en-GB"/>
                </w:rPr>
                <w:delText>0.24</w:delText>
              </w:r>
            </w:del>
          </w:p>
        </w:tc>
      </w:tr>
      <w:tr w:rsidR="00DD039F" w:rsidRPr="00A44F44" w:rsidDel="0096313F" w14:paraId="6F85F9B6" w14:textId="007C3B78" w:rsidTr="00213370">
        <w:trPr>
          <w:trHeight w:val="360"/>
          <w:del w:id="3310" w:author="Lucy Marshall" w:date="2019-06-30T09:03:00Z"/>
        </w:trPr>
        <w:tc>
          <w:tcPr>
            <w:tcW w:w="0" w:type="auto"/>
            <w:vMerge/>
            <w:tcBorders>
              <w:top w:val="single" w:sz="4" w:space="0" w:color="C0C0C0"/>
              <w:left w:val="nil"/>
              <w:bottom w:val="nil"/>
              <w:right w:val="nil"/>
            </w:tcBorders>
            <w:vAlign w:val="center"/>
            <w:hideMark/>
          </w:tcPr>
          <w:p w14:paraId="62AF00D5" w14:textId="1AC3B802" w:rsidR="00DD039F" w:rsidRPr="0051745E" w:rsidDel="0096313F" w:rsidRDefault="00DD039F" w:rsidP="00213370">
            <w:pPr>
              <w:rPr>
                <w:del w:id="3311"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6EBFD5ED" w14:textId="2784D23D" w:rsidR="00DD039F" w:rsidRPr="0051745E" w:rsidDel="0096313F" w:rsidRDefault="00DD039F" w:rsidP="00213370">
            <w:pPr>
              <w:rPr>
                <w:del w:id="3312" w:author="Lucy Marshall" w:date="2019-06-30T09:03:00Z"/>
                <w:rFonts w:ascii="Arial" w:eastAsia="Times New Roman" w:hAnsi="Arial" w:cs="Arial"/>
                <w:sz w:val="18"/>
                <w:szCs w:val="18"/>
                <w:lang w:eastAsia="en-GB"/>
              </w:rPr>
            </w:pPr>
            <w:del w:id="3313"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507ECA2D" w14:textId="74A1B843" w:rsidR="00DD039F" w:rsidRPr="0051745E" w:rsidDel="0096313F" w:rsidRDefault="00DD039F" w:rsidP="00213370">
            <w:pPr>
              <w:rPr>
                <w:del w:id="3314" w:author="Lucy Marshall" w:date="2019-06-30T09:03:00Z"/>
                <w:rFonts w:ascii="Arial" w:eastAsia="Times New Roman" w:hAnsi="Arial" w:cs="Arial"/>
                <w:sz w:val="18"/>
                <w:szCs w:val="18"/>
                <w:lang w:eastAsia="en-GB"/>
              </w:rPr>
            </w:pPr>
            <w:del w:id="3315"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2B1EFB89" w14:textId="2A94C80D" w:rsidR="00DD039F" w:rsidRPr="0051745E" w:rsidDel="0096313F" w:rsidRDefault="00DD039F" w:rsidP="00213370">
            <w:pPr>
              <w:jc w:val="right"/>
              <w:rPr>
                <w:del w:id="3316" w:author="Lucy Marshall" w:date="2019-06-30T09:03:00Z"/>
                <w:rFonts w:ascii="Arial" w:eastAsia="Times New Roman" w:hAnsi="Arial" w:cs="Arial"/>
                <w:sz w:val="18"/>
                <w:szCs w:val="18"/>
                <w:lang w:eastAsia="en-GB"/>
              </w:rPr>
            </w:pPr>
            <w:del w:id="3317" w:author="Lucy Marshall" w:date="2019-06-30T09:03:00Z">
              <w:r w:rsidRPr="0051745E" w:rsidDel="0096313F">
                <w:rPr>
                  <w:rFonts w:ascii="Arial" w:eastAsia="Times New Roman" w:hAnsi="Arial" w:cs="Arial"/>
                  <w:sz w:val="18"/>
                  <w:szCs w:val="18"/>
                  <w:lang w:eastAsia="en-GB"/>
                </w:rPr>
                <w:delText>.927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5EA492C8" w14:textId="1E637F96" w:rsidR="00DD039F" w:rsidRPr="0051745E" w:rsidDel="0096313F" w:rsidRDefault="00DD039F" w:rsidP="00213370">
            <w:pPr>
              <w:jc w:val="right"/>
              <w:rPr>
                <w:del w:id="3318" w:author="Lucy Marshall" w:date="2019-06-30T09:03:00Z"/>
                <w:rFonts w:ascii="Arial" w:eastAsia="Times New Roman" w:hAnsi="Arial" w:cs="Arial"/>
                <w:sz w:val="18"/>
                <w:szCs w:val="18"/>
                <w:lang w:eastAsia="en-GB"/>
              </w:rPr>
            </w:pPr>
            <w:del w:id="3319" w:author="Lucy Marshall" w:date="2019-06-30T09:03:00Z">
              <w:r w:rsidRPr="0051745E" w:rsidDel="0096313F">
                <w:rPr>
                  <w:rFonts w:ascii="Arial" w:eastAsia="Times New Roman" w:hAnsi="Arial" w:cs="Arial"/>
                  <w:sz w:val="18"/>
                  <w:szCs w:val="18"/>
                  <w:lang w:eastAsia="en-GB"/>
                </w:rPr>
                <w:delText>0.247</w:delText>
              </w:r>
            </w:del>
          </w:p>
        </w:tc>
        <w:tc>
          <w:tcPr>
            <w:tcW w:w="1080" w:type="dxa"/>
            <w:tcBorders>
              <w:top w:val="single" w:sz="4" w:space="0" w:color="C0C0C0"/>
              <w:left w:val="nil"/>
              <w:bottom w:val="single" w:sz="4" w:space="0" w:color="C0C0C0"/>
              <w:right w:val="nil"/>
            </w:tcBorders>
          </w:tcPr>
          <w:p w14:paraId="6A9FDE97" w14:textId="6A224E31" w:rsidR="00DD039F" w:rsidRPr="0051745E" w:rsidDel="0096313F" w:rsidRDefault="00DD039F" w:rsidP="00213370">
            <w:pPr>
              <w:jc w:val="right"/>
              <w:rPr>
                <w:del w:id="3320"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122B4231" w14:textId="5167E9A3" w:rsidR="00DD039F" w:rsidRPr="0051745E" w:rsidDel="0096313F" w:rsidRDefault="00DD039F" w:rsidP="00213370">
            <w:pPr>
              <w:jc w:val="right"/>
              <w:rPr>
                <w:del w:id="3321" w:author="Lucy Marshall" w:date="2019-06-30T09:03:00Z"/>
                <w:rFonts w:ascii="Arial" w:eastAsia="Times New Roman" w:hAnsi="Arial" w:cs="Arial"/>
                <w:sz w:val="18"/>
                <w:szCs w:val="18"/>
                <w:lang w:eastAsia="en-GB"/>
              </w:rPr>
            </w:pPr>
            <w:del w:id="3322" w:author="Lucy Marshall" w:date="2019-06-30T09:03:00Z">
              <w:r w:rsidRPr="0051745E" w:rsidDel="0096313F">
                <w:rPr>
                  <w:rFonts w:ascii="Arial" w:eastAsia="Times New Roman" w:hAnsi="Arial" w:cs="Arial"/>
                  <w:sz w:val="18"/>
                  <w:szCs w:val="18"/>
                  <w:lang w:eastAsia="en-GB"/>
                </w:rPr>
                <w:delText>0.002</w:delText>
              </w:r>
            </w:del>
          </w:p>
        </w:tc>
        <w:tc>
          <w:tcPr>
            <w:tcW w:w="1480" w:type="dxa"/>
            <w:tcBorders>
              <w:top w:val="single" w:sz="4" w:space="0" w:color="C0C0C0"/>
              <w:left w:val="nil"/>
              <w:bottom w:val="single" w:sz="4" w:space="0" w:color="C0C0C0"/>
              <w:right w:val="single" w:sz="4" w:space="0" w:color="E0E0E0"/>
            </w:tcBorders>
            <w:noWrap/>
            <w:hideMark/>
          </w:tcPr>
          <w:p w14:paraId="20970488" w14:textId="7AAD1083" w:rsidR="00DD039F" w:rsidRPr="0051745E" w:rsidDel="0096313F" w:rsidRDefault="00DD039F" w:rsidP="00213370">
            <w:pPr>
              <w:jc w:val="right"/>
              <w:rPr>
                <w:del w:id="3323" w:author="Lucy Marshall" w:date="2019-06-30T09:03:00Z"/>
                <w:rFonts w:ascii="Arial" w:eastAsia="Times New Roman" w:hAnsi="Arial" w:cs="Arial"/>
                <w:sz w:val="18"/>
                <w:szCs w:val="18"/>
                <w:lang w:eastAsia="en-GB"/>
              </w:rPr>
            </w:pPr>
            <w:del w:id="3324" w:author="Lucy Marshall" w:date="2019-06-30T09:03:00Z">
              <w:r w:rsidRPr="0051745E" w:rsidDel="0096313F">
                <w:rPr>
                  <w:rFonts w:ascii="Arial" w:eastAsia="Times New Roman" w:hAnsi="Arial" w:cs="Arial"/>
                  <w:sz w:val="18"/>
                  <w:szCs w:val="18"/>
                  <w:lang w:eastAsia="en-GB"/>
                </w:rPr>
                <w:delText>0.23</w:delText>
              </w:r>
            </w:del>
          </w:p>
        </w:tc>
        <w:tc>
          <w:tcPr>
            <w:tcW w:w="1480" w:type="dxa"/>
            <w:tcBorders>
              <w:top w:val="single" w:sz="4" w:space="0" w:color="C0C0C0"/>
              <w:left w:val="nil"/>
              <w:bottom w:val="single" w:sz="4" w:space="0" w:color="C0C0C0"/>
              <w:right w:val="nil"/>
            </w:tcBorders>
            <w:noWrap/>
            <w:hideMark/>
          </w:tcPr>
          <w:p w14:paraId="5C9587C2" w14:textId="51CEAAD3" w:rsidR="00DD039F" w:rsidRPr="0051745E" w:rsidDel="0096313F" w:rsidRDefault="00DD039F" w:rsidP="00213370">
            <w:pPr>
              <w:jc w:val="right"/>
              <w:rPr>
                <w:del w:id="3325" w:author="Lucy Marshall" w:date="2019-06-30T09:03:00Z"/>
                <w:rFonts w:ascii="Arial" w:eastAsia="Times New Roman" w:hAnsi="Arial" w:cs="Arial"/>
                <w:sz w:val="18"/>
                <w:szCs w:val="18"/>
                <w:lang w:eastAsia="en-GB"/>
              </w:rPr>
            </w:pPr>
            <w:del w:id="3326" w:author="Lucy Marshall" w:date="2019-06-30T09:03:00Z">
              <w:r w:rsidRPr="0051745E" w:rsidDel="0096313F">
                <w:rPr>
                  <w:rFonts w:ascii="Arial" w:eastAsia="Times New Roman" w:hAnsi="Arial" w:cs="Arial"/>
                  <w:sz w:val="18"/>
                  <w:szCs w:val="18"/>
                  <w:lang w:eastAsia="en-GB"/>
                </w:rPr>
                <w:delText>1.63</w:delText>
              </w:r>
            </w:del>
          </w:p>
        </w:tc>
      </w:tr>
      <w:tr w:rsidR="00DD039F" w:rsidRPr="00A44F44" w:rsidDel="0096313F" w14:paraId="3B17D0A4" w14:textId="4FAB98E1" w:rsidTr="00213370">
        <w:trPr>
          <w:trHeight w:val="360"/>
          <w:del w:id="3327" w:author="Lucy Marshall" w:date="2019-06-30T09:03:00Z"/>
        </w:trPr>
        <w:tc>
          <w:tcPr>
            <w:tcW w:w="0" w:type="auto"/>
            <w:vMerge/>
            <w:tcBorders>
              <w:top w:val="single" w:sz="4" w:space="0" w:color="C0C0C0"/>
              <w:left w:val="nil"/>
              <w:bottom w:val="nil"/>
              <w:right w:val="nil"/>
            </w:tcBorders>
            <w:vAlign w:val="center"/>
            <w:hideMark/>
          </w:tcPr>
          <w:p w14:paraId="01C9ABF7" w14:textId="390223C4" w:rsidR="00DD039F" w:rsidRPr="0051745E" w:rsidDel="0096313F" w:rsidRDefault="00DD039F" w:rsidP="00213370">
            <w:pPr>
              <w:rPr>
                <w:del w:id="332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0D6C520" w14:textId="2222E063" w:rsidR="00DD039F" w:rsidRPr="0051745E" w:rsidDel="0096313F" w:rsidRDefault="00DD039F" w:rsidP="00213370">
            <w:pPr>
              <w:rPr>
                <w:del w:id="3329"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A551E6A" w14:textId="37EB7D93" w:rsidR="00DD039F" w:rsidRPr="0051745E" w:rsidDel="0096313F" w:rsidRDefault="00DD039F" w:rsidP="00213370">
            <w:pPr>
              <w:rPr>
                <w:del w:id="3330" w:author="Lucy Marshall" w:date="2019-06-30T09:03:00Z"/>
                <w:rFonts w:ascii="Arial" w:eastAsia="Times New Roman" w:hAnsi="Arial" w:cs="Arial"/>
                <w:sz w:val="18"/>
                <w:szCs w:val="18"/>
                <w:lang w:eastAsia="en-GB"/>
              </w:rPr>
            </w:pPr>
            <w:del w:id="3331"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E7CA56B" w14:textId="6D1A5B32" w:rsidR="00DD039F" w:rsidRPr="0051745E" w:rsidDel="0096313F" w:rsidRDefault="00DD039F" w:rsidP="00213370">
            <w:pPr>
              <w:jc w:val="right"/>
              <w:rPr>
                <w:del w:id="3332" w:author="Lucy Marshall" w:date="2019-06-30T09:03:00Z"/>
                <w:rFonts w:ascii="Arial" w:eastAsia="Times New Roman" w:hAnsi="Arial" w:cs="Arial"/>
                <w:sz w:val="18"/>
                <w:szCs w:val="18"/>
                <w:lang w:eastAsia="en-GB"/>
              </w:rPr>
            </w:pPr>
            <w:del w:id="3333" w:author="Lucy Marshall" w:date="2019-06-30T09:03:00Z">
              <w:r w:rsidRPr="0051745E" w:rsidDel="0096313F">
                <w:rPr>
                  <w:rFonts w:ascii="Arial" w:eastAsia="Times New Roman" w:hAnsi="Arial" w:cs="Arial"/>
                  <w:sz w:val="18"/>
                  <w:szCs w:val="18"/>
                  <w:lang w:eastAsia="en-GB"/>
                </w:rPr>
                <w:delText>1.044</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3EE2DCB4" w14:textId="7EFBEE15" w:rsidR="00DD039F" w:rsidRPr="0051745E" w:rsidDel="0096313F" w:rsidRDefault="00DD039F" w:rsidP="00213370">
            <w:pPr>
              <w:jc w:val="right"/>
              <w:rPr>
                <w:del w:id="3334" w:author="Lucy Marshall" w:date="2019-06-30T09:03:00Z"/>
                <w:rFonts w:ascii="Arial" w:eastAsia="Times New Roman" w:hAnsi="Arial" w:cs="Arial"/>
                <w:sz w:val="18"/>
                <w:szCs w:val="18"/>
                <w:lang w:eastAsia="en-GB"/>
              </w:rPr>
            </w:pPr>
            <w:del w:id="3335" w:author="Lucy Marshall" w:date="2019-06-30T09:03:00Z">
              <w:r w:rsidRPr="0051745E" w:rsidDel="0096313F">
                <w:rPr>
                  <w:rFonts w:ascii="Arial" w:eastAsia="Times New Roman" w:hAnsi="Arial" w:cs="Arial"/>
                  <w:sz w:val="18"/>
                  <w:szCs w:val="18"/>
                  <w:lang w:eastAsia="en-GB"/>
                </w:rPr>
                <w:delText>0.260</w:delText>
              </w:r>
            </w:del>
          </w:p>
        </w:tc>
        <w:tc>
          <w:tcPr>
            <w:tcW w:w="1080" w:type="dxa"/>
            <w:tcBorders>
              <w:top w:val="nil"/>
              <w:left w:val="nil"/>
              <w:bottom w:val="single" w:sz="4" w:space="0" w:color="C0C0C0"/>
              <w:right w:val="nil"/>
            </w:tcBorders>
          </w:tcPr>
          <w:p w14:paraId="2039AF59" w14:textId="21E9A0B4" w:rsidR="00DD039F" w:rsidRPr="0051745E" w:rsidDel="0096313F" w:rsidRDefault="00DD039F" w:rsidP="00213370">
            <w:pPr>
              <w:jc w:val="right"/>
              <w:rPr>
                <w:del w:id="3336"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008A785" w14:textId="5B180B01" w:rsidR="00DD039F" w:rsidRPr="0051745E" w:rsidDel="0096313F" w:rsidRDefault="00DD039F" w:rsidP="00213370">
            <w:pPr>
              <w:jc w:val="right"/>
              <w:rPr>
                <w:del w:id="3337" w:author="Lucy Marshall" w:date="2019-06-30T09:03:00Z"/>
                <w:rFonts w:ascii="Arial" w:eastAsia="Times New Roman" w:hAnsi="Arial" w:cs="Arial"/>
                <w:sz w:val="18"/>
                <w:szCs w:val="18"/>
                <w:lang w:eastAsia="en-GB"/>
              </w:rPr>
            </w:pPr>
            <w:del w:id="3338"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nil"/>
              <w:left w:val="nil"/>
              <w:bottom w:val="single" w:sz="4" w:space="0" w:color="C0C0C0"/>
              <w:right w:val="single" w:sz="4" w:space="0" w:color="E0E0E0"/>
            </w:tcBorders>
            <w:noWrap/>
            <w:hideMark/>
          </w:tcPr>
          <w:p w14:paraId="470F9061" w14:textId="59B5E993" w:rsidR="00DD039F" w:rsidRPr="0051745E" w:rsidDel="0096313F" w:rsidRDefault="00DD039F" w:rsidP="00213370">
            <w:pPr>
              <w:jc w:val="right"/>
              <w:rPr>
                <w:del w:id="3339" w:author="Lucy Marshall" w:date="2019-06-30T09:03:00Z"/>
                <w:rFonts w:ascii="Arial" w:eastAsia="Times New Roman" w:hAnsi="Arial" w:cs="Arial"/>
                <w:sz w:val="18"/>
                <w:szCs w:val="18"/>
                <w:lang w:eastAsia="en-GB"/>
              </w:rPr>
            </w:pPr>
            <w:del w:id="3340" w:author="Lucy Marshall" w:date="2019-06-30T09:03:00Z">
              <w:r w:rsidRPr="0051745E" w:rsidDel="0096313F">
                <w:rPr>
                  <w:rFonts w:ascii="Arial" w:eastAsia="Times New Roman" w:hAnsi="Arial" w:cs="Arial"/>
                  <w:sz w:val="18"/>
                  <w:szCs w:val="18"/>
                  <w:lang w:eastAsia="en-GB"/>
                </w:rPr>
                <w:delText>0.31</w:delText>
              </w:r>
            </w:del>
          </w:p>
        </w:tc>
        <w:tc>
          <w:tcPr>
            <w:tcW w:w="1480" w:type="dxa"/>
            <w:tcBorders>
              <w:top w:val="nil"/>
              <w:left w:val="nil"/>
              <w:bottom w:val="single" w:sz="4" w:space="0" w:color="C0C0C0"/>
              <w:right w:val="nil"/>
            </w:tcBorders>
            <w:noWrap/>
            <w:hideMark/>
          </w:tcPr>
          <w:p w14:paraId="3B22A4C4" w14:textId="3C2E1A16" w:rsidR="00DD039F" w:rsidRPr="0051745E" w:rsidDel="0096313F" w:rsidRDefault="00DD039F" w:rsidP="00213370">
            <w:pPr>
              <w:jc w:val="right"/>
              <w:rPr>
                <w:del w:id="3341" w:author="Lucy Marshall" w:date="2019-06-30T09:03:00Z"/>
                <w:rFonts w:ascii="Arial" w:eastAsia="Times New Roman" w:hAnsi="Arial" w:cs="Arial"/>
                <w:sz w:val="18"/>
                <w:szCs w:val="18"/>
                <w:lang w:eastAsia="en-GB"/>
              </w:rPr>
            </w:pPr>
            <w:del w:id="3342" w:author="Lucy Marshall" w:date="2019-06-30T09:03:00Z">
              <w:r w:rsidRPr="0051745E" w:rsidDel="0096313F">
                <w:rPr>
                  <w:rFonts w:ascii="Arial" w:eastAsia="Times New Roman" w:hAnsi="Arial" w:cs="Arial"/>
                  <w:sz w:val="18"/>
                  <w:szCs w:val="18"/>
                  <w:lang w:eastAsia="en-GB"/>
                </w:rPr>
                <w:delText>1.78</w:delText>
              </w:r>
            </w:del>
          </w:p>
        </w:tc>
      </w:tr>
      <w:tr w:rsidR="00DD039F" w:rsidRPr="00A44F44" w:rsidDel="0096313F" w14:paraId="263085A5" w14:textId="46481E53" w:rsidTr="00213370">
        <w:trPr>
          <w:trHeight w:val="360"/>
          <w:del w:id="3343" w:author="Lucy Marshall" w:date="2019-06-30T09:03:00Z"/>
        </w:trPr>
        <w:tc>
          <w:tcPr>
            <w:tcW w:w="0" w:type="auto"/>
            <w:vMerge/>
            <w:tcBorders>
              <w:top w:val="single" w:sz="4" w:space="0" w:color="C0C0C0"/>
              <w:left w:val="nil"/>
              <w:bottom w:val="nil"/>
              <w:right w:val="nil"/>
            </w:tcBorders>
            <w:vAlign w:val="center"/>
            <w:hideMark/>
          </w:tcPr>
          <w:p w14:paraId="1BABEA76" w14:textId="0514D63E" w:rsidR="00DD039F" w:rsidRPr="0051745E" w:rsidDel="0096313F" w:rsidRDefault="00DD039F" w:rsidP="00213370">
            <w:pPr>
              <w:rPr>
                <w:del w:id="334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D4E8444" w14:textId="0B6BCE96" w:rsidR="00DD039F" w:rsidRPr="0051745E" w:rsidDel="0096313F" w:rsidRDefault="00DD039F" w:rsidP="00213370">
            <w:pPr>
              <w:rPr>
                <w:del w:id="334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834DE8C" w14:textId="6F6DBDC1" w:rsidR="00DD039F" w:rsidRPr="0051745E" w:rsidDel="0096313F" w:rsidRDefault="00DD039F" w:rsidP="00213370">
            <w:pPr>
              <w:rPr>
                <w:del w:id="3346" w:author="Lucy Marshall" w:date="2019-06-30T09:03:00Z"/>
                <w:rFonts w:ascii="Arial" w:eastAsia="Times New Roman" w:hAnsi="Arial" w:cs="Arial"/>
                <w:sz w:val="18"/>
                <w:szCs w:val="18"/>
                <w:lang w:eastAsia="en-GB"/>
              </w:rPr>
            </w:pPr>
            <w:del w:id="3347"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5F4A8363" w14:textId="7939D1CC" w:rsidR="00DD039F" w:rsidRPr="0051745E" w:rsidDel="0096313F" w:rsidRDefault="00DD039F" w:rsidP="00213370">
            <w:pPr>
              <w:jc w:val="right"/>
              <w:rPr>
                <w:del w:id="3348" w:author="Lucy Marshall" w:date="2019-06-30T09:03:00Z"/>
                <w:rFonts w:ascii="Arial" w:eastAsia="Times New Roman" w:hAnsi="Arial" w:cs="Arial"/>
                <w:sz w:val="18"/>
                <w:szCs w:val="18"/>
                <w:lang w:eastAsia="en-GB"/>
              </w:rPr>
            </w:pPr>
            <w:del w:id="3349" w:author="Lucy Marshall" w:date="2019-06-30T09:03:00Z">
              <w:r w:rsidRPr="0051745E" w:rsidDel="0096313F">
                <w:rPr>
                  <w:rFonts w:ascii="Arial" w:eastAsia="Times New Roman" w:hAnsi="Arial" w:cs="Arial"/>
                  <w:sz w:val="18"/>
                  <w:szCs w:val="18"/>
                  <w:lang w:eastAsia="en-GB"/>
                </w:rPr>
                <w:delText>1.054</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489F67B2" w14:textId="3FFA1E69" w:rsidR="00DD039F" w:rsidRPr="0051745E" w:rsidDel="0096313F" w:rsidRDefault="00DD039F" w:rsidP="00213370">
            <w:pPr>
              <w:jc w:val="right"/>
              <w:rPr>
                <w:del w:id="3350" w:author="Lucy Marshall" w:date="2019-06-30T09:03:00Z"/>
                <w:rFonts w:ascii="Arial" w:eastAsia="Times New Roman" w:hAnsi="Arial" w:cs="Arial"/>
                <w:sz w:val="18"/>
                <w:szCs w:val="18"/>
                <w:lang w:eastAsia="en-GB"/>
              </w:rPr>
            </w:pPr>
            <w:del w:id="3351" w:author="Lucy Marshall" w:date="2019-06-30T09:03:00Z">
              <w:r w:rsidRPr="0051745E" w:rsidDel="0096313F">
                <w:rPr>
                  <w:rFonts w:ascii="Arial" w:eastAsia="Times New Roman" w:hAnsi="Arial" w:cs="Arial"/>
                  <w:sz w:val="18"/>
                  <w:szCs w:val="18"/>
                  <w:lang w:eastAsia="en-GB"/>
                </w:rPr>
                <w:delText>0.263</w:delText>
              </w:r>
            </w:del>
          </w:p>
        </w:tc>
        <w:tc>
          <w:tcPr>
            <w:tcW w:w="1080" w:type="dxa"/>
            <w:tcBorders>
              <w:top w:val="nil"/>
              <w:left w:val="nil"/>
              <w:bottom w:val="single" w:sz="4" w:space="0" w:color="C0C0C0"/>
              <w:right w:val="nil"/>
            </w:tcBorders>
          </w:tcPr>
          <w:p w14:paraId="265A05BC" w14:textId="796D7E27" w:rsidR="00DD039F" w:rsidRPr="0051745E" w:rsidDel="0096313F" w:rsidRDefault="00DD039F" w:rsidP="00213370">
            <w:pPr>
              <w:jc w:val="right"/>
              <w:rPr>
                <w:del w:id="335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69AD09D" w14:textId="6C51F0A3" w:rsidR="00DD039F" w:rsidRPr="0051745E" w:rsidDel="0096313F" w:rsidRDefault="00DD039F" w:rsidP="00213370">
            <w:pPr>
              <w:jc w:val="right"/>
              <w:rPr>
                <w:del w:id="3353" w:author="Lucy Marshall" w:date="2019-06-30T09:03:00Z"/>
                <w:rFonts w:ascii="Arial" w:eastAsia="Times New Roman" w:hAnsi="Arial" w:cs="Arial"/>
                <w:sz w:val="18"/>
                <w:szCs w:val="18"/>
                <w:lang w:eastAsia="en-GB"/>
              </w:rPr>
            </w:pPr>
            <w:del w:id="3354"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nil"/>
              <w:left w:val="nil"/>
              <w:bottom w:val="single" w:sz="4" w:space="0" w:color="C0C0C0"/>
              <w:right w:val="single" w:sz="4" w:space="0" w:color="E0E0E0"/>
            </w:tcBorders>
            <w:noWrap/>
            <w:hideMark/>
          </w:tcPr>
          <w:p w14:paraId="5C4216A3" w14:textId="1B9A9AF9" w:rsidR="00DD039F" w:rsidRPr="0051745E" w:rsidDel="0096313F" w:rsidRDefault="00DD039F" w:rsidP="00213370">
            <w:pPr>
              <w:jc w:val="right"/>
              <w:rPr>
                <w:del w:id="3355" w:author="Lucy Marshall" w:date="2019-06-30T09:03:00Z"/>
                <w:rFonts w:ascii="Arial" w:eastAsia="Times New Roman" w:hAnsi="Arial" w:cs="Arial"/>
                <w:sz w:val="18"/>
                <w:szCs w:val="18"/>
                <w:lang w:eastAsia="en-GB"/>
              </w:rPr>
            </w:pPr>
            <w:del w:id="3356" w:author="Lucy Marshall" w:date="2019-06-30T09:03:00Z">
              <w:r w:rsidRPr="0051745E" w:rsidDel="0096313F">
                <w:rPr>
                  <w:rFonts w:ascii="Arial" w:eastAsia="Times New Roman" w:hAnsi="Arial" w:cs="Arial"/>
                  <w:sz w:val="18"/>
                  <w:szCs w:val="18"/>
                  <w:lang w:eastAsia="en-GB"/>
                </w:rPr>
                <w:delText>0.31</w:delText>
              </w:r>
            </w:del>
          </w:p>
        </w:tc>
        <w:tc>
          <w:tcPr>
            <w:tcW w:w="1480" w:type="dxa"/>
            <w:tcBorders>
              <w:top w:val="nil"/>
              <w:left w:val="nil"/>
              <w:bottom w:val="single" w:sz="4" w:space="0" w:color="C0C0C0"/>
              <w:right w:val="nil"/>
            </w:tcBorders>
            <w:noWrap/>
            <w:hideMark/>
          </w:tcPr>
          <w:p w14:paraId="6E6B51DD" w14:textId="1FBA39CD" w:rsidR="00DD039F" w:rsidRPr="0051745E" w:rsidDel="0096313F" w:rsidRDefault="00DD039F" w:rsidP="00213370">
            <w:pPr>
              <w:jc w:val="right"/>
              <w:rPr>
                <w:del w:id="3357" w:author="Lucy Marshall" w:date="2019-06-30T09:03:00Z"/>
                <w:rFonts w:ascii="Arial" w:eastAsia="Times New Roman" w:hAnsi="Arial" w:cs="Arial"/>
                <w:sz w:val="18"/>
                <w:szCs w:val="18"/>
                <w:lang w:eastAsia="en-GB"/>
              </w:rPr>
            </w:pPr>
            <w:del w:id="3358" w:author="Lucy Marshall" w:date="2019-06-30T09:03:00Z">
              <w:r w:rsidRPr="0051745E" w:rsidDel="0096313F">
                <w:rPr>
                  <w:rFonts w:ascii="Arial" w:eastAsia="Times New Roman" w:hAnsi="Arial" w:cs="Arial"/>
                  <w:sz w:val="18"/>
                  <w:szCs w:val="18"/>
                  <w:lang w:eastAsia="en-GB"/>
                </w:rPr>
                <w:delText>1.80</w:delText>
              </w:r>
            </w:del>
          </w:p>
        </w:tc>
      </w:tr>
      <w:tr w:rsidR="00DD039F" w:rsidRPr="00A44F44" w:rsidDel="0096313F" w14:paraId="7A62D619" w14:textId="55383D44" w:rsidTr="00213370">
        <w:trPr>
          <w:trHeight w:val="340"/>
          <w:del w:id="3359" w:author="Lucy Marshall" w:date="2019-06-30T09:03:00Z"/>
        </w:trPr>
        <w:tc>
          <w:tcPr>
            <w:tcW w:w="0" w:type="auto"/>
            <w:vMerge/>
            <w:tcBorders>
              <w:top w:val="single" w:sz="4" w:space="0" w:color="C0C0C0"/>
              <w:left w:val="nil"/>
              <w:bottom w:val="nil"/>
              <w:right w:val="nil"/>
            </w:tcBorders>
            <w:vAlign w:val="center"/>
            <w:hideMark/>
          </w:tcPr>
          <w:p w14:paraId="2E83D63F" w14:textId="57C04079" w:rsidR="00DD039F" w:rsidRPr="0051745E" w:rsidDel="0096313F" w:rsidRDefault="00DD039F" w:rsidP="00213370">
            <w:pPr>
              <w:rPr>
                <w:del w:id="336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2BEF76C" w14:textId="0576587F" w:rsidR="00DD039F" w:rsidRPr="0051745E" w:rsidDel="0096313F" w:rsidRDefault="00DD039F" w:rsidP="00213370">
            <w:pPr>
              <w:rPr>
                <w:del w:id="3361" w:author="Lucy Marshall" w:date="2019-06-30T09:03:00Z"/>
                <w:rFonts w:ascii="Arial" w:eastAsia="Times New Roman" w:hAnsi="Arial" w:cs="Arial"/>
                <w:sz w:val="18"/>
                <w:szCs w:val="18"/>
                <w:lang w:eastAsia="en-GB"/>
              </w:rPr>
            </w:pPr>
          </w:p>
        </w:tc>
        <w:tc>
          <w:tcPr>
            <w:tcW w:w="1740" w:type="dxa"/>
            <w:shd w:val="clear" w:color="auto" w:fill="E0E0E0"/>
            <w:hideMark/>
          </w:tcPr>
          <w:p w14:paraId="4326971E" w14:textId="7E5B882B" w:rsidR="00DD039F" w:rsidRPr="0051745E" w:rsidDel="0096313F" w:rsidRDefault="00DD039F" w:rsidP="00213370">
            <w:pPr>
              <w:rPr>
                <w:del w:id="3362" w:author="Lucy Marshall" w:date="2019-06-30T09:03:00Z"/>
                <w:rFonts w:ascii="Arial" w:eastAsia="Times New Roman" w:hAnsi="Arial" w:cs="Arial"/>
                <w:sz w:val="18"/>
                <w:szCs w:val="18"/>
                <w:lang w:eastAsia="en-GB"/>
              </w:rPr>
            </w:pPr>
            <w:del w:id="3363"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A802C2C" w14:textId="120C6AA6" w:rsidR="00DD039F" w:rsidRPr="0051745E" w:rsidDel="0096313F" w:rsidRDefault="00DD039F" w:rsidP="00213370">
            <w:pPr>
              <w:jc w:val="right"/>
              <w:rPr>
                <w:del w:id="3364" w:author="Lucy Marshall" w:date="2019-06-30T09:03:00Z"/>
                <w:rFonts w:ascii="Arial" w:eastAsia="Times New Roman" w:hAnsi="Arial" w:cs="Arial"/>
                <w:sz w:val="18"/>
                <w:szCs w:val="18"/>
                <w:lang w:eastAsia="en-GB"/>
              </w:rPr>
            </w:pPr>
            <w:del w:id="3365" w:author="Lucy Marshall" w:date="2019-06-30T09:03:00Z">
              <w:r w:rsidRPr="0051745E" w:rsidDel="0096313F">
                <w:rPr>
                  <w:rFonts w:ascii="Arial" w:eastAsia="Times New Roman" w:hAnsi="Arial" w:cs="Arial"/>
                  <w:sz w:val="18"/>
                  <w:szCs w:val="18"/>
                  <w:lang w:eastAsia="en-GB"/>
                </w:rPr>
                <w:delText>0.459</w:delText>
              </w:r>
            </w:del>
          </w:p>
        </w:tc>
        <w:tc>
          <w:tcPr>
            <w:tcW w:w="1120" w:type="dxa"/>
            <w:tcBorders>
              <w:top w:val="nil"/>
              <w:left w:val="nil"/>
              <w:bottom w:val="nil"/>
              <w:right w:val="single" w:sz="4" w:space="0" w:color="E0E0E0"/>
            </w:tcBorders>
            <w:noWrap/>
            <w:hideMark/>
          </w:tcPr>
          <w:p w14:paraId="622B5864" w14:textId="78428436" w:rsidR="00DD039F" w:rsidRPr="0051745E" w:rsidDel="0096313F" w:rsidRDefault="00DD039F" w:rsidP="00213370">
            <w:pPr>
              <w:jc w:val="right"/>
              <w:rPr>
                <w:del w:id="3366" w:author="Lucy Marshall" w:date="2019-06-30T09:03:00Z"/>
                <w:rFonts w:ascii="Arial" w:eastAsia="Times New Roman" w:hAnsi="Arial" w:cs="Arial"/>
                <w:sz w:val="18"/>
                <w:szCs w:val="18"/>
                <w:lang w:eastAsia="en-GB"/>
              </w:rPr>
            </w:pPr>
            <w:del w:id="3367" w:author="Lucy Marshall" w:date="2019-06-30T09:03:00Z">
              <w:r w:rsidRPr="0051745E" w:rsidDel="0096313F">
                <w:rPr>
                  <w:rFonts w:ascii="Arial" w:eastAsia="Times New Roman" w:hAnsi="Arial" w:cs="Arial"/>
                  <w:sz w:val="18"/>
                  <w:szCs w:val="18"/>
                  <w:lang w:eastAsia="en-GB"/>
                </w:rPr>
                <w:delText>0.288</w:delText>
              </w:r>
            </w:del>
          </w:p>
        </w:tc>
        <w:tc>
          <w:tcPr>
            <w:tcW w:w="1080" w:type="dxa"/>
          </w:tcPr>
          <w:p w14:paraId="33EAEE50" w14:textId="2AD70EE5" w:rsidR="00DD039F" w:rsidRPr="0051745E" w:rsidDel="0096313F" w:rsidRDefault="00DD039F" w:rsidP="00213370">
            <w:pPr>
              <w:jc w:val="right"/>
              <w:rPr>
                <w:del w:id="3368"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56C541D0" w14:textId="5316805B" w:rsidR="00DD039F" w:rsidRPr="0051745E" w:rsidDel="0096313F" w:rsidRDefault="00DD039F" w:rsidP="00213370">
            <w:pPr>
              <w:jc w:val="right"/>
              <w:rPr>
                <w:del w:id="3369" w:author="Lucy Marshall" w:date="2019-06-30T09:03:00Z"/>
                <w:rFonts w:ascii="Arial" w:eastAsia="Times New Roman" w:hAnsi="Arial" w:cs="Arial"/>
                <w:sz w:val="18"/>
                <w:szCs w:val="18"/>
                <w:lang w:eastAsia="en-GB"/>
              </w:rPr>
            </w:pPr>
            <w:del w:id="3370"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687A9EBA" w14:textId="3E913080" w:rsidR="00DD039F" w:rsidRPr="0051745E" w:rsidDel="0096313F" w:rsidRDefault="00DD039F" w:rsidP="00213370">
            <w:pPr>
              <w:jc w:val="right"/>
              <w:rPr>
                <w:del w:id="3371" w:author="Lucy Marshall" w:date="2019-06-30T09:03:00Z"/>
                <w:rFonts w:ascii="Arial" w:eastAsia="Times New Roman" w:hAnsi="Arial" w:cs="Arial"/>
                <w:sz w:val="18"/>
                <w:szCs w:val="18"/>
                <w:lang w:eastAsia="en-GB"/>
              </w:rPr>
            </w:pPr>
            <w:del w:id="3372" w:author="Lucy Marshall" w:date="2019-06-30T09:03:00Z">
              <w:r w:rsidRPr="0051745E" w:rsidDel="0096313F">
                <w:rPr>
                  <w:rFonts w:ascii="Arial" w:eastAsia="Times New Roman" w:hAnsi="Arial" w:cs="Arial"/>
                  <w:sz w:val="18"/>
                  <w:szCs w:val="18"/>
                  <w:lang w:eastAsia="en-GB"/>
                </w:rPr>
                <w:delText>-0.36</w:delText>
              </w:r>
            </w:del>
          </w:p>
        </w:tc>
        <w:tc>
          <w:tcPr>
            <w:tcW w:w="1480" w:type="dxa"/>
            <w:noWrap/>
            <w:hideMark/>
          </w:tcPr>
          <w:p w14:paraId="4328416D" w14:textId="545ED5AD" w:rsidR="00DD039F" w:rsidRPr="0051745E" w:rsidDel="0096313F" w:rsidRDefault="00DD039F" w:rsidP="00213370">
            <w:pPr>
              <w:jc w:val="right"/>
              <w:rPr>
                <w:del w:id="3373" w:author="Lucy Marshall" w:date="2019-06-30T09:03:00Z"/>
                <w:rFonts w:ascii="Arial" w:eastAsia="Times New Roman" w:hAnsi="Arial" w:cs="Arial"/>
                <w:sz w:val="18"/>
                <w:szCs w:val="18"/>
                <w:lang w:eastAsia="en-GB"/>
              </w:rPr>
            </w:pPr>
            <w:del w:id="3374" w:author="Lucy Marshall" w:date="2019-06-30T09:03:00Z">
              <w:r w:rsidRPr="0051745E" w:rsidDel="0096313F">
                <w:rPr>
                  <w:rFonts w:ascii="Arial" w:eastAsia="Times New Roman" w:hAnsi="Arial" w:cs="Arial"/>
                  <w:sz w:val="18"/>
                  <w:szCs w:val="18"/>
                  <w:lang w:eastAsia="en-GB"/>
                </w:rPr>
                <w:delText>1.28</w:delText>
              </w:r>
            </w:del>
          </w:p>
        </w:tc>
      </w:tr>
      <w:tr w:rsidR="00DD039F" w:rsidRPr="00A44F44" w:rsidDel="0096313F" w14:paraId="22F4345E" w14:textId="340DD82D" w:rsidTr="00213370">
        <w:trPr>
          <w:trHeight w:val="340"/>
          <w:del w:id="3375" w:author="Lucy Marshall" w:date="2019-06-30T09:03:00Z"/>
        </w:trPr>
        <w:tc>
          <w:tcPr>
            <w:tcW w:w="0" w:type="auto"/>
            <w:vMerge/>
            <w:tcBorders>
              <w:top w:val="single" w:sz="4" w:space="0" w:color="C0C0C0"/>
              <w:left w:val="nil"/>
              <w:bottom w:val="nil"/>
              <w:right w:val="nil"/>
            </w:tcBorders>
            <w:vAlign w:val="center"/>
            <w:hideMark/>
          </w:tcPr>
          <w:p w14:paraId="3CBC85AD" w14:textId="6993375C" w:rsidR="00DD039F" w:rsidRPr="0051745E" w:rsidDel="0096313F" w:rsidRDefault="00DD039F" w:rsidP="00213370">
            <w:pPr>
              <w:rPr>
                <w:del w:id="3376"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27611CC9" w14:textId="0B31BC70" w:rsidR="00DD039F" w:rsidRPr="0051745E" w:rsidDel="0096313F" w:rsidRDefault="00DD039F" w:rsidP="00213370">
            <w:pPr>
              <w:rPr>
                <w:del w:id="3377" w:author="Lucy Marshall" w:date="2019-06-30T09:03:00Z"/>
                <w:rFonts w:ascii="Arial" w:eastAsia="Times New Roman" w:hAnsi="Arial" w:cs="Arial"/>
                <w:sz w:val="18"/>
                <w:szCs w:val="18"/>
                <w:lang w:eastAsia="en-GB"/>
              </w:rPr>
            </w:pPr>
            <w:del w:id="3378"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539A03D0" w14:textId="1C293800" w:rsidR="00DD039F" w:rsidRPr="0051745E" w:rsidDel="0096313F" w:rsidRDefault="00DD039F" w:rsidP="00213370">
            <w:pPr>
              <w:rPr>
                <w:del w:id="3379" w:author="Lucy Marshall" w:date="2019-06-30T09:03:00Z"/>
                <w:rFonts w:ascii="Arial" w:eastAsia="Times New Roman" w:hAnsi="Arial" w:cs="Arial"/>
                <w:sz w:val="18"/>
                <w:szCs w:val="18"/>
                <w:lang w:eastAsia="en-GB"/>
              </w:rPr>
            </w:pPr>
            <w:del w:id="3380"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569136A0" w14:textId="256D48B3" w:rsidR="00DD039F" w:rsidRPr="0051745E" w:rsidDel="0096313F" w:rsidRDefault="00DD039F" w:rsidP="00213370">
            <w:pPr>
              <w:jc w:val="right"/>
              <w:rPr>
                <w:del w:id="3381" w:author="Lucy Marshall" w:date="2019-06-30T09:03:00Z"/>
                <w:rFonts w:ascii="Arial" w:eastAsia="Times New Roman" w:hAnsi="Arial" w:cs="Arial"/>
                <w:sz w:val="18"/>
                <w:szCs w:val="18"/>
                <w:lang w:eastAsia="en-GB"/>
              </w:rPr>
            </w:pPr>
            <w:del w:id="3382" w:author="Lucy Marshall" w:date="2019-06-30T09:03:00Z">
              <w:r w:rsidRPr="0051745E" w:rsidDel="0096313F">
                <w:rPr>
                  <w:rFonts w:ascii="Arial" w:eastAsia="Times New Roman" w:hAnsi="Arial" w:cs="Arial"/>
                  <w:sz w:val="18"/>
                  <w:szCs w:val="18"/>
                  <w:lang w:eastAsia="en-GB"/>
                </w:rPr>
                <w:delText>-0.117</w:delText>
              </w:r>
            </w:del>
          </w:p>
        </w:tc>
        <w:tc>
          <w:tcPr>
            <w:tcW w:w="1120" w:type="dxa"/>
            <w:tcBorders>
              <w:top w:val="single" w:sz="4" w:space="0" w:color="C0C0C0"/>
              <w:left w:val="nil"/>
              <w:bottom w:val="single" w:sz="4" w:space="0" w:color="C0C0C0"/>
              <w:right w:val="single" w:sz="4" w:space="0" w:color="E0E0E0"/>
            </w:tcBorders>
            <w:noWrap/>
            <w:hideMark/>
          </w:tcPr>
          <w:p w14:paraId="1BE97FD4" w14:textId="21F03E89" w:rsidR="00DD039F" w:rsidRPr="0051745E" w:rsidDel="0096313F" w:rsidRDefault="00DD039F" w:rsidP="00213370">
            <w:pPr>
              <w:jc w:val="right"/>
              <w:rPr>
                <w:del w:id="3383" w:author="Lucy Marshall" w:date="2019-06-30T09:03:00Z"/>
                <w:rFonts w:ascii="Arial" w:eastAsia="Times New Roman" w:hAnsi="Arial" w:cs="Arial"/>
                <w:sz w:val="18"/>
                <w:szCs w:val="18"/>
                <w:lang w:eastAsia="en-GB"/>
              </w:rPr>
            </w:pPr>
            <w:del w:id="3384" w:author="Lucy Marshall" w:date="2019-06-30T09:03:00Z">
              <w:r w:rsidRPr="0051745E" w:rsidDel="0096313F">
                <w:rPr>
                  <w:rFonts w:ascii="Arial" w:eastAsia="Times New Roman" w:hAnsi="Arial" w:cs="Arial"/>
                  <w:sz w:val="18"/>
                  <w:szCs w:val="18"/>
                  <w:lang w:eastAsia="en-GB"/>
                </w:rPr>
                <w:delText>0.219</w:delText>
              </w:r>
            </w:del>
          </w:p>
        </w:tc>
        <w:tc>
          <w:tcPr>
            <w:tcW w:w="1080" w:type="dxa"/>
            <w:tcBorders>
              <w:top w:val="single" w:sz="4" w:space="0" w:color="C0C0C0"/>
              <w:left w:val="nil"/>
              <w:bottom w:val="single" w:sz="4" w:space="0" w:color="C0C0C0"/>
              <w:right w:val="nil"/>
            </w:tcBorders>
          </w:tcPr>
          <w:p w14:paraId="67D9AA7A" w14:textId="189BC3F2" w:rsidR="00DD039F" w:rsidRPr="0051745E" w:rsidDel="0096313F" w:rsidRDefault="00DD039F" w:rsidP="00213370">
            <w:pPr>
              <w:jc w:val="right"/>
              <w:rPr>
                <w:del w:id="3385"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46DE895" w14:textId="10B2AE68" w:rsidR="00DD039F" w:rsidRPr="0051745E" w:rsidDel="0096313F" w:rsidRDefault="00DD039F" w:rsidP="00213370">
            <w:pPr>
              <w:jc w:val="right"/>
              <w:rPr>
                <w:del w:id="3386" w:author="Lucy Marshall" w:date="2019-06-30T09:03:00Z"/>
                <w:rFonts w:ascii="Arial" w:eastAsia="Times New Roman" w:hAnsi="Arial" w:cs="Arial"/>
                <w:sz w:val="18"/>
                <w:szCs w:val="18"/>
                <w:lang w:eastAsia="en-GB"/>
              </w:rPr>
            </w:pPr>
            <w:del w:id="3387"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278062F0" w14:textId="003BB56B" w:rsidR="00DD039F" w:rsidRPr="0051745E" w:rsidDel="0096313F" w:rsidRDefault="00DD039F" w:rsidP="00213370">
            <w:pPr>
              <w:jc w:val="right"/>
              <w:rPr>
                <w:del w:id="3388" w:author="Lucy Marshall" w:date="2019-06-30T09:03:00Z"/>
                <w:rFonts w:ascii="Arial" w:eastAsia="Times New Roman" w:hAnsi="Arial" w:cs="Arial"/>
                <w:sz w:val="18"/>
                <w:szCs w:val="18"/>
                <w:lang w:eastAsia="en-GB"/>
              </w:rPr>
            </w:pPr>
            <w:del w:id="3389" w:author="Lucy Marshall" w:date="2019-06-30T09:03:00Z">
              <w:r w:rsidRPr="0051745E" w:rsidDel="0096313F">
                <w:rPr>
                  <w:rFonts w:ascii="Arial" w:eastAsia="Times New Roman" w:hAnsi="Arial" w:cs="Arial"/>
                  <w:sz w:val="18"/>
                  <w:szCs w:val="18"/>
                  <w:lang w:eastAsia="en-GB"/>
                </w:rPr>
                <w:delText>-0.74</w:delText>
              </w:r>
            </w:del>
          </w:p>
        </w:tc>
        <w:tc>
          <w:tcPr>
            <w:tcW w:w="1480" w:type="dxa"/>
            <w:tcBorders>
              <w:top w:val="single" w:sz="4" w:space="0" w:color="C0C0C0"/>
              <w:left w:val="nil"/>
              <w:bottom w:val="single" w:sz="4" w:space="0" w:color="C0C0C0"/>
              <w:right w:val="nil"/>
            </w:tcBorders>
            <w:noWrap/>
            <w:hideMark/>
          </w:tcPr>
          <w:p w14:paraId="03605D9E" w14:textId="08B21CF7" w:rsidR="00DD039F" w:rsidRPr="0051745E" w:rsidDel="0096313F" w:rsidRDefault="00DD039F" w:rsidP="00213370">
            <w:pPr>
              <w:jc w:val="right"/>
              <w:rPr>
                <w:del w:id="3390" w:author="Lucy Marshall" w:date="2019-06-30T09:03:00Z"/>
                <w:rFonts w:ascii="Arial" w:eastAsia="Times New Roman" w:hAnsi="Arial" w:cs="Arial"/>
                <w:sz w:val="18"/>
                <w:szCs w:val="18"/>
                <w:lang w:eastAsia="en-GB"/>
              </w:rPr>
            </w:pPr>
            <w:del w:id="3391" w:author="Lucy Marshall" w:date="2019-06-30T09:03:00Z">
              <w:r w:rsidRPr="0051745E" w:rsidDel="0096313F">
                <w:rPr>
                  <w:rFonts w:ascii="Arial" w:eastAsia="Times New Roman" w:hAnsi="Arial" w:cs="Arial"/>
                  <w:sz w:val="18"/>
                  <w:szCs w:val="18"/>
                  <w:lang w:eastAsia="en-GB"/>
                </w:rPr>
                <w:delText>0.50</w:delText>
              </w:r>
            </w:del>
          </w:p>
        </w:tc>
      </w:tr>
      <w:tr w:rsidR="00DD039F" w:rsidRPr="00A44F44" w:rsidDel="0096313F" w14:paraId="66E914D9" w14:textId="7C65306D" w:rsidTr="00213370">
        <w:trPr>
          <w:trHeight w:val="360"/>
          <w:del w:id="3392" w:author="Lucy Marshall" w:date="2019-06-30T09:03:00Z"/>
        </w:trPr>
        <w:tc>
          <w:tcPr>
            <w:tcW w:w="0" w:type="auto"/>
            <w:vMerge/>
            <w:tcBorders>
              <w:top w:val="single" w:sz="4" w:space="0" w:color="C0C0C0"/>
              <w:left w:val="nil"/>
              <w:bottom w:val="nil"/>
              <w:right w:val="nil"/>
            </w:tcBorders>
            <w:vAlign w:val="center"/>
            <w:hideMark/>
          </w:tcPr>
          <w:p w14:paraId="0D89B5F2" w14:textId="122AF4F9" w:rsidR="00DD039F" w:rsidRPr="0051745E" w:rsidDel="0096313F" w:rsidRDefault="00DD039F" w:rsidP="00213370">
            <w:pPr>
              <w:rPr>
                <w:del w:id="339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715B670" w14:textId="1504AA1C" w:rsidR="00DD039F" w:rsidRPr="0051745E" w:rsidDel="0096313F" w:rsidRDefault="00DD039F" w:rsidP="00213370">
            <w:pPr>
              <w:rPr>
                <w:del w:id="339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704E95E" w14:textId="3AC2D95B" w:rsidR="00DD039F" w:rsidRPr="0051745E" w:rsidDel="0096313F" w:rsidRDefault="00DD039F" w:rsidP="00213370">
            <w:pPr>
              <w:rPr>
                <w:del w:id="3395" w:author="Lucy Marshall" w:date="2019-06-30T09:03:00Z"/>
                <w:rFonts w:ascii="Arial" w:eastAsia="Times New Roman" w:hAnsi="Arial" w:cs="Arial"/>
                <w:sz w:val="18"/>
                <w:szCs w:val="18"/>
                <w:lang w:eastAsia="en-GB"/>
              </w:rPr>
            </w:pPr>
            <w:del w:id="3396"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3279663C" w14:textId="21935956" w:rsidR="00DD039F" w:rsidRPr="0051745E" w:rsidDel="0096313F" w:rsidRDefault="00DD039F" w:rsidP="00213370">
            <w:pPr>
              <w:jc w:val="right"/>
              <w:rPr>
                <w:del w:id="3397" w:author="Lucy Marshall" w:date="2019-06-30T09:03:00Z"/>
                <w:rFonts w:ascii="Arial" w:eastAsia="Times New Roman" w:hAnsi="Arial" w:cs="Arial"/>
                <w:sz w:val="18"/>
                <w:szCs w:val="18"/>
                <w:lang w:eastAsia="en-GB"/>
              </w:rPr>
            </w:pPr>
            <w:del w:id="3398" w:author="Lucy Marshall" w:date="2019-06-30T09:03:00Z">
              <w:r w:rsidRPr="0051745E" w:rsidDel="0096313F">
                <w:rPr>
                  <w:rFonts w:ascii="Arial" w:eastAsia="Times New Roman" w:hAnsi="Arial" w:cs="Arial"/>
                  <w:sz w:val="18"/>
                  <w:szCs w:val="18"/>
                  <w:lang w:eastAsia="en-GB"/>
                </w:rPr>
                <w:delText>-1.044</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653D047" w14:textId="4FACFA85" w:rsidR="00DD039F" w:rsidRPr="0051745E" w:rsidDel="0096313F" w:rsidRDefault="00DD039F" w:rsidP="00213370">
            <w:pPr>
              <w:jc w:val="right"/>
              <w:rPr>
                <w:del w:id="3399" w:author="Lucy Marshall" w:date="2019-06-30T09:03:00Z"/>
                <w:rFonts w:ascii="Arial" w:eastAsia="Times New Roman" w:hAnsi="Arial" w:cs="Arial"/>
                <w:sz w:val="18"/>
                <w:szCs w:val="18"/>
                <w:lang w:eastAsia="en-GB"/>
              </w:rPr>
            </w:pPr>
            <w:del w:id="3400" w:author="Lucy Marshall" w:date="2019-06-30T09:03:00Z">
              <w:r w:rsidRPr="0051745E" w:rsidDel="0096313F">
                <w:rPr>
                  <w:rFonts w:ascii="Arial" w:eastAsia="Times New Roman" w:hAnsi="Arial" w:cs="Arial"/>
                  <w:sz w:val="18"/>
                  <w:szCs w:val="18"/>
                  <w:lang w:eastAsia="en-GB"/>
                </w:rPr>
                <w:delText>0.260</w:delText>
              </w:r>
            </w:del>
          </w:p>
        </w:tc>
        <w:tc>
          <w:tcPr>
            <w:tcW w:w="1080" w:type="dxa"/>
            <w:tcBorders>
              <w:top w:val="nil"/>
              <w:left w:val="nil"/>
              <w:bottom w:val="single" w:sz="4" w:space="0" w:color="C0C0C0"/>
              <w:right w:val="nil"/>
            </w:tcBorders>
          </w:tcPr>
          <w:p w14:paraId="086A34C0" w14:textId="3A1397AF" w:rsidR="00DD039F" w:rsidRPr="0051745E" w:rsidDel="0096313F" w:rsidRDefault="00DD039F" w:rsidP="00213370">
            <w:pPr>
              <w:jc w:val="right"/>
              <w:rPr>
                <w:del w:id="340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D764E16" w14:textId="7CCC77E3" w:rsidR="00DD039F" w:rsidRPr="0051745E" w:rsidDel="0096313F" w:rsidRDefault="00DD039F" w:rsidP="00213370">
            <w:pPr>
              <w:jc w:val="right"/>
              <w:rPr>
                <w:del w:id="3402" w:author="Lucy Marshall" w:date="2019-06-30T09:03:00Z"/>
                <w:rFonts w:ascii="Arial" w:eastAsia="Times New Roman" w:hAnsi="Arial" w:cs="Arial"/>
                <w:sz w:val="18"/>
                <w:szCs w:val="18"/>
                <w:lang w:eastAsia="en-GB"/>
              </w:rPr>
            </w:pPr>
            <w:del w:id="3403"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nil"/>
              <w:left w:val="nil"/>
              <w:bottom w:val="single" w:sz="4" w:space="0" w:color="C0C0C0"/>
              <w:right w:val="single" w:sz="4" w:space="0" w:color="E0E0E0"/>
            </w:tcBorders>
            <w:noWrap/>
            <w:hideMark/>
          </w:tcPr>
          <w:p w14:paraId="6E9EA5DD" w14:textId="2B9F7E41" w:rsidR="00DD039F" w:rsidRPr="0051745E" w:rsidDel="0096313F" w:rsidRDefault="00DD039F" w:rsidP="00213370">
            <w:pPr>
              <w:jc w:val="right"/>
              <w:rPr>
                <w:del w:id="3404" w:author="Lucy Marshall" w:date="2019-06-30T09:03:00Z"/>
                <w:rFonts w:ascii="Arial" w:eastAsia="Times New Roman" w:hAnsi="Arial" w:cs="Arial"/>
                <w:sz w:val="18"/>
                <w:szCs w:val="18"/>
                <w:lang w:eastAsia="en-GB"/>
              </w:rPr>
            </w:pPr>
            <w:del w:id="3405" w:author="Lucy Marshall" w:date="2019-06-30T09:03:00Z">
              <w:r w:rsidRPr="0051745E" w:rsidDel="0096313F">
                <w:rPr>
                  <w:rFonts w:ascii="Arial" w:eastAsia="Times New Roman" w:hAnsi="Arial" w:cs="Arial"/>
                  <w:sz w:val="18"/>
                  <w:szCs w:val="18"/>
                  <w:lang w:eastAsia="en-GB"/>
                </w:rPr>
                <w:delText>-1.78</w:delText>
              </w:r>
            </w:del>
          </w:p>
        </w:tc>
        <w:tc>
          <w:tcPr>
            <w:tcW w:w="1480" w:type="dxa"/>
            <w:tcBorders>
              <w:top w:val="nil"/>
              <w:left w:val="nil"/>
              <w:bottom w:val="single" w:sz="4" w:space="0" w:color="C0C0C0"/>
              <w:right w:val="nil"/>
            </w:tcBorders>
            <w:noWrap/>
            <w:hideMark/>
          </w:tcPr>
          <w:p w14:paraId="574E037F" w14:textId="4C5F3AF2" w:rsidR="00DD039F" w:rsidRPr="0051745E" w:rsidDel="0096313F" w:rsidRDefault="00DD039F" w:rsidP="00213370">
            <w:pPr>
              <w:jc w:val="right"/>
              <w:rPr>
                <w:del w:id="3406" w:author="Lucy Marshall" w:date="2019-06-30T09:03:00Z"/>
                <w:rFonts w:ascii="Arial" w:eastAsia="Times New Roman" w:hAnsi="Arial" w:cs="Arial"/>
                <w:sz w:val="18"/>
                <w:szCs w:val="18"/>
                <w:lang w:eastAsia="en-GB"/>
              </w:rPr>
            </w:pPr>
            <w:del w:id="3407" w:author="Lucy Marshall" w:date="2019-06-30T09:03:00Z">
              <w:r w:rsidRPr="0051745E" w:rsidDel="0096313F">
                <w:rPr>
                  <w:rFonts w:ascii="Arial" w:eastAsia="Times New Roman" w:hAnsi="Arial" w:cs="Arial"/>
                  <w:sz w:val="18"/>
                  <w:szCs w:val="18"/>
                  <w:lang w:eastAsia="en-GB"/>
                </w:rPr>
                <w:delText>-0.31</w:delText>
              </w:r>
            </w:del>
          </w:p>
        </w:tc>
      </w:tr>
      <w:tr w:rsidR="00DD039F" w:rsidRPr="00A44F44" w:rsidDel="0096313F" w14:paraId="37940DD0" w14:textId="391005D7" w:rsidTr="00213370">
        <w:trPr>
          <w:trHeight w:val="340"/>
          <w:del w:id="3408" w:author="Lucy Marshall" w:date="2019-06-30T09:03:00Z"/>
        </w:trPr>
        <w:tc>
          <w:tcPr>
            <w:tcW w:w="0" w:type="auto"/>
            <w:vMerge/>
            <w:tcBorders>
              <w:top w:val="single" w:sz="4" w:space="0" w:color="C0C0C0"/>
              <w:left w:val="nil"/>
              <w:bottom w:val="nil"/>
              <w:right w:val="nil"/>
            </w:tcBorders>
            <w:vAlign w:val="center"/>
            <w:hideMark/>
          </w:tcPr>
          <w:p w14:paraId="16D1B063" w14:textId="50FFAF9F" w:rsidR="00DD039F" w:rsidRPr="0051745E" w:rsidDel="0096313F" w:rsidRDefault="00DD039F" w:rsidP="00213370">
            <w:pPr>
              <w:rPr>
                <w:del w:id="340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5687A7E" w14:textId="7C01417F" w:rsidR="00DD039F" w:rsidRPr="0051745E" w:rsidDel="0096313F" w:rsidRDefault="00DD039F" w:rsidP="00213370">
            <w:pPr>
              <w:rPr>
                <w:del w:id="341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42FF3EA" w14:textId="7FB4EE9F" w:rsidR="00DD039F" w:rsidRPr="0051745E" w:rsidDel="0096313F" w:rsidRDefault="00DD039F" w:rsidP="00213370">
            <w:pPr>
              <w:rPr>
                <w:del w:id="3411" w:author="Lucy Marshall" w:date="2019-06-30T09:03:00Z"/>
                <w:rFonts w:ascii="Arial" w:eastAsia="Times New Roman" w:hAnsi="Arial" w:cs="Arial"/>
                <w:sz w:val="18"/>
                <w:szCs w:val="18"/>
                <w:lang w:eastAsia="en-GB"/>
              </w:rPr>
            </w:pPr>
            <w:del w:id="3412"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0EAD1E12" w14:textId="5AAEEEC8" w:rsidR="00DD039F" w:rsidRPr="0051745E" w:rsidDel="0096313F" w:rsidRDefault="00DD039F" w:rsidP="00213370">
            <w:pPr>
              <w:jc w:val="right"/>
              <w:rPr>
                <w:del w:id="3413" w:author="Lucy Marshall" w:date="2019-06-30T09:03:00Z"/>
                <w:rFonts w:ascii="Arial" w:eastAsia="Times New Roman" w:hAnsi="Arial" w:cs="Arial"/>
                <w:sz w:val="18"/>
                <w:szCs w:val="18"/>
                <w:lang w:eastAsia="en-GB"/>
              </w:rPr>
            </w:pPr>
            <w:del w:id="3414" w:author="Lucy Marshall" w:date="2019-06-30T09:03:00Z">
              <w:r w:rsidRPr="0051745E" w:rsidDel="0096313F">
                <w:rPr>
                  <w:rFonts w:ascii="Arial" w:eastAsia="Times New Roman" w:hAnsi="Arial" w:cs="Arial"/>
                  <w:sz w:val="18"/>
                  <w:szCs w:val="18"/>
                  <w:lang w:eastAsia="en-GB"/>
                </w:rPr>
                <w:delText>0.011</w:delText>
              </w:r>
            </w:del>
          </w:p>
        </w:tc>
        <w:tc>
          <w:tcPr>
            <w:tcW w:w="1120" w:type="dxa"/>
            <w:tcBorders>
              <w:top w:val="nil"/>
              <w:left w:val="nil"/>
              <w:bottom w:val="single" w:sz="4" w:space="0" w:color="C0C0C0"/>
              <w:right w:val="single" w:sz="4" w:space="0" w:color="E0E0E0"/>
            </w:tcBorders>
            <w:noWrap/>
            <w:hideMark/>
          </w:tcPr>
          <w:p w14:paraId="226745A6" w14:textId="4338FBA8" w:rsidR="00DD039F" w:rsidRPr="0051745E" w:rsidDel="0096313F" w:rsidRDefault="00DD039F" w:rsidP="00213370">
            <w:pPr>
              <w:jc w:val="right"/>
              <w:rPr>
                <w:del w:id="3415" w:author="Lucy Marshall" w:date="2019-06-30T09:03:00Z"/>
                <w:rFonts w:ascii="Arial" w:eastAsia="Times New Roman" w:hAnsi="Arial" w:cs="Arial"/>
                <w:sz w:val="18"/>
                <w:szCs w:val="18"/>
                <w:lang w:eastAsia="en-GB"/>
              </w:rPr>
            </w:pPr>
            <w:del w:id="3416" w:author="Lucy Marshall" w:date="2019-06-30T09:03:00Z">
              <w:r w:rsidRPr="0051745E" w:rsidDel="0096313F">
                <w:rPr>
                  <w:rFonts w:ascii="Arial" w:eastAsia="Times New Roman" w:hAnsi="Arial" w:cs="Arial"/>
                  <w:sz w:val="18"/>
                  <w:szCs w:val="18"/>
                  <w:lang w:eastAsia="en-GB"/>
                </w:rPr>
                <w:delText>0.238</w:delText>
              </w:r>
            </w:del>
          </w:p>
        </w:tc>
        <w:tc>
          <w:tcPr>
            <w:tcW w:w="1080" w:type="dxa"/>
            <w:tcBorders>
              <w:top w:val="nil"/>
              <w:left w:val="nil"/>
              <w:bottom w:val="single" w:sz="4" w:space="0" w:color="C0C0C0"/>
              <w:right w:val="nil"/>
            </w:tcBorders>
          </w:tcPr>
          <w:p w14:paraId="6EE7B21D" w14:textId="7C1B4155" w:rsidR="00DD039F" w:rsidRPr="0051745E" w:rsidDel="0096313F" w:rsidRDefault="00DD039F" w:rsidP="00213370">
            <w:pPr>
              <w:jc w:val="right"/>
              <w:rPr>
                <w:del w:id="341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9A9074F" w14:textId="526DC54F" w:rsidR="00DD039F" w:rsidRPr="0051745E" w:rsidDel="0096313F" w:rsidRDefault="00DD039F" w:rsidP="00213370">
            <w:pPr>
              <w:jc w:val="right"/>
              <w:rPr>
                <w:del w:id="3418" w:author="Lucy Marshall" w:date="2019-06-30T09:03:00Z"/>
                <w:rFonts w:ascii="Arial" w:eastAsia="Times New Roman" w:hAnsi="Arial" w:cs="Arial"/>
                <w:sz w:val="18"/>
                <w:szCs w:val="18"/>
                <w:lang w:eastAsia="en-GB"/>
              </w:rPr>
            </w:pPr>
            <w:del w:id="341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748A3671" w14:textId="5CFF241A" w:rsidR="00DD039F" w:rsidRPr="0051745E" w:rsidDel="0096313F" w:rsidRDefault="00DD039F" w:rsidP="00213370">
            <w:pPr>
              <w:jc w:val="right"/>
              <w:rPr>
                <w:del w:id="3420" w:author="Lucy Marshall" w:date="2019-06-30T09:03:00Z"/>
                <w:rFonts w:ascii="Arial" w:eastAsia="Times New Roman" w:hAnsi="Arial" w:cs="Arial"/>
                <w:sz w:val="18"/>
                <w:szCs w:val="18"/>
                <w:lang w:eastAsia="en-GB"/>
              </w:rPr>
            </w:pPr>
            <w:del w:id="3421" w:author="Lucy Marshall" w:date="2019-06-30T09:03:00Z">
              <w:r w:rsidRPr="0051745E" w:rsidDel="0096313F">
                <w:rPr>
                  <w:rFonts w:ascii="Arial" w:eastAsia="Times New Roman" w:hAnsi="Arial" w:cs="Arial"/>
                  <w:sz w:val="18"/>
                  <w:szCs w:val="18"/>
                  <w:lang w:eastAsia="en-GB"/>
                </w:rPr>
                <w:delText>-0.66</w:delText>
              </w:r>
            </w:del>
          </w:p>
        </w:tc>
        <w:tc>
          <w:tcPr>
            <w:tcW w:w="1480" w:type="dxa"/>
            <w:tcBorders>
              <w:top w:val="nil"/>
              <w:left w:val="nil"/>
              <w:bottom w:val="single" w:sz="4" w:space="0" w:color="C0C0C0"/>
              <w:right w:val="nil"/>
            </w:tcBorders>
            <w:noWrap/>
            <w:hideMark/>
          </w:tcPr>
          <w:p w14:paraId="75577799" w14:textId="2D232A06" w:rsidR="00DD039F" w:rsidRPr="0051745E" w:rsidDel="0096313F" w:rsidRDefault="00DD039F" w:rsidP="00213370">
            <w:pPr>
              <w:jc w:val="right"/>
              <w:rPr>
                <w:del w:id="3422" w:author="Lucy Marshall" w:date="2019-06-30T09:03:00Z"/>
                <w:rFonts w:ascii="Arial" w:eastAsia="Times New Roman" w:hAnsi="Arial" w:cs="Arial"/>
                <w:sz w:val="18"/>
                <w:szCs w:val="18"/>
                <w:lang w:eastAsia="en-GB"/>
              </w:rPr>
            </w:pPr>
            <w:del w:id="3423" w:author="Lucy Marshall" w:date="2019-06-30T09:03:00Z">
              <w:r w:rsidRPr="0051745E" w:rsidDel="0096313F">
                <w:rPr>
                  <w:rFonts w:ascii="Arial" w:eastAsia="Times New Roman" w:hAnsi="Arial" w:cs="Arial"/>
                  <w:sz w:val="18"/>
                  <w:szCs w:val="18"/>
                  <w:lang w:eastAsia="en-GB"/>
                </w:rPr>
                <w:delText>0.68</w:delText>
              </w:r>
            </w:del>
          </w:p>
        </w:tc>
      </w:tr>
      <w:tr w:rsidR="00DD039F" w:rsidRPr="00A44F44" w:rsidDel="0096313F" w14:paraId="2E8E95AF" w14:textId="42179F17" w:rsidTr="00213370">
        <w:trPr>
          <w:trHeight w:val="340"/>
          <w:del w:id="3424" w:author="Lucy Marshall" w:date="2019-06-30T09:03:00Z"/>
        </w:trPr>
        <w:tc>
          <w:tcPr>
            <w:tcW w:w="0" w:type="auto"/>
            <w:vMerge/>
            <w:tcBorders>
              <w:top w:val="single" w:sz="4" w:space="0" w:color="C0C0C0"/>
              <w:left w:val="nil"/>
              <w:bottom w:val="nil"/>
              <w:right w:val="nil"/>
            </w:tcBorders>
            <w:vAlign w:val="center"/>
            <w:hideMark/>
          </w:tcPr>
          <w:p w14:paraId="45E2A753" w14:textId="36BCE4E5" w:rsidR="00DD039F" w:rsidRPr="0051745E" w:rsidDel="0096313F" w:rsidRDefault="00DD039F" w:rsidP="00213370">
            <w:pPr>
              <w:rPr>
                <w:del w:id="342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339EEED" w14:textId="07A5EC3A" w:rsidR="00DD039F" w:rsidRPr="0051745E" w:rsidDel="0096313F" w:rsidRDefault="00DD039F" w:rsidP="00213370">
            <w:pPr>
              <w:rPr>
                <w:del w:id="3426" w:author="Lucy Marshall" w:date="2019-06-30T09:03:00Z"/>
                <w:rFonts w:ascii="Arial" w:eastAsia="Times New Roman" w:hAnsi="Arial" w:cs="Arial"/>
                <w:sz w:val="18"/>
                <w:szCs w:val="18"/>
                <w:lang w:eastAsia="en-GB"/>
              </w:rPr>
            </w:pPr>
          </w:p>
        </w:tc>
        <w:tc>
          <w:tcPr>
            <w:tcW w:w="1740" w:type="dxa"/>
            <w:shd w:val="clear" w:color="auto" w:fill="E0E0E0"/>
            <w:hideMark/>
          </w:tcPr>
          <w:p w14:paraId="008FB06D" w14:textId="3460DF9A" w:rsidR="00DD039F" w:rsidRPr="0051745E" w:rsidDel="0096313F" w:rsidRDefault="00DD039F" w:rsidP="00213370">
            <w:pPr>
              <w:rPr>
                <w:del w:id="3427" w:author="Lucy Marshall" w:date="2019-06-30T09:03:00Z"/>
                <w:rFonts w:ascii="Arial" w:eastAsia="Times New Roman" w:hAnsi="Arial" w:cs="Arial"/>
                <w:sz w:val="18"/>
                <w:szCs w:val="18"/>
                <w:lang w:eastAsia="en-GB"/>
              </w:rPr>
            </w:pPr>
            <w:del w:id="3428"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236FED29" w14:textId="4DC2929C" w:rsidR="00DD039F" w:rsidRPr="0051745E" w:rsidDel="0096313F" w:rsidRDefault="00DD039F" w:rsidP="00213370">
            <w:pPr>
              <w:jc w:val="right"/>
              <w:rPr>
                <w:del w:id="3429" w:author="Lucy Marshall" w:date="2019-06-30T09:03:00Z"/>
                <w:rFonts w:ascii="Arial" w:eastAsia="Times New Roman" w:hAnsi="Arial" w:cs="Arial"/>
                <w:sz w:val="18"/>
                <w:szCs w:val="18"/>
                <w:lang w:eastAsia="en-GB"/>
              </w:rPr>
            </w:pPr>
            <w:del w:id="3430" w:author="Lucy Marshall" w:date="2019-06-30T09:03:00Z">
              <w:r w:rsidRPr="0051745E" w:rsidDel="0096313F">
                <w:rPr>
                  <w:rFonts w:ascii="Arial" w:eastAsia="Times New Roman" w:hAnsi="Arial" w:cs="Arial"/>
                  <w:sz w:val="18"/>
                  <w:szCs w:val="18"/>
                  <w:lang w:eastAsia="en-GB"/>
                </w:rPr>
                <w:delText>-0.584</w:delText>
              </w:r>
            </w:del>
          </w:p>
        </w:tc>
        <w:tc>
          <w:tcPr>
            <w:tcW w:w="1120" w:type="dxa"/>
            <w:tcBorders>
              <w:top w:val="nil"/>
              <w:left w:val="nil"/>
              <w:bottom w:val="nil"/>
              <w:right w:val="single" w:sz="4" w:space="0" w:color="E0E0E0"/>
            </w:tcBorders>
            <w:noWrap/>
            <w:hideMark/>
          </w:tcPr>
          <w:p w14:paraId="17EA1424" w14:textId="7C0F0941" w:rsidR="00DD039F" w:rsidRPr="0051745E" w:rsidDel="0096313F" w:rsidRDefault="00DD039F" w:rsidP="00213370">
            <w:pPr>
              <w:jc w:val="right"/>
              <w:rPr>
                <w:del w:id="3431" w:author="Lucy Marshall" w:date="2019-06-30T09:03:00Z"/>
                <w:rFonts w:ascii="Arial" w:eastAsia="Times New Roman" w:hAnsi="Arial" w:cs="Arial"/>
                <w:sz w:val="18"/>
                <w:szCs w:val="18"/>
                <w:lang w:eastAsia="en-GB"/>
              </w:rPr>
            </w:pPr>
            <w:del w:id="3432" w:author="Lucy Marshall" w:date="2019-06-30T09:03:00Z">
              <w:r w:rsidRPr="0051745E" w:rsidDel="0096313F">
                <w:rPr>
                  <w:rFonts w:ascii="Arial" w:eastAsia="Times New Roman" w:hAnsi="Arial" w:cs="Arial"/>
                  <w:sz w:val="18"/>
                  <w:szCs w:val="18"/>
                  <w:lang w:eastAsia="en-GB"/>
                </w:rPr>
                <w:delText>0.265</w:delText>
              </w:r>
            </w:del>
          </w:p>
        </w:tc>
        <w:tc>
          <w:tcPr>
            <w:tcW w:w="1080" w:type="dxa"/>
          </w:tcPr>
          <w:p w14:paraId="0A136AAE" w14:textId="67E3055C" w:rsidR="00DD039F" w:rsidRPr="0051745E" w:rsidDel="0096313F" w:rsidRDefault="00DD039F" w:rsidP="00213370">
            <w:pPr>
              <w:jc w:val="right"/>
              <w:rPr>
                <w:del w:id="3433"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25F05CE2" w14:textId="54720020" w:rsidR="00DD039F" w:rsidRPr="0051745E" w:rsidDel="0096313F" w:rsidRDefault="00DD039F" w:rsidP="00213370">
            <w:pPr>
              <w:jc w:val="right"/>
              <w:rPr>
                <w:del w:id="3434" w:author="Lucy Marshall" w:date="2019-06-30T09:03:00Z"/>
                <w:rFonts w:ascii="Arial" w:eastAsia="Times New Roman" w:hAnsi="Arial" w:cs="Arial"/>
                <w:sz w:val="18"/>
                <w:szCs w:val="18"/>
                <w:lang w:eastAsia="en-GB"/>
              </w:rPr>
            </w:pPr>
            <w:del w:id="3435" w:author="Lucy Marshall" w:date="2019-06-30T09:03:00Z">
              <w:r w:rsidRPr="0051745E" w:rsidDel="0096313F">
                <w:rPr>
                  <w:rFonts w:ascii="Arial" w:eastAsia="Times New Roman" w:hAnsi="Arial" w:cs="Arial"/>
                  <w:sz w:val="18"/>
                  <w:szCs w:val="18"/>
                  <w:lang w:eastAsia="en-GB"/>
                </w:rPr>
                <w:delText>0.283</w:delText>
              </w:r>
            </w:del>
          </w:p>
        </w:tc>
        <w:tc>
          <w:tcPr>
            <w:tcW w:w="1480" w:type="dxa"/>
            <w:tcBorders>
              <w:top w:val="nil"/>
              <w:left w:val="nil"/>
              <w:bottom w:val="nil"/>
              <w:right w:val="single" w:sz="4" w:space="0" w:color="E0E0E0"/>
            </w:tcBorders>
            <w:noWrap/>
            <w:hideMark/>
          </w:tcPr>
          <w:p w14:paraId="112806C2" w14:textId="06149D14" w:rsidR="00DD039F" w:rsidRPr="0051745E" w:rsidDel="0096313F" w:rsidRDefault="00DD039F" w:rsidP="00213370">
            <w:pPr>
              <w:jc w:val="right"/>
              <w:rPr>
                <w:del w:id="3436" w:author="Lucy Marshall" w:date="2019-06-30T09:03:00Z"/>
                <w:rFonts w:ascii="Arial" w:eastAsia="Times New Roman" w:hAnsi="Arial" w:cs="Arial"/>
                <w:sz w:val="18"/>
                <w:szCs w:val="18"/>
                <w:lang w:eastAsia="en-GB"/>
              </w:rPr>
            </w:pPr>
            <w:del w:id="3437" w:author="Lucy Marshall" w:date="2019-06-30T09:03:00Z">
              <w:r w:rsidRPr="0051745E" w:rsidDel="0096313F">
                <w:rPr>
                  <w:rFonts w:ascii="Arial" w:eastAsia="Times New Roman" w:hAnsi="Arial" w:cs="Arial"/>
                  <w:sz w:val="18"/>
                  <w:szCs w:val="18"/>
                  <w:lang w:eastAsia="en-GB"/>
                </w:rPr>
                <w:delText>-1.33</w:delText>
              </w:r>
            </w:del>
          </w:p>
        </w:tc>
        <w:tc>
          <w:tcPr>
            <w:tcW w:w="1480" w:type="dxa"/>
            <w:noWrap/>
            <w:hideMark/>
          </w:tcPr>
          <w:p w14:paraId="47980898" w14:textId="6704E6D0" w:rsidR="00DD039F" w:rsidRPr="0051745E" w:rsidDel="0096313F" w:rsidRDefault="00DD039F" w:rsidP="00213370">
            <w:pPr>
              <w:jc w:val="right"/>
              <w:rPr>
                <w:del w:id="3438" w:author="Lucy Marshall" w:date="2019-06-30T09:03:00Z"/>
                <w:rFonts w:ascii="Arial" w:eastAsia="Times New Roman" w:hAnsi="Arial" w:cs="Arial"/>
                <w:sz w:val="18"/>
                <w:szCs w:val="18"/>
                <w:lang w:eastAsia="en-GB"/>
              </w:rPr>
            </w:pPr>
            <w:del w:id="3439" w:author="Lucy Marshall" w:date="2019-06-30T09:03:00Z">
              <w:r w:rsidRPr="0051745E" w:rsidDel="0096313F">
                <w:rPr>
                  <w:rFonts w:ascii="Arial" w:eastAsia="Times New Roman" w:hAnsi="Arial" w:cs="Arial"/>
                  <w:sz w:val="18"/>
                  <w:szCs w:val="18"/>
                  <w:lang w:eastAsia="en-GB"/>
                </w:rPr>
                <w:delText>0.17</w:delText>
              </w:r>
            </w:del>
          </w:p>
        </w:tc>
      </w:tr>
      <w:tr w:rsidR="00DD039F" w:rsidRPr="00A44F44" w:rsidDel="0096313F" w14:paraId="1EE4F0F0" w14:textId="31C18A4E" w:rsidTr="00213370">
        <w:trPr>
          <w:trHeight w:val="340"/>
          <w:del w:id="3440" w:author="Lucy Marshall" w:date="2019-06-30T09:03:00Z"/>
        </w:trPr>
        <w:tc>
          <w:tcPr>
            <w:tcW w:w="0" w:type="auto"/>
            <w:vMerge/>
            <w:tcBorders>
              <w:top w:val="single" w:sz="4" w:space="0" w:color="C0C0C0"/>
              <w:left w:val="nil"/>
              <w:bottom w:val="nil"/>
              <w:right w:val="nil"/>
            </w:tcBorders>
            <w:vAlign w:val="center"/>
            <w:hideMark/>
          </w:tcPr>
          <w:p w14:paraId="2F11304B" w14:textId="1F3F13EB" w:rsidR="00DD039F" w:rsidRPr="0051745E" w:rsidDel="0096313F" w:rsidRDefault="00DD039F" w:rsidP="00213370">
            <w:pPr>
              <w:rPr>
                <w:del w:id="3441"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41767F4B" w14:textId="6031743E" w:rsidR="00DD039F" w:rsidRPr="0051745E" w:rsidDel="0096313F" w:rsidRDefault="00DD039F" w:rsidP="00213370">
            <w:pPr>
              <w:rPr>
                <w:del w:id="3442" w:author="Lucy Marshall" w:date="2019-06-30T09:03:00Z"/>
                <w:rFonts w:ascii="Arial" w:eastAsia="Times New Roman" w:hAnsi="Arial" w:cs="Arial"/>
                <w:sz w:val="18"/>
                <w:szCs w:val="18"/>
                <w:lang w:eastAsia="en-GB"/>
              </w:rPr>
            </w:pPr>
            <w:del w:id="3443"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79FE361C" w14:textId="52C1D4C4" w:rsidR="00DD039F" w:rsidRPr="0051745E" w:rsidDel="0096313F" w:rsidRDefault="00DD039F" w:rsidP="00213370">
            <w:pPr>
              <w:rPr>
                <w:del w:id="3444" w:author="Lucy Marshall" w:date="2019-06-30T09:03:00Z"/>
                <w:rFonts w:ascii="Arial" w:eastAsia="Times New Roman" w:hAnsi="Arial" w:cs="Arial"/>
                <w:sz w:val="18"/>
                <w:szCs w:val="18"/>
                <w:lang w:eastAsia="en-GB"/>
              </w:rPr>
            </w:pPr>
            <w:del w:id="3445"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286ED685" w14:textId="7C696DDB" w:rsidR="00DD039F" w:rsidRPr="0051745E" w:rsidDel="0096313F" w:rsidRDefault="00DD039F" w:rsidP="00213370">
            <w:pPr>
              <w:jc w:val="right"/>
              <w:rPr>
                <w:del w:id="3446" w:author="Lucy Marshall" w:date="2019-06-30T09:03:00Z"/>
                <w:rFonts w:ascii="Arial" w:eastAsia="Times New Roman" w:hAnsi="Arial" w:cs="Arial"/>
                <w:sz w:val="18"/>
                <w:szCs w:val="18"/>
                <w:lang w:eastAsia="en-GB"/>
              </w:rPr>
            </w:pPr>
            <w:del w:id="3447" w:author="Lucy Marshall" w:date="2019-06-30T09:03:00Z">
              <w:r w:rsidRPr="0051745E" w:rsidDel="0096313F">
                <w:rPr>
                  <w:rFonts w:ascii="Arial" w:eastAsia="Times New Roman" w:hAnsi="Arial" w:cs="Arial"/>
                  <w:sz w:val="18"/>
                  <w:szCs w:val="18"/>
                  <w:lang w:eastAsia="en-GB"/>
                </w:rPr>
                <w:delText>-0.128</w:delText>
              </w:r>
            </w:del>
          </w:p>
        </w:tc>
        <w:tc>
          <w:tcPr>
            <w:tcW w:w="1120" w:type="dxa"/>
            <w:tcBorders>
              <w:top w:val="single" w:sz="4" w:space="0" w:color="C0C0C0"/>
              <w:left w:val="nil"/>
              <w:bottom w:val="single" w:sz="4" w:space="0" w:color="C0C0C0"/>
              <w:right w:val="single" w:sz="4" w:space="0" w:color="E0E0E0"/>
            </w:tcBorders>
            <w:noWrap/>
            <w:hideMark/>
          </w:tcPr>
          <w:p w14:paraId="3F287A04" w14:textId="1EC41036" w:rsidR="00DD039F" w:rsidRPr="0051745E" w:rsidDel="0096313F" w:rsidRDefault="00DD039F" w:rsidP="00213370">
            <w:pPr>
              <w:jc w:val="right"/>
              <w:rPr>
                <w:del w:id="3448" w:author="Lucy Marshall" w:date="2019-06-30T09:03:00Z"/>
                <w:rFonts w:ascii="Arial" w:eastAsia="Times New Roman" w:hAnsi="Arial" w:cs="Arial"/>
                <w:sz w:val="18"/>
                <w:szCs w:val="18"/>
                <w:lang w:eastAsia="en-GB"/>
              </w:rPr>
            </w:pPr>
            <w:del w:id="3449" w:author="Lucy Marshall" w:date="2019-06-30T09:03:00Z">
              <w:r w:rsidRPr="0051745E" w:rsidDel="0096313F">
                <w:rPr>
                  <w:rFonts w:ascii="Arial" w:eastAsia="Times New Roman" w:hAnsi="Arial" w:cs="Arial"/>
                  <w:sz w:val="18"/>
                  <w:szCs w:val="18"/>
                  <w:lang w:eastAsia="en-GB"/>
                </w:rPr>
                <w:delText>0.222</w:delText>
              </w:r>
            </w:del>
          </w:p>
        </w:tc>
        <w:tc>
          <w:tcPr>
            <w:tcW w:w="1080" w:type="dxa"/>
            <w:tcBorders>
              <w:top w:val="single" w:sz="4" w:space="0" w:color="C0C0C0"/>
              <w:left w:val="nil"/>
              <w:bottom w:val="single" w:sz="4" w:space="0" w:color="C0C0C0"/>
              <w:right w:val="nil"/>
            </w:tcBorders>
          </w:tcPr>
          <w:p w14:paraId="0EDDD328" w14:textId="62AEA1FC" w:rsidR="00DD039F" w:rsidRPr="0051745E" w:rsidDel="0096313F" w:rsidRDefault="00DD039F" w:rsidP="00213370">
            <w:pPr>
              <w:jc w:val="right"/>
              <w:rPr>
                <w:del w:id="3450"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6EFA67FD" w14:textId="09A318AA" w:rsidR="00DD039F" w:rsidRPr="0051745E" w:rsidDel="0096313F" w:rsidRDefault="00DD039F" w:rsidP="00213370">
            <w:pPr>
              <w:jc w:val="right"/>
              <w:rPr>
                <w:del w:id="3451" w:author="Lucy Marshall" w:date="2019-06-30T09:03:00Z"/>
                <w:rFonts w:ascii="Arial" w:eastAsia="Times New Roman" w:hAnsi="Arial" w:cs="Arial"/>
                <w:sz w:val="18"/>
                <w:szCs w:val="18"/>
                <w:lang w:eastAsia="en-GB"/>
              </w:rPr>
            </w:pPr>
            <w:del w:id="3452"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17745989" w14:textId="0214FB3E" w:rsidR="00DD039F" w:rsidRPr="0051745E" w:rsidDel="0096313F" w:rsidRDefault="00DD039F" w:rsidP="00213370">
            <w:pPr>
              <w:jc w:val="right"/>
              <w:rPr>
                <w:del w:id="3453" w:author="Lucy Marshall" w:date="2019-06-30T09:03:00Z"/>
                <w:rFonts w:ascii="Arial" w:eastAsia="Times New Roman" w:hAnsi="Arial" w:cs="Arial"/>
                <w:sz w:val="18"/>
                <w:szCs w:val="18"/>
                <w:lang w:eastAsia="en-GB"/>
              </w:rPr>
            </w:pPr>
            <w:del w:id="3454" w:author="Lucy Marshall" w:date="2019-06-30T09:03:00Z">
              <w:r w:rsidRPr="0051745E" w:rsidDel="0096313F">
                <w:rPr>
                  <w:rFonts w:ascii="Arial" w:eastAsia="Times New Roman" w:hAnsi="Arial" w:cs="Arial"/>
                  <w:sz w:val="18"/>
                  <w:szCs w:val="18"/>
                  <w:lang w:eastAsia="en-GB"/>
                </w:rPr>
                <w:delText>-0.76</w:delText>
              </w:r>
            </w:del>
          </w:p>
        </w:tc>
        <w:tc>
          <w:tcPr>
            <w:tcW w:w="1480" w:type="dxa"/>
            <w:tcBorders>
              <w:top w:val="single" w:sz="4" w:space="0" w:color="C0C0C0"/>
              <w:left w:val="nil"/>
              <w:bottom w:val="single" w:sz="4" w:space="0" w:color="C0C0C0"/>
              <w:right w:val="nil"/>
            </w:tcBorders>
            <w:noWrap/>
            <w:hideMark/>
          </w:tcPr>
          <w:p w14:paraId="659BA3BA" w14:textId="1BD0BBCE" w:rsidR="00DD039F" w:rsidRPr="0051745E" w:rsidDel="0096313F" w:rsidRDefault="00DD039F" w:rsidP="00213370">
            <w:pPr>
              <w:jc w:val="right"/>
              <w:rPr>
                <w:del w:id="3455" w:author="Lucy Marshall" w:date="2019-06-30T09:03:00Z"/>
                <w:rFonts w:ascii="Arial" w:eastAsia="Times New Roman" w:hAnsi="Arial" w:cs="Arial"/>
                <w:sz w:val="18"/>
                <w:szCs w:val="18"/>
                <w:lang w:eastAsia="en-GB"/>
              </w:rPr>
            </w:pPr>
            <w:del w:id="3456" w:author="Lucy Marshall" w:date="2019-06-30T09:03:00Z">
              <w:r w:rsidRPr="0051745E" w:rsidDel="0096313F">
                <w:rPr>
                  <w:rFonts w:ascii="Arial" w:eastAsia="Times New Roman" w:hAnsi="Arial" w:cs="Arial"/>
                  <w:sz w:val="18"/>
                  <w:szCs w:val="18"/>
                  <w:lang w:eastAsia="en-GB"/>
                </w:rPr>
                <w:delText>0.50</w:delText>
              </w:r>
            </w:del>
          </w:p>
        </w:tc>
      </w:tr>
      <w:tr w:rsidR="00DD039F" w:rsidRPr="00A44F44" w:rsidDel="0096313F" w14:paraId="494985C2" w14:textId="73D1064E" w:rsidTr="00213370">
        <w:trPr>
          <w:trHeight w:val="360"/>
          <w:del w:id="3457" w:author="Lucy Marshall" w:date="2019-06-30T09:03:00Z"/>
        </w:trPr>
        <w:tc>
          <w:tcPr>
            <w:tcW w:w="0" w:type="auto"/>
            <w:vMerge/>
            <w:tcBorders>
              <w:top w:val="single" w:sz="4" w:space="0" w:color="C0C0C0"/>
              <w:left w:val="nil"/>
              <w:bottom w:val="nil"/>
              <w:right w:val="nil"/>
            </w:tcBorders>
            <w:vAlign w:val="center"/>
            <w:hideMark/>
          </w:tcPr>
          <w:p w14:paraId="4FFBDCE9" w14:textId="68E39C37" w:rsidR="00DD039F" w:rsidRPr="0051745E" w:rsidDel="0096313F" w:rsidRDefault="00DD039F" w:rsidP="00213370">
            <w:pPr>
              <w:rPr>
                <w:del w:id="3458"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C56B98E" w14:textId="7EECC790" w:rsidR="00DD039F" w:rsidRPr="0051745E" w:rsidDel="0096313F" w:rsidRDefault="00DD039F" w:rsidP="00213370">
            <w:pPr>
              <w:rPr>
                <w:del w:id="3459"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6192711" w14:textId="07BB054B" w:rsidR="00DD039F" w:rsidRPr="0051745E" w:rsidDel="0096313F" w:rsidRDefault="00DD039F" w:rsidP="00213370">
            <w:pPr>
              <w:rPr>
                <w:del w:id="3460" w:author="Lucy Marshall" w:date="2019-06-30T09:03:00Z"/>
                <w:rFonts w:ascii="Arial" w:eastAsia="Times New Roman" w:hAnsi="Arial" w:cs="Arial"/>
                <w:sz w:val="18"/>
                <w:szCs w:val="18"/>
                <w:lang w:eastAsia="en-GB"/>
              </w:rPr>
            </w:pPr>
            <w:del w:id="3461"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3DFCB701" w14:textId="4D1087BE" w:rsidR="00DD039F" w:rsidRPr="0051745E" w:rsidDel="0096313F" w:rsidRDefault="00DD039F" w:rsidP="00213370">
            <w:pPr>
              <w:jc w:val="right"/>
              <w:rPr>
                <w:del w:id="3462" w:author="Lucy Marshall" w:date="2019-06-30T09:03:00Z"/>
                <w:rFonts w:ascii="Arial" w:eastAsia="Times New Roman" w:hAnsi="Arial" w:cs="Arial"/>
                <w:sz w:val="18"/>
                <w:szCs w:val="18"/>
                <w:lang w:eastAsia="en-GB"/>
              </w:rPr>
            </w:pPr>
            <w:del w:id="3463" w:author="Lucy Marshall" w:date="2019-06-30T09:03:00Z">
              <w:r w:rsidRPr="0051745E" w:rsidDel="0096313F">
                <w:rPr>
                  <w:rFonts w:ascii="Arial" w:eastAsia="Times New Roman" w:hAnsi="Arial" w:cs="Arial"/>
                  <w:sz w:val="18"/>
                  <w:szCs w:val="18"/>
                  <w:lang w:eastAsia="en-GB"/>
                </w:rPr>
                <w:delText>-1.054</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230576B5" w14:textId="07D9D1CB" w:rsidR="00DD039F" w:rsidRPr="0051745E" w:rsidDel="0096313F" w:rsidRDefault="00DD039F" w:rsidP="00213370">
            <w:pPr>
              <w:jc w:val="right"/>
              <w:rPr>
                <w:del w:id="3464" w:author="Lucy Marshall" w:date="2019-06-30T09:03:00Z"/>
                <w:rFonts w:ascii="Arial" w:eastAsia="Times New Roman" w:hAnsi="Arial" w:cs="Arial"/>
                <w:sz w:val="18"/>
                <w:szCs w:val="18"/>
                <w:lang w:eastAsia="en-GB"/>
              </w:rPr>
            </w:pPr>
            <w:del w:id="3465" w:author="Lucy Marshall" w:date="2019-06-30T09:03:00Z">
              <w:r w:rsidRPr="0051745E" w:rsidDel="0096313F">
                <w:rPr>
                  <w:rFonts w:ascii="Arial" w:eastAsia="Times New Roman" w:hAnsi="Arial" w:cs="Arial"/>
                  <w:sz w:val="18"/>
                  <w:szCs w:val="18"/>
                  <w:lang w:eastAsia="en-GB"/>
                </w:rPr>
                <w:delText>0.263</w:delText>
              </w:r>
            </w:del>
          </w:p>
        </w:tc>
        <w:tc>
          <w:tcPr>
            <w:tcW w:w="1080" w:type="dxa"/>
            <w:tcBorders>
              <w:top w:val="nil"/>
              <w:left w:val="nil"/>
              <w:bottom w:val="single" w:sz="4" w:space="0" w:color="C0C0C0"/>
              <w:right w:val="nil"/>
            </w:tcBorders>
          </w:tcPr>
          <w:p w14:paraId="23A7D353" w14:textId="4A51FD63" w:rsidR="00DD039F" w:rsidRPr="0051745E" w:rsidDel="0096313F" w:rsidRDefault="00DD039F" w:rsidP="00213370">
            <w:pPr>
              <w:jc w:val="right"/>
              <w:rPr>
                <w:del w:id="3466"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862DB42" w14:textId="34575447" w:rsidR="00DD039F" w:rsidRPr="0051745E" w:rsidDel="0096313F" w:rsidRDefault="00DD039F" w:rsidP="00213370">
            <w:pPr>
              <w:jc w:val="right"/>
              <w:rPr>
                <w:del w:id="3467" w:author="Lucy Marshall" w:date="2019-06-30T09:03:00Z"/>
                <w:rFonts w:ascii="Arial" w:eastAsia="Times New Roman" w:hAnsi="Arial" w:cs="Arial"/>
                <w:sz w:val="18"/>
                <w:szCs w:val="18"/>
                <w:lang w:eastAsia="en-GB"/>
              </w:rPr>
            </w:pPr>
            <w:del w:id="3468"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nil"/>
              <w:left w:val="nil"/>
              <w:bottom w:val="single" w:sz="4" w:space="0" w:color="C0C0C0"/>
              <w:right w:val="single" w:sz="4" w:space="0" w:color="E0E0E0"/>
            </w:tcBorders>
            <w:noWrap/>
            <w:hideMark/>
          </w:tcPr>
          <w:p w14:paraId="03827774" w14:textId="2B74A52C" w:rsidR="00DD039F" w:rsidRPr="0051745E" w:rsidDel="0096313F" w:rsidRDefault="00DD039F" w:rsidP="00213370">
            <w:pPr>
              <w:jc w:val="right"/>
              <w:rPr>
                <w:del w:id="3469" w:author="Lucy Marshall" w:date="2019-06-30T09:03:00Z"/>
                <w:rFonts w:ascii="Arial" w:eastAsia="Times New Roman" w:hAnsi="Arial" w:cs="Arial"/>
                <w:sz w:val="18"/>
                <w:szCs w:val="18"/>
                <w:lang w:eastAsia="en-GB"/>
              </w:rPr>
            </w:pPr>
            <w:del w:id="3470" w:author="Lucy Marshall" w:date="2019-06-30T09:03:00Z">
              <w:r w:rsidRPr="0051745E" w:rsidDel="0096313F">
                <w:rPr>
                  <w:rFonts w:ascii="Arial" w:eastAsia="Times New Roman" w:hAnsi="Arial" w:cs="Arial"/>
                  <w:sz w:val="18"/>
                  <w:szCs w:val="18"/>
                  <w:lang w:eastAsia="en-GB"/>
                </w:rPr>
                <w:delText>-1.80</w:delText>
              </w:r>
            </w:del>
          </w:p>
        </w:tc>
        <w:tc>
          <w:tcPr>
            <w:tcW w:w="1480" w:type="dxa"/>
            <w:tcBorders>
              <w:top w:val="nil"/>
              <w:left w:val="nil"/>
              <w:bottom w:val="single" w:sz="4" w:space="0" w:color="C0C0C0"/>
              <w:right w:val="nil"/>
            </w:tcBorders>
            <w:noWrap/>
            <w:hideMark/>
          </w:tcPr>
          <w:p w14:paraId="3F2D5603" w14:textId="2B54EB3B" w:rsidR="00DD039F" w:rsidRPr="0051745E" w:rsidDel="0096313F" w:rsidRDefault="00DD039F" w:rsidP="00213370">
            <w:pPr>
              <w:jc w:val="right"/>
              <w:rPr>
                <w:del w:id="3471" w:author="Lucy Marshall" w:date="2019-06-30T09:03:00Z"/>
                <w:rFonts w:ascii="Arial" w:eastAsia="Times New Roman" w:hAnsi="Arial" w:cs="Arial"/>
                <w:sz w:val="18"/>
                <w:szCs w:val="18"/>
                <w:lang w:eastAsia="en-GB"/>
              </w:rPr>
            </w:pPr>
            <w:del w:id="3472" w:author="Lucy Marshall" w:date="2019-06-30T09:03:00Z">
              <w:r w:rsidRPr="0051745E" w:rsidDel="0096313F">
                <w:rPr>
                  <w:rFonts w:ascii="Arial" w:eastAsia="Times New Roman" w:hAnsi="Arial" w:cs="Arial"/>
                  <w:sz w:val="18"/>
                  <w:szCs w:val="18"/>
                  <w:lang w:eastAsia="en-GB"/>
                </w:rPr>
                <w:delText>-0.31</w:delText>
              </w:r>
            </w:del>
          </w:p>
        </w:tc>
      </w:tr>
      <w:tr w:rsidR="00DD039F" w:rsidRPr="00A44F44" w:rsidDel="0096313F" w14:paraId="59F2B8D7" w14:textId="2E48EE53" w:rsidTr="00213370">
        <w:trPr>
          <w:trHeight w:val="340"/>
          <w:del w:id="3473" w:author="Lucy Marshall" w:date="2019-06-30T09:03:00Z"/>
        </w:trPr>
        <w:tc>
          <w:tcPr>
            <w:tcW w:w="0" w:type="auto"/>
            <w:vMerge/>
            <w:tcBorders>
              <w:top w:val="single" w:sz="4" w:space="0" w:color="C0C0C0"/>
              <w:left w:val="nil"/>
              <w:bottom w:val="nil"/>
              <w:right w:val="nil"/>
            </w:tcBorders>
            <w:vAlign w:val="center"/>
            <w:hideMark/>
          </w:tcPr>
          <w:p w14:paraId="249D470F" w14:textId="34EBD04E" w:rsidR="00DD039F" w:rsidRPr="0051745E" w:rsidDel="0096313F" w:rsidRDefault="00DD039F" w:rsidP="00213370">
            <w:pPr>
              <w:rPr>
                <w:del w:id="347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0BBCD49" w14:textId="55A2FE73" w:rsidR="00DD039F" w:rsidRPr="0051745E" w:rsidDel="0096313F" w:rsidRDefault="00DD039F" w:rsidP="00213370">
            <w:pPr>
              <w:rPr>
                <w:del w:id="347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FBF4441" w14:textId="040547AA" w:rsidR="00DD039F" w:rsidRPr="0051745E" w:rsidDel="0096313F" w:rsidRDefault="00DD039F" w:rsidP="00213370">
            <w:pPr>
              <w:rPr>
                <w:del w:id="3476" w:author="Lucy Marshall" w:date="2019-06-30T09:03:00Z"/>
                <w:rFonts w:ascii="Arial" w:eastAsia="Times New Roman" w:hAnsi="Arial" w:cs="Arial"/>
                <w:sz w:val="18"/>
                <w:szCs w:val="18"/>
                <w:lang w:eastAsia="en-GB"/>
              </w:rPr>
            </w:pPr>
            <w:del w:id="3477"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7AA708A" w14:textId="29AD81E9" w:rsidR="00DD039F" w:rsidRPr="0051745E" w:rsidDel="0096313F" w:rsidRDefault="00DD039F" w:rsidP="00213370">
            <w:pPr>
              <w:jc w:val="right"/>
              <w:rPr>
                <w:del w:id="3478" w:author="Lucy Marshall" w:date="2019-06-30T09:03:00Z"/>
                <w:rFonts w:ascii="Arial" w:eastAsia="Times New Roman" w:hAnsi="Arial" w:cs="Arial"/>
                <w:sz w:val="18"/>
                <w:szCs w:val="18"/>
                <w:lang w:eastAsia="en-GB"/>
              </w:rPr>
            </w:pPr>
            <w:del w:id="3479" w:author="Lucy Marshall" w:date="2019-06-30T09:03:00Z">
              <w:r w:rsidRPr="0051745E" w:rsidDel="0096313F">
                <w:rPr>
                  <w:rFonts w:ascii="Arial" w:eastAsia="Times New Roman" w:hAnsi="Arial" w:cs="Arial"/>
                  <w:sz w:val="18"/>
                  <w:szCs w:val="18"/>
                  <w:lang w:eastAsia="en-GB"/>
                </w:rPr>
                <w:delText>-0.011</w:delText>
              </w:r>
            </w:del>
          </w:p>
        </w:tc>
        <w:tc>
          <w:tcPr>
            <w:tcW w:w="1120" w:type="dxa"/>
            <w:tcBorders>
              <w:top w:val="nil"/>
              <w:left w:val="nil"/>
              <w:bottom w:val="single" w:sz="4" w:space="0" w:color="C0C0C0"/>
              <w:right w:val="single" w:sz="4" w:space="0" w:color="E0E0E0"/>
            </w:tcBorders>
            <w:noWrap/>
            <w:hideMark/>
          </w:tcPr>
          <w:p w14:paraId="10AC52F3" w14:textId="1F686D7E" w:rsidR="00DD039F" w:rsidRPr="0051745E" w:rsidDel="0096313F" w:rsidRDefault="00DD039F" w:rsidP="00213370">
            <w:pPr>
              <w:jc w:val="right"/>
              <w:rPr>
                <w:del w:id="3480" w:author="Lucy Marshall" w:date="2019-06-30T09:03:00Z"/>
                <w:rFonts w:ascii="Arial" w:eastAsia="Times New Roman" w:hAnsi="Arial" w:cs="Arial"/>
                <w:sz w:val="18"/>
                <w:szCs w:val="18"/>
                <w:lang w:eastAsia="en-GB"/>
              </w:rPr>
            </w:pPr>
            <w:del w:id="3481" w:author="Lucy Marshall" w:date="2019-06-30T09:03:00Z">
              <w:r w:rsidRPr="0051745E" w:rsidDel="0096313F">
                <w:rPr>
                  <w:rFonts w:ascii="Arial" w:eastAsia="Times New Roman" w:hAnsi="Arial" w:cs="Arial"/>
                  <w:sz w:val="18"/>
                  <w:szCs w:val="18"/>
                  <w:lang w:eastAsia="en-GB"/>
                </w:rPr>
                <w:delText>0.238</w:delText>
              </w:r>
            </w:del>
          </w:p>
        </w:tc>
        <w:tc>
          <w:tcPr>
            <w:tcW w:w="1080" w:type="dxa"/>
            <w:tcBorders>
              <w:top w:val="nil"/>
              <w:left w:val="nil"/>
              <w:bottom w:val="single" w:sz="4" w:space="0" w:color="C0C0C0"/>
              <w:right w:val="nil"/>
            </w:tcBorders>
          </w:tcPr>
          <w:p w14:paraId="3DF6EE92" w14:textId="043D488E" w:rsidR="00DD039F" w:rsidRPr="0051745E" w:rsidDel="0096313F" w:rsidRDefault="00DD039F" w:rsidP="00213370">
            <w:pPr>
              <w:jc w:val="right"/>
              <w:rPr>
                <w:del w:id="348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52B3D04" w14:textId="4B7633EA" w:rsidR="00DD039F" w:rsidRPr="0051745E" w:rsidDel="0096313F" w:rsidRDefault="00DD039F" w:rsidP="00213370">
            <w:pPr>
              <w:jc w:val="right"/>
              <w:rPr>
                <w:del w:id="3483" w:author="Lucy Marshall" w:date="2019-06-30T09:03:00Z"/>
                <w:rFonts w:ascii="Arial" w:eastAsia="Times New Roman" w:hAnsi="Arial" w:cs="Arial"/>
                <w:sz w:val="18"/>
                <w:szCs w:val="18"/>
                <w:lang w:eastAsia="en-GB"/>
              </w:rPr>
            </w:pPr>
            <w:del w:id="3484"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26D0A476" w14:textId="2BA64266" w:rsidR="00DD039F" w:rsidRPr="0051745E" w:rsidDel="0096313F" w:rsidRDefault="00DD039F" w:rsidP="00213370">
            <w:pPr>
              <w:jc w:val="right"/>
              <w:rPr>
                <w:del w:id="3485" w:author="Lucy Marshall" w:date="2019-06-30T09:03:00Z"/>
                <w:rFonts w:ascii="Arial" w:eastAsia="Times New Roman" w:hAnsi="Arial" w:cs="Arial"/>
                <w:sz w:val="18"/>
                <w:szCs w:val="18"/>
                <w:lang w:eastAsia="en-GB"/>
              </w:rPr>
            </w:pPr>
            <w:del w:id="3486" w:author="Lucy Marshall" w:date="2019-06-30T09:03:00Z">
              <w:r w:rsidRPr="0051745E" w:rsidDel="0096313F">
                <w:rPr>
                  <w:rFonts w:ascii="Arial" w:eastAsia="Times New Roman" w:hAnsi="Arial" w:cs="Arial"/>
                  <w:sz w:val="18"/>
                  <w:szCs w:val="18"/>
                  <w:lang w:eastAsia="en-GB"/>
                </w:rPr>
                <w:delText>-0.68</w:delText>
              </w:r>
            </w:del>
          </w:p>
        </w:tc>
        <w:tc>
          <w:tcPr>
            <w:tcW w:w="1480" w:type="dxa"/>
            <w:tcBorders>
              <w:top w:val="nil"/>
              <w:left w:val="nil"/>
              <w:bottom w:val="single" w:sz="4" w:space="0" w:color="C0C0C0"/>
              <w:right w:val="nil"/>
            </w:tcBorders>
            <w:noWrap/>
            <w:hideMark/>
          </w:tcPr>
          <w:p w14:paraId="2D420CD3" w14:textId="60C630BF" w:rsidR="00DD039F" w:rsidRPr="0051745E" w:rsidDel="0096313F" w:rsidRDefault="00DD039F" w:rsidP="00213370">
            <w:pPr>
              <w:jc w:val="right"/>
              <w:rPr>
                <w:del w:id="3487" w:author="Lucy Marshall" w:date="2019-06-30T09:03:00Z"/>
                <w:rFonts w:ascii="Arial" w:eastAsia="Times New Roman" w:hAnsi="Arial" w:cs="Arial"/>
                <w:sz w:val="18"/>
                <w:szCs w:val="18"/>
                <w:lang w:eastAsia="en-GB"/>
              </w:rPr>
            </w:pPr>
            <w:del w:id="3488" w:author="Lucy Marshall" w:date="2019-06-30T09:03:00Z">
              <w:r w:rsidRPr="0051745E" w:rsidDel="0096313F">
                <w:rPr>
                  <w:rFonts w:ascii="Arial" w:eastAsia="Times New Roman" w:hAnsi="Arial" w:cs="Arial"/>
                  <w:sz w:val="18"/>
                  <w:szCs w:val="18"/>
                  <w:lang w:eastAsia="en-GB"/>
                </w:rPr>
                <w:delText>0.66</w:delText>
              </w:r>
            </w:del>
          </w:p>
        </w:tc>
      </w:tr>
      <w:tr w:rsidR="00DD039F" w:rsidRPr="00A44F44" w:rsidDel="0096313F" w14:paraId="7CBCC13F" w14:textId="15A982CD" w:rsidTr="00213370">
        <w:trPr>
          <w:trHeight w:val="340"/>
          <w:del w:id="3489" w:author="Lucy Marshall" w:date="2019-06-30T09:03:00Z"/>
        </w:trPr>
        <w:tc>
          <w:tcPr>
            <w:tcW w:w="0" w:type="auto"/>
            <w:vMerge/>
            <w:tcBorders>
              <w:top w:val="single" w:sz="4" w:space="0" w:color="C0C0C0"/>
              <w:left w:val="nil"/>
              <w:bottom w:val="nil"/>
              <w:right w:val="nil"/>
            </w:tcBorders>
            <w:vAlign w:val="center"/>
            <w:hideMark/>
          </w:tcPr>
          <w:p w14:paraId="4FAA072A" w14:textId="3EEB9EF3" w:rsidR="00DD039F" w:rsidRPr="0051745E" w:rsidDel="0096313F" w:rsidRDefault="00DD039F" w:rsidP="00213370">
            <w:pPr>
              <w:rPr>
                <w:del w:id="349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8E1C826" w14:textId="703D9DFA" w:rsidR="00DD039F" w:rsidRPr="0051745E" w:rsidDel="0096313F" w:rsidRDefault="00DD039F" w:rsidP="00213370">
            <w:pPr>
              <w:rPr>
                <w:del w:id="3491" w:author="Lucy Marshall" w:date="2019-06-30T09:03:00Z"/>
                <w:rFonts w:ascii="Arial" w:eastAsia="Times New Roman" w:hAnsi="Arial" w:cs="Arial"/>
                <w:sz w:val="18"/>
                <w:szCs w:val="18"/>
                <w:lang w:eastAsia="en-GB"/>
              </w:rPr>
            </w:pPr>
          </w:p>
        </w:tc>
        <w:tc>
          <w:tcPr>
            <w:tcW w:w="1740" w:type="dxa"/>
            <w:shd w:val="clear" w:color="auto" w:fill="E0E0E0"/>
            <w:hideMark/>
          </w:tcPr>
          <w:p w14:paraId="18C8373E" w14:textId="36AA4224" w:rsidR="00DD039F" w:rsidRPr="0051745E" w:rsidDel="0096313F" w:rsidRDefault="00DD039F" w:rsidP="00213370">
            <w:pPr>
              <w:rPr>
                <w:del w:id="3492" w:author="Lucy Marshall" w:date="2019-06-30T09:03:00Z"/>
                <w:rFonts w:ascii="Arial" w:eastAsia="Times New Roman" w:hAnsi="Arial" w:cs="Arial"/>
                <w:sz w:val="18"/>
                <w:szCs w:val="18"/>
                <w:lang w:eastAsia="en-GB"/>
              </w:rPr>
            </w:pPr>
            <w:del w:id="3493"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53FC0C68" w14:textId="0315F96B" w:rsidR="00DD039F" w:rsidRPr="0051745E" w:rsidDel="0096313F" w:rsidRDefault="00DD039F" w:rsidP="00213370">
            <w:pPr>
              <w:jc w:val="right"/>
              <w:rPr>
                <w:del w:id="3494" w:author="Lucy Marshall" w:date="2019-06-30T09:03:00Z"/>
                <w:rFonts w:ascii="Arial" w:eastAsia="Times New Roman" w:hAnsi="Arial" w:cs="Arial"/>
                <w:sz w:val="18"/>
                <w:szCs w:val="18"/>
                <w:lang w:eastAsia="en-GB"/>
              </w:rPr>
            </w:pPr>
            <w:del w:id="3495" w:author="Lucy Marshall" w:date="2019-06-30T09:03:00Z">
              <w:r w:rsidRPr="0051745E" w:rsidDel="0096313F">
                <w:rPr>
                  <w:rFonts w:ascii="Arial" w:eastAsia="Times New Roman" w:hAnsi="Arial" w:cs="Arial"/>
                  <w:sz w:val="18"/>
                  <w:szCs w:val="18"/>
                  <w:lang w:eastAsia="en-GB"/>
                </w:rPr>
                <w:delText>-0.595</w:delText>
              </w:r>
            </w:del>
          </w:p>
        </w:tc>
        <w:tc>
          <w:tcPr>
            <w:tcW w:w="1120" w:type="dxa"/>
            <w:tcBorders>
              <w:top w:val="nil"/>
              <w:left w:val="nil"/>
              <w:bottom w:val="nil"/>
              <w:right w:val="single" w:sz="4" w:space="0" w:color="E0E0E0"/>
            </w:tcBorders>
            <w:noWrap/>
            <w:hideMark/>
          </w:tcPr>
          <w:p w14:paraId="0774C52E" w14:textId="22856C28" w:rsidR="00DD039F" w:rsidRPr="0051745E" w:rsidDel="0096313F" w:rsidRDefault="00DD039F" w:rsidP="00213370">
            <w:pPr>
              <w:jc w:val="right"/>
              <w:rPr>
                <w:del w:id="3496" w:author="Lucy Marshall" w:date="2019-06-30T09:03:00Z"/>
                <w:rFonts w:ascii="Arial" w:eastAsia="Times New Roman" w:hAnsi="Arial" w:cs="Arial"/>
                <w:sz w:val="18"/>
                <w:szCs w:val="18"/>
                <w:lang w:eastAsia="en-GB"/>
              </w:rPr>
            </w:pPr>
            <w:del w:id="3497" w:author="Lucy Marshall" w:date="2019-06-30T09:03:00Z">
              <w:r w:rsidRPr="0051745E" w:rsidDel="0096313F">
                <w:rPr>
                  <w:rFonts w:ascii="Arial" w:eastAsia="Times New Roman" w:hAnsi="Arial" w:cs="Arial"/>
                  <w:sz w:val="18"/>
                  <w:szCs w:val="18"/>
                  <w:lang w:eastAsia="en-GB"/>
                </w:rPr>
                <w:delText>0.268</w:delText>
              </w:r>
            </w:del>
          </w:p>
        </w:tc>
        <w:tc>
          <w:tcPr>
            <w:tcW w:w="1080" w:type="dxa"/>
          </w:tcPr>
          <w:p w14:paraId="25BD2F8F" w14:textId="73930D53" w:rsidR="00DD039F" w:rsidRPr="0051745E" w:rsidDel="0096313F" w:rsidRDefault="00DD039F" w:rsidP="00213370">
            <w:pPr>
              <w:jc w:val="right"/>
              <w:rPr>
                <w:del w:id="3498"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65D63D1D" w14:textId="3A5FCCBE" w:rsidR="00DD039F" w:rsidRPr="0051745E" w:rsidDel="0096313F" w:rsidRDefault="00DD039F" w:rsidP="00213370">
            <w:pPr>
              <w:jc w:val="right"/>
              <w:rPr>
                <w:del w:id="3499" w:author="Lucy Marshall" w:date="2019-06-30T09:03:00Z"/>
                <w:rFonts w:ascii="Arial" w:eastAsia="Times New Roman" w:hAnsi="Arial" w:cs="Arial"/>
                <w:sz w:val="18"/>
                <w:szCs w:val="18"/>
                <w:lang w:eastAsia="en-GB"/>
              </w:rPr>
            </w:pPr>
            <w:del w:id="3500" w:author="Lucy Marshall" w:date="2019-06-30T09:03:00Z">
              <w:r w:rsidRPr="0051745E" w:rsidDel="0096313F">
                <w:rPr>
                  <w:rFonts w:ascii="Arial" w:eastAsia="Times New Roman" w:hAnsi="Arial" w:cs="Arial"/>
                  <w:sz w:val="18"/>
                  <w:szCs w:val="18"/>
                  <w:lang w:eastAsia="en-GB"/>
                </w:rPr>
                <w:delText>0.272</w:delText>
              </w:r>
            </w:del>
          </w:p>
        </w:tc>
        <w:tc>
          <w:tcPr>
            <w:tcW w:w="1480" w:type="dxa"/>
            <w:tcBorders>
              <w:top w:val="nil"/>
              <w:left w:val="nil"/>
              <w:bottom w:val="nil"/>
              <w:right w:val="single" w:sz="4" w:space="0" w:color="E0E0E0"/>
            </w:tcBorders>
            <w:noWrap/>
            <w:hideMark/>
          </w:tcPr>
          <w:p w14:paraId="66F37C44" w14:textId="5CEDF471" w:rsidR="00DD039F" w:rsidRPr="0051745E" w:rsidDel="0096313F" w:rsidRDefault="00DD039F" w:rsidP="00213370">
            <w:pPr>
              <w:jc w:val="right"/>
              <w:rPr>
                <w:del w:id="3501" w:author="Lucy Marshall" w:date="2019-06-30T09:03:00Z"/>
                <w:rFonts w:ascii="Arial" w:eastAsia="Times New Roman" w:hAnsi="Arial" w:cs="Arial"/>
                <w:sz w:val="18"/>
                <w:szCs w:val="18"/>
                <w:lang w:eastAsia="en-GB"/>
              </w:rPr>
            </w:pPr>
            <w:del w:id="3502" w:author="Lucy Marshall" w:date="2019-06-30T09:03:00Z">
              <w:r w:rsidRPr="0051745E" w:rsidDel="0096313F">
                <w:rPr>
                  <w:rFonts w:ascii="Arial" w:eastAsia="Times New Roman" w:hAnsi="Arial" w:cs="Arial"/>
                  <w:sz w:val="18"/>
                  <w:szCs w:val="18"/>
                  <w:lang w:eastAsia="en-GB"/>
                </w:rPr>
                <w:delText>-1.35</w:delText>
              </w:r>
            </w:del>
          </w:p>
        </w:tc>
        <w:tc>
          <w:tcPr>
            <w:tcW w:w="1480" w:type="dxa"/>
            <w:noWrap/>
            <w:hideMark/>
          </w:tcPr>
          <w:p w14:paraId="25F32AC6" w14:textId="10C5F736" w:rsidR="00DD039F" w:rsidRPr="0051745E" w:rsidDel="0096313F" w:rsidRDefault="00DD039F" w:rsidP="00213370">
            <w:pPr>
              <w:jc w:val="right"/>
              <w:rPr>
                <w:del w:id="3503" w:author="Lucy Marshall" w:date="2019-06-30T09:03:00Z"/>
                <w:rFonts w:ascii="Arial" w:eastAsia="Times New Roman" w:hAnsi="Arial" w:cs="Arial"/>
                <w:sz w:val="18"/>
                <w:szCs w:val="18"/>
                <w:lang w:eastAsia="en-GB"/>
              </w:rPr>
            </w:pPr>
            <w:del w:id="3504" w:author="Lucy Marshall" w:date="2019-06-30T09:03:00Z">
              <w:r w:rsidRPr="0051745E" w:rsidDel="0096313F">
                <w:rPr>
                  <w:rFonts w:ascii="Arial" w:eastAsia="Times New Roman" w:hAnsi="Arial" w:cs="Arial"/>
                  <w:sz w:val="18"/>
                  <w:szCs w:val="18"/>
                  <w:lang w:eastAsia="en-GB"/>
                </w:rPr>
                <w:delText>0.16</w:delText>
              </w:r>
            </w:del>
          </w:p>
        </w:tc>
      </w:tr>
      <w:tr w:rsidR="00DD039F" w:rsidRPr="00A44F44" w:rsidDel="0096313F" w14:paraId="3F436431" w14:textId="569FF47D" w:rsidTr="00213370">
        <w:trPr>
          <w:trHeight w:val="340"/>
          <w:del w:id="3505" w:author="Lucy Marshall" w:date="2019-06-30T09:03:00Z"/>
        </w:trPr>
        <w:tc>
          <w:tcPr>
            <w:tcW w:w="0" w:type="auto"/>
            <w:vMerge/>
            <w:tcBorders>
              <w:top w:val="single" w:sz="4" w:space="0" w:color="C0C0C0"/>
              <w:left w:val="nil"/>
              <w:bottom w:val="nil"/>
              <w:right w:val="nil"/>
            </w:tcBorders>
            <w:vAlign w:val="center"/>
            <w:hideMark/>
          </w:tcPr>
          <w:p w14:paraId="704E8D7D" w14:textId="230B9E15" w:rsidR="00DD039F" w:rsidRPr="0051745E" w:rsidDel="0096313F" w:rsidRDefault="00DD039F" w:rsidP="00213370">
            <w:pPr>
              <w:rPr>
                <w:del w:id="3506"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1096DB24" w14:textId="47E9D126" w:rsidR="00DD039F" w:rsidRPr="0051745E" w:rsidDel="0096313F" w:rsidRDefault="00DD039F" w:rsidP="00213370">
            <w:pPr>
              <w:rPr>
                <w:del w:id="3507" w:author="Lucy Marshall" w:date="2019-06-30T09:03:00Z"/>
                <w:rFonts w:ascii="Arial" w:eastAsia="Times New Roman" w:hAnsi="Arial" w:cs="Arial"/>
                <w:sz w:val="18"/>
                <w:szCs w:val="18"/>
                <w:lang w:eastAsia="en-GB"/>
              </w:rPr>
            </w:pPr>
            <w:del w:id="3508"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0661A8C2" w14:textId="34833957" w:rsidR="00DD039F" w:rsidRPr="0051745E" w:rsidDel="0096313F" w:rsidRDefault="00DD039F" w:rsidP="00213370">
            <w:pPr>
              <w:rPr>
                <w:del w:id="3509" w:author="Lucy Marshall" w:date="2019-06-30T09:03:00Z"/>
                <w:rFonts w:ascii="Arial" w:eastAsia="Times New Roman" w:hAnsi="Arial" w:cs="Arial"/>
                <w:sz w:val="18"/>
                <w:szCs w:val="18"/>
                <w:lang w:eastAsia="en-GB"/>
              </w:rPr>
            </w:pPr>
            <w:del w:id="3510"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6B93C230" w14:textId="6E8D9C7F" w:rsidR="00DD039F" w:rsidRPr="0051745E" w:rsidDel="0096313F" w:rsidRDefault="00DD039F" w:rsidP="00213370">
            <w:pPr>
              <w:jc w:val="right"/>
              <w:rPr>
                <w:del w:id="3511" w:author="Lucy Marshall" w:date="2019-06-30T09:03:00Z"/>
                <w:rFonts w:ascii="Arial" w:eastAsia="Times New Roman" w:hAnsi="Arial" w:cs="Arial"/>
                <w:sz w:val="18"/>
                <w:szCs w:val="18"/>
                <w:lang w:eastAsia="en-GB"/>
              </w:rPr>
            </w:pPr>
            <w:del w:id="3512" w:author="Lucy Marshall" w:date="2019-06-30T09:03:00Z">
              <w:r w:rsidRPr="0051745E" w:rsidDel="0096313F">
                <w:rPr>
                  <w:rFonts w:ascii="Arial" w:eastAsia="Times New Roman" w:hAnsi="Arial" w:cs="Arial"/>
                  <w:sz w:val="18"/>
                  <w:szCs w:val="18"/>
                  <w:lang w:eastAsia="en-GB"/>
                </w:rPr>
                <w:delText>0.468</w:delText>
              </w:r>
            </w:del>
          </w:p>
        </w:tc>
        <w:tc>
          <w:tcPr>
            <w:tcW w:w="1120" w:type="dxa"/>
            <w:tcBorders>
              <w:top w:val="single" w:sz="4" w:space="0" w:color="C0C0C0"/>
              <w:left w:val="nil"/>
              <w:bottom w:val="single" w:sz="4" w:space="0" w:color="C0C0C0"/>
              <w:right w:val="single" w:sz="4" w:space="0" w:color="E0E0E0"/>
            </w:tcBorders>
            <w:noWrap/>
            <w:hideMark/>
          </w:tcPr>
          <w:p w14:paraId="1E8D8F9E" w14:textId="735C89F4" w:rsidR="00DD039F" w:rsidRPr="0051745E" w:rsidDel="0096313F" w:rsidRDefault="00DD039F" w:rsidP="00213370">
            <w:pPr>
              <w:jc w:val="right"/>
              <w:rPr>
                <w:del w:id="3513" w:author="Lucy Marshall" w:date="2019-06-30T09:03:00Z"/>
                <w:rFonts w:ascii="Arial" w:eastAsia="Times New Roman" w:hAnsi="Arial" w:cs="Arial"/>
                <w:sz w:val="18"/>
                <w:szCs w:val="18"/>
                <w:lang w:eastAsia="en-GB"/>
              </w:rPr>
            </w:pPr>
            <w:del w:id="3514" w:author="Lucy Marshall" w:date="2019-06-30T09:03:00Z">
              <w:r w:rsidRPr="0051745E" w:rsidDel="0096313F">
                <w:rPr>
                  <w:rFonts w:ascii="Arial" w:eastAsia="Times New Roman" w:hAnsi="Arial" w:cs="Arial"/>
                  <w:sz w:val="18"/>
                  <w:szCs w:val="18"/>
                  <w:lang w:eastAsia="en-GB"/>
                </w:rPr>
                <w:delText>0.251</w:delText>
              </w:r>
            </w:del>
          </w:p>
        </w:tc>
        <w:tc>
          <w:tcPr>
            <w:tcW w:w="1080" w:type="dxa"/>
            <w:tcBorders>
              <w:top w:val="single" w:sz="4" w:space="0" w:color="C0C0C0"/>
              <w:left w:val="nil"/>
              <w:bottom w:val="single" w:sz="4" w:space="0" w:color="C0C0C0"/>
              <w:right w:val="nil"/>
            </w:tcBorders>
          </w:tcPr>
          <w:p w14:paraId="37CB74B2" w14:textId="40255505" w:rsidR="00DD039F" w:rsidRPr="0051745E" w:rsidDel="0096313F" w:rsidRDefault="00DD039F" w:rsidP="00213370">
            <w:pPr>
              <w:jc w:val="right"/>
              <w:rPr>
                <w:del w:id="3515"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13489168" w14:textId="4AA6DEAC" w:rsidR="00DD039F" w:rsidRPr="0051745E" w:rsidDel="0096313F" w:rsidRDefault="00DD039F" w:rsidP="00213370">
            <w:pPr>
              <w:jc w:val="right"/>
              <w:rPr>
                <w:del w:id="3516" w:author="Lucy Marshall" w:date="2019-06-30T09:03:00Z"/>
                <w:rFonts w:ascii="Arial" w:eastAsia="Times New Roman" w:hAnsi="Arial" w:cs="Arial"/>
                <w:sz w:val="18"/>
                <w:szCs w:val="18"/>
                <w:lang w:eastAsia="en-GB"/>
              </w:rPr>
            </w:pPr>
            <w:del w:id="3517" w:author="Lucy Marshall" w:date="2019-06-30T09:03:00Z">
              <w:r w:rsidRPr="0051745E" w:rsidDel="0096313F">
                <w:rPr>
                  <w:rFonts w:ascii="Arial" w:eastAsia="Times New Roman" w:hAnsi="Arial" w:cs="Arial"/>
                  <w:sz w:val="18"/>
                  <w:szCs w:val="18"/>
                  <w:lang w:eastAsia="en-GB"/>
                </w:rPr>
                <w:delText>0.640</w:delText>
              </w:r>
            </w:del>
          </w:p>
        </w:tc>
        <w:tc>
          <w:tcPr>
            <w:tcW w:w="1480" w:type="dxa"/>
            <w:tcBorders>
              <w:top w:val="single" w:sz="4" w:space="0" w:color="C0C0C0"/>
              <w:left w:val="nil"/>
              <w:bottom w:val="single" w:sz="4" w:space="0" w:color="C0C0C0"/>
              <w:right w:val="single" w:sz="4" w:space="0" w:color="E0E0E0"/>
            </w:tcBorders>
            <w:noWrap/>
            <w:hideMark/>
          </w:tcPr>
          <w:p w14:paraId="61FEF3DC" w14:textId="2275CABA" w:rsidR="00DD039F" w:rsidRPr="0051745E" w:rsidDel="0096313F" w:rsidRDefault="00DD039F" w:rsidP="00213370">
            <w:pPr>
              <w:jc w:val="right"/>
              <w:rPr>
                <w:del w:id="3518" w:author="Lucy Marshall" w:date="2019-06-30T09:03:00Z"/>
                <w:rFonts w:ascii="Arial" w:eastAsia="Times New Roman" w:hAnsi="Arial" w:cs="Arial"/>
                <w:sz w:val="18"/>
                <w:szCs w:val="18"/>
                <w:lang w:eastAsia="en-GB"/>
              </w:rPr>
            </w:pPr>
            <w:del w:id="3519" w:author="Lucy Marshall" w:date="2019-06-30T09:03:00Z">
              <w:r w:rsidRPr="0051745E" w:rsidDel="0096313F">
                <w:rPr>
                  <w:rFonts w:ascii="Arial" w:eastAsia="Times New Roman" w:hAnsi="Arial" w:cs="Arial"/>
                  <w:sz w:val="18"/>
                  <w:szCs w:val="18"/>
                  <w:lang w:eastAsia="en-GB"/>
                </w:rPr>
                <w:delText>-0.24</w:delText>
              </w:r>
            </w:del>
          </w:p>
        </w:tc>
        <w:tc>
          <w:tcPr>
            <w:tcW w:w="1480" w:type="dxa"/>
            <w:tcBorders>
              <w:top w:val="single" w:sz="4" w:space="0" w:color="C0C0C0"/>
              <w:left w:val="nil"/>
              <w:bottom w:val="single" w:sz="4" w:space="0" w:color="C0C0C0"/>
              <w:right w:val="nil"/>
            </w:tcBorders>
            <w:noWrap/>
            <w:hideMark/>
          </w:tcPr>
          <w:p w14:paraId="0CDE17CA" w14:textId="3B2A08CA" w:rsidR="00DD039F" w:rsidRPr="0051745E" w:rsidDel="0096313F" w:rsidRDefault="00DD039F" w:rsidP="00213370">
            <w:pPr>
              <w:jc w:val="right"/>
              <w:rPr>
                <w:del w:id="3520" w:author="Lucy Marshall" w:date="2019-06-30T09:03:00Z"/>
                <w:rFonts w:ascii="Arial" w:eastAsia="Times New Roman" w:hAnsi="Arial" w:cs="Arial"/>
                <w:sz w:val="18"/>
                <w:szCs w:val="18"/>
                <w:lang w:eastAsia="en-GB"/>
              </w:rPr>
            </w:pPr>
            <w:del w:id="3521" w:author="Lucy Marshall" w:date="2019-06-30T09:03:00Z">
              <w:r w:rsidRPr="0051745E" w:rsidDel="0096313F">
                <w:rPr>
                  <w:rFonts w:ascii="Arial" w:eastAsia="Times New Roman" w:hAnsi="Arial" w:cs="Arial"/>
                  <w:sz w:val="18"/>
                  <w:szCs w:val="18"/>
                  <w:lang w:eastAsia="en-GB"/>
                </w:rPr>
                <w:delText>1.18</w:delText>
              </w:r>
            </w:del>
          </w:p>
        </w:tc>
      </w:tr>
      <w:tr w:rsidR="00DD039F" w:rsidRPr="00A44F44" w:rsidDel="0096313F" w14:paraId="1E60AF97" w14:textId="01B354BE" w:rsidTr="00213370">
        <w:trPr>
          <w:trHeight w:val="340"/>
          <w:del w:id="3522" w:author="Lucy Marshall" w:date="2019-06-30T09:03:00Z"/>
        </w:trPr>
        <w:tc>
          <w:tcPr>
            <w:tcW w:w="0" w:type="auto"/>
            <w:vMerge/>
            <w:tcBorders>
              <w:top w:val="single" w:sz="4" w:space="0" w:color="C0C0C0"/>
              <w:left w:val="nil"/>
              <w:bottom w:val="nil"/>
              <w:right w:val="nil"/>
            </w:tcBorders>
            <w:vAlign w:val="center"/>
            <w:hideMark/>
          </w:tcPr>
          <w:p w14:paraId="17679467" w14:textId="517347B6" w:rsidR="00DD039F" w:rsidRPr="0051745E" w:rsidDel="0096313F" w:rsidRDefault="00DD039F" w:rsidP="00213370">
            <w:pPr>
              <w:rPr>
                <w:del w:id="3523"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BB4FCC5" w14:textId="4E92E4F6" w:rsidR="00DD039F" w:rsidRPr="0051745E" w:rsidDel="0096313F" w:rsidRDefault="00DD039F" w:rsidP="00213370">
            <w:pPr>
              <w:rPr>
                <w:del w:id="3524"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9520B19" w14:textId="1E6FD0FD" w:rsidR="00DD039F" w:rsidRPr="0051745E" w:rsidDel="0096313F" w:rsidRDefault="00DD039F" w:rsidP="00213370">
            <w:pPr>
              <w:rPr>
                <w:del w:id="3525" w:author="Lucy Marshall" w:date="2019-06-30T09:03:00Z"/>
                <w:rFonts w:ascii="Arial" w:eastAsia="Times New Roman" w:hAnsi="Arial" w:cs="Arial"/>
                <w:sz w:val="18"/>
                <w:szCs w:val="18"/>
                <w:lang w:eastAsia="en-GB"/>
              </w:rPr>
            </w:pPr>
            <w:del w:id="3526"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0B80AFE7" w14:textId="21AE4612" w:rsidR="00DD039F" w:rsidRPr="0051745E" w:rsidDel="0096313F" w:rsidRDefault="00DD039F" w:rsidP="00213370">
            <w:pPr>
              <w:jc w:val="right"/>
              <w:rPr>
                <w:del w:id="3527" w:author="Lucy Marshall" w:date="2019-06-30T09:03:00Z"/>
                <w:rFonts w:ascii="Arial" w:eastAsia="Times New Roman" w:hAnsi="Arial" w:cs="Arial"/>
                <w:sz w:val="18"/>
                <w:szCs w:val="18"/>
                <w:lang w:eastAsia="en-GB"/>
              </w:rPr>
            </w:pPr>
            <w:del w:id="3528" w:author="Lucy Marshall" w:date="2019-06-30T09:03:00Z">
              <w:r w:rsidRPr="0051745E" w:rsidDel="0096313F">
                <w:rPr>
                  <w:rFonts w:ascii="Arial" w:eastAsia="Times New Roman" w:hAnsi="Arial" w:cs="Arial"/>
                  <w:sz w:val="18"/>
                  <w:szCs w:val="18"/>
                  <w:lang w:eastAsia="en-GB"/>
                </w:rPr>
                <w:delText>-0.459</w:delText>
              </w:r>
            </w:del>
          </w:p>
        </w:tc>
        <w:tc>
          <w:tcPr>
            <w:tcW w:w="1120" w:type="dxa"/>
            <w:tcBorders>
              <w:top w:val="nil"/>
              <w:left w:val="nil"/>
              <w:bottom w:val="single" w:sz="4" w:space="0" w:color="C0C0C0"/>
              <w:right w:val="single" w:sz="4" w:space="0" w:color="E0E0E0"/>
            </w:tcBorders>
            <w:noWrap/>
            <w:hideMark/>
          </w:tcPr>
          <w:p w14:paraId="62E8E105" w14:textId="112C4E05" w:rsidR="00DD039F" w:rsidRPr="0051745E" w:rsidDel="0096313F" w:rsidRDefault="00DD039F" w:rsidP="00213370">
            <w:pPr>
              <w:jc w:val="right"/>
              <w:rPr>
                <w:del w:id="3529" w:author="Lucy Marshall" w:date="2019-06-30T09:03:00Z"/>
                <w:rFonts w:ascii="Arial" w:eastAsia="Times New Roman" w:hAnsi="Arial" w:cs="Arial"/>
                <w:sz w:val="18"/>
                <w:szCs w:val="18"/>
                <w:lang w:eastAsia="en-GB"/>
              </w:rPr>
            </w:pPr>
            <w:del w:id="3530" w:author="Lucy Marshall" w:date="2019-06-30T09:03:00Z">
              <w:r w:rsidRPr="0051745E" w:rsidDel="0096313F">
                <w:rPr>
                  <w:rFonts w:ascii="Arial" w:eastAsia="Times New Roman" w:hAnsi="Arial" w:cs="Arial"/>
                  <w:sz w:val="18"/>
                  <w:szCs w:val="18"/>
                  <w:lang w:eastAsia="en-GB"/>
                </w:rPr>
                <w:delText>0.288</w:delText>
              </w:r>
            </w:del>
          </w:p>
        </w:tc>
        <w:tc>
          <w:tcPr>
            <w:tcW w:w="1080" w:type="dxa"/>
            <w:tcBorders>
              <w:top w:val="nil"/>
              <w:left w:val="nil"/>
              <w:bottom w:val="single" w:sz="4" w:space="0" w:color="C0C0C0"/>
              <w:right w:val="nil"/>
            </w:tcBorders>
          </w:tcPr>
          <w:p w14:paraId="1B0D6E2F" w14:textId="6BB9DC06" w:rsidR="00DD039F" w:rsidRPr="0051745E" w:rsidDel="0096313F" w:rsidRDefault="00DD039F" w:rsidP="00213370">
            <w:pPr>
              <w:jc w:val="right"/>
              <w:rPr>
                <w:del w:id="3531"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D48D418" w14:textId="6B08606D" w:rsidR="00DD039F" w:rsidRPr="0051745E" w:rsidDel="0096313F" w:rsidRDefault="00DD039F" w:rsidP="00213370">
            <w:pPr>
              <w:jc w:val="right"/>
              <w:rPr>
                <w:del w:id="3532" w:author="Lucy Marshall" w:date="2019-06-30T09:03:00Z"/>
                <w:rFonts w:ascii="Arial" w:eastAsia="Times New Roman" w:hAnsi="Arial" w:cs="Arial"/>
                <w:sz w:val="18"/>
                <w:szCs w:val="18"/>
                <w:lang w:eastAsia="en-GB"/>
              </w:rPr>
            </w:pPr>
            <w:del w:id="3533"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1DFD8073" w14:textId="22F12454" w:rsidR="00DD039F" w:rsidRPr="0051745E" w:rsidDel="0096313F" w:rsidRDefault="00DD039F" w:rsidP="00213370">
            <w:pPr>
              <w:jc w:val="right"/>
              <w:rPr>
                <w:del w:id="3534" w:author="Lucy Marshall" w:date="2019-06-30T09:03:00Z"/>
                <w:rFonts w:ascii="Arial" w:eastAsia="Times New Roman" w:hAnsi="Arial" w:cs="Arial"/>
                <w:sz w:val="18"/>
                <w:szCs w:val="18"/>
                <w:lang w:eastAsia="en-GB"/>
              </w:rPr>
            </w:pPr>
            <w:del w:id="3535" w:author="Lucy Marshall" w:date="2019-06-30T09:03:00Z">
              <w:r w:rsidRPr="0051745E" w:rsidDel="0096313F">
                <w:rPr>
                  <w:rFonts w:ascii="Arial" w:eastAsia="Times New Roman" w:hAnsi="Arial" w:cs="Arial"/>
                  <w:sz w:val="18"/>
                  <w:szCs w:val="18"/>
                  <w:lang w:eastAsia="en-GB"/>
                </w:rPr>
                <w:delText>-1.28</w:delText>
              </w:r>
            </w:del>
          </w:p>
        </w:tc>
        <w:tc>
          <w:tcPr>
            <w:tcW w:w="1480" w:type="dxa"/>
            <w:tcBorders>
              <w:top w:val="nil"/>
              <w:left w:val="nil"/>
              <w:bottom w:val="single" w:sz="4" w:space="0" w:color="C0C0C0"/>
              <w:right w:val="nil"/>
            </w:tcBorders>
            <w:noWrap/>
            <w:hideMark/>
          </w:tcPr>
          <w:p w14:paraId="21358CA1" w14:textId="0B4C1AF8" w:rsidR="00DD039F" w:rsidRPr="0051745E" w:rsidDel="0096313F" w:rsidRDefault="00DD039F" w:rsidP="00213370">
            <w:pPr>
              <w:jc w:val="right"/>
              <w:rPr>
                <w:del w:id="3536" w:author="Lucy Marshall" w:date="2019-06-30T09:03:00Z"/>
                <w:rFonts w:ascii="Arial" w:eastAsia="Times New Roman" w:hAnsi="Arial" w:cs="Arial"/>
                <w:sz w:val="18"/>
                <w:szCs w:val="18"/>
                <w:lang w:eastAsia="en-GB"/>
              </w:rPr>
            </w:pPr>
            <w:del w:id="3537" w:author="Lucy Marshall" w:date="2019-06-30T09:03:00Z">
              <w:r w:rsidRPr="0051745E" w:rsidDel="0096313F">
                <w:rPr>
                  <w:rFonts w:ascii="Arial" w:eastAsia="Times New Roman" w:hAnsi="Arial" w:cs="Arial"/>
                  <w:sz w:val="18"/>
                  <w:szCs w:val="18"/>
                  <w:lang w:eastAsia="en-GB"/>
                </w:rPr>
                <w:delText>0.36</w:delText>
              </w:r>
            </w:del>
          </w:p>
        </w:tc>
      </w:tr>
      <w:tr w:rsidR="00DD039F" w:rsidRPr="00A44F44" w:rsidDel="0096313F" w14:paraId="60FA2F1D" w14:textId="727E0519" w:rsidTr="00213370">
        <w:trPr>
          <w:trHeight w:val="340"/>
          <w:del w:id="3538" w:author="Lucy Marshall" w:date="2019-06-30T09:03:00Z"/>
        </w:trPr>
        <w:tc>
          <w:tcPr>
            <w:tcW w:w="0" w:type="auto"/>
            <w:vMerge/>
            <w:tcBorders>
              <w:top w:val="single" w:sz="4" w:space="0" w:color="C0C0C0"/>
              <w:left w:val="nil"/>
              <w:bottom w:val="nil"/>
              <w:right w:val="nil"/>
            </w:tcBorders>
            <w:vAlign w:val="center"/>
            <w:hideMark/>
          </w:tcPr>
          <w:p w14:paraId="7E3D090C" w14:textId="57C6BCC9" w:rsidR="00DD039F" w:rsidRPr="0051745E" w:rsidDel="0096313F" w:rsidRDefault="00DD039F" w:rsidP="00213370">
            <w:pPr>
              <w:rPr>
                <w:del w:id="353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690FF5C" w14:textId="7E455AF6" w:rsidR="00DD039F" w:rsidRPr="0051745E" w:rsidDel="0096313F" w:rsidRDefault="00DD039F" w:rsidP="00213370">
            <w:pPr>
              <w:rPr>
                <w:del w:id="354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03A1126A" w14:textId="60C887A6" w:rsidR="00DD039F" w:rsidRPr="0051745E" w:rsidDel="0096313F" w:rsidRDefault="00DD039F" w:rsidP="00213370">
            <w:pPr>
              <w:rPr>
                <w:del w:id="3541" w:author="Lucy Marshall" w:date="2019-06-30T09:03:00Z"/>
                <w:rFonts w:ascii="Arial" w:eastAsia="Times New Roman" w:hAnsi="Arial" w:cs="Arial"/>
                <w:sz w:val="18"/>
                <w:szCs w:val="18"/>
                <w:lang w:eastAsia="en-GB"/>
              </w:rPr>
            </w:pPr>
            <w:del w:id="3542"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554C2381" w14:textId="56F26669" w:rsidR="00DD039F" w:rsidRPr="0051745E" w:rsidDel="0096313F" w:rsidRDefault="00DD039F" w:rsidP="00213370">
            <w:pPr>
              <w:jc w:val="right"/>
              <w:rPr>
                <w:del w:id="3543" w:author="Lucy Marshall" w:date="2019-06-30T09:03:00Z"/>
                <w:rFonts w:ascii="Arial" w:eastAsia="Times New Roman" w:hAnsi="Arial" w:cs="Arial"/>
                <w:sz w:val="18"/>
                <w:szCs w:val="18"/>
                <w:lang w:eastAsia="en-GB"/>
              </w:rPr>
            </w:pPr>
            <w:del w:id="3544" w:author="Lucy Marshall" w:date="2019-06-30T09:03:00Z">
              <w:r w:rsidRPr="0051745E" w:rsidDel="0096313F">
                <w:rPr>
                  <w:rFonts w:ascii="Arial" w:eastAsia="Times New Roman" w:hAnsi="Arial" w:cs="Arial"/>
                  <w:sz w:val="18"/>
                  <w:szCs w:val="18"/>
                  <w:lang w:eastAsia="en-GB"/>
                </w:rPr>
                <w:delText>0.584</w:delText>
              </w:r>
            </w:del>
          </w:p>
        </w:tc>
        <w:tc>
          <w:tcPr>
            <w:tcW w:w="1120" w:type="dxa"/>
            <w:tcBorders>
              <w:top w:val="nil"/>
              <w:left w:val="nil"/>
              <w:bottom w:val="single" w:sz="4" w:space="0" w:color="C0C0C0"/>
              <w:right w:val="single" w:sz="4" w:space="0" w:color="E0E0E0"/>
            </w:tcBorders>
            <w:noWrap/>
            <w:hideMark/>
          </w:tcPr>
          <w:p w14:paraId="64FAF223" w14:textId="06612B93" w:rsidR="00DD039F" w:rsidRPr="0051745E" w:rsidDel="0096313F" w:rsidRDefault="00DD039F" w:rsidP="00213370">
            <w:pPr>
              <w:jc w:val="right"/>
              <w:rPr>
                <w:del w:id="3545" w:author="Lucy Marshall" w:date="2019-06-30T09:03:00Z"/>
                <w:rFonts w:ascii="Arial" w:eastAsia="Times New Roman" w:hAnsi="Arial" w:cs="Arial"/>
                <w:sz w:val="18"/>
                <w:szCs w:val="18"/>
                <w:lang w:eastAsia="en-GB"/>
              </w:rPr>
            </w:pPr>
            <w:del w:id="3546" w:author="Lucy Marshall" w:date="2019-06-30T09:03:00Z">
              <w:r w:rsidRPr="0051745E" w:rsidDel="0096313F">
                <w:rPr>
                  <w:rFonts w:ascii="Arial" w:eastAsia="Times New Roman" w:hAnsi="Arial" w:cs="Arial"/>
                  <w:sz w:val="18"/>
                  <w:szCs w:val="18"/>
                  <w:lang w:eastAsia="en-GB"/>
                </w:rPr>
                <w:delText>0.265</w:delText>
              </w:r>
            </w:del>
          </w:p>
        </w:tc>
        <w:tc>
          <w:tcPr>
            <w:tcW w:w="1080" w:type="dxa"/>
            <w:tcBorders>
              <w:top w:val="nil"/>
              <w:left w:val="nil"/>
              <w:bottom w:val="single" w:sz="4" w:space="0" w:color="C0C0C0"/>
              <w:right w:val="nil"/>
            </w:tcBorders>
          </w:tcPr>
          <w:p w14:paraId="0A282699" w14:textId="58D16B2F" w:rsidR="00DD039F" w:rsidRPr="0051745E" w:rsidDel="0096313F" w:rsidRDefault="00DD039F" w:rsidP="00213370">
            <w:pPr>
              <w:jc w:val="right"/>
              <w:rPr>
                <w:del w:id="354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15D750D" w14:textId="16F7C848" w:rsidR="00DD039F" w:rsidRPr="0051745E" w:rsidDel="0096313F" w:rsidRDefault="00DD039F" w:rsidP="00213370">
            <w:pPr>
              <w:jc w:val="right"/>
              <w:rPr>
                <w:del w:id="3548" w:author="Lucy Marshall" w:date="2019-06-30T09:03:00Z"/>
                <w:rFonts w:ascii="Arial" w:eastAsia="Times New Roman" w:hAnsi="Arial" w:cs="Arial"/>
                <w:sz w:val="18"/>
                <w:szCs w:val="18"/>
                <w:lang w:eastAsia="en-GB"/>
              </w:rPr>
            </w:pPr>
            <w:del w:id="3549" w:author="Lucy Marshall" w:date="2019-06-30T09:03:00Z">
              <w:r w:rsidRPr="0051745E" w:rsidDel="0096313F">
                <w:rPr>
                  <w:rFonts w:ascii="Arial" w:eastAsia="Times New Roman" w:hAnsi="Arial" w:cs="Arial"/>
                  <w:sz w:val="18"/>
                  <w:szCs w:val="18"/>
                  <w:lang w:eastAsia="en-GB"/>
                </w:rPr>
                <w:delText>0.283</w:delText>
              </w:r>
            </w:del>
          </w:p>
        </w:tc>
        <w:tc>
          <w:tcPr>
            <w:tcW w:w="1480" w:type="dxa"/>
            <w:tcBorders>
              <w:top w:val="nil"/>
              <w:left w:val="nil"/>
              <w:bottom w:val="single" w:sz="4" w:space="0" w:color="C0C0C0"/>
              <w:right w:val="single" w:sz="4" w:space="0" w:color="E0E0E0"/>
            </w:tcBorders>
            <w:noWrap/>
            <w:hideMark/>
          </w:tcPr>
          <w:p w14:paraId="396059C7" w14:textId="1E2A8CA1" w:rsidR="00DD039F" w:rsidRPr="0051745E" w:rsidDel="0096313F" w:rsidRDefault="00DD039F" w:rsidP="00213370">
            <w:pPr>
              <w:jc w:val="right"/>
              <w:rPr>
                <w:del w:id="3550" w:author="Lucy Marshall" w:date="2019-06-30T09:03:00Z"/>
                <w:rFonts w:ascii="Arial" w:eastAsia="Times New Roman" w:hAnsi="Arial" w:cs="Arial"/>
                <w:sz w:val="18"/>
                <w:szCs w:val="18"/>
                <w:lang w:eastAsia="en-GB"/>
              </w:rPr>
            </w:pPr>
            <w:del w:id="3551" w:author="Lucy Marshall" w:date="2019-06-30T09:03:00Z">
              <w:r w:rsidRPr="0051745E" w:rsidDel="0096313F">
                <w:rPr>
                  <w:rFonts w:ascii="Arial" w:eastAsia="Times New Roman" w:hAnsi="Arial" w:cs="Arial"/>
                  <w:sz w:val="18"/>
                  <w:szCs w:val="18"/>
                  <w:lang w:eastAsia="en-GB"/>
                </w:rPr>
                <w:delText>-0.17</w:delText>
              </w:r>
            </w:del>
          </w:p>
        </w:tc>
        <w:tc>
          <w:tcPr>
            <w:tcW w:w="1480" w:type="dxa"/>
            <w:tcBorders>
              <w:top w:val="nil"/>
              <w:left w:val="nil"/>
              <w:bottom w:val="single" w:sz="4" w:space="0" w:color="C0C0C0"/>
              <w:right w:val="nil"/>
            </w:tcBorders>
            <w:noWrap/>
            <w:hideMark/>
          </w:tcPr>
          <w:p w14:paraId="4060E9E8" w14:textId="7EEA02E5" w:rsidR="00DD039F" w:rsidRPr="0051745E" w:rsidDel="0096313F" w:rsidRDefault="00DD039F" w:rsidP="00213370">
            <w:pPr>
              <w:jc w:val="right"/>
              <w:rPr>
                <w:del w:id="3552" w:author="Lucy Marshall" w:date="2019-06-30T09:03:00Z"/>
                <w:rFonts w:ascii="Arial" w:eastAsia="Times New Roman" w:hAnsi="Arial" w:cs="Arial"/>
                <w:sz w:val="18"/>
                <w:szCs w:val="18"/>
                <w:lang w:eastAsia="en-GB"/>
              </w:rPr>
            </w:pPr>
            <w:del w:id="3553" w:author="Lucy Marshall" w:date="2019-06-30T09:03:00Z">
              <w:r w:rsidRPr="0051745E" w:rsidDel="0096313F">
                <w:rPr>
                  <w:rFonts w:ascii="Arial" w:eastAsia="Times New Roman" w:hAnsi="Arial" w:cs="Arial"/>
                  <w:sz w:val="18"/>
                  <w:szCs w:val="18"/>
                  <w:lang w:eastAsia="en-GB"/>
                </w:rPr>
                <w:delText>1.33</w:delText>
              </w:r>
            </w:del>
          </w:p>
        </w:tc>
      </w:tr>
      <w:tr w:rsidR="00DD039F" w:rsidRPr="00A44F44" w:rsidDel="0096313F" w14:paraId="6E999C20" w14:textId="5405714E" w:rsidTr="00213370">
        <w:trPr>
          <w:trHeight w:val="340"/>
          <w:del w:id="3554" w:author="Lucy Marshall" w:date="2019-06-30T09:03:00Z"/>
        </w:trPr>
        <w:tc>
          <w:tcPr>
            <w:tcW w:w="0" w:type="auto"/>
            <w:vMerge/>
            <w:tcBorders>
              <w:top w:val="single" w:sz="4" w:space="0" w:color="C0C0C0"/>
              <w:left w:val="nil"/>
              <w:bottom w:val="nil"/>
              <w:right w:val="nil"/>
            </w:tcBorders>
            <w:vAlign w:val="center"/>
            <w:hideMark/>
          </w:tcPr>
          <w:p w14:paraId="78EE5076" w14:textId="67967E4D" w:rsidR="00DD039F" w:rsidRPr="0051745E" w:rsidDel="0096313F" w:rsidRDefault="00DD039F" w:rsidP="00213370">
            <w:pPr>
              <w:rPr>
                <w:del w:id="355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6991B268" w14:textId="1378314F" w:rsidR="00DD039F" w:rsidRPr="0051745E" w:rsidDel="0096313F" w:rsidRDefault="00DD039F" w:rsidP="00213370">
            <w:pPr>
              <w:rPr>
                <w:del w:id="3556" w:author="Lucy Marshall" w:date="2019-06-30T09:03:00Z"/>
                <w:rFonts w:ascii="Arial" w:eastAsia="Times New Roman" w:hAnsi="Arial" w:cs="Arial"/>
                <w:sz w:val="18"/>
                <w:szCs w:val="18"/>
                <w:lang w:eastAsia="en-GB"/>
              </w:rPr>
            </w:pPr>
          </w:p>
        </w:tc>
        <w:tc>
          <w:tcPr>
            <w:tcW w:w="1740" w:type="dxa"/>
            <w:shd w:val="clear" w:color="auto" w:fill="E0E0E0"/>
            <w:hideMark/>
          </w:tcPr>
          <w:p w14:paraId="15761D38" w14:textId="2BBD4E41" w:rsidR="00DD039F" w:rsidRPr="0051745E" w:rsidDel="0096313F" w:rsidRDefault="00DD039F" w:rsidP="00213370">
            <w:pPr>
              <w:rPr>
                <w:del w:id="3557" w:author="Lucy Marshall" w:date="2019-06-30T09:03:00Z"/>
                <w:rFonts w:ascii="Arial" w:eastAsia="Times New Roman" w:hAnsi="Arial" w:cs="Arial"/>
                <w:sz w:val="18"/>
                <w:szCs w:val="18"/>
                <w:lang w:eastAsia="en-GB"/>
              </w:rPr>
            </w:pPr>
            <w:del w:id="3558"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6F4BB439" w14:textId="1715426A" w:rsidR="00DD039F" w:rsidRPr="0051745E" w:rsidDel="0096313F" w:rsidRDefault="00DD039F" w:rsidP="00213370">
            <w:pPr>
              <w:jc w:val="right"/>
              <w:rPr>
                <w:del w:id="3559" w:author="Lucy Marshall" w:date="2019-06-30T09:03:00Z"/>
                <w:rFonts w:ascii="Arial" w:eastAsia="Times New Roman" w:hAnsi="Arial" w:cs="Arial"/>
                <w:sz w:val="18"/>
                <w:szCs w:val="18"/>
                <w:lang w:eastAsia="en-GB"/>
              </w:rPr>
            </w:pPr>
            <w:del w:id="3560" w:author="Lucy Marshall" w:date="2019-06-30T09:03:00Z">
              <w:r w:rsidRPr="0051745E" w:rsidDel="0096313F">
                <w:rPr>
                  <w:rFonts w:ascii="Arial" w:eastAsia="Times New Roman" w:hAnsi="Arial" w:cs="Arial"/>
                  <w:sz w:val="18"/>
                  <w:szCs w:val="18"/>
                  <w:lang w:eastAsia="en-GB"/>
                </w:rPr>
                <w:delText>0.595</w:delText>
              </w:r>
            </w:del>
          </w:p>
        </w:tc>
        <w:tc>
          <w:tcPr>
            <w:tcW w:w="1120" w:type="dxa"/>
            <w:tcBorders>
              <w:top w:val="nil"/>
              <w:left w:val="nil"/>
              <w:bottom w:val="nil"/>
              <w:right w:val="single" w:sz="4" w:space="0" w:color="E0E0E0"/>
            </w:tcBorders>
            <w:noWrap/>
            <w:hideMark/>
          </w:tcPr>
          <w:p w14:paraId="464DE877" w14:textId="41B32D01" w:rsidR="00DD039F" w:rsidRPr="0051745E" w:rsidDel="0096313F" w:rsidRDefault="00DD039F" w:rsidP="00213370">
            <w:pPr>
              <w:jc w:val="right"/>
              <w:rPr>
                <w:del w:id="3561" w:author="Lucy Marshall" w:date="2019-06-30T09:03:00Z"/>
                <w:rFonts w:ascii="Arial" w:eastAsia="Times New Roman" w:hAnsi="Arial" w:cs="Arial"/>
                <w:sz w:val="18"/>
                <w:szCs w:val="18"/>
                <w:lang w:eastAsia="en-GB"/>
              </w:rPr>
            </w:pPr>
            <w:del w:id="3562" w:author="Lucy Marshall" w:date="2019-06-30T09:03:00Z">
              <w:r w:rsidRPr="0051745E" w:rsidDel="0096313F">
                <w:rPr>
                  <w:rFonts w:ascii="Arial" w:eastAsia="Times New Roman" w:hAnsi="Arial" w:cs="Arial"/>
                  <w:sz w:val="18"/>
                  <w:szCs w:val="18"/>
                  <w:lang w:eastAsia="en-GB"/>
                </w:rPr>
                <w:delText>0.268</w:delText>
              </w:r>
            </w:del>
          </w:p>
        </w:tc>
        <w:tc>
          <w:tcPr>
            <w:tcW w:w="1080" w:type="dxa"/>
          </w:tcPr>
          <w:p w14:paraId="35DBFD84" w14:textId="11D257C8" w:rsidR="00DD039F" w:rsidRPr="0051745E" w:rsidDel="0096313F" w:rsidRDefault="00DD039F" w:rsidP="00213370">
            <w:pPr>
              <w:jc w:val="right"/>
              <w:rPr>
                <w:del w:id="3563"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53997417" w14:textId="026A1EC9" w:rsidR="00DD039F" w:rsidRPr="0051745E" w:rsidDel="0096313F" w:rsidRDefault="00DD039F" w:rsidP="00213370">
            <w:pPr>
              <w:jc w:val="right"/>
              <w:rPr>
                <w:del w:id="3564" w:author="Lucy Marshall" w:date="2019-06-30T09:03:00Z"/>
                <w:rFonts w:ascii="Arial" w:eastAsia="Times New Roman" w:hAnsi="Arial" w:cs="Arial"/>
                <w:sz w:val="18"/>
                <w:szCs w:val="18"/>
                <w:lang w:eastAsia="en-GB"/>
              </w:rPr>
            </w:pPr>
            <w:del w:id="3565" w:author="Lucy Marshall" w:date="2019-06-30T09:03:00Z">
              <w:r w:rsidRPr="0051745E" w:rsidDel="0096313F">
                <w:rPr>
                  <w:rFonts w:ascii="Arial" w:eastAsia="Times New Roman" w:hAnsi="Arial" w:cs="Arial"/>
                  <w:sz w:val="18"/>
                  <w:szCs w:val="18"/>
                  <w:lang w:eastAsia="en-GB"/>
                </w:rPr>
                <w:delText>0.272</w:delText>
              </w:r>
            </w:del>
          </w:p>
        </w:tc>
        <w:tc>
          <w:tcPr>
            <w:tcW w:w="1480" w:type="dxa"/>
            <w:tcBorders>
              <w:top w:val="nil"/>
              <w:left w:val="nil"/>
              <w:bottom w:val="nil"/>
              <w:right w:val="single" w:sz="4" w:space="0" w:color="E0E0E0"/>
            </w:tcBorders>
            <w:noWrap/>
            <w:hideMark/>
          </w:tcPr>
          <w:p w14:paraId="4107669B" w14:textId="71831224" w:rsidR="00DD039F" w:rsidRPr="0051745E" w:rsidDel="0096313F" w:rsidRDefault="00DD039F" w:rsidP="00213370">
            <w:pPr>
              <w:jc w:val="right"/>
              <w:rPr>
                <w:del w:id="3566" w:author="Lucy Marshall" w:date="2019-06-30T09:03:00Z"/>
                <w:rFonts w:ascii="Arial" w:eastAsia="Times New Roman" w:hAnsi="Arial" w:cs="Arial"/>
                <w:sz w:val="18"/>
                <w:szCs w:val="18"/>
                <w:lang w:eastAsia="en-GB"/>
              </w:rPr>
            </w:pPr>
            <w:del w:id="3567" w:author="Lucy Marshall" w:date="2019-06-30T09:03:00Z">
              <w:r w:rsidRPr="0051745E" w:rsidDel="0096313F">
                <w:rPr>
                  <w:rFonts w:ascii="Arial" w:eastAsia="Times New Roman" w:hAnsi="Arial" w:cs="Arial"/>
                  <w:sz w:val="18"/>
                  <w:szCs w:val="18"/>
                  <w:lang w:eastAsia="en-GB"/>
                </w:rPr>
                <w:delText>-0.16</w:delText>
              </w:r>
            </w:del>
          </w:p>
        </w:tc>
        <w:tc>
          <w:tcPr>
            <w:tcW w:w="1480" w:type="dxa"/>
            <w:noWrap/>
            <w:hideMark/>
          </w:tcPr>
          <w:p w14:paraId="53F81064" w14:textId="7AC433D5" w:rsidR="00DD039F" w:rsidRPr="0051745E" w:rsidDel="0096313F" w:rsidRDefault="00DD039F" w:rsidP="00213370">
            <w:pPr>
              <w:jc w:val="right"/>
              <w:rPr>
                <w:del w:id="3568" w:author="Lucy Marshall" w:date="2019-06-30T09:03:00Z"/>
                <w:rFonts w:ascii="Arial" w:eastAsia="Times New Roman" w:hAnsi="Arial" w:cs="Arial"/>
                <w:sz w:val="18"/>
                <w:szCs w:val="18"/>
                <w:lang w:eastAsia="en-GB"/>
              </w:rPr>
            </w:pPr>
            <w:del w:id="3569" w:author="Lucy Marshall" w:date="2019-06-30T09:03:00Z">
              <w:r w:rsidRPr="0051745E" w:rsidDel="0096313F">
                <w:rPr>
                  <w:rFonts w:ascii="Arial" w:eastAsia="Times New Roman" w:hAnsi="Arial" w:cs="Arial"/>
                  <w:sz w:val="18"/>
                  <w:szCs w:val="18"/>
                  <w:lang w:eastAsia="en-GB"/>
                </w:rPr>
                <w:delText>1.35</w:delText>
              </w:r>
            </w:del>
          </w:p>
        </w:tc>
      </w:tr>
      <w:tr w:rsidR="00DD039F" w:rsidRPr="00A44F44" w:rsidDel="0096313F" w14:paraId="5097806E" w14:textId="3B234C17" w:rsidTr="00213370">
        <w:trPr>
          <w:trHeight w:val="360"/>
          <w:del w:id="3570" w:author="Lucy Marshall" w:date="2019-06-30T09:03:00Z"/>
        </w:trPr>
        <w:tc>
          <w:tcPr>
            <w:tcW w:w="2560" w:type="dxa"/>
            <w:vMerge w:val="restart"/>
            <w:tcBorders>
              <w:top w:val="single" w:sz="4" w:space="0" w:color="C0C0C0"/>
              <w:left w:val="nil"/>
              <w:bottom w:val="nil"/>
              <w:right w:val="nil"/>
            </w:tcBorders>
            <w:shd w:val="clear" w:color="auto" w:fill="E0E0E0"/>
            <w:vAlign w:val="center"/>
            <w:hideMark/>
          </w:tcPr>
          <w:p w14:paraId="160762A0" w14:textId="4D1760FE" w:rsidR="00DD039F" w:rsidRPr="0051745E" w:rsidDel="0096313F" w:rsidRDefault="00DD039F" w:rsidP="00213370">
            <w:pPr>
              <w:jc w:val="center"/>
              <w:rPr>
                <w:del w:id="3571" w:author="Lucy Marshall" w:date="2019-06-30T09:03:00Z"/>
                <w:rFonts w:ascii="Arial" w:eastAsia="Times New Roman" w:hAnsi="Arial" w:cs="Arial"/>
                <w:sz w:val="18"/>
                <w:szCs w:val="18"/>
                <w:lang w:eastAsia="en-GB"/>
              </w:rPr>
            </w:pPr>
            <w:del w:id="3572" w:author="Lucy Marshall" w:date="2019-06-30T09:03:00Z">
              <w:r w:rsidRPr="0051745E" w:rsidDel="0096313F">
                <w:rPr>
                  <w:rFonts w:ascii="Arial" w:eastAsia="Times New Roman" w:hAnsi="Arial" w:cs="Arial"/>
                  <w:sz w:val="18"/>
                  <w:szCs w:val="18"/>
                  <w:lang w:eastAsia="en-GB"/>
                </w:rPr>
                <w:delText>Fish to cuttlefish off show</w:delText>
              </w:r>
            </w:del>
          </w:p>
        </w:tc>
        <w:tc>
          <w:tcPr>
            <w:tcW w:w="1740" w:type="dxa"/>
            <w:vMerge w:val="restart"/>
            <w:tcBorders>
              <w:top w:val="single" w:sz="4" w:space="0" w:color="C0C0C0"/>
              <w:left w:val="nil"/>
              <w:bottom w:val="nil"/>
              <w:right w:val="nil"/>
            </w:tcBorders>
            <w:shd w:val="clear" w:color="auto" w:fill="E0E0E0"/>
            <w:hideMark/>
          </w:tcPr>
          <w:p w14:paraId="345F564A" w14:textId="77D6860E" w:rsidR="00DD039F" w:rsidRPr="0051745E" w:rsidDel="0096313F" w:rsidRDefault="00DD039F" w:rsidP="00213370">
            <w:pPr>
              <w:rPr>
                <w:del w:id="3573" w:author="Lucy Marshall" w:date="2019-06-30T09:03:00Z"/>
                <w:rFonts w:ascii="Arial" w:eastAsia="Times New Roman" w:hAnsi="Arial" w:cs="Arial"/>
                <w:sz w:val="18"/>
                <w:szCs w:val="18"/>
                <w:lang w:eastAsia="en-GB"/>
              </w:rPr>
            </w:pPr>
            <w:del w:id="3574"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487E1745" w14:textId="1B9F41FC" w:rsidR="00DD039F" w:rsidRPr="0051745E" w:rsidDel="0096313F" w:rsidRDefault="00DD039F" w:rsidP="00213370">
            <w:pPr>
              <w:rPr>
                <w:del w:id="3575" w:author="Lucy Marshall" w:date="2019-06-30T09:03:00Z"/>
                <w:rFonts w:ascii="Arial" w:eastAsia="Times New Roman" w:hAnsi="Arial" w:cs="Arial"/>
                <w:sz w:val="18"/>
                <w:szCs w:val="18"/>
                <w:lang w:eastAsia="en-GB"/>
              </w:rPr>
            </w:pPr>
            <w:del w:id="3576"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284F895C" w14:textId="3BCF2C89" w:rsidR="00DD039F" w:rsidRPr="0051745E" w:rsidDel="0096313F" w:rsidRDefault="00DD039F" w:rsidP="00213370">
            <w:pPr>
              <w:jc w:val="right"/>
              <w:rPr>
                <w:del w:id="3577" w:author="Lucy Marshall" w:date="2019-06-30T09:03:00Z"/>
                <w:rFonts w:ascii="Arial" w:eastAsia="Times New Roman" w:hAnsi="Arial" w:cs="Arial"/>
                <w:sz w:val="18"/>
                <w:szCs w:val="18"/>
                <w:lang w:eastAsia="en-GB"/>
              </w:rPr>
            </w:pPr>
            <w:del w:id="3578" w:author="Lucy Marshall" w:date="2019-06-30T09:03:00Z">
              <w:r w:rsidRPr="0051745E" w:rsidDel="0096313F">
                <w:rPr>
                  <w:rFonts w:ascii="Arial" w:eastAsia="Times New Roman" w:hAnsi="Arial" w:cs="Arial"/>
                  <w:sz w:val="18"/>
                  <w:szCs w:val="18"/>
                  <w:lang w:eastAsia="en-GB"/>
                </w:rPr>
                <w:delText>1.117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0E55595B" w14:textId="24C4FE65" w:rsidR="00DD039F" w:rsidRPr="0051745E" w:rsidDel="0096313F" w:rsidRDefault="00DD039F" w:rsidP="00213370">
            <w:pPr>
              <w:jc w:val="right"/>
              <w:rPr>
                <w:del w:id="3579" w:author="Lucy Marshall" w:date="2019-06-30T09:03:00Z"/>
                <w:rFonts w:ascii="Arial" w:eastAsia="Times New Roman" w:hAnsi="Arial" w:cs="Arial"/>
                <w:sz w:val="18"/>
                <w:szCs w:val="18"/>
                <w:lang w:eastAsia="en-GB"/>
              </w:rPr>
            </w:pPr>
            <w:del w:id="3580" w:author="Lucy Marshall" w:date="2019-06-30T09:03:00Z">
              <w:r w:rsidRPr="0051745E" w:rsidDel="0096313F">
                <w:rPr>
                  <w:rFonts w:ascii="Arial" w:eastAsia="Times New Roman" w:hAnsi="Arial" w:cs="Arial"/>
                  <w:sz w:val="18"/>
                  <w:szCs w:val="18"/>
                  <w:lang w:eastAsia="en-GB"/>
                </w:rPr>
                <w:delText>0.241</w:delText>
              </w:r>
            </w:del>
          </w:p>
        </w:tc>
        <w:tc>
          <w:tcPr>
            <w:tcW w:w="1080" w:type="dxa"/>
            <w:tcBorders>
              <w:top w:val="single" w:sz="4" w:space="0" w:color="C0C0C0"/>
              <w:left w:val="nil"/>
              <w:bottom w:val="single" w:sz="4" w:space="0" w:color="C0C0C0"/>
              <w:right w:val="nil"/>
            </w:tcBorders>
          </w:tcPr>
          <w:p w14:paraId="7B519DBF" w14:textId="34601FFD" w:rsidR="00DD039F" w:rsidRPr="0051745E" w:rsidDel="0096313F" w:rsidRDefault="00DD039F" w:rsidP="00213370">
            <w:pPr>
              <w:jc w:val="right"/>
              <w:rPr>
                <w:del w:id="3581"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051D903E" w14:textId="3D32820F" w:rsidR="00DD039F" w:rsidRPr="0051745E" w:rsidDel="0096313F" w:rsidRDefault="00DD039F" w:rsidP="00213370">
            <w:pPr>
              <w:jc w:val="right"/>
              <w:rPr>
                <w:del w:id="3582" w:author="Lucy Marshall" w:date="2019-06-30T09:03:00Z"/>
                <w:rFonts w:ascii="Arial" w:eastAsia="Times New Roman" w:hAnsi="Arial" w:cs="Arial"/>
                <w:sz w:val="18"/>
                <w:szCs w:val="18"/>
                <w:lang w:eastAsia="en-GB"/>
              </w:rPr>
            </w:pPr>
            <w:del w:id="3583"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5A3344B5" w14:textId="030B82A0" w:rsidR="00DD039F" w:rsidRPr="0051745E" w:rsidDel="0096313F" w:rsidRDefault="00DD039F" w:rsidP="00213370">
            <w:pPr>
              <w:jc w:val="right"/>
              <w:rPr>
                <w:del w:id="3584" w:author="Lucy Marshall" w:date="2019-06-30T09:03:00Z"/>
                <w:rFonts w:ascii="Arial" w:eastAsia="Times New Roman" w:hAnsi="Arial" w:cs="Arial"/>
                <w:sz w:val="18"/>
                <w:szCs w:val="18"/>
                <w:lang w:eastAsia="en-GB"/>
              </w:rPr>
            </w:pPr>
            <w:del w:id="3585" w:author="Lucy Marshall" w:date="2019-06-30T09:03:00Z">
              <w:r w:rsidRPr="0051745E" w:rsidDel="0096313F">
                <w:rPr>
                  <w:rFonts w:ascii="Arial" w:eastAsia="Times New Roman" w:hAnsi="Arial" w:cs="Arial"/>
                  <w:sz w:val="18"/>
                  <w:szCs w:val="18"/>
                  <w:lang w:eastAsia="en-GB"/>
                </w:rPr>
                <w:delText>0.43</w:delText>
              </w:r>
            </w:del>
          </w:p>
        </w:tc>
        <w:tc>
          <w:tcPr>
            <w:tcW w:w="1480" w:type="dxa"/>
            <w:tcBorders>
              <w:top w:val="single" w:sz="4" w:space="0" w:color="C0C0C0"/>
              <w:left w:val="nil"/>
              <w:bottom w:val="single" w:sz="4" w:space="0" w:color="C0C0C0"/>
              <w:right w:val="nil"/>
            </w:tcBorders>
            <w:noWrap/>
            <w:hideMark/>
          </w:tcPr>
          <w:p w14:paraId="7BDFB7B4" w14:textId="4B920053" w:rsidR="00DD039F" w:rsidRPr="0051745E" w:rsidDel="0096313F" w:rsidRDefault="00DD039F" w:rsidP="00213370">
            <w:pPr>
              <w:jc w:val="right"/>
              <w:rPr>
                <w:del w:id="3586" w:author="Lucy Marshall" w:date="2019-06-30T09:03:00Z"/>
                <w:rFonts w:ascii="Arial" w:eastAsia="Times New Roman" w:hAnsi="Arial" w:cs="Arial"/>
                <w:sz w:val="18"/>
                <w:szCs w:val="18"/>
                <w:lang w:eastAsia="en-GB"/>
              </w:rPr>
            </w:pPr>
            <w:del w:id="3587" w:author="Lucy Marshall" w:date="2019-06-30T09:03:00Z">
              <w:r w:rsidRPr="0051745E" w:rsidDel="0096313F">
                <w:rPr>
                  <w:rFonts w:ascii="Arial" w:eastAsia="Times New Roman" w:hAnsi="Arial" w:cs="Arial"/>
                  <w:sz w:val="18"/>
                  <w:szCs w:val="18"/>
                  <w:lang w:eastAsia="en-GB"/>
                </w:rPr>
                <w:delText>1.80</w:delText>
              </w:r>
            </w:del>
          </w:p>
        </w:tc>
      </w:tr>
      <w:tr w:rsidR="00DD039F" w:rsidRPr="00A44F44" w:rsidDel="0096313F" w14:paraId="17FC8D95" w14:textId="04D9CD3A" w:rsidTr="00213370">
        <w:trPr>
          <w:trHeight w:val="340"/>
          <w:del w:id="3588" w:author="Lucy Marshall" w:date="2019-06-30T09:03:00Z"/>
        </w:trPr>
        <w:tc>
          <w:tcPr>
            <w:tcW w:w="0" w:type="auto"/>
            <w:vMerge/>
            <w:tcBorders>
              <w:top w:val="single" w:sz="4" w:space="0" w:color="C0C0C0"/>
              <w:left w:val="nil"/>
              <w:bottom w:val="nil"/>
              <w:right w:val="nil"/>
            </w:tcBorders>
            <w:vAlign w:val="center"/>
            <w:hideMark/>
          </w:tcPr>
          <w:p w14:paraId="5F26E888" w14:textId="542AE353" w:rsidR="00DD039F" w:rsidRPr="0051745E" w:rsidDel="0096313F" w:rsidRDefault="00DD039F" w:rsidP="00213370">
            <w:pPr>
              <w:rPr>
                <w:del w:id="358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2B38ACF" w14:textId="0C5FC03F" w:rsidR="00DD039F" w:rsidRPr="0051745E" w:rsidDel="0096313F" w:rsidRDefault="00DD039F" w:rsidP="00213370">
            <w:pPr>
              <w:rPr>
                <w:del w:id="359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CE12C7F" w14:textId="63407765" w:rsidR="00DD039F" w:rsidRPr="0051745E" w:rsidDel="0096313F" w:rsidRDefault="00DD039F" w:rsidP="00213370">
            <w:pPr>
              <w:rPr>
                <w:del w:id="3591" w:author="Lucy Marshall" w:date="2019-06-30T09:03:00Z"/>
                <w:rFonts w:ascii="Arial" w:eastAsia="Times New Roman" w:hAnsi="Arial" w:cs="Arial"/>
                <w:sz w:val="18"/>
                <w:szCs w:val="18"/>
                <w:lang w:eastAsia="en-GB"/>
              </w:rPr>
            </w:pPr>
            <w:del w:id="3592"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1574E360" w14:textId="6D9EA65F" w:rsidR="00DD039F" w:rsidRPr="0051745E" w:rsidDel="0096313F" w:rsidRDefault="00DD039F" w:rsidP="00213370">
            <w:pPr>
              <w:jc w:val="right"/>
              <w:rPr>
                <w:del w:id="3593" w:author="Lucy Marshall" w:date="2019-06-30T09:03:00Z"/>
                <w:rFonts w:ascii="Arial" w:eastAsia="Times New Roman" w:hAnsi="Arial" w:cs="Arial"/>
                <w:sz w:val="18"/>
                <w:szCs w:val="18"/>
                <w:lang w:eastAsia="en-GB"/>
              </w:rPr>
            </w:pPr>
            <w:del w:id="3594" w:author="Lucy Marshall" w:date="2019-06-30T09:03:00Z">
              <w:r w:rsidRPr="0051745E" w:rsidDel="0096313F">
                <w:rPr>
                  <w:rFonts w:ascii="Arial" w:eastAsia="Times New Roman" w:hAnsi="Arial" w:cs="Arial"/>
                  <w:sz w:val="18"/>
                  <w:szCs w:val="18"/>
                  <w:lang w:eastAsia="en-GB"/>
                </w:rPr>
                <w:delText>0.366</w:delText>
              </w:r>
            </w:del>
          </w:p>
        </w:tc>
        <w:tc>
          <w:tcPr>
            <w:tcW w:w="1120" w:type="dxa"/>
            <w:tcBorders>
              <w:top w:val="nil"/>
              <w:left w:val="nil"/>
              <w:bottom w:val="single" w:sz="4" w:space="0" w:color="C0C0C0"/>
              <w:right w:val="single" w:sz="4" w:space="0" w:color="E0E0E0"/>
            </w:tcBorders>
            <w:noWrap/>
            <w:hideMark/>
          </w:tcPr>
          <w:p w14:paraId="40438842" w14:textId="0B21BF82" w:rsidR="00DD039F" w:rsidRPr="0051745E" w:rsidDel="0096313F" w:rsidRDefault="00DD039F" w:rsidP="00213370">
            <w:pPr>
              <w:jc w:val="right"/>
              <w:rPr>
                <w:del w:id="3595" w:author="Lucy Marshall" w:date="2019-06-30T09:03:00Z"/>
                <w:rFonts w:ascii="Arial" w:eastAsia="Times New Roman" w:hAnsi="Arial" w:cs="Arial"/>
                <w:sz w:val="18"/>
                <w:szCs w:val="18"/>
                <w:lang w:eastAsia="en-GB"/>
              </w:rPr>
            </w:pPr>
            <w:del w:id="3596" w:author="Lucy Marshall" w:date="2019-06-30T09:03:00Z">
              <w:r w:rsidRPr="0051745E" w:rsidDel="0096313F">
                <w:rPr>
                  <w:rFonts w:ascii="Arial" w:eastAsia="Times New Roman" w:hAnsi="Arial" w:cs="Arial"/>
                  <w:sz w:val="18"/>
                  <w:szCs w:val="18"/>
                  <w:lang w:eastAsia="en-GB"/>
                </w:rPr>
                <w:delText>0.214</w:delText>
              </w:r>
            </w:del>
          </w:p>
        </w:tc>
        <w:tc>
          <w:tcPr>
            <w:tcW w:w="1080" w:type="dxa"/>
            <w:tcBorders>
              <w:top w:val="nil"/>
              <w:left w:val="nil"/>
              <w:bottom w:val="single" w:sz="4" w:space="0" w:color="C0C0C0"/>
              <w:right w:val="nil"/>
            </w:tcBorders>
          </w:tcPr>
          <w:p w14:paraId="79CF1028" w14:textId="28BCA316" w:rsidR="00DD039F" w:rsidRPr="0051745E" w:rsidDel="0096313F" w:rsidRDefault="00DD039F" w:rsidP="00213370">
            <w:pPr>
              <w:jc w:val="right"/>
              <w:rPr>
                <w:del w:id="359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7ABD9FA" w14:textId="3290CDD6" w:rsidR="00DD039F" w:rsidRPr="0051745E" w:rsidDel="0096313F" w:rsidRDefault="00DD039F" w:rsidP="00213370">
            <w:pPr>
              <w:jc w:val="right"/>
              <w:rPr>
                <w:del w:id="3598" w:author="Lucy Marshall" w:date="2019-06-30T09:03:00Z"/>
                <w:rFonts w:ascii="Arial" w:eastAsia="Times New Roman" w:hAnsi="Arial" w:cs="Arial"/>
                <w:sz w:val="18"/>
                <w:szCs w:val="18"/>
                <w:lang w:eastAsia="en-GB"/>
              </w:rPr>
            </w:pPr>
            <w:del w:id="3599" w:author="Lucy Marshall" w:date="2019-06-30T09:03:00Z">
              <w:r w:rsidRPr="0051745E" w:rsidDel="0096313F">
                <w:rPr>
                  <w:rFonts w:ascii="Arial" w:eastAsia="Times New Roman" w:hAnsi="Arial" w:cs="Arial"/>
                  <w:sz w:val="18"/>
                  <w:szCs w:val="18"/>
                  <w:lang w:eastAsia="en-GB"/>
                </w:rPr>
                <w:delText>0.884</w:delText>
              </w:r>
            </w:del>
          </w:p>
        </w:tc>
        <w:tc>
          <w:tcPr>
            <w:tcW w:w="1480" w:type="dxa"/>
            <w:tcBorders>
              <w:top w:val="nil"/>
              <w:left w:val="nil"/>
              <w:bottom w:val="single" w:sz="4" w:space="0" w:color="C0C0C0"/>
              <w:right w:val="single" w:sz="4" w:space="0" w:color="E0E0E0"/>
            </w:tcBorders>
            <w:noWrap/>
            <w:hideMark/>
          </w:tcPr>
          <w:p w14:paraId="36D600A5" w14:textId="3329DC42" w:rsidR="00DD039F" w:rsidRPr="0051745E" w:rsidDel="0096313F" w:rsidRDefault="00DD039F" w:rsidP="00213370">
            <w:pPr>
              <w:jc w:val="right"/>
              <w:rPr>
                <w:del w:id="3600" w:author="Lucy Marshall" w:date="2019-06-30T09:03:00Z"/>
                <w:rFonts w:ascii="Arial" w:eastAsia="Times New Roman" w:hAnsi="Arial" w:cs="Arial"/>
                <w:sz w:val="18"/>
                <w:szCs w:val="18"/>
                <w:lang w:eastAsia="en-GB"/>
              </w:rPr>
            </w:pPr>
            <w:del w:id="3601" w:author="Lucy Marshall" w:date="2019-06-30T09:03:00Z">
              <w:r w:rsidRPr="0051745E" w:rsidDel="0096313F">
                <w:rPr>
                  <w:rFonts w:ascii="Arial" w:eastAsia="Times New Roman" w:hAnsi="Arial" w:cs="Arial"/>
                  <w:sz w:val="18"/>
                  <w:szCs w:val="18"/>
                  <w:lang w:eastAsia="en-GB"/>
                </w:rPr>
                <w:delText>-0.24</w:delText>
              </w:r>
            </w:del>
          </w:p>
        </w:tc>
        <w:tc>
          <w:tcPr>
            <w:tcW w:w="1480" w:type="dxa"/>
            <w:tcBorders>
              <w:top w:val="nil"/>
              <w:left w:val="nil"/>
              <w:bottom w:val="single" w:sz="4" w:space="0" w:color="C0C0C0"/>
              <w:right w:val="nil"/>
            </w:tcBorders>
            <w:noWrap/>
            <w:hideMark/>
          </w:tcPr>
          <w:p w14:paraId="4AE395F4" w14:textId="09F48688" w:rsidR="00DD039F" w:rsidRPr="0051745E" w:rsidDel="0096313F" w:rsidRDefault="00DD039F" w:rsidP="00213370">
            <w:pPr>
              <w:jc w:val="right"/>
              <w:rPr>
                <w:del w:id="3602" w:author="Lucy Marshall" w:date="2019-06-30T09:03:00Z"/>
                <w:rFonts w:ascii="Arial" w:eastAsia="Times New Roman" w:hAnsi="Arial" w:cs="Arial"/>
                <w:sz w:val="18"/>
                <w:szCs w:val="18"/>
                <w:lang w:eastAsia="en-GB"/>
              </w:rPr>
            </w:pPr>
            <w:del w:id="3603" w:author="Lucy Marshall" w:date="2019-06-30T09:03:00Z">
              <w:r w:rsidRPr="0051745E" w:rsidDel="0096313F">
                <w:rPr>
                  <w:rFonts w:ascii="Arial" w:eastAsia="Times New Roman" w:hAnsi="Arial" w:cs="Arial"/>
                  <w:sz w:val="18"/>
                  <w:szCs w:val="18"/>
                  <w:lang w:eastAsia="en-GB"/>
                </w:rPr>
                <w:delText>0.97</w:delText>
              </w:r>
            </w:del>
          </w:p>
        </w:tc>
      </w:tr>
      <w:tr w:rsidR="00DD039F" w:rsidRPr="00A44F44" w:rsidDel="0096313F" w14:paraId="76904DA8" w14:textId="21A7123F" w:rsidTr="00213370">
        <w:trPr>
          <w:trHeight w:val="360"/>
          <w:del w:id="3604" w:author="Lucy Marshall" w:date="2019-06-30T09:03:00Z"/>
        </w:trPr>
        <w:tc>
          <w:tcPr>
            <w:tcW w:w="0" w:type="auto"/>
            <w:vMerge/>
            <w:tcBorders>
              <w:top w:val="single" w:sz="4" w:space="0" w:color="C0C0C0"/>
              <w:left w:val="nil"/>
              <w:bottom w:val="nil"/>
              <w:right w:val="nil"/>
            </w:tcBorders>
            <w:vAlign w:val="center"/>
            <w:hideMark/>
          </w:tcPr>
          <w:p w14:paraId="4ED03BBC" w14:textId="32A2D7ED" w:rsidR="00DD039F" w:rsidRPr="0051745E" w:rsidDel="0096313F" w:rsidRDefault="00DD039F" w:rsidP="00213370">
            <w:pPr>
              <w:rPr>
                <w:del w:id="360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5907463" w14:textId="2C427F3B" w:rsidR="00DD039F" w:rsidRPr="0051745E" w:rsidDel="0096313F" w:rsidRDefault="00DD039F" w:rsidP="00213370">
            <w:pPr>
              <w:rPr>
                <w:del w:id="360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1CDD2AE" w14:textId="43797021" w:rsidR="00DD039F" w:rsidRPr="0051745E" w:rsidDel="0096313F" w:rsidRDefault="00DD039F" w:rsidP="00213370">
            <w:pPr>
              <w:rPr>
                <w:del w:id="3607" w:author="Lucy Marshall" w:date="2019-06-30T09:03:00Z"/>
                <w:rFonts w:ascii="Arial" w:eastAsia="Times New Roman" w:hAnsi="Arial" w:cs="Arial"/>
                <w:sz w:val="18"/>
                <w:szCs w:val="18"/>
                <w:lang w:eastAsia="en-GB"/>
              </w:rPr>
            </w:pPr>
            <w:del w:id="3608"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40183973" w14:textId="0C641F56" w:rsidR="00DD039F" w:rsidRPr="0051745E" w:rsidDel="0096313F" w:rsidRDefault="00DD039F" w:rsidP="00213370">
            <w:pPr>
              <w:jc w:val="right"/>
              <w:rPr>
                <w:del w:id="3609" w:author="Lucy Marshall" w:date="2019-06-30T09:03:00Z"/>
                <w:rFonts w:ascii="Arial" w:eastAsia="Times New Roman" w:hAnsi="Arial" w:cs="Arial"/>
                <w:sz w:val="18"/>
                <w:szCs w:val="18"/>
                <w:lang w:eastAsia="en-GB"/>
              </w:rPr>
            </w:pPr>
            <w:del w:id="3610" w:author="Lucy Marshall" w:date="2019-06-30T09:03:00Z">
              <w:r w:rsidRPr="0051745E" w:rsidDel="0096313F">
                <w:rPr>
                  <w:rFonts w:ascii="Arial" w:eastAsia="Times New Roman" w:hAnsi="Arial" w:cs="Arial"/>
                  <w:sz w:val="18"/>
                  <w:szCs w:val="18"/>
                  <w:lang w:eastAsia="en-GB"/>
                </w:rPr>
                <w:delText>1.043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C60BB41" w14:textId="07DAE6A3" w:rsidR="00DD039F" w:rsidRPr="0051745E" w:rsidDel="0096313F" w:rsidRDefault="00DD039F" w:rsidP="00213370">
            <w:pPr>
              <w:jc w:val="right"/>
              <w:rPr>
                <w:del w:id="3611" w:author="Lucy Marshall" w:date="2019-06-30T09:03:00Z"/>
                <w:rFonts w:ascii="Arial" w:eastAsia="Times New Roman" w:hAnsi="Arial" w:cs="Arial"/>
                <w:sz w:val="18"/>
                <w:szCs w:val="18"/>
                <w:lang w:eastAsia="en-GB"/>
              </w:rPr>
            </w:pPr>
            <w:del w:id="3612" w:author="Lucy Marshall" w:date="2019-06-30T09:03:00Z">
              <w:r w:rsidRPr="0051745E" w:rsidDel="0096313F">
                <w:rPr>
                  <w:rFonts w:ascii="Arial" w:eastAsia="Times New Roman" w:hAnsi="Arial" w:cs="Arial"/>
                  <w:sz w:val="18"/>
                  <w:szCs w:val="18"/>
                  <w:lang w:eastAsia="en-GB"/>
                </w:rPr>
                <w:delText>0.217</w:delText>
              </w:r>
            </w:del>
          </w:p>
        </w:tc>
        <w:tc>
          <w:tcPr>
            <w:tcW w:w="1080" w:type="dxa"/>
            <w:tcBorders>
              <w:top w:val="nil"/>
              <w:left w:val="nil"/>
              <w:bottom w:val="single" w:sz="4" w:space="0" w:color="C0C0C0"/>
              <w:right w:val="nil"/>
            </w:tcBorders>
          </w:tcPr>
          <w:p w14:paraId="25FC9B96" w14:textId="73CEBA60" w:rsidR="00DD039F" w:rsidRPr="0051745E" w:rsidDel="0096313F" w:rsidRDefault="00DD039F" w:rsidP="00213370">
            <w:pPr>
              <w:jc w:val="right"/>
              <w:rPr>
                <w:del w:id="361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6E97D6A" w14:textId="580BE9F0" w:rsidR="00DD039F" w:rsidRPr="0051745E" w:rsidDel="0096313F" w:rsidRDefault="00DD039F" w:rsidP="00213370">
            <w:pPr>
              <w:jc w:val="right"/>
              <w:rPr>
                <w:del w:id="3614" w:author="Lucy Marshall" w:date="2019-06-30T09:03:00Z"/>
                <w:rFonts w:ascii="Arial" w:eastAsia="Times New Roman" w:hAnsi="Arial" w:cs="Arial"/>
                <w:sz w:val="18"/>
                <w:szCs w:val="18"/>
                <w:lang w:eastAsia="en-GB"/>
              </w:rPr>
            </w:pPr>
            <w:del w:id="3615"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267D46FE" w14:textId="018A358D" w:rsidR="00DD039F" w:rsidRPr="0051745E" w:rsidDel="0096313F" w:rsidRDefault="00DD039F" w:rsidP="00213370">
            <w:pPr>
              <w:jc w:val="right"/>
              <w:rPr>
                <w:del w:id="3616" w:author="Lucy Marshall" w:date="2019-06-30T09:03:00Z"/>
                <w:rFonts w:ascii="Arial" w:eastAsia="Times New Roman" w:hAnsi="Arial" w:cs="Arial"/>
                <w:sz w:val="18"/>
                <w:szCs w:val="18"/>
                <w:lang w:eastAsia="en-GB"/>
              </w:rPr>
            </w:pPr>
            <w:del w:id="3617" w:author="Lucy Marshall" w:date="2019-06-30T09:03:00Z">
              <w:r w:rsidRPr="0051745E" w:rsidDel="0096313F">
                <w:rPr>
                  <w:rFonts w:ascii="Arial" w:eastAsia="Times New Roman" w:hAnsi="Arial" w:cs="Arial"/>
                  <w:sz w:val="18"/>
                  <w:szCs w:val="18"/>
                  <w:lang w:eastAsia="en-GB"/>
                </w:rPr>
                <w:delText>0.43</w:delText>
              </w:r>
            </w:del>
          </w:p>
        </w:tc>
        <w:tc>
          <w:tcPr>
            <w:tcW w:w="1480" w:type="dxa"/>
            <w:tcBorders>
              <w:top w:val="nil"/>
              <w:left w:val="nil"/>
              <w:bottom w:val="single" w:sz="4" w:space="0" w:color="C0C0C0"/>
              <w:right w:val="nil"/>
            </w:tcBorders>
            <w:noWrap/>
            <w:hideMark/>
          </w:tcPr>
          <w:p w14:paraId="2F193EF0" w14:textId="44CDAE5D" w:rsidR="00DD039F" w:rsidRPr="0051745E" w:rsidDel="0096313F" w:rsidRDefault="00DD039F" w:rsidP="00213370">
            <w:pPr>
              <w:jc w:val="right"/>
              <w:rPr>
                <w:del w:id="3618" w:author="Lucy Marshall" w:date="2019-06-30T09:03:00Z"/>
                <w:rFonts w:ascii="Arial" w:eastAsia="Times New Roman" w:hAnsi="Arial" w:cs="Arial"/>
                <w:sz w:val="18"/>
                <w:szCs w:val="18"/>
                <w:lang w:eastAsia="en-GB"/>
              </w:rPr>
            </w:pPr>
            <w:del w:id="3619" w:author="Lucy Marshall" w:date="2019-06-30T09:03:00Z">
              <w:r w:rsidRPr="0051745E" w:rsidDel="0096313F">
                <w:rPr>
                  <w:rFonts w:ascii="Arial" w:eastAsia="Times New Roman" w:hAnsi="Arial" w:cs="Arial"/>
                  <w:sz w:val="18"/>
                  <w:szCs w:val="18"/>
                  <w:lang w:eastAsia="en-GB"/>
                </w:rPr>
                <w:delText>1.66</w:delText>
              </w:r>
            </w:del>
          </w:p>
        </w:tc>
      </w:tr>
      <w:tr w:rsidR="00DD039F" w:rsidRPr="00A44F44" w:rsidDel="0096313F" w14:paraId="21E511E4" w14:textId="34517698" w:rsidTr="00213370">
        <w:trPr>
          <w:trHeight w:val="360"/>
          <w:del w:id="3620" w:author="Lucy Marshall" w:date="2019-06-30T09:03:00Z"/>
        </w:trPr>
        <w:tc>
          <w:tcPr>
            <w:tcW w:w="0" w:type="auto"/>
            <w:vMerge/>
            <w:tcBorders>
              <w:top w:val="single" w:sz="4" w:space="0" w:color="C0C0C0"/>
              <w:left w:val="nil"/>
              <w:bottom w:val="nil"/>
              <w:right w:val="nil"/>
            </w:tcBorders>
            <w:vAlign w:val="center"/>
            <w:hideMark/>
          </w:tcPr>
          <w:p w14:paraId="19002962" w14:textId="2173BEA0" w:rsidR="00DD039F" w:rsidRPr="0051745E" w:rsidDel="0096313F" w:rsidRDefault="00DD039F" w:rsidP="00213370">
            <w:pPr>
              <w:rPr>
                <w:del w:id="362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640581D" w14:textId="7064BB64" w:rsidR="00DD039F" w:rsidRPr="0051745E" w:rsidDel="0096313F" w:rsidRDefault="00DD039F" w:rsidP="00213370">
            <w:pPr>
              <w:rPr>
                <w:del w:id="3622" w:author="Lucy Marshall" w:date="2019-06-30T09:03:00Z"/>
                <w:rFonts w:ascii="Arial" w:eastAsia="Times New Roman" w:hAnsi="Arial" w:cs="Arial"/>
                <w:sz w:val="18"/>
                <w:szCs w:val="18"/>
                <w:lang w:eastAsia="en-GB"/>
              </w:rPr>
            </w:pPr>
          </w:p>
        </w:tc>
        <w:tc>
          <w:tcPr>
            <w:tcW w:w="1740" w:type="dxa"/>
            <w:shd w:val="clear" w:color="auto" w:fill="E0E0E0"/>
            <w:hideMark/>
          </w:tcPr>
          <w:p w14:paraId="5D811D43" w14:textId="3BFF4791" w:rsidR="00DD039F" w:rsidRPr="0051745E" w:rsidDel="0096313F" w:rsidRDefault="00DD039F" w:rsidP="00213370">
            <w:pPr>
              <w:rPr>
                <w:del w:id="3623" w:author="Lucy Marshall" w:date="2019-06-30T09:03:00Z"/>
                <w:rFonts w:ascii="Arial" w:eastAsia="Times New Roman" w:hAnsi="Arial" w:cs="Arial"/>
                <w:sz w:val="18"/>
                <w:szCs w:val="18"/>
                <w:lang w:eastAsia="en-GB"/>
              </w:rPr>
            </w:pPr>
            <w:del w:id="3624"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D4C6D2E" w14:textId="7B4B213F" w:rsidR="00DD039F" w:rsidRPr="0051745E" w:rsidDel="0096313F" w:rsidRDefault="00DD039F" w:rsidP="00213370">
            <w:pPr>
              <w:jc w:val="right"/>
              <w:rPr>
                <w:del w:id="3625" w:author="Lucy Marshall" w:date="2019-06-30T09:03:00Z"/>
                <w:rFonts w:ascii="Arial" w:eastAsia="Times New Roman" w:hAnsi="Arial" w:cs="Arial"/>
                <w:sz w:val="18"/>
                <w:szCs w:val="18"/>
                <w:lang w:eastAsia="en-GB"/>
              </w:rPr>
            </w:pPr>
            <w:del w:id="3626" w:author="Lucy Marshall" w:date="2019-06-30T09:03:00Z">
              <w:r w:rsidRPr="0051745E" w:rsidDel="0096313F">
                <w:rPr>
                  <w:rFonts w:ascii="Arial" w:eastAsia="Times New Roman" w:hAnsi="Arial" w:cs="Arial"/>
                  <w:sz w:val="18"/>
                  <w:szCs w:val="18"/>
                  <w:lang w:eastAsia="en-GB"/>
                </w:rPr>
                <w:delText>1.187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38054F62" w14:textId="2BCA34EE" w:rsidR="00DD039F" w:rsidRPr="0051745E" w:rsidDel="0096313F" w:rsidRDefault="00DD039F" w:rsidP="00213370">
            <w:pPr>
              <w:jc w:val="right"/>
              <w:rPr>
                <w:del w:id="3627" w:author="Lucy Marshall" w:date="2019-06-30T09:03:00Z"/>
                <w:rFonts w:ascii="Arial" w:eastAsia="Times New Roman" w:hAnsi="Arial" w:cs="Arial"/>
                <w:sz w:val="18"/>
                <w:szCs w:val="18"/>
                <w:lang w:eastAsia="en-GB"/>
              </w:rPr>
            </w:pPr>
            <w:del w:id="3628" w:author="Lucy Marshall" w:date="2019-06-30T09:03:00Z">
              <w:r w:rsidRPr="0051745E" w:rsidDel="0096313F">
                <w:rPr>
                  <w:rFonts w:ascii="Arial" w:eastAsia="Times New Roman" w:hAnsi="Arial" w:cs="Arial"/>
                  <w:sz w:val="18"/>
                  <w:szCs w:val="18"/>
                  <w:lang w:eastAsia="en-GB"/>
                </w:rPr>
                <w:delText>0.246</w:delText>
              </w:r>
            </w:del>
          </w:p>
        </w:tc>
        <w:tc>
          <w:tcPr>
            <w:tcW w:w="1080" w:type="dxa"/>
          </w:tcPr>
          <w:p w14:paraId="3EC33BFE" w14:textId="075D636F" w:rsidR="00DD039F" w:rsidRPr="0051745E" w:rsidDel="0096313F" w:rsidRDefault="00DD039F" w:rsidP="00213370">
            <w:pPr>
              <w:jc w:val="right"/>
              <w:rPr>
                <w:del w:id="362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62E14D7F" w14:textId="66BE6770" w:rsidR="00DD039F" w:rsidRPr="0051745E" w:rsidDel="0096313F" w:rsidRDefault="00DD039F" w:rsidP="00213370">
            <w:pPr>
              <w:jc w:val="right"/>
              <w:rPr>
                <w:del w:id="3630" w:author="Lucy Marshall" w:date="2019-06-30T09:03:00Z"/>
                <w:rFonts w:ascii="Arial" w:eastAsia="Times New Roman" w:hAnsi="Arial" w:cs="Arial"/>
                <w:sz w:val="18"/>
                <w:szCs w:val="18"/>
                <w:lang w:eastAsia="en-GB"/>
              </w:rPr>
            </w:pPr>
            <w:del w:id="3631"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nil"/>
              <w:right w:val="single" w:sz="4" w:space="0" w:color="E0E0E0"/>
            </w:tcBorders>
            <w:noWrap/>
            <w:hideMark/>
          </w:tcPr>
          <w:p w14:paraId="7866F340" w14:textId="71D6C193" w:rsidR="00DD039F" w:rsidRPr="0051745E" w:rsidDel="0096313F" w:rsidRDefault="00DD039F" w:rsidP="00213370">
            <w:pPr>
              <w:jc w:val="right"/>
              <w:rPr>
                <w:del w:id="3632" w:author="Lucy Marshall" w:date="2019-06-30T09:03:00Z"/>
                <w:rFonts w:ascii="Arial" w:eastAsia="Times New Roman" w:hAnsi="Arial" w:cs="Arial"/>
                <w:sz w:val="18"/>
                <w:szCs w:val="18"/>
                <w:lang w:eastAsia="en-GB"/>
              </w:rPr>
            </w:pPr>
            <w:del w:id="3633" w:author="Lucy Marshall" w:date="2019-06-30T09:03:00Z">
              <w:r w:rsidRPr="0051745E" w:rsidDel="0096313F">
                <w:rPr>
                  <w:rFonts w:ascii="Arial" w:eastAsia="Times New Roman" w:hAnsi="Arial" w:cs="Arial"/>
                  <w:sz w:val="18"/>
                  <w:szCs w:val="18"/>
                  <w:lang w:eastAsia="en-GB"/>
                </w:rPr>
                <w:delText>0.49</w:delText>
              </w:r>
            </w:del>
          </w:p>
        </w:tc>
        <w:tc>
          <w:tcPr>
            <w:tcW w:w="1480" w:type="dxa"/>
            <w:noWrap/>
            <w:hideMark/>
          </w:tcPr>
          <w:p w14:paraId="208ED098" w14:textId="146CFDCE" w:rsidR="00DD039F" w:rsidRPr="0051745E" w:rsidDel="0096313F" w:rsidRDefault="00DD039F" w:rsidP="00213370">
            <w:pPr>
              <w:jc w:val="right"/>
              <w:rPr>
                <w:del w:id="3634" w:author="Lucy Marshall" w:date="2019-06-30T09:03:00Z"/>
                <w:rFonts w:ascii="Arial" w:eastAsia="Times New Roman" w:hAnsi="Arial" w:cs="Arial"/>
                <w:sz w:val="18"/>
                <w:szCs w:val="18"/>
                <w:lang w:eastAsia="en-GB"/>
              </w:rPr>
            </w:pPr>
            <w:del w:id="3635" w:author="Lucy Marshall" w:date="2019-06-30T09:03:00Z">
              <w:r w:rsidRPr="0051745E" w:rsidDel="0096313F">
                <w:rPr>
                  <w:rFonts w:ascii="Arial" w:eastAsia="Times New Roman" w:hAnsi="Arial" w:cs="Arial"/>
                  <w:sz w:val="18"/>
                  <w:szCs w:val="18"/>
                  <w:lang w:eastAsia="en-GB"/>
                </w:rPr>
                <w:delText>1.88</w:delText>
              </w:r>
            </w:del>
          </w:p>
        </w:tc>
      </w:tr>
      <w:tr w:rsidR="00DD039F" w:rsidRPr="00A44F44" w:rsidDel="0096313F" w14:paraId="495551C3" w14:textId="277FEAE3" w:rsidTr="00213370">
        <w:trPr>
          <w:trHeight w:val="360"/>
          <w:del w:id="3636" w:author="Lucy Marshall" w:date="2019-06-30T09:03:00Z"/>
        </w:trPr>
        <w:tc>
          <w:tcPr>
            <w:tcW w:w="0" w:type="auto"/>
            <w:vMerge/>
            <w:tcBorders>
              <w:top w:val="single" w:sz="4" w:space="0" w:color="C0C0C0"/>
              <w:left w:val="nil"/>
              <w:bottom w:val="nil"/>
              <w:right w:val="nil"/>
            </w:tcBorders>
            <w:vAlign w:val="center"/>
            <w:hideMark/>
          </w:tcPr>
          <w:p w14:paraId="6BEC13EB" w14:textId="343F65E2" w:rsidR="00DD039F" w:rsidRPr="0051745E" w:rsidDel="0096313F" w:rsidRDefault="00DD039F" w:rsidP="00213370">
            <w:pPr>
              <w:rPr>
                <w:del w:id="3637"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5AC51222" w14:textId="17436764" w:rsidR="00DD039F" w:rsidRPr="0051745E" w:rsidDel="0096313F" w:rsidRDefault="00DD039F" w:rsidP="00213370">
            <w:pPr>
              <w:rPr>
                <w:del w:id="3638" w:author="Lucy Marshall" w:date="2019-06-30T09:03:00Z"/>
                <w:rFonts w:ascii="Arial" w:eastAsia="Times New Roman" w:hAnsi="Arial" w:cs="Arial"/>
                <w:sz w:val="18"/>
                <w:szCs w:val="18"/>
                <w:lang w:eastAsia="en-GB"/>
              </w:rPr>
            </w:pPr>
            <w:del w:id="3639"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5555949E" w14:textId="729246D4" w:rsidR="00DD039F" w:rsidRPr="0051745E" w:rsidDel="0096313F" w:rsidRDefault="00DD039F" w:rsidP="00213370">
            <w:pPr>
              <w:rPr>
                <w:del w:id="3640" w:author="Lucy Marshall" w:date="2019-06-30T09:03:00Z"/>
                <w:rFonts w:ascii="Arial" w:eastAsia="Times New Roman" w:hAnsi="Arial" w:cs="Arial"/>
                <w:sz w:val="18"/>
                <w:szCs w:val="18"/>
                <w:lang w:eastAsia="en-GB"/>
              </w:rPr>
            </w:pPr>
            <w:del w:id="3641"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F334B50" w14:textId="2BEBFBCA" w:rsidR="00DD039F" w:rsidRPr="0051745E" w:rsidDel="0096313F" w:rsidRDefault="00DD039F" w:rsidP="00213370">
            <w:pPr>
              <w:jc w:val="right"/>
              <w:rPr>
                <w:del w:id="3642" w:author="Lucy Marshall" w:date="2019-06-30T09:03:00Z"/>
                <w:rFonts w:ascii="Arial" w:eastAsia="Times New Roman" w:hAnsi="Arial" w:cs="Arial"/>
                <w:sz w:val="18"/>
                <w:szCs w:val="18"/>
                <w:lang w:eastAsia="en-GB"/>
              </w:rPr>
            </w:pPr>
            <w:del w:id="3643" w:author="Lucy Marshall" w:date="2019-06-30T09:03:00Z">
              <w:r w:rsidRPr="0051745E" w:rsidDel="0096313F">
                <w:rPr>
                  <w:rFonts w:ascii="Arial" w:eastAsia="Times New Roman" w:hAnsi="Arial" w:cs="Arial"/>
                  <w:sz w:val="18"/>
                  <w:szCs w:val="18"/>
                  <w:lang w:eastAsia="en-GB"/>
                </w:rPr>
                <w:delText>-1.117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7DDD14B3" w14:textId="58A06182" w:rsidR="00DD039F" w:rsidRPr="0051745E" w:rsidDel="0096313F" w:rsidRDefault="00DD039F" w:rsidP="00213370">
            <w:pPr>
              <w:jc w:val="right"/>
              <w:rPr>
                <w:del w:id="3644" w:author="Lucy Marshall" w:date="2019-06-30T09:03:00Z"/>
                <w:rFonts w:ascii="Arial" w:eastAsia="Times New Roman" w:hAnsi="Arial" w:cs="Arial"/>
                <w:sz w:val="18"/>
                <w:szCs w:val="18"/>
                <w:lang w:eastAsia="en-GB"/>
              </w:rPr>
            </w:pPr>
            <w:del w:id="3645" w:author="Lucy Marshall" w:date="2019-06-30T09:03:00Z">
              <w:r w:rsidRPr="0051745E" w:rsidDel="0096313F">
                <w:rPr>
                  <w:rFonts w:ascii="Arial" w:eastAsia="Times New Roman" w:hAnsi="Arial" w:cs="Arial"/>
                  <w:sz w:val="18"/>
                  <w:szCs w:val="18"/>
                  <w:lang w:eastAsia="en-GB"/>
                </w:rPr>
                <w:delText>0.241</w:delText>
              </w:r>
            </w:del>
          </w:p>
        </w:tc>
        <w:tc>
          <w:tcPr>
            <w:tcW w:w="1080" w:type="dxa"/>
            <w:tcBorders>
              <w:top w:val="single" w:sz="4" w:space="0" w:color="C0C0C0"/>
              <w:left w:val="nil"/>
              <w:bottom w:val="single" w:sz="4" w:space="0" w:color="C0C0C0"/>
              <w:right w:val="nil"/>
            </w:tcBorders>
          </w:tcPr>
          <w:p w14:paraId="257012A9" w14:textId="1BC9A76C" w:rsidR="00DD039F" w:rsidRPr="0051745E" w:rsidDel="0096313F" w:rsidRDefault="00DD039F" w:rsidP="00213370">
            <w:pPr>
              <w:jc w:val="right"/>
              <w:rPr>
                <w:del w:id="3646"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5788AC25" w14:textId="0C01AC10" w:rsidR="00DD039F" w:rsidRPr="0051745E" w:rsidDel="0096313F" w:rsidRDefault="00DD039F" w:rsidP="00213370">
            <w:pPr>
              <w:jc w:val="right"/>
              <w:rPr>
                <w:del w:id="3647" w:author="Lucy Marshall" w:date="2019-06-30T09:03:00Z"/>
                <w:rFonts w:ascii="Arial" w:eastAsia="Times New Roman" w:hAnsi="Arial" w:cs="Arial"/>
                <w:sz w:val="18"/>
                <w:szCs w:val="18"/>
                <w:lang w:eastAsia="en-GB"/>
              </w:rPr>
            </w:pPr>
            <w:del w:id="3648"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3140DD9C" w14:textId="2D5929BE" w:rsidR="00DD039F" w:rsidRPr="0051745E" w:rsidDel="0096313F" w:rsidRDefault="00DD039F" w:rsidP="00213370">
            <w:pPr>
              <w:jc w:val="right"/>
              <w:rPr>
                <w:del w:id="3649" w:author="Lucy Marshall" w:date="2019-06-30T09:03:00Z"/>
                <w:rFonts w:ascii="Arial" w:eastAsia="Times New Roman" w:hAnsi="Arial" w:cs="Arial"/>
                <w:sz w:val="18"/>
                <w:szCs w:val="18"/>
                <w:lang w:eastAsia="en-GB"/>
              </w:rPr>
            </w:pPr>
            <w:del w:id="3650" w:author="Lucy Marshall" w:date="2019-06-30T09:03:00Z">
              <w:r w:rsidRPr="0051745E" w:rsidDel="0096313F">
                <w:rPr>
                  <w:rFonts w:ascii="Arial" w:eastAsia="Times New Roman" w:hAnsi="Arial" w:cs="Arial"/>
                  <w:sz w:val="18"/>
                  <w:szCs w:val="18"/>
                  <w:lang w:eastAsia="en-GB"/>
                </w:rPr>
                <w:delText>-1.80</w:delText>
              </w:r>
            </w:del>
          </w:p>
        </w:tc>
        <w:tc>
          <w:tcPr>
            <w:tcW w:w="1480" w:type="dxa"/>
            <w:tcBorders>
              <w:top w:val="single" w:sz="4" w:space="0" w:color="C0C0C0"/>
              <w:left w:val="nil"/>
              <w:bottom w:val="single" w:sz="4" w:space="0" w:color="C0C0C0"/>
              <w:right w:val="nil"/>
            </w:tcBorders>
            <w:noWrap/>
            <w:hideMark/>
          </w:tcPr>
          <w:p w14:paraId="20827F2B" w14:textId="1E1F07EE" w:rsidR="00DD039F" w:rsidRPr="0051745E" w:rsidDel="0096313F" w:rsidRDefault="00DD039F" w:rsidP="00213370">
            <w:pPr>
              <w:jc w:val="right"/>
              <w:rPr>
                <w:del w:id="3651" w:author="Lucy Marshall" w:date="2019-06-30T09:03:00Z"/>
                <w:rFonts w:ascii="Arial" w:eastAsia="Times New Roman" w:hAnsi="Arial" w:cs="Arial"/>
                <w:sz w:val="18"/>
                <w:szCs w:val="18"/>
                <w:lang w:eastAsia="en-GB"/>
              </w:rPr>
            </w:pPr>
            <w:del w:id="3652" w:author="Lucy Marshall" w:date="2019-06-30T09:03:00Z">
              <w:r w:rsidRPr="0051745E" w:rsidDel="0096313F">
                <w:rPr>
                  <w:rFonts w:ascii="Arial" w:eastAsia="Times New Roman" w:hAnsi="Arial" w:cs="Arial"/>
                  <w:sz w:val="18"/>
                  <w:szCs w:val="18"/>
                  <w:lang w:eastAsia="en-GB"/>
                </w:rPr>
                <w:delText>-0.43</w:delText>
              </w:r>
            </w:del>
          </w:p>
        </w:tc>
      </w:tr>
      <w:tr w:rsidR="00DD039F" w:rsidRPr="00A44F44" w:rsidDel="0096313F" w14:paraId="52C571E2" w14:textId="06C63908" w:rsidTr="00213370">
        <w:trPr>
          <w:trHeight w:val="360"/>
          <w:del w:id="3653" w:author="Lucy Marshall" w:date="2019-06-30T09:03:00Z"/>
        </w:trPr>
        <w:tc>
          <w:tcPr>
            <w:tcW w:w="0" w:type="auto"/>
            <w:vMerge/>
            <w:tcBorders>
              <w:top w:val="single" w:sz="4" w:space="0" w:color="C0C0C0"/>
              <w:left w:val="nil"/>
              <w:bottom w:val="nil"/>
              <w:right w:val="nil"/>
            </w:tcBorders>
            <w:vAlign w:val="center"/>
            <w:hideMark/>
          </w:tcPr>
          <w:p w14:paraId="692E8812" w14:textId="7162CD7F" w:rsidR="00DD039F" w:rsidRPr="0051745E" w:rsidDel="0096313F" w:rsidRDefault="00DD039F" w:rsidP="00213370">
            <w:pPr>
              <w:rPr>
                <w:del w:id="365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926F966" w14:textId="76726277" w:rsidR="00DD039F" w:rsidRPr="0051745E" w:rsidDel="0096313F" w:rsidRDefault="00DD039F" w:rsidP="00213370">
            <w:pPr>
              <w:rPr>
                <w:del w:id="365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73A963F" w14:textId="18D2CA2D" w:rsidR="00DD039F" w:rsidRPr="0051745E" w:rsidDel="0096313F" w:rsidRDefault="00DD039F" w:rsidP="00213370">
            <w:pPr>
              <w:rPr>
                <w:del w:id="3656" w:author="Lucy Marshall" w:date="2019-06-30T09:03:00Z"/>
                <w:rFonts w:ascii="Arial" w:eastAsia="Times New Roman" w:hAnsi="Arial" w:cs="Arial"/>
                <w:sz w:val="18"/>
                <w:szCs w:val="18"/>
                <w:lang w:eastAsia="en-GB"/>
              </w:rPr>
            </w:pPr>
            <w:del w:id="3657"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0DA2C0B6" w14:textId="21D510AB" w:rsidR="00DD039F" w:rsidRPr="0051745E" w:rsidDel="0096313F" w:rsidRDefault="00DD039F" w:rsidP="00213370">
            <w:pPr>
              <w:jc w:val="right"/>
              <w:rPr>
                <w:del w:id="3658" w:author="Lucy Marshall" w:date="2019-06-30T09:03:00Z"/>
                <w:rFonts w:ascii="Arial" w:eastAsia="Times New Roman" w:hAnsi="Arial" w:cs="Arial"/>
                <w:sz w:val="18"/>
                <w:szCs w:val="18"/>
                <w:lang w:eastAsia="en-GB"/>
              </w:rPr>
            </w:pPr>
            <w:del w:id="3659" w:author="Lucy Marshall" w:date="2019-06-30T09:03:00Z">
              <w:r w:rsidRPr="0051745E" w:rsidDel="0096313F">
                <w:rPr>
                  <w:rFonts w:ascii="Arial" w:eastAsia="Times New Roman" w:hAnsi="Arial" w:cs="Arial"/>
                  <w:sz w:val="18"/>
                  <w:szCs w:val="18"/>
                  <w:lang w:eastAsia="en-GB"/>
                </w:rPr>
                <w:delText>-.751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37C7C715" w14:textId="77FF5948" w:rsidR="00DD039F" w:rsidRPr="0051745E" w:rsidDel="0096313F" w:rsidRDefault="00DD039F" w:rsidP="00213370">
            <w:pPr>
              <w:jc w:val="right"/>
              <w:rPr>
                <w:del w:id="3660" w:author="Lucy Marshall" w:date="2019-06-30T09:03:00Z"/>
                <w:rFonts w:ascii="Arial" w:eastAsia="Times New Roman" w:hAnsi="Arial" w:cs="Arial"/>
                <w:sz w:val="18"/>
                <w:szCs w:val="18"/>
                <w:lang w:eastAsia="en-GB"/>
              </w:rPr>
            </w:pPr>
            <w:del w:id="3661" w:author="Lucy Marshall" w:date="2019-06-30T09:03:00Z">
              <w:r w:rsidRPr="0051745E" w:rsidDel="0096313F">
                <w:rPr>
                  <w:rFonts w:ascii="Arial" w:eastAsia="Times New Roman" w:hAnsi="Arial" w:cs="Arial"/>
                  <w:sz w:val="18"/>
                  <w:szCs w:val="18"/>
                  <w:lang w:eastAsia="en-GB"/>
                </w:rPr>
                <w:delText>0.254</w:delText>
              </w:r>
            </w:del>
          </w:p>
        </w:tc>
        <w:tc>
          <w:tcPr>
            <w:tcW w:w="1080" w:type="dxa"/>
            <w:tcBorders>
              <w:top w:val="nil"/>
              <w:left w:val="nil"/>
              <w:bottom w:val="single" w:sz="4" w:space="0" w:color="C0C0C0"/>
              <w:right w:val="nil"/>
            </w:tcBorders>
          </w:tcPr>
          <w:p w14:paraId="062D369E" w14:textId="1A111C84" w:rsidR="00DD039F" w:rsidRPr="0051745E" w:rsidDel="0096313F" w:rsidRDefault="00DD039F" w:rsidP="00213370">
            <w:pPr>
              <w:jc w:val="right"/>
              <w:rPr>
                <w:del w:id="366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F94F18A" w14:textId="44A04022" w:rsidR="00DD039F" w:rsidRPr="0051745E" w:rsidDel="0096313F" w:rsidRDefault="00DD039F" w:rsidP="00213370">
            <w:pPr>
              <w:jc w:val="right"/>
              <w:rPr>
                <w:del w:id="3663" w:author="Lucy Marshall" w:date="2019-06-30T09:03:00Z"/>
                <w:rFonts w:ascii="Arial" w:eastAsia="Times New Roman" w:hAnsi="Arial" w:cs="Arial"/>
                <w:sz w:val="18"/>
                <w:szCs w:val="18"/>
                <w:lang w:eastAsia="en-GB"/>
              </w:rPr>
            </w:pPr>
            <w:del w:id="3664" w:author="Lucy Marshall" w:date="2019-06-30T09:03:00Z">
              <w:r w:rsidRPr="0051745E" w:rsidDel="0096313F">
                <w:rPr>
                  <w:rFonts w:ascii="Arial" w:eastAsia="Times New Roman" w:hAnsi="Arial" w:cs="Arial"/>
                  <w:sz w:val="18"/>
                  <w:szCs w:val="18"/>
                  <w:lang w:eastAsia="en-GB"/>
                </w:rPr>
                <w:delText>0.035</w:delText>
              </w:r>
            </w:del>
          </w:p>
        </w:tc>
        <w:tc>
          <w:tcPr>
            <w:tcW w:w="1480" w:type="dxa"/>
            <w:tcBorders>
              <w:top w:val="nil"/>
              <w:left w:val="nil"/>
              <w:bottom w:val="single" w:sz="4" w:space="0" w:color="C0C0C0"/>
              <w:right w:val="single" w:sz="4" w:space="0" w:color="E0E0E0"/>
            </w:tcBorders>
            <w:noWrap/>
            <w:hideMark/>
          </w:tcPr>
          <w:p w14:paraId="60030011" w14:textId="0CD944FE" w:rsidR="00DD039F" w:rsidRPr="0051745E" w:rsidDel="0096313F" w:rsidRDefault="00DD039F" w:rsidP="00213370">
            <w:pPr>
              <w:jc w:val="right"/>
              <w:rPr>
                <w:del w:id="3665" w:author="Lucy Marshall" w:date="2019-06-30T09:03:00Z"/>
                <w:rFonts w:ascii="Arial" w:eastAsia="Times New Roman" w:hAnsi="Arial" w:cs="Arial"/>
                <w:sz w:val="18"/>
                <w:szCs w:val="18"/>
                <w:lang w:eastAsia="en-GB"/>
              </w:rPr>
            </w:pPr>
            <w:del w:id="3666" w:author="Lucy Marshall" w:date="2019-06-30T09:03:00Z">
              <w:r w:rsidRPr="0051745E" w:rsidDel="0096313F">
                <w:rPr>
                  <w:rFonts w:ascii="Arial" w:eastAsia="Times New Roman" w:hAnsi="Arial" w:cs="Arial"/>
                  <w:sz w:val="18"/>
                  <w:szCs w:val="18"/>
                  <w:lang w:eastAsia="en-GB"/>
                </w:rPr>
                <w:delText>-1.47</w:delText>
              </w:r>
            </w:del>
          </w:p>
        </w:tc>
        <w:tc>
          <w:tcPr>
            <w:tcW w:w="1480" w:type="dxa"/>
            <w:tcBorders>
              <w:top w:val="nil"/>
              <w:left w:val="nil"/>
              <w:bottom w:val="single" w:sz="4" w:space="0" w:color="C0C0C0"/>
              <w:right w:val="nil"/>
            </w:tcBorders>
            <w:noWrap/>
            <w:hideMark/>
          </w:tcPr>
          <w:p w14:paraId="6E266A35" w14:textId="3F179544" w:rsidR="00DD039F" w:rsidRPr="0051745E" w:rsidDel="0096313F" w:rsidRDefault="00DD039F" w:rsidP="00213370">
            <w:pPr>
              <w:jc w:val="right"/>
              <w:rPr>
                <w:del w:id="3667" w:author="Lucy Marshall" w:date="2019-06-30T09:03:00Z"/>
                <w:rFonts w:ascii="Arial" w:eastAsia="Times New Roman" w:hAnsi="Arial" w:cs="Arial"/>
                <w:sz w:val="18"/>
                <w:szCs w:val="18"/>
                <w:lang w:eastAsia="en-GB"/>
              </w:rPr>
            </w:pPr>
            <w:del w:id="3668" w:author="Lucy Marshall" w:date="2019-06-30T09:03:00Z">
              <w:r w:rsidRPr="0051745E" w:rsidDel="0096313F">
                <w:rPr>
                  <w:rFonts w:ascii="Arial" w:eastAsia="Times New Roman" w:hAnsi="Arial" w:cs="Arial"/>
                  <w:sz w:val="18"/>
                  <w:szCs w:val="18"/>
                  <w:lang w:eastAsia="en-GB"/>
                </w:rPr>
                <w:delText>-0.03</w:delText>
              </w:r>
            </w:del>
          </w:p>
        </w:tc>
      </w:tr>
      <w:tr w:rsidR="00DD039F" w:rsidRPr="00A44F44" w:rsidDel="0096313F" w14:paraId="56CB5D8D" w14:textId="0DAD482C" w:rsidTr="00213370">
        <w:trPr>
          <w:trHeight w:val="340"/>
          <w:del w:id="3669" w:author="Lucy Marshall" w:date="2019-06-30T09:03:00Z"/>
        </w:trPr>
        <w:tc>
          <w:tcPr>
            <w:tcW w:w="0" w:type="auto"/>
            <w:vMerge/>
            <w:tcBorders>
              <w:top w:val="single" w:sz="4" w:space="0" w:color="C0C0C0"/>
              <w:left w:val="nil"/>
              <w:bottom w:val="nil"/>
              <w:right w:val="nil"/>
            </w:tcBorders>
            <w:vAlign w:val="center"/>
            <w:hideMark/>
          </w:tcPr>
          <w:p w14:paraId="7BAEC40A" w14:textId="7D86ADE3" w:rsidR="00DD039F" w:rsidRPr="0051745E" w:rsidDel="0096313F" w:rsidRDefault="00DD039F" w:rsidP="00213370">
            <w:pPr>
              <w:rPr>
                <w:del w:id="367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AA3A4C5" w14:textId="32C9D055" w:rsidR="00DD039F" w:rsidRPr="0051745E" w:rsidDel="0096313F" w:rsidRDefault="00DD039F" w:rsidP="00213370">
            <w:pPr>
              <w:rPr>
                <w:del w:id="367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2F5248E" w14:textId="4B9D1678" w:rsidR="00DD039F" w:rsidRPr="0051745E" w:rsidDel="0096313F" w:rsidRDefault="00DD039F" w:rsidP="00213370">
            <w:pPr>
              <w:rPr>
                <w:del w:id="3672" w:author="Lucy Marshall" w:date="2019-06-30T09:03:00Z"/>
                <w:rFonts w:ascii="Arial" w:eastAsia="Times New Roman" w:hAnsi="Arial" w:cs="Arial"/>
                <w:sz w:val="18"/>
                <w:szCs w:val="18"/>
                <w:lang w:eastAsia="en-GB"/>
              </w:rPr>
            </w:pPr>
            <w:del w:id="3673"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418859B1" w14:textId="49A8BBD4" w:rsidR="00DD039F" w:rsidRPr="0051745E" w:rsidDel="0096313F" w:rsidRDefault="00DD039F" w:rsidP="00213370">
            <w:pPr>
              <w:jc w:val="right"/>
              <w:rPr>
                <w:del w:id="3674" w:author="Lucy Marshall" w:date="2019-06-30T09:03:00Z"/>
                <w:rFonts w:ascii="Arial" w:eastAsia="Times New Roman" w:hAnsi="Arial" w:cs="Arial"/>
                <w:sz w:val="18"/>
                <w:szCs w:val="18"/>
                <w:lang w:eastAsia="en-GB"/>
              </w:rPr>
            </w:pPr>
            <w:del w:id="3675" w:author="Lucy Marshall" w:date="2019-06-30T09:03:00Z">
              <w:r w:rsidRPr="0051745E" w:rsidDel="0096313F">
                <w:rPr>
                  <w:rFonts w:ascii="Arial" w:eastAsia="Times New Roman" w:hAnsi="Arial" w:cs="Arial"/>
                  <w:sz w:val="18"/>
                  <w:szCs w:val="18"/>
                  <w:lang w:eastAsia="en-GB"/>
                </w:rPr>
                <w:delText>-0.074</w:delText>
              </w:r>
            </w:del>
          </w:p>
        </w:tc>
        <w:tc>
          <w:tcPr>
            <w:tcW w:w="1120" w:type="dxa"/>
            <w:tcBorders>
              <w:top w:val="nil"/>
              <w:left w:val="nil"/>
              <w:bottom w:val="single" w:sz="4" w:space="0" w:color="C0C0C0"/>
              <w:right w:val="single" w:sz="4" w:space="0" w:color="E0E0E0"/>
            </w:tcBorders>
            <w:noWrap/>
            <w:hideMark/>
          </w:tcPr>
          <w:p w14:paraId="26E5A9C1" w14:textId="05E541CC" w:rsidR="00DD039F" w:rsidRPr="0051745E" w:rsidDel="0096313F" w:rsidRDefault="00DD039F" w:rsidP="00213370">
            <w:pPr>
              <w:jc w:val="right"/>
              <w:rPr>
                <w:del w:id="3676" w:author="Lucy Marshall" w:date="2019-06-30T09:03:00Z"/>
                <w:rFonts w:ascii="Arial" w:eastAsia="Times New Roman" w:hAnsi="Arial" w:cs="Arial"/>
                <w:sz w:val="18"/>
                <w:szCs w:val="18"/>
                <w:lang w:eastAsia="en-GB"/>
              </w:rPr>
            </w:pPr>
            <w:del w:id="3677" w:author="Lucy Marshall" w:date="2019-06-30T09:03:00Z">
              <w:r w:rsidRPr="0051745E" w:rsidDel="0096313F">
                <w:rPr>
                  <w:rFonts w:ascii="Arial" w:eastAsia="Times New Roman" w:hAnsi="Arial" w:cs="Arial"/>
                  <w:sz w:val="18"/>
                  <w:szCs w:val="18"/>
                  <w:lang w:eastAsia="en-GB"/>
                </w:rPr>
                <w:delText>0.258</w:delText>
              </w:r>
            </w:del>
          </w:p>
        </w:tc>
        <w:tc>
          <w:tcPr>
            <w:tcW w:w="1080" w:type="dxa"/>
            <w:tcBorders>
              <w:top w:val="nil"/>
              <w:left w:val="nil"/>
              <w:bottom w:val="single" w:sz="4" w:space="0" w:color="C0C0C0"/>
              <w:right w:val="nil"/>
            </w:tcBorders>
          </w:tcPr>
          <w:p w14:paraId="53AE0B68" w14:textId="4719D386" w:rsidR="00DD039F" w:rsidRPr="0051745E" w:rsidDel="0096313F" w:rsidRDefault="00DD039F" w:rsidP="00213370">
            <w:pPr>
              <w:jc w:val="right"/>
              <w:rPr>
                <w:del w:id="367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6F87AC2" w14:textId="2C110EA0" w:rsidR="00DD039F" w:rsidRPr="0051745E" w:rsidDel="0096313F" w:rsidRDefault="00DD039F" w:rsidP="00213370">
            <w:pPr>
              <w:jc w:val="right"/>
              <w:rPr>
                <w:del w:id="3679" w:author="Lucy Marshall" w:date="2019-06-30T09:03:00Z"/>
                <w:rFonts w:ascii="Arial" w:eastAsia="Times New Roman" w:hAnsi="Arial" w:cs="Arial"/>
                <w:sz w:val="18"/>
                <w:szCs w:val="18"/>
                <w:lang w:eastAsia="en-GB"/>
              </w:rPr>
            </w:pPr>
            <w:del w:id="3680"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158A467C" w14:textId="10178BFE" w:rsidR="00DD039F" w:rsidRPr="0051745E" w:rsidDel="0096313F" w:rsidRDefault="00DD039F" w:rsidP="00213370">
            <w:pPr>
              <w:jc w:val="right"/>
              <w:rPr>
                <w:del w:id="3681" w:author="Lucy Marshall" w:date="2019-06-30T09:03:00Z"/>
                <w:rFonts w:ascii="Arial" w:eastAsia="Times New Roman" w:hAnsi="Arial" w:cs="Arial"/>
                <w:sz w:val="18"/>
                <w:szCs w:val="18"/>
                <w:lang w:eastAsia="en-GB"/>
              </w:rPr>
            </w:pPr>
            <w:del w:id="3682" w:author="Lucy Marshall" w:date="2019-06-30T09:03:00Z">
              <w:r w:rsidRPr="0051745E" w:rsidDel="0096313F">
                <w:rPr>
                  <w:rFonts w:ascii="Arial" w:eastAsia="Times New Roman" w:hAnsi="Arial" w:cs="Arial"/>
                  <w:sz w:val="18"/>
                  <w:szCs w:val="18"/>
                  <w:lang w:eastAsia="en-GB"/>
                </w:rPr>
                <w:delText>-0.80</w:delText>
              </w:r>
            </w:del>
          </w:p>
        </w:tc>
        <w:tc>
          <w:tcPr>
            <w:tcW w:w="1480" w:type="dxa"/>
            <w:tcBorders>
              <w:top w:val="nil"/>
              <w:left w:val="nil"/>
              <w:bottom w:val="single" w:sz="4" w:space="0" w:color="C0C0C0"/>
              <w:right w:val="nil"/>
            </w:tcBorders>
            <w:noWrap/>
            <w:hideMark/>
          </w:tcPr>
          <w:p w14:paraId="74BECD00" w14:textId="421729D9" w:rsidR="00DD039F" w:rsidRPr="0051745E" w:rsidDel="0096313F" w:rsidRDefault="00DD039F" w:rsidP="00213370">
            <w:pPr>
              <w:jc w:val="right"/>
              <w:rPr>
                <w:del w:id="3683" w:author="Lucy Marshall" w:date="2019-06-30T09:03:00Z"/>
                <w:rFonts w:ascii="Arial" w:eastAsia="Times New Roman" w:hAnsi="Arial" w:cs="Arial"/>
                <w:sz w:val="18"/>
                <w:szCs w:val="18"/>
                <w:lang w:eastAsia="en-GB"/>
              </w:rPr>
            </w:pPr>
            <w:del w:id="3684" w:author="Lucy Marshall" w:date="2019-06-30T09:03:00Z">
              <w:r w:rsidRPr="0051745E" w:rsidDel="0096313F">
                <w:rPr>
                  <w:rFonts w:ascii="Arial" w:eastAsia="Times New Roman" w:hAnsi="Arial" w:cs="Arial"/>
                  <w:sz w:val="18"/>
                  <w:szCs w:val="18"/>
                  <w:lang w:eastAsia="en-GB"/>
                </w:rPr>
                <w:delText>0.66</w:delText>
              </w:r>
            </w:del>
          </w:p>
        </w:tc>
      </w:tr>
      <w:tr w:rsidR="00DD039F" w:rsidRPr="00A44F44" w:rsidDel="0096313F" w14:paraId="0DAB922A" w14:textId="5362438D" w:rsidTr="00213370">
        <w:trPr>
          <w:trHeight w:val="340"/>
          <w:del w:id="3685" w:author="Lucy Marshall" w:date="2019-06-30T09:03:00Z"/>
        </w:trPr>
        <w:tc>
          <w:tcPr>
            <w:tcW w:w="0" w:type="auto"/>
            <w:vMerge/>
            <w:tcBorders>
              <w:top w:val="single" w:sz="4" w:space="0" w:color="C0C0C0"/>
              <w:left w:val="nil"/>
              <w:bottom w:val="nil"/>
              <w:right w:val="nil"/>
            </w:tcBorders>
            <w:vAlign w:val="center"/>
            <w:hideMark/>
          </w:tcPr>
          <w:p w14:paraId="52D0E16F" w14:textId="4BB66765" w:rsidR="00DD039F" w:rsidRPr="0051745E" w:rsidDel="0096313F" w:rsidRDefault="00DD039F" w:rsidP="00213370">
            <w:pPr>
              <w:rPr>
                <w:del w:id="368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26538CA" w14:textId="2FA97C5D" w:rsidR="00DD039F" w:rsidRPr="0051745E" w:rsidDel="0096313F" w:rsidRDefault="00DD039F" w:rsidP="00213370">
            <w:pPr>
              <w:rPr>
                <w:del w:id="3687" w:author="Lucy Marshall" w:date="2019-06-30T09:03:00Z"/>
                <w:rFonts w:ascii="Arial" w:eastAsia="Times New Roman" w:hAnsi="Arial" w:cs="Arial"/>
                <w:sz w:val="18"/>
                <w:szCs w:val="18"/>
                <w:lang w:eastAsia="en-GB"/>
              </w:rPr>
            </w:pPr>
          </w:p>
        </w:tc>
        <w:tc>
          <w:tcPr>
            <w:tcW w:w="1740" w:type="dxa"/>
            <w:shd w:val="clear" w:color="auto" w:fill="E0E0E0"/>
            <w:hideMark/>
          </w:tcPr>
          <w:p w14:paraId="70407293" w14:textId="7A353C42" w:rsidR="00DD039F" w:rsidRPr="0051745E" w:rsidDel="0096313F" w:rsidRDefault="00DD039F" w:rsidP="00213370">
            <w:pPr>
              <w:rPr>
                <w:del w:id="3688" w:author="Lucy Marshall" w:date="2019-06-30T09:03:00Z"/>
                <w:rFonts w:ascii="Arial" w:eastAsia="Times New Roman" w:hAnsi="Arial" w:cs="Arial"/>
                <w:sz w:val="18"/>
                <w:szCs w:val="18"/>
                <w:lang w:eastAsia="en-GB"/>
              </w:rPr>
            </w:pPr>
            <w:del w:id="3689"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73785F65" w14:textId="59F36D75" w:rsidR="00DD039F" w:rsidRPr="0051745E" w:rsidDel="0096313F" w:rsidRDefault="00DD039F" w:rsidP="00213370">
            <w:pPr>
              <w:jc w:val="right"/>
              <w:rPr>
                <w:del w:id="3690" w:author="Lucy Marshall" w:date="2019-06-30T09:03:00Z"/>
                <w:rFonts w:ascii="Arial" w:eastAsia="Times New Roman" w:hAnsi="Arial" w:cs="Arial"/>
                <w:sz w:val="18"/>
                <w:szCs w:val="18"/>
                <w:lang w:eastAsia="en-GB"/>
              </w:rPr>
            </w:pPr>
            <w:del w:id="3691" w:author="Lucy Marshall" w:date="2019-06-30T09:03:00Z">
              <w:r w:rsidRPr="0051745E" w:rsidDel="0096313F">
                <w:rPr>
                  <w:rFonts w:ascii="Arial" w:eastAsia="Times New Roman" w:hAnsi="Arial" w:cs="Arial"/>
                  <w:sz w:val="18"/>
                  <w:szCs w:val="18"/>
                  <w:lang w:eastAsia="en-GB"/>
                </w:rPr>
                <w:delText>0.070</w:delText>
              </w:r>
            </w:del>
          </w:p>
        </w:tc>
        <w:tc>
          <w:tcPr>
            <w:tcW w:w="1120" w:type="dxa"/>
            <w:tcBorders>
              <w:top w:val="nil"/>
              <w:left w:val="nil"/>
              <w:bottom w:val="nil"/>
              <w:right w:val="single" w:sz="4" w:space="0" w:color="E0E0E0"/>
            </w:tcBorders>
            <w:noWrap/>
            <w:hideMark/>
          </w:tcPr>
          <w:p w14:paraId="6BF09867" w14:textId="263A2340" w:rsidR="00DD039F" w:rsidRPr="0051745E" w:rsidDel="0096313F" w:rsidRDefault="00DD039F" w:rsidP="00213370">
            <w:pPr>
              <w:jc w:val="right"/>
              <w:rPr>
                <w:del w:id="3692" w:author="Lucy Marshall" w:date="2019-06-30T09:03:00Z"/>
                <w:rFonts w:ascii="Arial" w:eastAsia="Times New Roman" w:hAnsi="Arial" w:cs="Arial"/>
                <w:sz w:val="18"/>
                <w:szCs w:val="18"/>
                <w:lang w:eastAsia="en-GB"/>
              </w:rPr>
            </w:pPr>
            <w:del w:id="3693" w:author="Lucy Marshall" w:date="2019-06-30T09:03:00Z">
              <w:r w:rsidRPr="0051745E" w:rsidDel="0096313F">
                <w:rPr>
                  <w:rFonts w:ascii="Arial" w:eastAsia="Times New Roman" w:hAnsi="Arial" w:cs="Arial"/>
                  <w:sz w:val="18"/>
                  <w:szCs w:val="18"/>
                  <w:lang w:eastAsia="en-GB"/>
                </w:rPr>
                <w:delText>0.282</w:delText>
              </w:r>
            </w:del>
          </w:p>
        </w:tc>
        <w:tc>
          <w:tcPr>
            <w:tcW w:w="1080" w:type="dxa"/>
          </w:tcPr>
          <w:p w14:paraId="0813AB38" w14:textId="1F670C98" w:rsidR="00DD039F" w:rsidRPr="0051745E" w:rsidDel="0096313F" w:rsidRDefault="00DD039F" w:rsidP="00213370">
            <w:pPr>
              <w:jc w:val="right"/>
              <w:rPr>
                <w:del w:id="3694"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759C4A4C" w14:textId="6BA3340F" w:rsidR="00DD039F" w:rsidRPr="0051745E" w:rsidDel="0096313F" w:rsidRDefault="00DD039F" w:rsidP="00213370">
            <w:pPr>
              <w:jc w:val="right"/>
              <w:rPr>
                <w:del w:id="3695" w:author="Lucy Marshall" w:date="2019-06-30T09:03:00Z"/>
                <w:rFonts w:ascii="Arial" w:eastAsia="Times New Roman" w:hAnsi="Arial" w:cs="Arial"/>
                <w:sz w:val="18"/>
                <w:szCs w:val="18"/>
                <w:lang w:eastAsia="en-GB"/>
              </w:rPr>
            </w:pPr>
            <w:del w:id="369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07DB4657" w14:textId="7A788A20" w:rsidR="00DD039F" w:rsidRPr="0051745E" w:rsidDel="0096313F" w:rsidRDefault="00DD039F" w:rsidP="00213370">
            <w:pPr>
              <w:jc w:val="right"/>
              <w:rPr>
                <w:del w:id="3697" w:author="Lucy Marshall" w:date="2019-06-30T09:03:00Z"/>
                <w:rFonts w:ascii="Arial" w:eastAsia="Times New Roman" w:hAnsi="Arial" w:cs="Arial"/>
                <w:sz w:val="18"/>
                <w:szCs w:val="18"/>
                <w:lang w:eastAsia="en-GB"/>
              </w:rPr>
            </w:pPr>
            <w:del w:id="3698" w:author="Lucy Marshall" w:date="2019-06-30T09:03:00Z">
              <w:r w:rsidRPr="0051745E" w:rsidDel="0096313F">
                <w:rPr>
                  <w:rFonts w:ascii="Arial" w:eastAsia="Times New Roman" w:hAnsi="Arial" w:cs="Arial"/>
                  <w:sz w:val="18"/>
                  <w:szCs w:val="18"/>
                  <w:lang w:eastAsia="en-GB"/>
                </w:rPr>
                <w:delText>-0.73</w:delText>
              </w:r>
            </w:del>
          </w:p>
        </w:tc>
        <w:tc>
          <w:tcPr>
            <w:tcW w:w="1480" w:type="dxa"/>
            <w:noWrap/>
            <w:hideMark/>
          </w:tcPr>
          <w:p w14:paraId="02262D7C" w14:textId="30F573A5" w:rsidR="00DD039F" w:rsidRPr="0051745E" w:rsidDel="0096313F" w:rsidRDefault="00DD039F" w:rsidP="00213370">
            <w:pPr>
              <w:jc w:val="right"/>
              <w:rPr>
                <w:del w:id="3699" w:author="Lucy Marshall" w:date="2019-06-30T09:03:00Z"/>
                <w:rFonts w:ascii="Arial" w:eastAsia="Times New Roman" w:hAnsi="Arial" w:cs="Arial"/>
                <w:sz w:val="18"/>
                <w:szCs w:val="18"/>
                <w:lang w:eastAsia="en-GB"/>
              </w:rPr>
            </w:pPr>
            <w:del w:id="3700" w:author="Lucy Marshall" w:date="2019-06-30T09:03:00Z">
              <w:r w:rsidRPr="0051745E" w:rsidDel="0096313F">
                <w:rPr>
                  <w:rFonts w:ascii="Arial" w:eastAsia="Times New Roman" w:hAnsi="Arial" w:cs="Arial"/>
                  <w:sz w:val="18"/>
                  <w:szCs w:val="18"/>
                  <w:lang w:eastAsia="en-GB"/>
                </w:rPr>
                <w:delText>0.87</w:delText>
              </w:r>
            </w:del>
          </w:p>
        </w:tc>
      </w:tr>
      <w:tr w:rsidR="00DD039F" w:rsidRPr="00A44F44" w:rsidDel="0096313F" w14:paraId="2F9A4D61" w14:textId="1394BD94" w:rsidTr="00213370">
        <w:trPr>
          <w:trHeight w:val="340"/>
          <w:del w:id="3701" w:author="Lucy Marshall" w:date="2019-06-30T09:03:00Z"/>
        </w:trPr>
        <w:tc>
          <w:tcPr>
            <w:tcW w:w="0" w:type="auto"/>
            <w:vMerge/>
            <w:tcBorders>
              <w:top w:val="single" w:sz="4" w:space="0" w:color="C0C0C0"/>
              <w:left w:val="nil"/>
              <w:bottom w:val="nil"/>
              <w:right w:val="nil"/>
            </w:tcBorders>
            <w:vAlign w:val="center"/>
            <w:hideMark/>
          </w:tcPr>
          <w:p w14:paraId="0A131DDF" w14:textId="7BC6646A" w:rsidR="00DD039F" w:rsidRPr="0051745E" w:rsidDel="0096313F" w:rsidRDefault="00DD039F" w:rsidP="00213370">
            <w:pPr>
              <w:rPr>
                <w:del w:id="3702"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1A6D9881" w14:textId="027422BA" w:rsidR="00DD039F" w:rsidRPr="0051745E" w:rsidDel="0096313F" w:rsidRDefault="00DD039F" w:rsidP="00213370">
            <w:pPr>
              <w:rPr>
                <w:del w:id="3703" w:author="Lucy Marshall" w:date="2019-06-30T09:03:00Z"/>
                <w:rFonts w:ascii="Arial" w:eastAsia="Times New Roman" w:hAnsi="Arial" w:cs="Arial"/>
                <w:sz w:val="18"/>
                <w:szCs w:val="18"/>
                <w:lang w:eastAsia="en-GB"/>
              </w:rPr>
            </w:pPr>
            <w:del w:id="3704"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798051F2" w14:textId="08764510" w:rsidR="00DD039F" w:rsidRPr="0051745E" w:rsidDel="0096313F" w:rsidRDefault="00DD039F" w:rsidP="00213370">
            <w:pPr>
              <w:rPr>
                <w:del w:id="3705" w:author="Lucy Marshall" w:date="2019-06-30T09:03:00Z"/>
                <w:rFonts w:ascii="Arial" w:eastAsia="Times New Roman" w:hAnsi="Arial" w:cs="Arial"/>
                <w:sz w:val="18"/>
                <w:szCs w:val="18"/>
                <w:lang w:eastAsia="en-GB"/>
              </w:rPr>
            </w:pPr>
            <w:del w:id="3706"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AD49CE3" w14:textId="1C1D4152" w:rsidR="00DD039F" w:rsidRPr="0051745E" w:rsidDel="0096313F" w:rsidRDefault="00DD039F" w:rsidP="00213370">
            <w:pPr>
              <w:jc w:val="right"/>
              <w:rPr>
                <w:del w:id="3707" w:author="Lucy Marshall" w:date="2019-06-30T09:03:00Z"/>
                <w:rFonts w:ascii="Arial" w:eastAsia="Times New Roman" w:hAnsi="Arial" w:cs="Arial"/>
                <w:sz w:val="18"/>
                <w:szCs w:val="18"/>
                <w:lang w:eastAsia="en-GB"/>
              </w:rPr>
            </w:pPr>
            <w:del w:id="3708" w:author="Lucy Marshall" w:date="2019-06-30T09:03:00Z">
              <w:r w:rsidRPr="0051745E" w:rsidDel="0096313F">
                <w:rPr>
                  <w:rFonts w:ascii="Arial" w:eastAsia="Times New Roman" w:hAnsi="Arial" w:cs="Arial"/>
                  <w:sz w:val="18"/>
                  <w:szCs w:val="18"/>
                  <w:lang w:eastAsia="en-GB"/>
                </w:rPr>
                <w:delText>-0.366</w:delText>
              </w:r>
            </w:del>
          </w:p>
        </w:tc>
        <w:tc>
          <w:tcPr>
            <w:tcW w:w="1120" w:type="dxa"/>
            <w:tcBorders>
              <w:top w:val="single" w:sz="4" w:space="0" w:color="C0C0C0"/>
              <w:left w:val="nil"/>
              <w:bottom w:val="single" w:sz="4" w:space="0" w:color="C0C0C0"/>
              <w:right w:val="single" w:sz="4" w:space="0" w:color="E0E0E0"/>
            </w:tcBorders>
            <w:noWrap/>
            <w:hideMark/>
          </w:tcPr>
          <w:p w14:paraId="59938090" w14:textId="5312BB5C" w:rsidR="00DD039F" w:rsidRPr="0051745E" w:rsidDel="0096313F" w:rsidRDefault="00DD039F" w:rsidP="00213370">
            <w:pPr>
              <w:jc w:val="right"/>
              <w:rPr>
                <w:del w:id="3709" w:author="Lucy Marshall" w:date="2019-06-30T09:03:00Z"/>
                <w:rFonts w:ascii="Arial" w:eastAsia="Times New Roman" w:hAnsi="Arial" w:cs="Arial"/>
                <w:sz w:val="18"/>
                <w:szCs w:val="18"/>
                <w:lang w:eastAsia="en-GB"/>
              </w:rPr>
            </w:pPr>
            <w:del w:id="3710" w:author="Lucy Marshall" w:date="2019-06-30T09:03:00Z">
              <w:r w:rsidRPr="0051745E" w:rsidDel="0096313F">
                <w:rPr>
                  <w:rFonts w:ascii="Arial" w:eastAsia="Times New Roman" w:hAnsi="Arial" w:cs="Arial"/>
                  <w:sz w:val="18"/>
                  <w:szCs w:val="18"/>
                  <w:lang w:eastAsia="en-GB"/>
                </w:rPr>
                <w:delText>0.214</w:delText>
              </w:r>
            </w:del>
          </w:p>
        </w:tc>
        <w:tc>
          <w:tcPr>
            <w:tcW w:w="1080" w:type="dxa"/>
            <w:tcBorders>
              <w:top w:val="single" w:sz="4" w:space="0" w:color="C0C0C0"/>
              <w:left w:val="nil"/>
              <w:bottom w:val="single" w:sz="4" w:space="0" w:color="C0C0C0"/>
              <w:right w:val="nil"/>
            </w:tcBorders>
          </w:tcPr>
          <w:p w14:paraId="0AB7F4D3" w14:textId="10AA8A2C" w:rsidR="00DD039F" w:rsidRPr="0051745E" w:rsidDel="0096313F" w:rsidRDefault="00DD039F" w:rsidP="00213370">
            <w:pPr>
              <w:jc w:val="right"/>
              <w:rPr>
                <w:del w:id="3711"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4E37F454" w14:textId="43052E4A" w:rsidR="00DD039F" w:rsidRPr="0051745E" w:rsidDel="0096313F" w:rsidRDefault="00DD039F" w:rsidP="00213370">
            <w:pPr>
              <w:jc w:val="right"/>
              <w:rPr>
                <w:del w:id="3712" w:author="Lucy Marshall" w:date="2019-06-30T09:03:00Z"/>
                <w:rFonts w:ascii="Arial" w:eastAsia="Times New Roman" w:hAnsi="Arial" w:cs="Arial"/>
                <w:sz w:val="18"/>
                <w:szCs w:val="18"/>
                <w:lang w:eastAsia="en-GB"/>
              </w:rPr>
            </w:pPr>
            <w:del w:id="3713" w:author="Lucy Marshall" w:date="2019-06-30T09:03:00Z">
              <w:r w:rsidRPr="0051745E" w:rsidDel="0096313F">
                <w:rPr>
                  <w:rFonts w:ascii="Arial" w:eastAsia="Times New Roman" w:hAnsi="Arial" w:cs="Arial"/>
                  <w:sz w:val="18"/>
                  <w:szCs w:val="18"/>
                  <w:lang w:eastAsia="en-GB"/>
                </w:rPr>
                <w:delText>0.884</w:delText>
              </w:r>
            </w:del>
          </w:p>
        </w:tc>
        <w:tc>
          <w:tcPr>
            <w:tcW w:w="1480" w:type="dxa"/>
            <w:tcBorders>
              <w:top w:val="single" w:sz="4" w:space="0" w:color="C0C0C0"/>
              <w:left w:val="nil"/>
              <w:bottom w:val="single" w:sz="4" w:space="0" w:color="C0C0C0"/>
              <w:right w:val="single" w:sz="4" w:space="0" w:color="E0E0E0"/>
            </w:tcBorders>
            <w:noWrap/>
            <w:hideMark/>
          </w:tcPr>
          <w:p w14:paraId="53A524C3" w14:textId="4276B06B" w:rsidR="00DD039F" w:rsidRPr="0051745E" w:rsidDel="0096313F" w:rsidRDefault="00DD039F" w:rsidP="00213370">
            <w:pPr>
              <w:jc w:val="right"/>
              <w:rPr>
                <w:del w:id="3714" w:author="Lucy Marshall" w:date="2019-06-30T09:03:00Z"/>
                <w:rFonts w:ascii="Arial" w:eastAsia="Times New Roman" w:hAnsi="Arial" w:cs="Arial"/>
                <w:sz w:val="18"/>
                <w:szCs w:val="18"/>
                <w:lang w:eastAsia="en-GB"/>
              </w:rPr>
            </w:pPr>
            <w:del w:id="3715" w:author="Lucy Marshall" w:date="2019-06-30T09:03:00Z">
              <w:r w:rsidRPr="0051745E" w:rsidDel="0096313F">
                <w:rPr>
                  <w:rFonts w:ascii="Arial" w:eastAsia="Times New Roman" w:hAnsi="Arial" w:cs="Arial"/>
                  <w:sz w:val="18"/>
                  <w:szCs w:val="18"/>
                  <w:lang w:eastAsia="en-GB"/>
                </w:rPr>
                <w:delText>-0.97</w:delText>
              </w:r>
            </w:del>
          </w:p>
        </w:tc>
        <w:tc>
          <w:tcPr>
            <w:tcW w:w="1480" w:type="dxa"/>
            <w:tcBorders>
              <w:top w:val="single" w:sz="4" w:space="0" w:color="C0C0C0"/>
              <w:left w:val="nil"/>
              <w:bottom w:val="single" w:sz="4" w:space="0" w:color="C0C0C0"/>
              <w:right w:val="nil"/>
            </w:tcBorders>
            <w:noWrap/>
            <w:hideMark/>
          </w:tcPr>
          <w:p w14:paraId="01803C6A" w14:textId="5AAC004F" w:rsidR="00DD039F" w:rsidRPr="0051745E" w:rsidDel="0096313F" w:rsidRDefault="00DD039F" w:rsidP="00213370">
            <w:pPr>
              <w:jc w:val="right"/>
              <w:rPr>
                <w:del w:id="3716" w:author="Lucy Marshall" w:date="2019-06-30T09:03:00Z"/>
                <w:rFonts w:ascii="Arial" w:eastAsia="Times New Roman" w:hAnsi="Arial" w:cs="Arial"/>
                <w:sz w:val="18"/>
                <w:szCs w:val="18"/>
                <w:lang w:eastAsia="en-GB"/>
              </w:rPr>
            </w:pPr>
            <w:del w:id="3717" w:author="Lucy Marshall" w:date="2019-06-30T09:03:00Z">
              <w:r w:rsidRPr="0051745E" w:rsidDel="0096313F">
                <w:rPr>
                  <w:rFonts w:ascii="Arial" w:eastAsia="Times New Roman" w:hAnsi="Arial" w:cs="Arial"/>
                  <w:sz w:val="18"/>
                  <w:szCs w:val="18"/>
                  <w:lang w:eastAsia="en-GB"/>
                </w:rPr>
                <w:delText>0.24</w:delText>
              </w:r>
            </w:del>
          </w:p>
        </w:tc>
      </w:tr>
      <w:tr w:rsidR="00DD039F" w:rsidRPr="00A44F44" w:rsidDel="0096313F" w14:paraId="43698888" w14:textId="5F1777B5" w:rsidTr="00213370">
        <w:trPr>
          <w:trHeight w:val="360"/>
          <w:del w:id="3718" w:author="Lucy Marshall" w:date="2019-06-30T09:03:00Z"/>
        </w:trPr>
        <w:tc>
          <w:tcPr>
            <w:tcW w:w="0" w:type="auto"/>
            <w:vMerge/>
            <w:tcBorders>
              <w:top w:val="single" w:sz="4" w:space="0" w:color="C0C0C0"/>
              <w:left w:val="nil"/>
              <w:bottom w:val="nil"/>
              <w:right w:val="nil"/>
            </w:tcBorders>
            <w:vAlign w:val="center"/>
            <w:hideMark/>
          </w:tcPr>
          <w:p w14:paraId="4D9755C9" w14:textId="4C39994D" w:rsidR="00DD039F" w:rsidRPr="0051745E" w:rsidDel="0096313F" w:rsidRDefault="00DD039F" w:rsidP="00213370">
            <w:pPr>
              <w:rPr>
                <w:del w:id="371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1C2D34D" w14:textId="58BB0433" w:rsidR="00DD039F" w:rsidRPr="0051745E" w:rsidDel="0096313F" w:rsidRDefault="00DD039F" w:rsidP="00213370">
            <w:pPr>
              <w:rPr>
                <w:del w:id="372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A3119DF" w14:textId="6CF6367B" w:rsidR="00DD039F" w:rsidRPr="0051745E" w:rsidDel="0096313F" w:rsidRDefault="00DD039F" w:rsidP="00213370">
            <w:pPr>
              <w:rPr>
                <w:del w:id="3721" w:author="Lucy Marshall" w:date="2019-06-30T09:03:00Z"/>
                <w:rFonts w:ascii="Arial" w:eastAsia="Times New Roman" w:hAnsi="Arial" w:cs="Arial"/>
                <w:sz w:val="18"/>
                <w:szCs w:val="18"/>
                <w:lang w:eastAsia="en-GB"/>
              </w:rPr>
            </w:pPr>
            <w:del w:id="372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78BA653D" w14:textId="58A34BE8" w:rsidR="00DD039F" w:rsidRPr="0051745E" w:rsidDel="0096313F" w:rsidRDefault="00DD039F" w:rsidP="00213370">
            <w:pPr>
              <w:jc w:val="right"/>
              <w:rPr>
                <w:del w:id="3723" w:author="Lucy Marshall" w:date="2019-06-30T09:03:00Z"/>
                <w:rFonts w:ascii="Arial" w:eastAsia="Times New Roman" w:hAnsi="Arial" w:cs="Arial"/>
                <w:sz w:val="18"/>
                <w:szCs w:val="18"/>
                <w:lang w:eastAsia="en-GB"/>
              </w:rPr>
            </w:pPr>
            <w:del w:id="3724" w:author="Lucy Marshall" w:date="2019-06-30T09:03:00Z">
              <w:r w:rsidRPr="0051745E" w:rsidDel="0096313F">
                <w:rPr>
                  <w:rFonts w:ascii="Arial" w:eastAsia="Times New Roman" w:hAnsi="Arial" w:cs="Arial"/>
                  <w:sz w:val="18"/>
                  <w:szCs w:val="18"/>
                  <w:lang w:eastAsia="en-GB"/>
                </w:rPr>
                <w:delText>.751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21CABE36" w14:textId="285580B6" w:rsidR="00DD039F" w:rsidRPr="0051745E" w:rsidDel="0096313F" w:rsidRDefault="00DD039F" w:rsidP="00213370">
            <w:pPr>
              <w:jc w:val="right"/>
              <w:rPr>
                <w:del w:id="3725" w:author="Lucy Marshall" w:date="2019-06-30T09:03:00Z"/>
                <w:rFonts w:ascii="Arial" w:eastAsia="Times New Roman" w:hAnsi="Arial" w:cs="Arial"/>
                <w:sz w:val="18"/>
                <w:szCs w:val="18"/>
                <w:lang w:eastAsia="en-GB"/>
              </w:rPr>
            </w:pPr>
            <w:del w:id="3726" w:author="Lucy Marshall" w:date="2019-06-30T09:03:00Z">
              <w:r w:rsidRPr="0051745E" w:rsidDel="0096313F">
                <w:rPr>
                  <w:rFonts w:ascii="Arial" w:eastAsia="Times New Roman" w:hAnsi="Arial" w:cs="Arial"/>
                  <w:sz w:val="18"/>
                  <w:szCs w:val="18"/>
                  <w:lang w:eastAsia="en-GB"/>
                </w:rPr>
                <w:delText>0.254</w:delText>
              </w:r>
            </w:del>
          </w:p>
        </w:tc>
        <w:tc>
          <w:tcPr>
            <w:tcW w:w="1080" w:type="dxa"/>
            <w:tcBorders>
              <w:top w:val="nil"/>
              <w:left w:val="nil"/>
              <w:bottom w:val="single" w:sz="4" w:space="0" w:color="C0C0C0"/>
              <w:right w:val="nil"/>
            </w:tcBorders>
          </w:tcPr>
          <w:p w14:paraId="79EFEA91" w14:textId="733791DE" w:rsidR="00DD039F" w:rsidRPr="0051745E" w:rsidDel="0096313F" w:rsidRDefault="00DD039F" w:rsidP="00213370">
            <w:pPr>
              <w:jc w:val="right"/>
              <w:rPr>
                <w:del w:id="372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406AB6C" w14:textId="02AE41F2" w:rsidR="00DD039F" w:rsidRPr="0051745E" w:rsidDel="0096313F" w:rsidRDefault="00DD039F" w:rsidP="00213370">
            <w:pPr>
              <w:jc w:val="right"/>
              <w:rPr>
                <w:del w:id="3728" w:author="Lucy Marshall" w:date="2019-06-30T09:03:00Z"/>
                <w:rFonts w:ascii="Arial" w:eastAsia="Times New Roman" w:hAnsi="Arial" w:cs="Arial"/>
                <w:sz w:val="18"/>
                <w:szCs w:val="18"/>
                <w:lang w:eastAsia="en-GB"/>
              </w:rPr>
            </w:pPr>
            <w:del w:id="3729" w:author="Lucy Marshall" w:date="2019-06-30T09:03:00Z">
              <w:r w:rsidRPr="0051745E" w:rsidDel="0096313F">
                <w:rPr>
                  <w:rFonts w:ascii="Arial" w:eastAsia="Times New Roman" w:hAnsi="Arial" w:cs="Arial"/>
                  <w:sz w:val="18"/>
                  <w:szCs w:val="18"/>
                  <w:lang w:eastAsia="en-GB"/>
                </w:rPr>
                <w:delText>0.035</w:delText>
              </w:r>
            </w:del>
          </w:p>
        </w:tc>
        <w:tc>
          <w:tcPr>
            <w:tcW w:w="1480" w:type="dxa"/>
            <w:tcBorders>
              <w:top w:val="nil"/>
              <w:left w:val="nil"/>
              <w:bottom w:val="single" w:sz="4" w:space="0" w:color="C0C0C0"/>
              <w:right w:val="single" w:sz="4" w:space="0" w:color="E0E0E0"/>
            </w:tcBorders>
            <w:noWrap/>
            <w:hideMark/>
          </w:tcPr>
          <w:p w14:paraId="0EEB13B2" w14:textId="01A82322" w:rsidR="00DD039F" w:rsidRPr="0051745E" w:rsidDel="0096313F" w:rsidRDefault="00DD039F" w:rsidP="00213370">
            <w:pPr>
              <w:jc w:val="right"/>
              <w:rPr>
                <w:del w:id="3730" w:author="Lucy Marshall" w:date="2019-06-30T09:03:00Z"/>
                <w:rFonts w:ascii="Arial" w:eastAsia="Times New Roman" w:hAnsi="Arial" w:cs="Arial"/>
                <w:sz w:val="18"/>
                <w:szCs w:val="18"/>
                <w:lang w:eastAsia="en-GB"/>
              </w:rPr>
            </w:pPr>
            <w:del w:id="3731" w:author="Lucy Marshall" w:date="2019-06-30T09:03:00Z">
              <w:r w:rsidRPr="0051745E" w:rsidDel="0096313F">
                <w:rPr>
                  <w:rFonts w:ascii="Arial" w:eastAsia="Times New Roman" w:hAnsi="Arial" w:cs="Arial"/>
                  <w:sz w:val="18"/>
                  <w:szCs w:val="18"/>
                  <w:lang w:eastAsia="en-GB"/>
                </w:rPr>
                <w:delText>0.03</w:delText>
              </w:r>
            </w:del>
          </w:p>
        </w:tc>
        <w:tc>
          <w:tcPr>
            <w:tcW w:w="1480" w:type="dxa"/>
            <w:tcBorders>
              <w:top w:val="nil"/>
              <w:left w:val="nil"/>
              <w:bottom w:val="single" w:sz="4" w:space="0" w:color="C0C0C0"/>
              <w:right w:val="nil"/>
            </w:tcBorders>
            <w:noWrap/>
            <w:hideMark/>
          </w:tcPr>
          <w:p w14:paraId="6B5F55C0" w14:textId="21F8C12C" w:rsidR="00DD039F" w:rsidRPr="0051745E" w:rsidDel="0096313F" w:rsidRDefault="00DD039F" w:rsidP="00213370">
            <w:pPr>
              <w:jc w:val="right"/>
              <w:rPr>
                <w:del w:id="3732" w:author="Lucy Marshall" w:date="2019-06-30T09:03:00Z"/>
                <w:rFonts w:ascii="Arial" w:eastAsia="Times New Roman" w:hAnsi="Arial" w:cs="Arial"/>
                <w:sz w:val="18"/>
                <w:szCs w:val="18"/>
                <w:lang w:eastAsia="en-GB"/>
              </w:rPr>
            </w:pPr>
            <w:del w:id="3733" w:author="Lucy Marshall" w:date="2019-06-30T09:03:00Z">
              <w:r w:rsidRPr="0051745E" w:rsidDel="0096313F">
                <w:rPr>
                  <w:rFonts w:ascii="Arial" w:eastAsia="Times New Roman" w:hAnsi="Arial" w:cs="Arial"/>
                  <w:sz w:val="18"/>
                  <w:szCs w:val="18"/>
                  <w:lang w:eastAsia="en-GB"/>
                </w:rPr>
                <w:delText>1.47</w:delText>
              </w:r>
            </w:del>
          </w:p>
        </w:tc>
      </w:tr>
      <w:tr w:rsidR="00DD039F" w:rsidRPr="00A44F44" w:rsidDel="0096313F" w14:paraId="69242B1D" w14:textId="5989D49A" w:rsidTr="00213370">
        <w:trPr>
          <w:trHeight w:val="360"/>
          <w:del w:id="3734" w:author="Lucy Marshall" w:date="2019-06-30T09:03:00Z"/>
        </w:trPr>
        <w:tc>
          <w:tcPr>
            <w:tcW w:w="0" w:type="auto"/>
            <w:vMerge/>
            <w:tcBorders>
              <w:top w:val="single" w:sz="4" w:space="0" w:color="C0C0C0"/>
              <w:left w:val="nil"/>
              <w:bottom w:val="nil"/>
              <w:right w:val="nil"/>
            </w:tcBorders>
            <w:vAlign w:val="center"/>
            <w:hideMark/>
          </w:tcPr>
          <w:p w14:paraId="42A7A4E5" w14:textId="22583E39" w:rsidR="00DD039F" w:rsidRPr="0051745E" w:rsidDel="0096313F" w:rsidRDefault="00DD039F" w:rsidP="00213370">
            <w:pPr>
              <w:rPr>
                <w:del w:id="373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46DB6B7" w14:textId="2E57DC3C" w:rsidR="00DD039F" w:rsidRPr="0051745E" w:rsidDel="0096313F" w:rsidRDefault="00DD039F" w:rsidP="00213370">
            <w:pPr>
              <w:rPr>
                <w:del w:id="373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700755EE" w14:textId="14F00FAF" w:rsidR="00DD039F" w:rsidRPr="0051745E" w:rsidDel="0096313F" w:rsidRDefault="00DD039F" w:rsidP="00213370">
            <w:pPr>
              <w:rPr>
                <w:del w:id="3737" w:author="Lucy Marshall" w:date="2019-06-30T09:03:00Z"/>
                <w:rFonts w:ascii="Arial" w:eastAsia="Times New Roman" w:hAnsi="Arial" w:cs="Arial"/>
                <w:sz w:val="18"/>
                <w:szCs w:val="18"/>
                <w:lang w:eastAsia="en-GB"/>
              </w:rPr>
            </w:pPr>
            <w:del w:id="3738"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6478884A" w14:textId="2467D144" w:rsidR="00DD039F" w:rsidRPr="0051745E" w:rsidDel="0096313F" w:rsidRDefault="00DD039F" w:rsidP="00213370">
            <w:pPr>
              <w:jc w:val="right"/>
              <w:rPr>
                <w:del w:id="3739" w:author="Lucy Marshall" w:date="2019-06-30T09:03:00Z"/>
                <w:rFonts w:ascii="Arial" w:eastAsia="Times New Roman" w:hAnsi="Arial" w:cs="Arial"/>
                <w:sz w:val="18"/>
                <w:szCs w:val="18"/>
                <w:lang w:eastAsia="en-GB"/>
              </w:rPr>
            </w:pPr>
            <w:del w:id="3740" w:author="Lucy Marshall" w:date="2019-06-30T09:03:00Z">
              <w:r w:rsidRPr="0051745E" w:rsidDel="0096313F">
                <w:rPr>
                  <w:rFonts w:ascii="Arial" w:eastAsia="Times New Roman" w:hAnsi="Arial" w:cs="Arial"/>
                  <w:sz w:val="18"/>
                  <w:szCs w:val="18"/>
                  <w:lang w:eastAsia="en-GB"/>
                </w:rPr>
                <w:delText>.677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7F117065" w14:textId="07174952" w:rsidR="00DD039F" w:rsidRPr="0051745E" w:rsidDel="0096313F" w:rsidRDefault="00DD039F" w:rsidP="00213370">
            <w:pPr>
              <w:jc w:val="right"/>
              <w:rPr>
                <w:del w:id="3741" w:author="Lucy Marshall" w:date="2019-06-30T09:03:00Z"/>
                <w:rFonts w:ascii="Arial" w:eastAsia="Times New Roman" w:hAnsi="Arial" w:cs="Arial"/>
                <w:sz w:val="18"/>
                <w:szCs w:val="18"/>
                <w:lang w:eastAsia="en-GB"/>
              </w:rPr>
            </w:pPr>
            <w:del w:id="3742" w:author="Lucy Marshall" w:date="2019-06-30T09:03:00Z">
              <w:r w:rsidRPr="0051745E" w:rsidDel="0096313F">
                <w:rPr>
                  <w:rFonts w:ascii="Arial" w:eastAsia="Times New Roman" w:hAnsi="Arial" w:cs="Arial"/>
                  <w:sz w:val="18"/>
                  <w:szCs w:val="18"/>
                  <w:lang w:eastAsia="en-GB"/>
                </w:rPr>
                <w:delText>0.232</w:delText>
              </w:r>
            </w:del>
          </w:p>
        </w:tc>
        <w:tc>
          <w:tcPr>
            <w:tcW w:w="1080" w:type="dxa"/>
            <w:tcBorders>
              <w:top w:val="nil"/>
              <w:left w:val="nil"/>
              <w:bottom w:val="single" w:sz="4" w:space="0" w:color="C0C0C0"/>
              <w:right w:val="nil"/>
            </w:tcBorders>
          </w:tcPr>
          <w:p w14:paraId="5B11DA03" w14:textId="236478E7" w:rsidR="00DD039F" w:rsidRPr="0051745E" w:rsidDel="0096313F" w:rsidRDefault="00DD039F" w:rsidP="00213370">
            <w:pPr>
              <w:jc w:val="right"/>
              <w:rPr>
                <w:del w:id="374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56E580BA" w14:textId="004553F0" w:rsidR="00DD039F" w:rsidRPr="0051745E" w:rsidDel="0096313F" w:rsidRDefault="00DD039F" w:rsidP="00213370">
            <w:pPr>
              <w:jc w:val="right"/>
              <w:rPr>
                <w:del w:id="3744" w:author="Lucy Marshall" w:date="2019-06-30T09:03:00Z"/>
                <w:rFonts w:ascii="Arial" w:eastAsia="Times New Roman" w:hAnsi="Arial" w:cs="Arial"/>
                <w:sz w:val="18"/>
                <w:szCs w:val="18"/>
                <w:lang w:eastAsia="en-GB"/>
              </w:rPr>
            </w:pPr>
            <w:del w:id="3745" w:author="Lucy Marshall" w:date="2019-06-30T09:03:00Z">
              <w:r w:rsidRPr="0051745E" w:rsidDel="0096313F">
                <w:rPr>
                  <w:rFonts w:ascii="Arial" w:eastAsia="Times New Roman" w:hAnsi="Arial" w:cs="Arial"/>
                  <w:sz w:val="18"/>
                  <w:szCs w:val="18"/>
                  <w:lang w:eastAsia="en-GB"/>
                </w:rPr>
                <w:delText>0.039</w:delText>
              </w:r>
            </w:del>
          </w:p>
        </w:tc>
        <w:tc>
          <w:tcPr>
            <w:tcW w:w="1480" w:type="dxa"/>
            <w:tcBorders>
              <w:top w:val="nil"/>
              <w:left w:val="nil"/>
              <w:bottom w:val="single" w:sz="4" w:space="0" w:color="C0C0C0"/>
              <w:right w:val="single" w:sz="4" w:space="0" w:color="E0E0E0"/>
            </w:tcBorders>
            <w:noWrap/>
            <w:hideMark/>
          </w:tcPr>
          <w:p w14:paraId="3D883F08" w14:textId="03C2DB18" w:rsidR="00DD039F" w:rsidRPr="0051745E" w:rsidDel="0096313F" w:rsidRDefault="00DD039F" w:rsidP="00213370">
            <w:pPr>
              <w:jc w:val="right"/>
              <w:rPr>
                <w:del w:id="3746" w:author="Lucy Marshall" w:date="2019-06-30T09:03:00Z"/>
                <w:rFonts w:ascii="Arial" w:eastAsia="Times New Roman" w:hAnsi="Arial" w:cs="Arial"/>
                <w:sz w:val="18"/>
                <w:szCs w:val="18"/>
                <w:lang w:eastAsia="en-GB"/>
              </w:rPr>
            </w:pPr>
            <w:del w:id="3747" w:author="Lucy Marshall" w:date="2019-06-30T09:03:00Z">
              <w:r w:rsidRPr="0051745E" w:rsidDel="0096313F">
                <w:rPr>
                  <w:rFonts w:ascii="Arial" w:eastAsia="Times New Roman" w:hAnsi="Arial" w:cs="Arial"/>
                  <w:sz w:val="18"/>
                  <w:szCs w:val="18"/>
                  <w:lang w:eastAsia="en-GB"/>
                </w:rPr>
                <w:delText>0.02</w:delText>
              </w:r>
            </w:del>
          </w:p>
        </w:tc>
        <w:tc>
          <w:tcPr>
            <w:tcW w:w="1480" w:type="dxa"/>
            <w:tcBorders>
              <w:top w:val="nil"/>
              <w:left w:val="nil"/>
              <w:bottom w:val="single" w:sz="4" w:space="0" w:color="C0C0C0"/>
              <w:right w:val="nil"/>
            </w:tcBorders>
            <w:noWrap/>
            <w:hideMark/>
          </w:tcPr>
          <w:p w14:paraId="2EE6D91E" w14:textId="10D514C0" w:rsidR="00DD039F" w:rsidRPr="0051745E" w:rsidDel="0096313F" w:rsidRDefault="00DD039F" w:rsidP="00213370">
            <w:pPr>
              <w:jc w:val="right"/>
              <w:rPr>
                <w:del w:id="3748" w:author="Lucy Marshall" w:date="2019-06-30T09:03:00Z"/>
                <w:rFonts w:ascii="Arial" w:eastAsia="Times New Roman" w:hAnsi="Arial" w:cs="Arial"/>
                <w:sz w:val="18"/>
                <w:szCs w:val="18"/>
                <w:lang w:eastAsia="en-GB"/>
              </w:rPr>
            </w:pPr>
            <w:del w:id="3749" w:author="Lucy Marshall" w:date="2019-06-30T09:03:00Z">
              <w:r w:rsidRPr="0051745E" w:rsidDel="0096313F">
                <w:rPr>
                  <w:rFonts w:ascii="Arial" w:eastAsia="Times New Roman" w:hAnsi="Arial" w:cs="Arial"/>
                  <w:sz w:val="18"/>
                  <w:szCs w:val="18"/>
                  <w:lang w:eastAsia="en-GB"/>
                </w:rPr>
                <w:delText>1.33</w:delText>
              </w:r>
            </w:del>
          </w:p>
        </w:tc>
      </w:tr>
      <w:tr w:rsidR="00DD039F" w:rsidRPr="00A44F44" w:rsidDel="0096313F" w14:paraId="450470CA" w14:textId="1DD41771" w:rsidTr="00213370">
        <w:trPr>
          <w:trHeight w:val="360"/>
          <w:del w:id="3750" w:author="Lucy Marshall" w:date="2019-06-30T09:03:00Z"/>
        </w:trPr>
        <w:tc>
          <w:tcPr>
            <w:tcW w:w="0" w:type="auto"/>
            <w:vMerge/>
            <w:tcBorders>
              <w:top w:val="single" w:sz="4" w:space="0" w:color="C0C0C0"/>
              <w:left w:val="nil"/>
              <w:bottom w:val="nil"/>
              <w:right w:val="nil"/>
            </w:tcBorders>
            <w:vAlign w:val="center"/>
            <w:hideMark/>
          </w:tcPr>
          <w:p w14:paraId="2B96E1DC" w14:textId="17AE0365" w:rsidR="00DD039F" w:rsidRPr="0051745E" w:rsidDel="0096313F" w:rsidRDefault="00DD039F" w:rsidP="00213370">
            <w:pPr>
              <w:rPr>
                <w:del w:id="375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6638518" w14:textId="09C4FF4E" w:rsidR="00DD039F" w:rsidRPr="0051745E" w:rsidDel="0096313F" w:rsidRDefault="00DD039F" w:rsidP="00213370">
            <w:pPr>
              <w:rPr>
                <w:del w:id="3752" w:author="Lucy Marshall" w:date="2019-06-30T09:03:00Z"/>
                <w:rFonts w:ascii="Arial" w:eastAsia="Times New Roman" w:hAnsi="Arial" w:cs="Arial"/>
                <w:sz w:val="18"/>
                <w:szCs w:val="18"/>
                <w:lang w:eastAsia="en-GB"/>
              </w:rPr>
            </w:pPr>
          </w:p>
        </w:tc>
        <w:tc>
          <w:tcPr>
            <w:tcW w:w="1740" w:type="dxa"/>
            <w:shd w:val="clear" w:color="auto" w:fill="E0E0E0"/>
            <w:hideMark/>
          </w:tcPr>
          <w:p w14:paraId="42F5D132" w14:textId="6D309C2C" w:rsidR="00DD039F" w:rsidRPr="0051745E" w:rsidDel="0096313F" w:rsidRDefault="00DD039F" w:rsidP="00213370">
            <w:pPr>
              <w:rPr>
                <w:del w:id="3753" w:author="Lucy Marshall" w:date="2019-06-30T09:03:00Z"/>
                <w:rFonts w:ascii="Arial" w:eastAsia="Times New Roman" w:hAnsi="Arial" w:cs="Arial"/>
                <w:sz w:val="18"/>
                <w:szCs w:val="18"/>
                <w:lang w:eastAsia="en-GB"/>
              </w:rPr>
            </w:pPr>
            <w:del w:id="3754"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6B673F15" w14:textId="15C218FE" w:rsidR="00DD039F" w:rsidRPr="0051745E" w:rsidDel="0096313F" w:rsidRDefault="00DD039F" w:rsidP="00213370">
            <w:pPr>
              <w:jc w:val="right"/>
              <w:rPr>
                <w:del w:id="3755" w:author="Lucy Marshall" w:date="2019-06-30T09:03:00Z"/>
                <w:rFonts w:ascii="Arial" w:eastAsia="Times New Roman" w:hAnsi="Arial" w:cs="Arial"/>
                <w:sz w:val="18"/>
                <w:szCs w:val="18"/>
                <w:lang w:eastAsia="en-GB"/>
              </w:rPr>
            </w:pPr>
            <w:del w:id="3756" w:author="Lucy Marshall" w:date="2019-06-30T09:03:00Z">
              <w:r w:rsidRPr="0051745E" w:rsidDel="0096313F">
                <w:rPr>
                  <w:rFonts w:ascii="Arial" w:eastAsia="Times New Roman" w:hAnsi="Arial" w:cs="Arial"/>
                  <w:sz w:val="18"/>
                  <w:szCs w:val="18"/>
                  <w:lang w:eastAsia="en-GB"/>
                </w:rPr>
                <w:delText>.821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72EBF340" w14:textId="4E78689F" w:rsidR="00DD039F" w:rsidRPr="0051745E" w:rsidDel="0096313F" w:rsidRDefault="00DD039F" w:rsidP="00213370">
            <w:pPr>
              <w:jc w:val="right"/>
              <w:rPr>
                <w:del w:id="3757" w:author="Lucy Marshall" w:date="2019-06-30T09:03:00Z"/>
                <w:rFonts w:ascii="Arial" w:eastAsia="Times New Roman" w:hAnsi="Arial" w:cs="Arial"/>
                <w:sz w:val="18"/>
                <w:szCs w:val="18"/>
                <w:lang w:eastAsia="en-GB"/>
              </w:rPr>
            </w:pPr>
            <w:del w:id="3758" w:author="Lucy Marshall" w:date="2019-06-30T09:03:00Z">
              <w:r w:rsidRPr="0051745E" w:rsidDel="0096313F">
                <w:rPr>
                  <w:rFonts w:ascii="Arial" w:eastAsia="Times New Roman" w:hAnsi="Arial" w:cs="Arial"/>
                  <w:sz w:val="18"/>
                  <w:szCs w:val="18"/>
                  <w:lang w:eastAsia="en-GB"/>
                </w:rPr>
                <w:delText>0.259</w:delText>
              </w:r>
            </w:del>
          </w:p>
        </w:tc>
        <w:tc>
          <w:tcPr>
            <w:tcW w:w="1080" w:type="dxa"/>
          </w:tcPr>
          <w:p w14:paraId="60DFCA5F" w14:textId="7C526E7B" w:rsidR="00DD039F" w:rsidRPr="0051745E" w:rsidDel="0096313F" w:rsidRDefault="00DD039F" w:rsidP="00213370">
            <w:pPr>
              <w:jc w:val="right"/>
              <w:rPr>
                <w:del w:id="375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4637C8D" w14:textId="272A4940" w:rsidR="00DD039F" w:rsidRPr="0051745E" w:rsidDel="0096313F" w:rsidRDefault="00DD039F" w:rsidP="00213370">
            <w:pPr>
              <w:jc w:val="right"/>
              <w:rPr>
                <w:del w:id="3760" w:author="Lucy Marshall" w:date="2019-06-30T09:03:00Z"/>
                <w:rFonts w:ascii="Arial" w:eastAsia="Times New Roman" w:hAnsi="Arial" w:cs="Arial"/>
                <w:sz w:val="18"/>
                <w:szCs w:val="18"/>
                <w:lang w:eastAsia="en-GB"/>
              </w:rPr>
            </w:pPr>
            <w:del w:id="3761" w:author="Lucy Marshall" w:date="2019-06-30T09:03:00Z">
              <w:r w:rsidRPr="0051745E" w:rsidDel="0096313F">
                <w:rPr>
                  <w:rFonts w:ascii="Arial" w:eastAsia="Times New Roman" w:hAnsi="Arial" w:cs="Arial"/>
                  <w:sz w:val="18"/>
                  <w:szCs w:val="18"/>
                  <w:lang w:eastAsia="en-GB"/>
                </w:rPr>
                <w:delText>0.017</w:delText>
              </w:r>
            </w:del>
          </w:p>
        </w:tc>
        <w:tc>
          <w:tcPr>
            <w:tcW w:w="1480" w:type="dxa"/>
            <w:tcBorders>
              <w:top w:val="nil"/>
              <w:left w:val="nil"/>
              <w:bottom w:val="nil"/>
              <w:right w:val="single" w:sz="4" w:space="0" w:color="E0E0E0"/>
            </w:tcBorders>
            <w:noWrap/>
            <w:hideMark/>
          </w:tcPr>
          <w:p w14:paraId="77ADDF1F" w14:textId="35CDD0C3" w:rsidR="00DD039F" w:rsidRPr="0051745E" w:rsidDel="0096313F" w:rsidRDefault="00DD039F" w:rsidP="00213370">
            <w:pPr>
              <w:jc w:val="right"/>
              <w:rPr>
                <w:del w:id="3762" w:author="Lucy Marshall" w:date="2019-06-30T09:03:00Z"/>
                <w:rFonts w:ascii="Arial" w:eastAsia="Times New Roman" w:hAnsi="Arial" w:cs="Arial"/>
                <w:sz w:val="18"/>
                <w:szCs w:val="18"/>
                <w:lang w:eastAsia="en-GB"/>
              </w:rPr>
            </w:pPr>
            <w:del w:id="3763" w:author="Lucy Marshall" w:date="2019-06-30T09:03:00Z">
              <w:r w:rsidRPr="0051745E" w:rsidDel="0096313F">
                <w:rPr>
                  <w:rFonts w:ascii="Arial" w:eastAsia="Times New Roman" w:hAnsi="Arial" w:cs="Arial"/>
                  <w:sz w:val="18"/>
                  <w:szCs w:val="18"/>
                  <w:lang w:eastAsia="en-GB"/>
                </w:rPr>
                <w:delText>0.09</w:delText>
              </w:r>
            </w:del>
          </w:p>
        </w:tc>
        <w:tc>
          <w:tcPr>
            <w:tcW w:w="1480" w:type="dxa"/>
            <w:noWrap/>
            <w:hideMark/>
          </w:tcPr>
          <w:p w14:paraId="6455A76A" w14:textId="1995AB2A" w:rsidR="00DD039F" w:rsidRPr="0051745E" w:rsidDel="0096313F" w:rsidRDefault="00DD039F" w:rsidP="00213370">
            <w:pPr>
              <w:jc w:val="right"/>
              <w:rPr>
                <w:del w:id="3764" w:author="Lucy Marshall" w:date="2019-06-30T09:03:00Z"/>
                <w:rFonts w:ascii="Arial" w:eastAsia="Times New Roman" w:hAnsi="Arial" w:cs="Arial"/>
                <w:sz w:val="18"/>
                <w:szCs w:val="18"/>
                <w:lang w:eastAsia="en-GB"/>
              </w:rPr>
            </w:pPr>
            <w:del w:id="3765" w:author="Lucy Marshall" w:date="2019-06-30T09:03:00Z">
              <w:r w:rsidRPr="0051745E" w:rsidDel="0096313F">
                <w:rPr>
                  <w:rFonts w:ascii="Arial" w:eastAsia="Times New Roman" w:hAnsi="Arial" w:cs="Arial"/>
                  <w:sz w:val="18"/>
                  <w:szCs w:val="18"/>
                  <w:lang w:eastAsia="en-GB"/>
                </w:rPr>
                <w:delText>1.55</w:delText>
              </w:r>
            </w:del>
          </w:p>
        </w:tc>
      </w:tr>
      <w:tr w:rsidR="00DD039F" w:rsidRPr="00A44F44" w:rsidDel="0096313F" w14:paraId="23F54852" w14:textId="26B9E07B" w:rsidTr="00213370">
        <w:trPr>
          <w:trHeight w:val="360"/>
          <w:del w:id="3766" w:author="Lucy Marshall" w:date="2019-06-30T09:03:00Z"/>
        </w:trPr>
        <w:tc>
          <w:tcPr>
            <w:tcW w:w="0" w:type="auto"/>
            <w:vMerge/>
            <w:tcBorders>
              <w:top w:val="single" w:sz="4" w:space="0" w:color="C0C0C0"/>
              <w:left w:val="nil"/>
              <w:bottom w:val="nil"/>
              <w:right w:val="nil"/>
            </w:tcBorders>
            <w:vAlign w:val="center"/>
            <w:hideMark/>
          </w:tcPr>
          <w:p w14:paraId="5667C2B5" w14:textId="6C9411D4" w:rsidR="00DD039F" w:rsidRPr="0051745E" w:rsidDel="0096313F" w:rsidRDefault="00DD039F" w:rsidP="00213370">
            <w:pPr>
              <w:rPr>
                <w:del w:id="3767"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65A584F9" w14:textId="5F765F50" w:rsidR="00DD039F" w:rsidRPr="0051745E" w:rsidDel="0096313F" w:rsidRDefault="00DD039F" w:rsidP="00213370">
            <w:pPr>
              <w:rPr>
                <w:del w:id="3768" w:author="Lucy Marshall" w:date="2019-06-30T09:03:00Z"/>
                <w:rFonts w:ascii="Arial" w:eastAsia="Times New Roman" w:hAnsi="Arial" w:cs="Arial"/>
                <w:sz w:val="18"/>
                <w:szCs w:val="18"/>
                <w:lang w:eastAsia="en-GB"/>
              </w:rPr>
            </w:pPr>
            <w:del w:id="3769"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19EB41E4" w14:textId="5F1201CD" w:rsidR="00DD039F" w:rsidRPr="0051745E" w:rsidDel="0096313F" w:rsidRDefault="00DD039F" w:rsidP="00213370">
            <w:pPr>
              <w:rPr>
                <w:del w:id="3770" w:author="Lucy Marshall" w:date="2019-06-30T09:03:00Z"/>
                <w:rFonts w:ascii="Arial" w:eastAsia="Times New Roman" w:hAnsi="Arial" w:cs="Arial"/>
                <w:sz w:val="18"/>
                <w:szCs w:val="18"/>
                <w:lang w:eastAsia="en-GB"/>
              </w:rPr>
            </w:pPr>
            <w:del w:id="3771"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714B7DD9" w14:textId="0DCEF38D" w:rsidR="00DD039F" w:rsidRPr="0051745E" w:rsidDel="0096313F" w:rsidRDefault="00DD039F" w:rsidP="00213370">
            <w:pPr>
              <w:jc w:val="right"/>
              <w:rPr>
                <w:del w:id="3772" w:author="Lucy Marshall" w:date="2019-06-30T09:03:00Z"/>
                <w:rFonts w:ascii="Arial" w:eastAsia="Times New Roman" w:hAnsi="Arial" w:cs="Arial"/>
                <w:sz w:val="18"/>
                <w:szCs w:val="18"/>
                <w:lang w:eastAsia="en-GB"/>
              </w:rPr>
            </w:pPr>
            <w:del w:id="3773" w:author="Lucy Marshall" w:date="2019-06-30T09:03:00Z">
              <w:r w:rsidRPr="0051745E" w:rsidDel="0096313F">
                <w:rPr>
                  <w:rFonts w:ascii="Arial" w:eastAsia="Times New Roman" w:hAnsi="Arial" w:cs="Arial"/>
                  <w:sz w:val="18"/>
                  <w:szCs w:val="18"/>
                  <w:lang w:eastAsia="en-GB"/>
                </w:rPr>
                <w:delText>-1.043</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7827EC9C" w14:textId="6AB3695A" w:rsidR="00DD039F" w:rsidRPr="0051745E" w:rsidDel="0096313F" w:rsidRDefault="00DD039F" w:rsidP="00213370">
            <w:pPr>
              <w:jc w:val="right"/>
              <w:rPr>
                <w:del w:id="3774" w:author="Lucy Marshall" w:date="2019-06-30T09:03:00Z"/>
                <w:rFonts w:ascii="Arial" w:eastAsia="Times New Roman" w:hAnsi="Arial" w:cs="Arial"/>
                <w:sz w:val="18"/>
                <w:szCs w:val="18"/>
                <w:lang w:eastAsia="en-GB"/>
              </w:rPr>
            </w:pPr>
            <w:del w:id="3775" w:author="Lucy Marshall" w:date="2019-06-30T09:03:00Z">
              <w:r w:rsidRPr="0051745E" w:rsidDel="0096313F">
                <w:rPr>
                  <w:rFonts w:ascii="Arial" w:eastAsia="Times New Roman" w:hAnsi="Arial" w:cs="Arial"/>
                  <w:sz w:val="18"/>
                  <w:szCs w:val="18"/>
                  <w:lang w:eastAsia="en-GB"/>
                </w:rPr>
                <w:delText>0.217</w:delText>
              </w:r>
            </w:del>
          </w:p>
        </w:tc>
        <w:tc>
          <w:tcPr>
            <w:tcW w:w="1080" w:type="dxa"/>
            <w:tcBorders>
              <w:top w:val="single" w:sz="4" w:space="0" w:color="C0C0C0"/>
              <w:left w:val="nil"/>
              <w:bottom w:val="single" w:sz="4" w:space="0" w:color="C0C0C0"/>
              <w:right w:val="nil"/>
            </w:tcBorders>
          </w:tcPr>
          <w:p w14:paraId="2EAD0366" w14:textId="7FDD8AAB" w:rsidR="00DD039F" w:rsidRPr="0051745E" w:rsidDel="0096313F" w:rsidRDefault="00DD039F" w:rsidP="00213370">
            <w:pPr>
              <w:jc w:val="right"/>
              <w:rPr>
                <w:del w:id="3776"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3E683B18" w14:textId="1AB53E5B" w:rsidR="00DD039F" w:rsidRPr="0051745E" w:rsidDel="0096313F" w:rsidRDefault="00DD039F" w:rsidP="00213370">
            <w:pPr>
              <w:jc w:val="right"/>
              <w:rPr>
                <w:del w:id="3777" w:author="Lucy Marshall" w:date="2019-06-30T09:03:00Z"/>
                <w:rFonts w:ascii="Arial" w:eastAsia="Times New Roman" w:hAnsi="Arial" w:cs="Arial"/>
                <w:sz w:val="18"/>
                <w:szCs w:val="18"/>
                <w:lang w:eastAsia="en-GB"/>
              </w:rPr>
            </w:pPr>
            <w:del w:id="3778"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3FAFD5CB" w14:textId="696718F3" w:rsidR="00DD039F" w:rsidRPr="0051745E" w:rsidDel="0096313F" w:rsidRDefault="00DD039F" w:rsidP="00213370">
            <w:pPr>
              <w:jc w:val="right"/>
              <w:rPr>
                <w:del w:id="3779" w:author="Lucy Marshall" w:date="2019-06-30T09:03:00Z"/>
                <w:rFonts w:ascii="Arial" w:eastAsia="Times New Roman" w:hAnsi="Arial" w:cs="Arial"/>
                <w:sz w:val="18"/>
                <w:szCs w:val="18"/>
                <w:lang w:eastAsia="en-GB"/>
              </w:rPr>
            </w:pPr>
            <w:del w:id="3780" w:author="Lucy Marshall" w:date="2019-06-30T09:03:00Z">
              <w:r w:rsidRPr="0051745E" w:rsidDel="0096313F">
                <w:rPr>
                  <w:rFonts w:ascii="Arial" w:eastAsia="Times New Roman" w:hAnsi="Arial" w:cs="Arial"/>
                  <w:sz w:val="18"/>
                  <w:szCs w:val="18"/>
                  <w:lang w:eastAsia="en-GB"/>
                </w:rPr>
                <w:delText>-1.66</w:delText>
              </w:r>
            </w:del>
          </w:p>
        </w:tc>
        <w:tc>
          <w:tcPr>
            <w:tcW w:w="1480" w:type="dxa"/>
            <w:tcBorders>
              <w:top w:val="single" w:sz="4" w:space="0" w:color="C0C0C0"/>
              <w:left w:val="nil"/>
              <w:bottom w:val="single" w:sz="4" w:space="0" w:color="C0C0C0"/>
              <w:right w:val="nil"/>
            </w:tcBorders>
            <w:noWrap/>
            <w:hideMark/>
          </w:tcPr>
          <w:p w14:paraId="57A9B0ED" w14:textId="18AC5808" w:rsidR="00DD039F" w:rsidRPr="0051745E" w:rsidDel="0096313F" w:rsidRDefault="00DD039F" w:rsidP="00213370">
            <w:pPr>
              <w:jc w:val="right"/>
              <w:rPr>
                <w:del w:id="3781" w:author="Lucy Marshall" w:date="2019-06-30T09:03:00Z"/>
                <w:rFonts w:ascii="Arial" w:eastAsia="Times New Roman" w:hAnsi="Arial" w:cs="Arial"/>
                <w:sz w:val="18"/>
                <w:szCs w:val="18"/>
                <w:lang w:eastAsia="en-GB"/>
              </w:rPr>
            </w:pPr>
            <w:del w:id="3782" w:author="Lucy Marshall" w:date="2019-06-30T09:03:00Z">
              <w:r w:rsidRPr="0051745E" w:rsidDel="0096313F">
                <w:rPr>
                  <w:rFonts w:ascii="Arial" w:eastAsia="Times New Roman" w:hAnsi="Arial" w:cs="Arial"/>
                  <w:sz w:val="18"/>
                  <w:szCs w:val="18"/>
                  <w:lang w:eastAsia="en-GB"/>
                </w:rPr>
                <w:delText>-0.43</w:delText>
              </w:r>
            </w:del>
          </w:p>
        </w:tc>
      </w:tr>
      <w:tr w:rsidR="00DD039F" w:rsidRPr="00A44F44" w:rsidDel="0096313F" w14:paraId="599D2675" w14:textId="7470609F" w:rsidTr="00213370">
        <w:trPr>
          <w:trHeight w:val="340"/>
          <w:del w:id="3783" w:author="Lucy Marshall" w:date="2019-06-30T09:03:00Z"/>
        </w:trPr>
        <w:tc>
          <w:tcPr>
            <w:tcW w:w="0" w:type="auto"/>
            <w:vMerge/>
            <w:tcBorders>
              <w:top w:val="single" w:sz="4" w:space="0" w:color="C0C0C0"/>
              <w:left w:val="nil"/>
              <w:bottom w:val="nil"/>
              <w:right w:val="nil"/>
            </w:tcBorders>
            <w:vAlign w:val="center"/>
            <w:hideMark/>
          </w:tcPr>
          <w:p w14:paraId="13E42B90" w14:textId="43E5A3A7" w:rsidR="00DD039F" w:rsidRPr="0051745E" w:rsidDel="0096313F" w:rsidRDefault="00DD039F" w:rsidP="00213370">
            <w:pPr>
              <w:rPr>
                <w:del w:id="3784"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367E883" w14:textId="5BC416C2" w:rsidR="00DD039F" w:rsidRPr="0051745E" w:rsidDel="0096313F" w:rsidRDefault="00DD039F" w:rsidP="00213370">
            <w:pPr>
              <w:rPr>
                <w:del w:id="3785"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44FC215" w14:textId="6D63D909" w:rsidR="00DD039F" w:rsidRPr="0051745E" w:rsidDel="0096313F" w:rsidRDefault="00DD039F" w:rsidP="00213370">
            <w:pPr>
              <w:rPr>
                <w:del w:id="3786" w:author="Lucy Marshall" w:date="2019-06-30T09:03:00Z"/>
                <w:rFonts w:ascii="Arial" w:eastAsia="Times New Roman" w:hAnsi="Arial" w:cs="Arial"/>
                <w:sz w:val="18"/>
                <w:szCs w:val="18"/>
                <w:lang w:eastAsia="en-GB"/>
              </w:rPr>
            </w:pPr>
            <w:del w:id="3787"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72D566F5" w14:textId="0FD8644B" w:rsidR="00DD039F" w:rsidRPr="0051745E" w:rsidDel="0096313F" w:rsidRDefault="00DD039F" w:rsidP="00213370">
            <w:pPr>
              <w:jc w:val="right"/>
              <w:rPr>
                <w:del w:id="3788" w:author="Lucy Marshall" w:date="2019-06-30T09:03:00Z"/>
                <w:rFonts w:ascii="Arial" w:eastAsia="Times New Roman" w:hAnsi="Arial" w:cs="Arial"/>
                <w:sz w:val="18"/>
                <w:szCs w:val="18"/>
                <w:lang w:eastAsia="en-GB"/>
              </w:rPr>
            </w:pPr>
            <w:del w:id="3789" w:author="Lucy Marshall" w:date="2019-06-30T09:03:00Z">
              <w:r w:rsidRPr="0051745E" w:rsidDel="0096313F">
                <w:rPr>
                  <w:rFonts w:ascii="Arial" w:eastAsia="Times New Roman" w:hAnsi="Arial" w:cs="Arial"/>
                  <w:sz w:val="18"/>
                  <w:szCs w:val="18"/>
                  <w:lang w:eastAsia="en-GB"/>
                </w:rPr>
                <w:delText>0.074</w:delText>
              </w:r>
            </w:del>
          </w:p>
        </w:tc>
        <w:tc>
          <w:tcPr>
            <w:tcW w:w="1120" w:type="dxa"/>
            <w:tcBorders>
              <w:top w:val="nil"/>
              <w:left w:val="nil"/>
              <w:bottom w:val="single" w:sz="4" w:space="0" w:color="C0C0C0"/>
              <w:right w:val="single" w:sz="4" w:space="0" w:color="E0E0E0"/>
            </w:tcBorders>
            <w:noWrap/>
            <w:hideMark/>
          </w:tcPr>
          <w:p w14:paraId="7FDBC235" w14:textId="515A462D" w:rsidR="00DD039F" w:rsidRPr="0051745E" w:rsidDel="0096313F" w:rsidRDefault="00DD039F" w:rsidP="00213370">
            <w:pPr>
              <w:jc w:val="right"/>
              <w:rPr>
                <w:del w:id="3790" w:author="Lucy Marshall" w:date="2019-06-30T09:03:00Z"/>
                <w:rFonts w:ascii="Arial" w:eastAsia="Times New Roman" w:hAnsi="Arial" w:cs="Arial"/>
                <w:sz w:val="18"/>
                <w:szCs w:val="18"/>
                <w:lang w:eastAsia="en-GB"/>
              </w:rPr>
            </w:pPr>
            <w:del w:id="3791" w:author="Lucy Marshall" w:date="2019-06-30T09:03:00Z">
              <w:r w:rsidRPr="0051745E" w:rsidDel="0096313F">
                <w:rPr>
                  <w:rFonts w:ascii="Arial" w:eastAsia="Times New Roman" w:hAnsi="Arial" w:cs="Arial"/>
                  <w:sz w:val="18"/>
                  <w:szCs w:val="18"/>
                  <w:lang w:eastAsia="en-GB"/>
                </w:rPr>
                <w:delText>0.258</w:delText>
              </w:r>
            </w:del>
          </w:p>
        </w:tc>
        <w:tc>
          <w:tcPr>
            <w:tcW w:w="1080" w:type="dxa"/>
            <w:tcBorders>
              <w:top w:val="nil"/>
              <w:left w:val="nil"/>
              <w:bottom w:val="single" w:sz="4" w:space="0" w:color="C0C0C0"/>
              <w:right w:val="nil"/>
            </w:tcBorders>
          </w:tcPr>
          <w:p w14:paraId="2CB6592D" w14:textId="0F431853" w:rsidR="00DD039F" w:rsidRPr="0051745E" w:rsidDel="0096313F" w:rsidRDefault="00DD039F" w:rsidP="00213370">
            <w:pPr>
              <w:jc w:val="right"/>
              <w:rPr>
                <w:del w:id="3792"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A87D8CE" w14:textId="1965F21B" w:rsidR="00DD039F" w:rsidRPr="0051745E" w:rsidDel="0096313F" w:rsidRDefault="00DD039F" w:rsidP="00213370">
            <w:pPr>
              <w:jc w:val="right"/>
              <w:rPr>
                <w:del w:id="3793" w:author="Lucy Marshall" w:date="2019-06-30T09:03:00Z"/>
                <w:rFonts w:ascii="Arial" w:eastAsia="Times New Roman" w:hAnsi="Arial" w:cs="Arial"/>
                <w:sz w:val="18"/>
                <w:szCs w:val="18"/>
                <w:lang w:eastAsia="en-GB"/>
              </w:rPr>
            </w:pPr>
            <w:del w:id="3794"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78953F48" w14:textId="2F95432F" w:rsidR="00DD039F" w:rsidRPr="0051745E" w:rsidDel="0096313F" w:rsidRDefault="00DD039F" w:rsidP="00213370">
            <w:pPr>
              <w:jc w:val="right"/>
              <w:rPr>
                <w:del w:id="3795" w:author="Lucy Marshall" w:date="2019-06-30T09:03:00Z"/>
                <w:rFonts w:ascii="Arial" w:eastAsia="Times New Roman" w:hAnsi="Arial" w:cs="Arial"/>
                <w:sz w:val="18"/>
                <w:szCs w:val="18"/>
                <w:lang w:eastAsia="en-GB"/>
              </w:rPr>
            </w:pPr>
            <w:del w:id="3796" w:author="Lucy Marshall" w:date="2019-06-30T09:03:00Z">
              <w:r w:rsidRPr="0051745E" w:rsidDel="0096313F">
                <w:rPr>
                  <w:rFonts w:ascii="Arial" w:eastAsia="Times New Roman" w:hAnsi="Arial" w:cs="Arial"/>
                  <w:sz w:val="18"/>
                  <w:szCs w:val="18"/>
                  <w:lang w:eastAsia="en-GB"/>
                </w:rPr>
                <w:delText>-0.66</w:delText>
              </w:r>
            </w:del>
          </w:p>
        </w:tc>
        <w:tc>
          <w:tcPr>
            <w:tcW w:w="1480" w:type="dxa"/>
            <w:tcBorders>
              <w:top w:val="nil"/>
              <w:left w:val="nil"/>
              <w:bottom w:val="single" w:sz="4" w:space="0" w:color="C0C0C0"/>
              <w:right w:val="nil"/>
            </w:tcBorders>
            <w:noWrap/>
            <w:hideMark/>
          </w:tcPr>
          <w:p w14:paraId="10A9B54E" w14:textId="6EF6282E" w:rsidR="00DD039F" w:rsidRPr="0051745E" w:rsidDel="0096313F" w:rsidRDefault="00DD039F" w:rsidP="00213370">
            <w:pPr>
              <w:jc w:val="right"/>
              <w:rPr>
                <w:del w:id="3797" w:author="Lucy Marshall" w:date="2019-06-30T09:03:00Z"/>
                <w:rFonts w:ascii="Arial" w:eastAsia="Times New Roman" w:hAnsi="Arial" w:cs="Arial"/>
                <w:sz w:val="18"/>
                <w:szCs w:val="18"/>
                <w:lang w:eastAsia="en-GB"/>
              </w:rPr>
            </w:pPr>
            <w:del w:id="3798" w:author="Lucy Marshall" w:date="2019-06-30T09:03:00Z">
              <w:r w:rsidRPr="0051745E" w:rsidDel="0096313F">
                <w:rPr>
                  <w:rFonts w:ascii="Arial" w:eastAsia="Times New Roman" w:hAnsi="Arial" w:cs="Arial"/>
                  <w:sz w:val="18"/>
                  <w:szCs w:val="18"/>
                  <w:lang w:eastAsia="en-GB"/>
                </w:rPr>
                <w:delText>0.80</w:delText>
              </w:r>
            </w:del>
          </w:p>
        </w:tc>
      </w:tr>
      <w:tr w:rsidR="00DD039F" w:rsidRPr="00A44F44" w:rsidDel="0096313F" w14:paraId="7D022734" w14:textId="7FEF8C5D" w:rsidTr="00213370">
        <w:trPr>
          <w:trHeight w:val="360"/>
          <w:del w:id="3799" w:author="Lucy Marshall" w:date="2019-06-30T09:03:00Z"/>
        </w:trPr>
        <w:tc>
          <w:tcPr>
            <w:tcW w:w="0" w:type="auto"/>
            <w:vMerge/>
            <w:tcBorders>
              <w:top w:val="single" w:sz="4" w:space="0" w:color="C0C0C0"/>
              <w:left w:val="nil"/>
              <w:bottom w:val="nil"/>
              <w:right w:val="nil"/>
            </w:tcBorders>
            <w:vAlign w:val="center"/>
            <w:hideMark/>
          </w:tcPr>
          <w:p w14:paraId="7CD94E63" w14:textId="1637B3F8" w:rsidR="00DD039F" w:rsidRPr="0051745E" w:rsidDel="0096313F" w:rsidRDefault="00DD039F" w:rsidP="00213370">
            <w:pPr>
              <w:rPr>
                <w:del w:id="380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7A11DC8" w14:textId="71FFDC79" w:rsidR="00DD039F" w:rsidRPr="0051745E" w:rsidDel="0096313F" w:rsidRDefault="00DD039F" w:rsidP="00213370">
            <w:pPr>
              <w:rPr>
                <w:del w:id="380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B005833" w14:textId="52E8AC5E" w:rsidR="00DD039F" w:rsidRPr="0051745E" w:rsidDel="0096313F" w:rsidRDefault="00DD039F" w:rsidP="00213370">
            <w:pPr>
              <w:rPr>
                <w:del w:id="3802" w:author="Lucy Marshall" w:date="2019-06-30T09:03:00Z"/>
                <w:rFonts w:ascii="Arial" w:eastAsia="Times New Roman" w:hAnsi="Arial" w:cs="Arial"/>
                <w:sz w:val="18"/>
                <w:szCs w:val="18"/>
                <w:lang w:eastAsia="en-GB"/>
              </w:rPr>
            </w:pPr>
            <w:del w:id="3803"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17446E80" w14:textId="732DE8C3" w:rsidR="00DD039F" w:rsidRPr="0051745E" w:rsidDel="0096313F" w:rsidRDefault="00DD039F" w:rsidP="00213370">
            <w:pPr>
              <w:jc w:val="right"/>
              <w:rPr>
                <w:del w:id="3804" w:author="Lucy Marshall" w:date="2019-06-30T09:03:00Z"/>
                <w:rFonts w:ascii="Arial" w:eastAsia="Times New Roman" w:hAnsi="Arial" w:cs="Arial"/>
                <w:sz w:val="18"/>
                <w:szCs w:val="18"/>
                <w:lang w:eastAsia="en-GB"/>
              </w:rPr>
            </w:pPr>
            <w:del w:id="3805" w:author="Lucy Marshall" w:date="2019-06-30T09:03:00Z">
              <w:r w:rsidRPr="0051745E" w:rsidDel="0096313F">
                <w:rPr>
                  <w:rFonts w:ascii="Arial" w:eastAsia="Times New Roman" w:hAnsi="Arial" w:cs="Arial"/>
                  <w:sz w:val="18"/>
                  <w:szCs w:val="18"/>
                  <w:lang w:eastAsia="en-GB"/>
                </w:rPr>
                <w:delText>-.677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374FF366" w14:textId="24F5855F" w:rsidR="00DD039F" w:rsidRPr="0051745E" w:rsidDel="0096313F" w:rsidRDefault="00DD039F" w:rsidP="00213370">
            <w:pPr>
              <w:jc w:val="right"/>
              <w:rPr>
                <w:del w:id="3806" w:author="Lucy Marshall" w:date="2019-06-30T09:03:00Z"/>
                <w:rFonts w:ascii="Arial" w:eastAsia="Times New Roman" w:hAnsi="Arial" w:cs="Arial"/>
                <w:sz w:val="18"/>
                <w:szCs w:val="18"/>
                <w:lang w:eastAsia="en-GB"/>
              </w:rPr>
            </w:pPr>
            <w:del w:id="3807" w:author="Lucy Marshall" w:date="2019-06-30T09:03:00Z">
              <w:r w:rsidRPr="0051745E" w:rsidDel="0096313F">
                <w:rPr>
                  <w:rFonts w:ascii="Arial" w:eastAsia="Times New Roman" w:hAnsi="Arial" w:cs="Arial"/>
                  <w:sz w:val="18"/>
                  <w:szCs w:val="18"/>
                  <w:lang w:eastAsia="en-GB"/>
                </w:rPr>
                <w:delText>0.232</w:delText>
              </w:r>
            </w:del>
          </w:p>
        </w:tc>
        <w:tc>
          <w:tcPr>
            <w:tcW w:w="1080" w:type="dxa"/>
            <w:tcBorders>
              <w:top w:val="nil"/>
              <w:left w:val="nil"/>
              <w:bottom w:val="single" w:sz="4" w:space="0" w:color="C0C0C0"/>
              <w:right w:val="nil"/>
            </w:tcBorders>
          </w:tcPr>
          <w:p w14:paraId="11397429" w14:textId="7A0A567D" w:rsidR="00DD039F" w:rsidRPr="0051745E" w:rsidDel="0096313F" w:rsidRDefault="00DD039F" w:rsidP="00213370">
            <w:pPr>
              <w:jc w:val="right"/>
              <w:rPr>
                <w:del w:id="380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42A1625" w14:textId="48901337" w:rsidR="00DD039F" w:rsidRPr="0051745E" w:rsidDel="0096313F" w:rsidRDefault="00DD039F" w:rsidP="00213370">
            <w:pPr>
              <w:jc w:val="right"/>
              <w:rPr>
                <w:del w:id="3809" w:author="Lucy Marshall" w:date="2019-06-30T09:03:00Z"/>
                <w:rFonts w:ascii="Arial" w:eastAsia="Times New Roman" w:hAnsi="Arial" w:cs="Arial"/>
                <w:sz w:val="18"/>
                <w:szCs w:val="18"/>
                <w:lang w:eastAsia="en-GB"/>
              </w:rPr>
            </w:pPr>
            <w:del w:id="3810" w:author="Lucy Marshall" w:date="2019-06-30T09:03:00Z">
              <w:r w:rsidRPr="0051745E" w:rsidDel="0096313F">
                <w:rPr>
                  <w:rFonts w:ascii="Arial" w:eastAsia="Times New Roman" w:hAnsi="Arial" w:cs="Arial"/>
                  <w:sz w:val="18"/>
                  <w:szCs w:val="18"/>
                  <w:lang w:eastAsia="en-GB"/>
                </w:rPr>
                <w:delText>0.039</w:delText>
              </w:r>
            </w:del>
          </w:p>
        </w:tc>
        <w:tc>
          <w:tcPr>
            <w:tcW w:w="1480" w:type="dxa"/>
            <w:tcBorders>
              <w:top w:val="nil"/>
              <w:left w:val="nil"/>
              <w:bottom w:val="single" w:sz="4" w:space="0" w:color="C0C0C0"/>
              <w:right w:val="single" w:sz="4" w:space="0" w:color="E0E0E0"/>
            </w:tcBorders>
            <w:noWrap/>
            <w:hideMark/>
          </w:tcPr>
          <w:p w14:paraId="3DA06DB2" w14:textId="1593E4EA" w:rsidR="00DD039F" w:rsidRPr="0051745E" w:rsidDel="0096313F" w:rsidRDefault="00DD039F" w:rsidP="00213370">
            <w:pPr>
              <w:jc w:val="right"/>
              <w:rPr>
                <w:del w:id="3811" w:author="Lucy Marshall" w:date="2019-06-30T09:03:00Z"/>
                <w:rFonts w:ascii="Arial" w:eastAsia="Times New Roman" w:hAnsi="Arial" w:cs="Arial"/>
                <w:sz w:val="18"/>
                <w:szCs w:val="18"/>
                <w:lang w:eastAsia="en-GB"/>
              </w:rPr>
            </w:pPr>
            <w:del w:id="3812" w:author="Lucy Marshall" w:date="2019-06-30T09:03:00Z">
              <w:r w:rsidRPr="0051745E" w:rsidDel="0096313F">
                <w:rPr>
                  <w:rFonts w:ascii="Arial" w:eastAsia="Times New Roman" w:hAnsi="Arial" w:cs="Arial"/>
                  <w:sz w:val="18"/>
                  <w:szCs w:val="18"/>
                  <w:lang w:eastAsia="en-GB"/>
                </w:rPr>
                <w:delText>-1.33</w:delText>
              </w:r>
            </w:del>
          </w:p>
        </w:tc>
        <w:tc>
          <w:tcPr>
            <w:tcW w:w="1480" w:type="dxa"/>
            <w:tcBorders>
              <w:top w:val="nil"/>
              <w:left w:val="nil"/>
              <w:bottom w:val="single" w:sz="4" w:space="0" w:color="C0C0C0"/>
              <w:right w:val="nil"/>
            </w:tcBorders>
            <w:noWrap/>
            <w:hideMark/>
          </w:tcPr>
          <w:p w14:paraId="4E9D20DA" w14:textId="514284DA" w:rsidR="00DD039F" w:rsidRPr="0051745E" w:rsidDel="0096313F" w:rsidRDefault="00DD039F" w:rsidP="00213370">
            <w:pPr>
              <w:jc w:val="right"/>
              <w:rPr>
                <w:del w:id="3813" w:author="Lucy Marshall" w:date="2019-06-30T09:03:00Z"/>
                <w:rFonts w:ascii="Arial" w:eastAsia="Times New Roman" w:hAnsi="Arial" w:cs="Arial"/>
                <w:sz w:val="18"/>
                <w:szCs w:val="18"/>
                <w:lang w:eastAsia="en-GB"/>
              </w:rPr>
            </w:pPr>
            <w:del w:id="3814" w:author="Lucy Marshall" w:date="2019-06-30T09:03:00Z">
              <w:r w:rsidRPr="0051745E" w:rsidDel="0096313F">
                <w:rPr>
                  <w:rFonts w:ascii="Arial" w:eastAsia="Times New Roman" w:hAnsi="Arial" w:cs="Arial"/>
                  <w:sz w:val="18"/>
                  <w:szCs w:val="18"/>
                  <w:lang w:eastAsia="en-GB"/>
                </w:rPr>
                <w:delText>-0.02</w:delText>
              </w:r>
            </w:del>
          </w:p>
        </w:tc>
      </w:tr>
      <w:tr w:rsidR="00DD039F" w:rsidRPr="00A44F44" w:rsidDel="0096313F" w14:paraId="22EB26A7" w14:textId="60D5B605" w:rsidTr="00213370">
        <w:trPr>
          <w:trHeight w:val="340"/>
          <w:del w:id="3815" w:author="Lucy Marshall" w:date="2019-06-30T09:03:00Z"/>
        </w:trPr>
        <w:tc>
          <w:tcPr>
            <w:tcW w:w="0" w:type="auto"/>
            <w:vMerge/>
            <w:tcBorders>
              <w:top w:val="single" w:sz="4" w:space="0" w:color="C0C0C0"/>
              <w:left w:val="nil"/>
              <w:bottom w:val="nil"/>
              <w:right w:val="nil"/>
            </w:tcBorders>
            <w:vAlign w:val="center"/>
            <w:hideMark/>
          </w:tcPr>
          <w:p w14:paraId="56A6F831" w14:textId="23E8BE94" w:rsidR="00DD039F" w:rsidRPr="0051745E" w:rsidDel="0096313F" w:rsidRDefault="00DD039F" w:rsidP="00213370">
            <w:pPr>
              <w:rPr>
                <w:del w:id="381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E8C44D8" w14:textId="32E3F1BC" w:rsidR="00DD039F" w:rsidRPr="0051745E" w:rsidDel="0096313F" w:rsidRDefault="00DD039F" w:rsidP="00213370">
            <w:pPr>
              <w:rPr>
                <w:del w:id="3817" w:author="Lucy Marshall" w:date="2019-06-30T09:03:00Z"/>
                <w:rFonts w:ascii="Arial" w:eastAsia="Times New Roman" w:hAnsi="Arial" w:cs="Arial"/>
                <w:sz w:val="18"/>
                <w:szCs w:val="18"/>
                <w:lang w:eastAsia="en-GB"/>
              </w:rPr>
            </w:pPr>
          </w:p>
        </w:tc>
        <w:tc>
          <w:tcPr>
            <w:tcW w:w="1740" w:type="dxa"/>
            <w:shd w:val="clear" w:color="auto" w:fill="E0E0E0"/>
            <w:hideMark/>
          </w:tcPr>
          <w:p w14:paraId="4639F287" w14:textId="1841CB40" w:rsidR="00DD039F" w:rsidRPr="0051745E" w:rsidDel="0096313F" w:rsidRDefault="00DD039F" w:rsidP="00213370">
            <w:pPr>
              <w:rPr>
                <w:del w:id="3818" w:author="Lucy Marshall" w:date="2019-06-30T09:03:00Z"/>
                <w:rFonts w:ascii="Arial" w:eastAsia="Times New Roman" w:hAnsi="Arial" w:cs="Arial"/>
                <w:sz w:val="18"/>
                <w:szCs w:val="18"/>
                <w:lang w:eastAsia="en-GB"/>
              </w:rPr>
            </w:pPr>
            <w:del w:id="3819"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819F9A3" w14:textId="5526B1D8" w:rsidR="00DD039F" w:rsidRPr="0051745E" w:rsidDel="0096313F" w:rsidRDefault="00DD039F" w:rsidP="00213370">
            <w:pPr>
              <w:jc w:val="right"/>
              <w:rPr>
                <w:del w:id="3820" w:author="Lucy Marshall" w:date="2019-06-30T09:03:00Z"/>
                <w:rFonts w:ascii="Arial" w:eastAsia="Times New Roman" w:hAnsi="Arial" w:cs="Arial"/>
                <w:sz w:val="18"/>
                <w:szCs w:val="18"/>
                <w:lang w:eastAsia="en-GB"/>
              </w:rPr>
            </w:pPr>
            <w:del w:id="3821" w:author="Lucy Marshall" w:date="2019-06-30T09:03:00Z">
              <w:r w:rsidRPr="0051745E" w:rsidDel="0096313F">
                <w:rPr>
                  <w:rFonts w:ascii="Arial" w:eastAsia="Times New Roman" w:hAnsi="Arial" w:cs="Arial"/>
                  <w:sz w:val="18"/>
                  <w:szCs w:val="18"/>
                  <w:lang w:eastAsia="en-GB"/>
                </w:rPr>
                <w:delText>0.145</w:delText>
              </w:r>
            </w:del>
          </w:p>
        </w:tc>
        <w:tc>
          <w:tcPr>
            <w:tcW w:w="1120" w:type="dxa"/>
            <w:tcBorders>
              <w:top w:val="nil"/>
              <w:left w:val="nil"/>
              <w:bottom w:val="nil"/>
              <w:right w:val="single" w:sz="4" w:space="0" w:color="E0E0E0"/>
            </w:tcBorders>
            <w:noWrap/>
            <w:hideMark/>
          </w:tcPr>
          <w:p w14:paraId="578ABED3" w14:textId="2DD26321" w:rsidR="00DD039F" w:rsidRPr="0051745E" w:rsidDel="0096313F" w:rsidRDefault="00DD039F" w:rsidP="00213370">
            <w:pPr>
              <w:jc w:val="right"/>
              <w:rPr>
                <w:del w:id="3822" w:author="Lucy Marshall" w:date="2019-06-30T09:03:00Z"/>
                <w:rFonts w:ascii="Arial" w:eastAsia="Times New Roman" w:hAnsi="Arial" w:cs="Arial"/>
                <w:sz w:val="18"/>
                <w:szCs w:val="18"/>
                <w:lang w:eastAsia="en-GB"/>
              </w:rPr>
            </w:pPr>
            <w:del w:id="3823" w:author="Lucy Marshall" w:date="2019-06-30T09:03:00Z">
              <w:r w:rsidRPr="0051745E" w:rsidDel="0096313F">
                <w:rPr>
                  <w:rFonts w:ascii="Arial" w:eastAsia="Times New Roman" w:hAnsi="Arial" w:cs="Arial"/>
                  <w:sz w:val="18"/>
                  <w:szCs w:val="18"/>
                  <w:lang w:eastAsia="en-GB"/>
                </w:rPr>
                <w:delText>0.262</w:delText>
              </w:r>
            </w:del>
          </w:p>
        </w:tc>
        <w:tc>
          <w:tcPr>
            <w:tcW w:w="1080" w:type="dxa"/>
          </w:tcPr>
          <w:p w14:paraId="00C791FA" w14:textId="7B31B018" w:rsidR="00DD039F" w:rsidRPr="0051745E" w:rsidDel="0096313F" w:rsidRDefault="00DD039F" w:rsidP="00213370">
            <w:pPr>
              <w:jc w:val="right"/>
              <w:rPr>
                <w:del w:id="3824"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337D7D3" w14:textId="1C25A0AA" w:rsidR="00DD039F" w:rsidRPr="0051745E" w:rsidDel="0096313F" w:rsidRDefault="00DD039F" w:rsidP="00213370">
            <w:pPr>
              <w:jc w:val="right"/>
              <w:rPr>
                <w:del w:id="3825" w:author="Lucy Marshall" w:date="2019-06-30T09:03:00Z"/>
                <w:rFonts w:ascii="Arial" w:eastAsia="Times New Roman" w:hAnsi="Arial" w:cs="Arial"/>
                <w:sz w:val="18"/>
                <w:szCs w:val="18"/>
                <w:lang w:eastAsia="en-GB"/>
              </w:rPr>
            </w:pPr>
            <w:del w:id="3826"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105F6F61" w14:textId="64C55786" w:rsidR="00DD039F" w:rsidRPr="0051745E" w:rsidDel="0096313F" w:rsidRDefault="00DD039F" w:rsidP="00213370">
            <w:pPr>
              <w:jc w:val="right"/>
              <w:rPr>
                <w:del w:id="3827" w:author="Lucy Marshall" w:date="2019-06-30T09:03:00Z"/>
                <w:rFonts w:ascii="Arial" w:eastAsia="Times New Roman" w:hAnsi="Arial" w:cs="Arial"/>
                <w:sz w:val="18"/>
                <w:szCs w:val="18"/>
                <w:lang w:eastAsia="en-GB"/>
              </w:rPr>
            </w:pPr>
            <w:del w:id="3828" w:author="Lucy Marshall" w:date="2019-06-30T09:03:00Z">
              <w:r w:rsidRPr="0051745E" w:rsidDel="0096313F">
                <w:rPr>
                  <w:rFonts w:ascii="Arial" w:eastAsia="Times New Roman" w:hAnsi="Arial" w:cs="Arial"/>
                  <w:sz w:val="18"/>
                  <w:szCs w:val="18"/>
                  <w:lang w:eastAsia="en-GB"/>
                </w:rPr>
                <w:delText>-0.60</w:delText>
              </w:r>
            </w:del>
          </w:p>
        </w:tc>
        <w:tc>
          <w:tcPr>
            <w:tcW w:w="1480" w:type="dxa"/>
            <w:noWrap/>
            <w:hideMark/>
          </w:tcPr>
          <w:p w14:paraId="3840A448" w14:textId="17DBA856" w:rsidR="00DD039F" w:rsidRPr="0051745E" w:rsidDel="0096313F" w:rsidRDefault="00DD039F" w:rsidP="00213370">
            <w:pPr>
              <w:jc w:val="right"/>
              <w:rPr>
                <w:del w:id="3829" w:author="Lucy Marshall" w:date="2019-06-30T09:03:00Z"/>
                <w:rFonts w:ascii="Arial" w:eastAsia="Times New Roman" w:hAnsi="Arial" w:cs="Arial"/>
                <w:sz w:val="18"/>
                <w:szCs w:val="18"/>
                <w:lang w:eastAsia="en-GB"/>
              </w:rPr>
            </w:pPr>
            <w:del w:id="3830" w:author="Lucy Marshall" w:date="2019-06-30T09:03:00Z">
              <w:r w:rsidRPr="0051745E" w:rsidDel="0096313F">
                <w:rPr>
                  <w:rFonts w:ascii="Arial" w:eastAsia="Times New Roman" w:hAnsi="Arial" w:cs="Arial"/>
                  <w:sz w:val="18"/>
                  <w:szCs w:val="18"/>
                  <w:lang w:eastAsia="en-GB"/>
                </w:rPr>
                <w:delText>0.89</w:delText>
              </w:r>
            </w:del>
          </w:p>
        </w:tc>
      </w:tr>
      <w:tr w:rsidR="00DD039F" w:rsidRPr="00A44F44" w:rsidDel="0096313F" w14:paraId="7E0006D9" w14:textId="3FAB8A6D" w:rsidTr="00213370">
        <w:trPr>
          <w:trHeight w:val="360"/>
          <w:del w:id="3831" w:author="Lucy Marshall" w:date="2019-06-30T09:03:00Z"/>
        </w:trPr>
        <w:tc>
          <w:tcPr>
            <w:tcW w:w="0" w:type="auto"/>
            <w:vMerge/>
            <w:tcBorders>
              <w:top w:val="single" w:sz="4" w:space="0" w:color="C0C0C0"/>
              <w:left w:val="nil"/>
              <w:bottom w:val="nil"/>
              <w:right w:val="nil"/>
            </w:tcBorders>
            <w:vAlign w:val="center"/>
            <w:hideMark/>
          </w:tcPr>
          <w:p w14:paraId="32369136" w14:textId="01B4D94D" w:rsidR="00DD039F" w:rsidRPr="0051745E" w:rsidDel="0096313F" w:rsidRDefault="00DD039F" w:rsidP="00213370">
            <w:pPr>
              <w:rPr>
                <w:del w:id="3832"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726D9576" w14:textId="502780B1" w:rsidR="00DD039F" w:rsidRPr="0051745E" w:rsidDel="0096313F" w:rsidRDefault="00DD039F" w:rsidP="00213370">
            <w:pPr>
              <w:rPr>
                <w:del w:id="3833" w:author="Lucy Marshall" w:date="2019-06-30T09:03:00Z"/>
                <w:rFonts w:ascii="Arial" w:eastAsia="Times New Roman" w:hAnsi="Arial" w:cs="Arial"/>
                <w:sz w:val="18"/>
                <w:szCs w:val="18"/>
                <w:lang w:eastAsia="en-GB"/>
              </w:rPr>
            </w:pPr>
            <w:del w:id="3834" w:author="Lucy Marshall" w:date="2019-06-30T09:03:00Z">
              <w:r w:rsidRPr="0051745E" w:rsidDel="0096313F">
                <w:rPr>
                  <w:rFonts w:ascii="Arial" w:eastAsia="Times New Roman" w:hAnsi="Arial" w:cs="Arial"/>
                  <w:sz w:val="18"/>
                  <w:szCs w:val="18"/>
                  <w:lang w:eastAsia="en-GB"/>
                </w:rPr>
                <w:delText>Aquarium visitor</w:delText>
              </w:r>
            </w:del>
          </w:p>
        </w:tc>
        <w:tc>
          <w:tcPr>
            <w:tcW w:w="1740" w:type="dxa"/>
            <w:tcBorders>
              <w:top w:val="single" w:sz="4" w:space="0" w:color="C0C0C0"/>
              <w:left w:val="nil"/>
              <w:bottom w:val="single" w:sz="4" w:space="0" w:color="C0C0C0"/>
              <w:right w:val="nil"/>
            </w:tcBorders>
            <w:shd w:val="clear" w:color="auto" w:fill="E0E0E0"/>
            <w:hideMark/>
          </w:tcPr>
          <w:p w14:paraId="710BCFB1" w14:textId="674F0BD4" w:rsidR="00DD039F" w:rsidRPr="0051745E" w:rsidDel="0096313F" w:rsidRDefault="00DD039F" w:rsidP="00213370">
            <w:pPr>
              <w:rPr>
                <w:del w:id="3835" w:author="Lucy Marshall" w:date="2019-06-30T09:03:00Z"/>
                <w:rFonts w:ascii="Arial" w:eastAsia="Times New Roman" w:hAnsi="Arial" w:cs="Arial"/>
                <w:sz w:val="18"/>
                <w:szCs w:val="18"/>
                <w:lang w:eastAsia="en-GB"/>
              </w:rPr>
            </w:pPr>
            <w:del w:id="3836"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6D2BB501" w14:textId="17D0A6F2" w:rsidR="00DD039F" w:rsidRPr="0051745E" w:rsidDel="0096313F" w:rsidRDefault="00DD039F" w:rsidP="00213370">
            <w:pPr>
              <w:jc w:val="right"/>
              <w:rPr>
                <w:del w:id="3837" w:author="Lucy Marshall" w:date="2019-06-30T09:03:00Z"/>
                <w:rFonts w:ascii="Arial" w:eastAsia="Times New Roman" w:hAnsi="Arial" w:cs="Arial"/>
                <w:sz w:val="18"/>
                <w:szCs w:val="18"/>
                <w:lang w:eastAsia="en-GB"/>
              </w:rPr>
            </w:pPr>
            <w:del w:id="3838" w:author="Lucy Marshall" w:date="2019-06-30T09:03:00Z">
              <w:r w:rsidRPr="0051745E" w:rsidDel="0096313F">
                <w:rPr>
                  <w:rFonts w:ascii="Arial" w:eastAsia="Times New Roman" w:hAnsi="Arial" w:cs="Arial"/>
                  <w:sz w:val="18"/>
                  <w:szCs w:val="18"/>
                  <w:lang w:eastAsia="en-GB"/>
                </w:rPr>
                <w:delText>-1.187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40CBE35F" w14:textId="5903D295" w:rsidR="00DD039F" w:rsidRPr="0051745E" w:rsidDel="0096313F" w:rsidRDefault="00DD039F" w:rsidP="00213370">
            <w:pPr>
              <w:jc w:val="right"/>
              <w:rPr>
                <w:del w:id="3839" w:author="Lucy Marshall" w:date="2019-06-30T09:03:00Z"/>
                <w:rFonts w:ascii="Arial" w:eastAsia="Times New Roman" w:hAnsi="Arial" w:cs="Arial"/>
                <w:sz w:val="18"/>
                <w:szCs w:val="18"/>
                <w:lang w:eastAsia="en-GB"/>
              </w:rPr>
            </w:pPr>
            <w:del w:id="3840" w:author="Lucy Marshall" w:date="2019-06-30T09:03:00Z">
              <w:r w:rsidRPr="0051745E" w:rsidDel="0096313F">
                <w:rPr>
                  <w:rFonts w:ascii="Arial" w:eastAsia="Times New Roman" w:hAnsi="Arial" w:cs="Arial"/>
                  <w:sz w:val="18"/>
                  <w:szCs w:val="18"/>
                  <w:lang w:eastAsia="en-GB"/>
                </w:rPr>
                <w:delText>0.246</w:delText>
              </w:r>
            </w:del>
          </w:p>
        </w:tc>
        <w:tc>
          <w:tcPr>
            <w:tcW w:w="1080" w:type="dxa"/>
            <w:tcBorders>
              <w:top w:val="single" w:sz="4" w:space="0" w:color="C0C0C0"/>
              <w:left w:val="nil"/>
              <w:bottom w:val="single" w:sz="4" w:space="0" w:color="C0C0C0"/>
              <w:right w:val="nil"/>
            </w:tcBorders>
          </w:tcPr>
          <w:p w14:paraId="68DE7EAA" w14:textId="02B291E6" w:rsidR="00DD039F" w:rsidRPr="0051745E" w:rsidDel="0096313F" w:rsidRDefault="00DD039F" w:rsidP="00213370">
            <w:pPr>
              <w:jc w:val="right"/>
              <w:rPr>
                <w:del w:id="3841"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3AAE20B7" w14:textId="1BB9F4C4" w:rsidR="00DD039F" w:rsidRPr="0051745E" w:rsidDel="0096313F" w:rsidRDefault="00DD039F" w:rsidP="00213370">
            <w:pPr>
              <w:jc w:val="right"/>
              <w:rPr>
                <w:del w:id="3842" w:author="Lucy Marshall" w:date="2019-06-30T09:03:00Z"/>
                <w:rFonts w:ascii="Arial" w:eastAsia="Times New Roman" w:hAnsi="Arial" w:cs="Arial"/>
                <w:sz w:val="18"/>
                <w:szCs w:val="18"/>
                <w:lang w:eastAsia="en-GB"/>
              </w:rPr>
            </w:pPr>
            <w:del w:id="3843"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4529E7F8" w14:textId="56229623" w:rsidR="00DD039F" w:rsidRPr="0051745E" w:rsidDel="0096313F" w:rsidRDefault="00DD039F" w:rsidP="00213370">
            <w:pPr>
              <w:jc w:val="right"/>
              <w:rPr>
                <w:del w:id="3844" w:author="Lucy Marshall" w:date="2019-06-30T09:03:00Z"/>
                <w:rFonts w:ascii="Arial" w:eastAsia="Times New Roman" w:hAnsi="Arial" w:cs="Arial"/>
                <w:sz w:val="18"/>
                <w:szCs w:val="18"/>
                <w:lang w:eastAsia="en-GB"/>
              </w:rPr>
            </w:pPr>
            <w:del w:id="3845" w:author="Lucy Marshall" w:date="2019-06-30T09:03:00Z">
              <w:r w:rsidRPr="0051745E" w:rsidDel="0096313F">
                <w:rPr>
                  <w:rFonts w:ascii="Arial" w:eastAsia="Times New Roman" w:hAnsi="Arial" w:cs="Arial"/>
                  <w:sz w:val="18"/>
                  <w:szCs w:val="18"/>
                  <w:lang w:eastAsia="en-GB"/>
                </w:rPr>
                <w:delText>-1.88</w:delText>
              </w:r>
            </w:del>
          </w:p>
        </w:tc>
        <w:tc>
          <w:tcPr>
            <w:tcW w:w="1480" w:type="dxa"/>
            <w:tcBorders>
              <w:top w:val="single" w:sz="4" w:space="0" w:color="C0C0C0"/>
              <w:left w:val="nil"/>
              <w:bottom w:val="single" w:sz="4" w:space="0" w:color="C0C0C0"/>
              <w:right w:val="nil"/>
            </w:tcBorders>
            <w:noWrap/>
            <w:hideMark/>
          </w:tcPr>
          <w:p w14:paraId="73B4E69D" w14:textId="33222328" w:rsidR="00DD039F" w:rsidRPr="0051745E" w:rsidDel="0096313F" w:rsidRDefault="00DD039F" w:rsidP="00213370">
            <w:pPr>
              <w:jc w:val="right"/>
              <w:rPr>
                <w:del w:id="3846" w:author="Lucy Marshall" w:date="2019-06-30T09:03:00Z"/>
                <w:rFonts w:ascii="Arial" w:eastAsia="Times New Roman" w:hAnsi="Arial" w:cs="Arial"/>
                <w:sz w:val="18"/>
                <w:szCs w:val="18"/>
                <w:lang w:eastAsia="en-GB"/>
              </w:rPr>
            </w:pPr>
            <w:del w:id="3847" w:author="Lucy Marshall" w:date="2019-06-30T09:03:00Z">
              <w:r w:rsidRPr="0051745E" w:rsidDel="0096313F">
                <w:rPr>
                  <w:rFonts w:ascii="Arial" w:eastAsia="Times New Roman" w:hAnsi="Arial" w:cs="Arial"/>
                  <w:sz w:val="18"/>
                  <w:szCs w:val="18"/>
                  <w:lang w:eastAsia="en-GB"/>
                </w:rPr>
                <w:delText>-0.49</w:delText>
              </w:r>
            </w:del>
          </w:p>
        </w:tc>
      </w:tr>
      <w:tr w:rsidR="00DD039F" w:rsidRPr="00A44F44" w:rsidDel="0096313F" w14:paraId="2BC2D8F4" w14:textId="0810B0AC" w:rsidTr="00213370">
        <w:trPr>
          <w:trHeight w:val="340"/>
          <w:del w:id="3848" w:author="Lucy Marshall" w:date="2019-06-30T09:03:00Z"/>
        </w:trPr>
        <w:tc>
          <w:tcPr>
            <w:tcW w:w="0" w:type="auto"/>
            <w:vMerge/>
            <w:tcBorders>
              <w:top w:val="single" w:sz="4" w:space="0" w:color="C0C0C0"/>
              <w:left w:val="nil"/>
              <w:bottom w:val="nil"/>
              <w:right w:val="nil"/>
            </w:tcBorders>
            <w:vAlign w:val="center"/>
            <w:hideMark/>
          </w:tcPr>
          <w:p w14:paraId="6213AFBC" w14:textId="32EA49B8" w:rsidR="00DD039F" w:rsidRPr="0051745E" w:rsidDel="0096313F" w:rsidRDefault="00DD039F" w:rsidP="00213370">
            <w:pPr>
              <w:rPr>
                <w:del w:id="3849"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849B7B5" w14:textId="611AF4AE" w:rsidR="00DD039F" w:rsidRPr="0051745E" w:rsidDel="0096313F" w:rsidRDefault="00DD039F" w:rsidP="00213370">
            <w:pPr>
              <w:rPr>
                <w:del w:id="3850"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F1970A0" w14:textId="6FFC0DE6" w:rsidR="00DD039F" w:rsidRPr="0051745E" w:rsidDel="0096313F" w:rsidRDefault="00DD039F" w:rsidP="00213370">
            <w:pPr>
              <w:rPr>
                <w:del w:id="3851" w:author="Lucy Marshall" w:date="2019-06-30T09:03:00Z"/>
                <w:rFonts w:ascii="Arial" w:eastAsia="Times New Roman" w:hAnsi="Arial" w:cs="Arial"/>
                <w:sz w:val="18"/>
                <w:szCs w:val="18"/>
                <w:lang w:eastAsia="en-GB"/>
              </w:rPr>
            </w:pPr>
            <w:del w:id="385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7E0263BE" w14:textId="3D12AE54" w:rsidR="00DD039F" w:rsidRPr="0051745E" w:rsidDel="0096313F" w:rsidRDefault="00DD039F" w:rsidP="00213370">
            <w:pPr>
              <w:jc w:val="right"/>
              <w:rPr>
                <w:del w:id="3853" w:author="Lucy Marshall" w:date="2019-06-30T09:03:00Z"/>
                <w:rFonts w:ascii="Arial" w:eastAsia="Times New Roman" w:hAnsi="Arial" w:cs="Arial"/>
                <w:sz w:val="18"/>
                <w:szCs w:val="18"/>
                <w:lang w:eastAsia="en-GB"/>
              </w:rPr>
            </w:pPr>
            <w:del w:id="3854" w:author="Lucy Marshall" w:date="2019-06-30T09:03:00Z">
              <w:r w:rsidRPr="0051745E" w:rsidDel="0096313F">
                <w:rPr>
                  <w:rFonts w:ascii="Arial" w:eastAsia="Times New Roman" w:hAnsi="Arial" w:cs="Arial"/>
                  <w:sz w:val="18"/>
                  <w:szCs w:val="18"/>
                  <w:lang w:eastAsia="en-GB"/>
                </w:rPr>
                <w:delText>-0.070</w:delText>
              </w:r>
            </w:del>
          </w:p>
        </w:tc>
        <w:tc>
          <w:tcPr>
            <w:tcW w:w="1120" w:type="dxa"/>
            <w:tcBorders>
              <w:top w:val="nil"/>
              <w:left w:val="nil"/>
              <w:bottom w:val="single" w:sz="4" w:space="0" w:color="C0C0C0"/>
              <w:right w:val="single" w:sz="4" w:space="0" w:color="E0E0E0"/>
            </w:tcBorders>
            <w:noWrap/>
            <w:hideMark/>
          </w:tcPr>
          <w:p w14:paraId="3CB96403" w14:textId="4AFBD883" w:rsidR="00DD039F" w:rsidRPr="0051745E" w:rsidDel="0096313F" w:rsidRDefault="00DD039F" w:rsidP="00213370">
            <w:pPr>
              <w:jc w:val="right"/>
              <w:rPr>
                <w:del w:id="3855" w:author="Lucy Marshall" w:date="2019-06-30T09:03:00Z"/>
                <w:rFonts w:ascii="Arial" w:eastAsia="Times New Roman" w:hAnsi="Arial" w:cs="Arial"/>
                <w:sz w:val="18"/>
                <w:szCs w:val="18"/>
                <w:lang w:eastAsia="en-GB"/>
              </w:rPr>
            </w:pPr>
            <w:del w:id="3856" w:author="Lucy Marshall" w:date="2019-06-30T09:03:00Z">
              <w:r w:rsidRPr="0051745E" w:rsidDel="0096313F">
                <w:rPr>
                  <w:rFonts w:ascii="Arial" w:eastAsia="Times New Roman" w:hAnsi="Arial" w:cs="Arial"/>
                  <w:sz w:val="18"/>
                  <w:szCs w:val="18"/>
                  <w:lang w:eastAsia="en-GB"/>
                </w:rPr>
                <w:delText>0.282</w:delText>
              </w:r>
            </w:del>
          </w:p>
        </w:tc>
        <w:tc>
          <w:tcPr>
            <w:tcW w:w="1080" w:type="dxa"/>
            <w:tcBorders>
              <w:top w:val="nil"/>
              <w:left w:val="nil"/>
              <w:bottom w:val="single" w:sz="4" w:space="0" w:color="C0C0C0"/>
              <w:right w:val="nil"/>
            </w:tcBorders>
          </w:tcPr>
          <w:p w14:paraId="2F3EA7D3" w14:textId="3AAE06B0" w:rsidR="00DD039F" w:rsidRPr="0051745E" w:rsidDel="0096313F" w:rsidRDefault="00DD039F" w:rsidP="00213370">
            <w:pPr>
              <w:jc w:val="right"/>
              <w:rPr>
                <w:del w:id="3857"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11B9103D" w14:textId="4EE33224" w:rsidR="00DD039F" w:rsidRPr="0051745E" w:rsidDel="0096313F" w:rsidRDefault="00DD039F" w:rsidP="00213370">
            <w:pPr>
              <w:jc w:val="right"/>
              <w:rPr>
                <w:del w:id="3858" w:author="Lucy Marshall" w:date="2019-06-30T09:03:00Z"/>
                <w:rFonts w:ascii="Arial" w:eastAsia="Times New Roman" w:hAnsi="Arial" w:cs="Arial"/>
                <w:sz w:val="18"/>
                <w:szCs w:val="18"/>
                <w:lang w:eastAsia="en-GB"/>
              </w:rPr>
            </w:pPr>
            <w:del w:id="385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03B0ABB0" w14:textId="21818356" w:rsidR="00DD039F" w:rsidRPr="0051745E" w:rsidDel="0096313F" w:rsidRDefault="00DD039F" w:rsidP="00213370">
            <w:pPr>
              <w:jc w:val="right"/>
              <w:rPr>
                <w:del w:id="3860" w:author="Lucy Marshall" w:date="2019-06-30T09:03:00Z"/>
                <w:rFonts w:ascii="Arial" w:eastAsia="Times New Roman" w:hAnsi="Arial" w:cs="Arial"/>
                <w:sz w:val="18"/>
                <w:szCs w:val="18"/>
                <w:lang w:eastAsia="en-GB"/>
              </w:rPr>
            </w:pPr>
            <w:del w:id="3861" w:author="Lucy Marshall" w:date="2019-06-30T09:03:00Z">
              <w:r w:rsidRPr="0051745E" w:rsidDel="0096313F">
                <w:rPr>
                  <w:rFonts w:ascii="Arial" w:eastAsia="Times New Roman" w:hAnsi="Arial" w:cs="Arial"/>
                  <w:sz w:val="18"/>
                  <w:szCs w:val="18"/>
                  <w:lang w:eastAsia="en-GB"/>
                </w:rPr>
                <w:delText>-0.87</w:delText>
              </w:r>
            </w:del>
          </w:p>
        </w:tc>
        <w:tc>
          <w:tcPr>
            <w:tcW w:w="1480" w:type="dxa"/>
            <w:tcBorders>
              <w:top w:val="nil"/>
              <w:left w:val="nil"/>
              <w:bottom w:val="single" w:sz="4" w:space="0" w:color="C0C0C0"/>
              <w:right w:val="nil"/>
            </w:tcBorders>
            <w:noWrap/>
            <w:hideMark/>
          </w:tcPr>
          <w:p w14:paraId="2BB722E8" w14:textId="6C9415AE" w:rsidR="00DD039F" w:rsidRPr="0051745E" w:rsidDel="0096313F" w:rsidRDefault="00DD039F" w:rsidP="00213370">
            <w:pPr>
              <w:jc w:val="right"/>
              <w:rPr>
                <w:del w:id="3862" w:author="Lucy Marshall" w:date="2019-06-30T09:03:00Z"/>
                <w:rFonts w:ascii="Arial" w:eastAsia="Times New Roman" w:hAnsi="Arial" w:cs="Arial"/>
                <w:sz w:val="18"/>
                <w:szCs w:val="18"/>
                <w:lang w:eastAsia="en-GB"/>
              </w:rPr>
            </w:pPr>
            <w:del w:id="3863" w:author="Lucy Marshall" w:date="2019-06-30T09:03:00Z">
              <w:r w:rsidRPr="0051745E" w:rsidDel="0096313F">
                <w:rPr>
                  <w:rFonts w:ascii="Arial" w:eastAsia="Times New Roman" w:hAnsi="Arial" w:cs="Arial"/>
                  <w:sz w:val="18"/>
                  <w:szCs w:val="18"/>
                  <w:lang w:eastAsia="en-GB"/>
                </w:rPr>
                <w:delText>0.73</w:delText>
              </w:r>
            </w:del>
          </w:p>
        </w:tc>
      </w:tr>
      <w:tr w:rsidR="00DD039F" w:rsidRPr="00A44F44" w:rsidDel="0096313F" w14:paraId="68ABB52B" w14:textId="40BBC22F" w:rsidTr="00213370">
        <w:trPr>
          <w:trHeight w:val="360"/>
          <w:del w:id="3864" w:author="Lucy Marshall" w:date="2019-06-30T09:03:00Z"/>
        </w:trPr>
        <w:tc>
          <w:tcPr>
            <w:tcW w:w="0" w:type="auto"/>
            <w:vMerge/>
            <w:tcBorders>
              <w:top w:val="single" w:sz="4" w:space="0" w:color="C0C0C0"/>
              <w:left w:val="nil"/>
              <w:bottom w:val="nil"/>
              <w:right w:val="nil"/>
            </w:tcBorders>
            <w:vAlign w:val="center"/>
            <w:hideMark/>
          </w:tcPr>
          <w:p w14:paraId="6D09C4BB" w14:textId="03566A44" w:rsidR="00DD039F" w:rsidRPr="0051745E" w:rsidDel="0096313F" w:rsidRDefault="00DD039F" w:rsidP="00213370">
            <w:pPr>
              <w:rPr>
                <w:del w:id="386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ACD2DB3" w14:textId="25375386" w:rsidR="00DD039F" w:rsidRPr="0051745E" w:rsidDel="0096313F" w:rsidRDefault="00DD039F" w:rsidP="00213370">
            <w:pPr>
              <w:rPr>
                <w:del w:id="386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1C5EF7EF" w14:textId="5498BE37" w:rsidR="00DD039F" w:rsidRPr="0051745E" w:rsidDel="0096313F" w:rsidRDefault="00DD039F" w:rsidP="00213370">
            <w:pPr>
              <w:rPr>
                <w:del w:id="3867" w:author="Lucy Marshall" w:date="2019-06-30T09:03:00Z"/>
                <w:rFonts w:ascii="Arial" w:eastAsia="Times New Roman" w:hAnsi="Arial" w:cs="Arial"/>
                <w:sz w:val="18"/>
                <w:szCs w:val="18"/>
                <w:lang w:eastAsia="en-GB"/>
              </w:rPr>
            </w:pPr>
            <w:del w:id="3868"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025A3F61" w14:textId="367C41E4" w:rsidR="00DD039F" w:rsidRPr="0051745E" w:rsidDel="0096313F" w:rsidRDefault="00DD039F" w:rsidP="00213370">
            <w:pPr>
              <w:jc w:val="right"/>
              <w:rPr>
                <w:del w:id="3869" w:author="Lucy Marshall" w:date="2019-06-30T09:03:00Z"/>
                <w:rFonts w:ascii="Arial" w:eastAsia="Times New Roman" w:hAnsi="Arial" w:cs="Arial"/>
                <w:sz w:val="18"/>
                <w:szCs w:val="18"/>
                <w:lang w:eastAsia="en-GB"/>
              </w:rPr>
            </w:pPr>
            <w:del w:id="3870" w:author="Lucy Marshall" w:date="2019-06-30T09:03:00Z">
              <w:r w:rsidRPr="0051745E" w:rsidDel="0096313F">
                <w:rPr>
                  <w:rFonts w:ascii="Arial" w:eastAsia="Times New Roman" w:hAnsi="Arial" w:cs="Arial"/>
                  <w:sz w:val="18"/>
                  <w:szCs w:val="18"/>
                  <w:lang w:eastAsia="en-GB"/>
                </w:rPr>
                <w:delText>-.821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5B3E1E84" w14:textId="7636AB9C" w:rsidR="00DD039F" w:rsidRPr="0051745E" w:rsidDel="0096313F" w:rsidRDefault="00DD039F" w:rsidP="00213370">
            <w:pPr>
              <w:jc w:val="right"/>
              <w:rPr>
                <w:del w:id="3871" w:author="Lucy Marshall" w:date="2019-06-30T09:03:00Z"/>
                <w:rFonts w:ascii="Arial" w:eastAsia="Times New Roman" w:hAnsi="Arial" w:cs="Arial"/>
                <w:sz w:val="18"/>
                <w:szCs w:val="18"/>
                <w:lang w:eastAsia="en-GB"/>
              </w:rPr>
            </w:pPr>
            <w:del w:id="3872" w:author="Lucy Marshall" w:date="2019-06-30T09:03:00Z">
              <w:r w:rsidRPr="0051745E" w:rsidDel="0096313F">
                <w:rPr>
                  <w:rFonts w:ascii="Arial" w:eastAsia="Times New Roman" w:hAnsi="Arial" w:cs="Arial"/>
                  <w:sz w:val="18"/>
                  <w:szCs w:val="18"/>
                  <w:lang w:eastAsia="en-GB"/>
                </w:rPr>
                <w:delText>0.259</w:delText>
              </w:r>
            </w:del>
          </w:p>
        </w:tc>
        <w:tc>
          <w:tcPr>
            <w:tcW w:w="1080" w:type="dxa"/>
            <w:tcBorders>
              <w:top w:val="nil"/>
              <w:left w:val="nil"/>
              <w:bottom w:val="single" w:sz="4" w:space="0" w:color="C0C0C0"/>
              <w:right w:val="nil"/>
            </w:tcBorders>
          </w:tcPr>
          <w:p w14:paraId="79258338" w14:textId="2A626EF1" w:rsidR="00DD039F" w:rsidRPr="0051745E" w:rsidDel="0096313F" w:rsidRDefault="00DD039F" w:rsidP="00213370">
            <w:pPr>
              <w:jc w:val="right"/>
              <w:rPr>
                <w:del w:id="387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F280750" w14:textId="438CB854" w:rsidR="00DD039F" w:rsidRPr="0051745E" w:rsidDel="0096313F" w:rsidRDefault="00DD039F" w:rsidP="00213370">
            <w:pPr>
              <w:jc w:val="right"/>
              <w:rPr>
                <w:del w:id="3874" w:author="Lucy Marshall" w:date="2019-06-30T09:03:00Z"/>
                <w:rFonts w:ascii="Arial" w:eastAsia="Times New Roman" w:hAnsi="Arial" w:cs="Arial"/>
                <w:sz w:val="18"/>
                <w:szCs w:val="18"/>
                <w:lang w:eastAsia="en-GB"/>
              </w:rPr>
            </w:pPr>
            <w:del w:id="3875" w:author="Lucy Marshall" w:date="2019-06-30T09:03:00Z">
              <w:r w:rsidRPr="0051745E" w:rsidDel="0096313F">
                <w:rPr>
                  <w:rFonts w:ascii="Arial" w:eastAsia="Times New Roman" w:hAnsi="Arial" w:cs="Arial"/>
                  <w:sz w:val="18"/>
                  <w:szCs w:val="18"/>
                  <w:lang w:eastAsia="en-GB"/>
                </w:rPr>
                <w:delText>0.017</w:delText>
              </w:r>
            </w:del>
          </w:p>
        </w:tc>
        <w:tc>
          <w:tcPr>
            <w:tcW w:w="1480" w:type="dxa"/>
            <w:tcBorders>
              <w:top w:val="nil"/>
              <w:left w:val="nil"/>
              <w:bottom w:val="single" w:sz="4" w:space="0" w:color="C0C0C0"/>
              <w:right w:val="single" w:sz="4" w:space="0" w:color="E0E0E0"/>
            </w:tcBorders>
            <w:noWrap/>
            <w:hideMark/>
          </w:tcPr>
          <w:p w14:paraId="2DAD473A" w14:textId="71800361" w:rsidR="00DD039F" w:rsidRPr="0051745E" w:rsidDel="0096313F" w:rsidRDefault="00DD039F" w:rsidP="00213370">
            <w:pPr>
              <w:jc w:val="right"/>
              <w:rPr>
                <w:del w:id="3876" w:author="Lucy Marshall" w:date="2019-06-30T09:03:00Z"/>
                <w:rFonts w:ascii="Arial" w:eastAsia="Times New Roman" w:hAnsi="Arial" w:cs="Arial"/>
                <w:sz w:val="18"/>
                <w:szCs w:val="18"/>
                <w:lang w:eastAsia="en-GB"/>
              </w:rPr>
            </w:pPr>
            <w:del w:id="3877" w:author="Lucy Marshall" w:date="2019-06-30T09:03:00Z">
              <w:r w:rsidRPr="0051745E" w:rsidDel="0096313F">
                <w:rPr>
                  <w:rFonts w:ascii="Arial" w:eastAsia="Times New Roman" w:hAnsi="Arial" w:cs="Arial"/>
                  <w:sz w:val="18"/>
                  <w:szCs w:val="18"/>
                  <w:lang w:eastAsia="en-GB"/>
                </w:rPr>
                <w:delText>-1.55</w:delText>
              </w:r>
            </w:del>
          </w:p>
        </w:tc>
        <w:tc>
          <w:tcPr>
            <w:tcW w:w="1480" w:type="dxa"/>
            <w:tcBorders>
              <w:top w:val="nil"/>
              <w:left w:val="nil"/>
              <w:bottom w:val="single" w:sz="4" w:space="0" w:color="C0C0C0"/>
              <w:right w:val="nil"/>
            </w:tcBorders>
            <w:noWrap/>
            <w:hideMark/>
          </w:tcPr>
          <w:p w14:paraId="6B925AA1" w14:textId="66CC2531" w:rsidR="00DD039F" w:rsidRPr="0051745E" w:rsidDel="0096313F" w:rsidRDefault="00DD039F" w:rsidP="00213370">
            <w:pPr>
              <w:jc w:val="right"/>
              <w:rPr>
                <w:del w:id="3878" w:author="Lucy Marshall" w:date="2019-06-30T09:03:00Z"/>
                <w:rFonts w:ascii="Arial" w:eastAsia="Times New Roman" w:hAnsi="Arial" w:cs="Arial"/>
                <w:sz w:val="18"/>
                <w:szCs w:val="18"/>
                <w:lang w:eastAsia="en-GB"/>
              </w:rPr>
            </w:pPr>
            <w:del w:id="3879" w:author="Lucy Marshall" w:date="2019-06-30T09:03:00Z">
              <w:r w:rsidRPr="0051745E" w:rsidDel="0096313F">
                <w:rPr>
                  <w:rFonts w:ascii="Arial" w:eastAsia="Times New Roman" w:hAnsi="Arial" w:cs="Arial"/>
                  <w:sz w:val="18"/>
                  <w:szCs w:val="18"/>
                  <w:lang w:eastAsia="en-GB"/>
                </w:rPr>
                <w:delText>-0.09</w:delText>
              </w:r>
            </w:del>
          </w:p>
        </w:tc>
      </w:tr>
      <w:tr w:rsidR="00DD039F" w:rsidRPr="00A44F44" w:rsidDel="0096313F" w14:paraId="63D40E4D" w14:textId="0A63C5CE" w:rsidTr="00213370">
        <w:trPr>
          <w:trHeight w:val="340"/>
          <w:del w:id="3880" w:author="Lucy Marshall" w:date="2019-06-30T09:03:00Z"/>
        </w:trPr>
        <w:tc>
          <w:tcPr>
            <w:tcW w:w="0" w:type="auto"/>
            <w:vMerge/>
            <w:tcBorders>
              <w:top w:val="single" w:sz="4" w:space="0" w:color="C0C0C0"/>
              <w:left w:val="nil"/>
              <w:bottom w:val="nil"/>
              <w:right w:val="nil"/>
            </w:tcBorders>
            <w:vAlign w:val="center"/>
            <w:hideMark/>
          </w:tcPr>
          <w:p w14:paraId="1E521501" w14:textId="7E1568CD" w:rsidR="00DD039F" w:rsidRPr="0051745E" w:rsidDel="0096313F" w:rsidRDefault="00DD039F" w:rsidP="00213370">
            <w:pPr>
              <w:rPr>
                <w:del w:id="388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DFC8DCC" w14:textId="1662779D" w:rsidR="00DD039F" w:rsidRPr="0051745E" w:rsidDel="0096313F" w:rsidRDefault="00DD039F" w:rsidP="00213370">
            <w:pPr>
              <w:rPr>
                <w:del w:id="3882" w:author="Lucy Marshall" w:date="2019-06-30T09:03:00Z"/>
                <w:rFonts w:ascii="Arial" w:eastAsia="Times New Roman" w:hAnsi="Arial" w:cs="Arial"/>
                <w:sz w:val="18"/>
                <w:szCs w:val="18"/>
                <w:lang w:eastAsia="en-GB"/>
              </w:rPr>
            </w:pPr>
          </w:p>
        </w:tc>
        <w:tc>
          <w:tcPr>
            <w:tcW w:w="1740" w:type="dxa"/>
            <w:shd w:val="clear" w:color="auto" w:fill="E0E0E0"/>
            <w:hideMark/>
          </w:tcPr>
          <w:p w14:paraId="6CD89B0E" w14:textId="64FC00AD" w:rsidR="00DD039F" w:rsidRPr="0051745E" w:rsidDel="0096313F" w:rsidRDefault="00DD039F" w:rsidP="00213370">
            <w:pPr>
              <w:rPr>
                <w:del w:id="3883" w:author="Lucy Marshall" w:date="2019-06-30T09:03:00Z"/>
                <w:rFonts w:ascii="Arial" w:eastAsia="Times New Roman" w:hAnsi="Arial" w:cs="Arial"/>
                <w:sz w:val="18"/>
                <w:szCs w:val="18"/>
                <w:lang w:eastAsia="en-GB"/>
              </w:rPr>
            </w:pPr>
            <w:del w:id="388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nil"/>
              <w:right w:val="single" w:sz="4" w:space="0" w:color="E0E0E0"/>
            </w:tcBorders>
            <w:noWrap/>
            <w:hideMark/>
          </w:tcPr>
          <w:p w14:paraId="4CC16105" w14:textId="1137CBB2" w:rsidR="00DD039F" w:rsidRPr="0051745E" w:rsidDel="0096313F" w:rsidRDefault="00DD039F" w:rsidP="00213370">
            <w:pPr>
              <w:jc w:val="right"/>
              <w:rPr>
                <w:del w:id="3885" w:author="Lucy Marshall" w:date="2019-06-30T09:03:00Z"/>
                <w:rFonts w:ascii="Arial" w:eastAsia="Times New Roman" w:hAnsi="Arial" w:cs="Arial"/>
                <w:sz w:val="18"/>
                <w:szCs w:val="18"/>
                <w:lang w:eastAsia="en-GB"/>
              </w:rPr>
            </w:pPr>
            <w:del w:id="3886" w:author="Lucy Marshall" w:date="2019-06-30T09:03:00Z">
              <w:r w:rsidRPr="0051745E" w:rsidDel="0096313F">
                <w:rPr>
                  <w:rFonts w:ascii="Arial" w:eastAsia="Times New Roman" w:hAnsi="Arial" w:cs="Arial"/>
                  <w:sz w:val="18"/>
                  <w:szCs w:val="18"/>
                  <w:lang w:eastAsia="en-GB"/>
                </w:rPr>
                <w:delText>-0.145</w:delText>
              </w:r>
            </w:del>
          </w:p>
        </w:tc>
        <w:tc>
          <w:tcPr>
            <w:tcW w:w="1120" w:type="dxa"/>
            <w:tcBorders>
              <w:top w:val="nil"/>
              <w:left w:val="nil"/>
              <w:bottom w:val="nil"/>
              <w:right w:val="single" w:sz="4" w:space="0" w:color="E0E0E0"/>
            </w:tcBorders>
            <w:noWrap/>
            <w:hideMark/>
          </w:tcPr>
          <w:p w14:paraId="31B3DD40" w14:textId="7DDCDC43" w:rsidR="00DD039F" w:rsidRPr="0051745E" w:rsidDel="0096313F" w:rsidRDefault="00DD039F" w:rsidP="00213370">
            <w:pPr>
              <w:jc w:val="right"/>
              <w:rPr>
                <w:del w:id="3887" w:author="Lucy Marshall" w:date="2019-06-30T09:03:00Z"/>
                <w:rFonts w:ascii="Arial" w:eastAsia="Times New Roman" w:hAnsi="Arial" w:cs="Arial"/>
                <w:sz w:val="18"/>
                <w:szCs w:val="18"/>
                <w:lang w:eastAsia="en-GB"/>
              </w:rPr>
            </w:pPr>
            <w:del w:id="3888" w:author="Lucy Marshall" w:date="2019-06-30T09:03:00Z">
              <w:r w:rsidRPr="0051745E" w:rsidDel="0096313F">
                <w:rPr>
                  <w:rFonts w:ascii="Arial" w:eastAsia="Times New Roman" w:hAnsi="Arial" w:cs="Arial"/>
                  <w:sz w:val="18"/>
                  <w:szCs w:val="18"/>
                  <w:lang w:eastAsia="en-GB"/>
                </w:rPr>
                <w:delText>0.262</w:delText>
              </w:r>
            </w:del>
          </w:p>
        </w:tc>
        <w:tc>
          <w:tcPr>
            <w:tcW w:w="1080" w:type="dxa"/>
          </w:tcPr>
          <w:p w14:paraId="5C3BB152" w14:textId="1CFAE337" w:rsidR="00DD039F" w:rsidRPr="0051745E" w:rsidDel="0096313F" w:rsidRDefault="00DD039F" w:rsidP="00213370">
            <w:pPr>
              <w:jc w:val="right"/>
              <w:rPr>
                <w:del w:id="3889"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790E8528" w14:textId="64A5E717" w:rsidR="00DD039F" w:rsidRPr="0051745E" w:rsidDel="0096313F" w:rsidRDefault="00DD039F" w:rsidP="00213370">
            <w:pPr>
              <w:jc w:val="right"/>
              <w:rPr>
                <w:del w:id="3890" w:author="Lucy Marshall" w:date="2019-06-30T09:03:00Z"/>
                <w:rFonts w:ascii="Arial" w:eastAsia="Times New Roman" w:hAnsi="Arial" w:cs="Arial"/>
                <w:sz w:val="18"/>
                <w:szCs w:val="18"/>
                <w:lang w:eastAsia="en-GB"/>
              </w:rPr>
            </w:pPr>
            <w:del w:id="3891"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3D173EBA" w14:textId="367CC62E" w:rsidR="00DD039F" w:rsidRPr="0051745E" w:rsidDel="0096313F" w:rsidRDefault="00DD039F" w:rsidP="00213370">
            <w:pPr>
              <w:jc w:val="right"/>
              <w:rPr>
                <w:del w:id="3892" w:author="Lucy Marshall" w:date="2019-06-30T09:03:00Z"/>
                <w:rFonts w:ascii="Arial" w:eastAsia="Times New Roman" w:hAnsi="Arial" w:cs="Arial"/>
                <w:sz w:val="18"/>
                <w:szCs w:val="18"/>
                <w:lang w:eastAsia="en-GB"/>
              </w:rPr>
            </w:pPr>
            <w:del w:id="3893" w:author="Lucy Marshall" w:date="2019-06-30T09:03:00Z">
              <w:r w:rsidRPr="0051745E" w:rsidDel="0096313F">
                <w:rPr>
                  <w:rFonts w:ascii="Arial" w:eastAsia="Times New Roman" w:hAnsi="Arial" w:cs="Arial"/>
                  <w:sz w:val="18"/>
                  <w:szCs w:val="18"/>
                  <w:lang w:eastAsia="en-GB"/>
                </w:rPr>
                <w:delText>-0.89</w:delText>
              </w:r>
            </w:del>
          </w:p>
        </w:tc>
        <w:tc>
          <w:tcPr>
            <w:tcW w:w="1480" w:type="dxa"/>
            <w:noWrap/>
            <w:hideMark/>
          </w:tcPr>
          <w:p w14:paraId="3FCE2E53" w14:textId="0059A6E1" w:rsidR="00DD039F" w:rsidRPr="0051745E" w:rsidDel="0096313F" w:rsidRDefault="00DD039F" w:rsidP="00213370">
            <w:pPr>
              <w:jc w:val="right"/>
              <w:rPr>
                <w:del w:id="3894" w:author="Lucy Marshall" w:date="2019-06-30T09:03:00Z"/>
                <w:rFonts w:ascii="Arial" w:eastAsia="Times New Roman" w:hAnsi="Arial" w:cs="Arial"/>
                <w:sz w:val="18"/>
                <w:szCs w:val="18"/>
                <w:lang w:eastAsia="en-GB"/>
              </w:rPr>
            </w:pPr>
            <w:del w:id="3895" w:author="Lucy Marshall" w:date="2019-06-30T09:03:00Z">
              <w:r w:rsidRPr="0051745E" w:rsidDel="0096313F">
                <w:rPr>
                  <w:rFonts w:ascii="Arial" w:eastAsia="Times New Roman" w:hAnsi="Arial" w:cs="Arial"/>
                  <w:sz w:val="18"/>
                  <w:szCs w:val="18"/>
                  <w:lang w:eastAsia="en-GB"/>
                </w:rPr>
                <w:delText>0.60</w:delText>
              </w:r>
            </w:del>
          </w:p>
        </w:tc>
      </w:tr>
      <w:tr w:rsidR="00DD039F" w:rsidRPr="00A44F44" w:rsidDel="0096313F" w14:paraId="5915DC8C" w14:textId="78525A97" w:rsidTr="00213370">
        <w:trPr>
          <w:trHeight w:val="340"/>
          <w:del w:id="3896" w:author="Lucy Marshall" w:date="2019-06-30T09:03:00Z"/>
        </w:trPr>
        <w:tc>
          <w:tcPr>
            <w:tcW w:w="2560" w:type="dxa"/>
            <w:vMerge w:val="restart"/>
            <w:tcBorders>
              <w:top w:val="single" w:sz="4" w:space="0" w:color="C0C0C0"/>
              <w:left w:val="nil"/>
              <w:bottom w:val="single" w:sz="4" w:space="0" w:color="152935"/>
              <w:right w:val="nil"/>
            </w:tcBorders>
            <w:shd w:val="clear" w:color="auto" w:fill="E0E0E0"/>
            <w:vAlign w:val="center"/>
            <w:hideMark/>
          </w:tcPr>
          <w:p w14:paraId="59358C3E" w14:textId="3F1D2011" w:rsidR="00DD039F" w:rsidRPr="0051745E" w:rsidDel="0096313F" w:rsidRDefault="00DD039F" w:rsidP="00213370">
            <w:pPr>
              <w:jc w:val="center"/>
              <w:rPr>
                <w:del w:id="3897" w:author="Lucy Marshall" w:date="2019-06-30T09:03:00Z"/>
                <w:rFonts w:ascii="Arial" w:eastAsia="Times New Roman" w:hAnsi="Arial" w:cs="Arial"/>
                <w:sz w:val="18"/>
                <w:szCs w:val="18"/>
                <w:lang w:eastAsia="en-GB"/>
              </w:rPr>
            </w:pPr>
            <w:del w:id="3898" w:author="Lucy Marshall" w:date="2019-06-30T09:03:00Z">
              <w:r w:rsidRPr="0051745E" w:rsidDel="0096313F">
                <w:rPr>
                  <w:rFonts w:ascii="Arial" w:eastAsia="Times New Roman" w:hAnsi="Arial" w:cs="Arial"/>
                  <w:sz w:val="18"/>
                  <w:szCs w:val="18"/>
                  <w:lang w:eastAsia="en-GB"/>
                </w:rPr>
                <w:delText>Octopus to shark off show</w:delText>
              </w:r>
            </w:del>
          </w:p>
        </w:tc>
        <w:tc>
          <w:tcPr>
            <w:tcW w:w="1740" w:type="dxa"/>
            <w:vMerge w:val="restart"/>
            <w:tcBorders>
              <w:top w:val="single" w:sz="4" w:space="0" w:color="C0C0C0"/>
              <w:left w:val="nil"/>
              <w:bottom w:val="nil"/>
              <w:right w:val="nil"/>
            </w:tcBorders>
            <w:shd w:val="clear" w:color="auto" w:fill="E0E0E0"/>
            <w:hideMark/>
          </w:tcPr>
          <w:p w14:paraId="7652126B" w14:textId="2637F563" w:rsidR="00DD039F" w:rsidRPr="0051745E" w:rsidDel="0096313F" w:rsidRDefault="00DD039F" w:rsidP="00213370">
            <w:pPr>
              <w:rPr>
                <w:del w:id="3899" w:author="Lucy Marshall" w:date="2019-06-30T09:03:00Z"/>
                <w:rFonts w:ascii="Arial" w:eastAsia="Times New Roman" w:hAnsi="Arial" w:cs="Arial"/>
                <w:sz w:val="18"/>
                <w:szCs w:val="18"/>
                <w:lang w:eastAsia="en-GB"/>
              </w:rPr>
            </w:pPr>
            <w:del w:id="3900" w:author="Lucy Marshall" w:date="2019-06-30T09:03:00Z">
              <w:r w:rsidRPr="0051745E" w:rsidDel="0096313F">
                <w:rPr>
                  <w:rFonts w:ascii="Arial" w:eastAsia="Times New Roman" w:hAnsi="Arial" w:cs="Arial"/>
                  <w:sz w:val="18"/>
                  <w:szCs w:val="18"/>
                  <w:lang w:eastAsia="en-GB"/>
                </w:rPr>
                <w:delText>UK aquarist</w:delText>
              </w:r>
            </w:del>
          </w:p>
        </w:tc>
        <w:tc>
          <w:tcPr>
            <w:tcW w:w="1740" w:type="dxa"/>
            <w:tcBorders>
              <w:top w:val="single" w:sz="4" w:space="0" w:color="C0C0C0"/>
              <w:left w:val="nil"/>
              <w:bottom w:val="single" w:sz="4" w:space="0" w:color="C0C0C0"/>
              <w:right w:val="nil"/>
            </w:tcBorders>
            <w:shd w:val="clear" w:color="auto" w:fill="E0E0E0"/>
            <w:hideMark/>
          </w:tcPr>
          <w:p w14:paraId="4599824A" w14:textId="28981377" w:rsidR="00DD039F" w:rsidRPr="0051745E" w:rsidDel="0096313F" w:rsidRDefault="00DD039F" w:rsidP="00213370">
            <w:pPr>
              <w:rPr>
                <w:del w:id="3901" w:author="Lucy Marshall" w:date="2019-06-30T09:03:00Z"/>
                <w:rFonts w:ascii="Arial" w:eastAsia="Times New Roman" w:hAnsi="Arial" w:cs="Arial"/>
                <w:sz w:val="18"/>
                <w:szCs w:val="18"/>
                <w:lang w:eastAsia="en-GB"/>
              </w:rPr>
            </w:pPr>
            <w:del w:id="3902"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single" w:sz="4" w:space="0" w:color="C0C0C0"/>
              <w:left w:val="nil"/>
              <w:bottom w:val="single" w:sz="4" w:space="0" w:color="C0C0C0"/>
              <w:right w:val="single" w:sz="4" w:space="0" w:color="E0E0E0"/>
            </w:tcBorders>
            <w:noWrap/>
            <w:hideMark/>
          </w:tcPr>
          <w:p w14:paraId="2D282E9F" w14:textId="51A92FBC" w:rsidR="00DD039F" w:rsidRPr="0051745E" w:rsidDel="0096313F" w:rsidRDefault="00DD039F" w:rsidP="00213370">
            <w:pPr>
              <w:jc w:val="right"/>
              <w:rPr>
                <w:del w:id="3903" w:author="Lucy Marshall" w:date="2019-06-30T09:03:00Z"/>
                <w:rFonts w:ascii="Arial" w:eastAsia="Times New Roman" w:hAnsi="Arial" w:cs="Arial"/>
                <w:sz w:val="18"/>
                <w:szCs w:val="18"/>
                <w:lang w:eastAsia="en-GB"/>
              </w:rPr>
            </w:pPr>
            <w:del w:id="3904" w:author="Lucy Marshall" w:date="2019-06-30T09:03:00Z">
              <w:r w:rsidRPr="0051745E" w:rsidDel="0096313F">
                <w:rPr>
                  <w:rFonts w:ascii="Arial" w:eastAsia="Times New Roman" w:hAnsi="Arial" w:cs="Arial"/>
                  <w:sz w:val="18"/>
                  <w:szCs w:val="18"/>
                  <w:lang w:eastAsia="en-GB"/>
                </w:rPr>
                <w:delText>0.568</w:delText>
              </w:r>
            </w:del>
          </w:p>
        </w:tc>
        <w:tc>
          <w:tcPr>
            <w:tcW w:w="1120" w:type="dxa"/>
            <w:tcBorders>
              <w:top w:val="single" w:sz="4" w:space="0" w:color="C0C0C0"/>
              <w:left w:val="nil"/>
              <w:bottom w:val="single" w:sz="4" w:space="0" w:color="C0C0C0"/>
              <w:right w:val="single" w:sz="4" w:space="0" w:color="E0E0E0"/>
            </w:tcBorders>
            <w:noWrap/>
            <w:hideMark/>
          </w:tcPr>
          <w:p w14:paraId="79914627" w14:textId="2546B252" w:rsidR="00DD039F" w:rsidRPr="0051745E" w:rsidDel="0096313F" w:rsidRDefault="00DD039F" w:rsidP="00213370">
            <w:pPr>
              <w:jc w:val="right"/>
              <w:rPr>
                <w:del w:id="3905" w:author="Lucy Marshall" w:date="2019-06-30T09:03:00Z"/>
                <w:rFonts w:ascii="Arial" w:eastAsia="Times New Roman" w:hAnsi="Arial" w:cs="Arial"/>
                <w:sz w:val="18"/>
                <w:szCs w:val="18"/>
                <w:lang w:eastAsia="en-GB"/>
              </w:rPr>
            </w:pPr>
            <w:del w:id="3906" w:author="Lucy Marshall" w:date="2019-06-30T09:03:00Z">
              <w:r w:rsidRPr="0051745E" w:rsidDel="0096313F">
                <w:rPr>
                  <w:rFonts w:ascii="Arial" w:eastAsia="Times New Roman" w:hAnsi="Arial" w:cs="Arial"/>
                  <w:sz w:val="18"/>
                  <w:szCs w:val="18"/>
                  <w:lang w:eastAsia="en-GB"/>
                </w:rPr>
                <w:delText>0.284</w:delText>
              </w:r>
            </w:del>
          </w:p>
        </w:tc>
        <w:tc>
          <w:tcPr>
            <w:tcW w:w="1080" w:type="dxa"/>
            <w:tcBorders>
              <w:top w:val="single" w:sz="4" w:space="0" w:color="C0C0C0"/>
              <w:left w:val="nil"/>
              <w:bottom w:val="single" w:sz="4" w:space="0" w:color="C0C0C0"/>
              <w:right w:val="nil"/>
            </w:tcBorders>
          </w:tcPr>
          <w:p w14:paraId="553D2F71" w14:textId="2433C34A" w:rsidR="00DD039F" w:rsidRPr="0051745E" w:rsidDel="0096313F" w:rsidRDefault="00DD039F" w:rsidP="00213370">
            <w:pPr>
              <w:jc w:val="right"/>
              <w:rPr>
                <w:del w:id="3907"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2751E3D6" w14:textId="1F7AC860" w:rsidR="00DD039F" w:rsidRPr="0051745E" w:rsidDel="0096313F" w:rsidRDefault="00DD039F" w:rsidP="00213370">
            <w:pPr>
              <w:jc w:val="right"/>
              <w:rPr>
                <w:del w:id="3908" w:author="Lucy Marshall" w:date="2019-06-30T09:03:00Z"/>
                <w:rFonts w:ascii="Arial" w:eastAsia="Times New Roman" w:hAnsi="Arial" w:cs="Arial"/>
                <w:sz w:val="18"/>
                <w:szCs w:val="18"/>
                <w:lang w:eastAsia="en-GB"/>
              </w:rPr>
            </w:pPr>
            <w:del w:id="3909" w:author="Lucy Marshall" w:date="2019-06-30T09:03:00Z">
              <w:r w:rsidRPr="0051745E" w:rsidDel="0096313F">
                <w:rPr>
                  <w:rFonts w:ascii="Arial" w:eastAsia="Times New Roman" w:hAnsi="Arial" w:cs="Arial"/>
                  <w:sz w:val="18"/>
                  <w:szCs w:val="18"/>
                  <w:lang w:eastAsia="en-GB"/>
                </w:rPr>
                <w:delText>0.466</w:delText>
              </w:r>
            </w:del>
          </w:p>
        </w:tc>
        <w:tc>
          <w:tcPr>
            <w:tcW w:w="1480" w:type="dxa"/>
            <w:tcBorders>
              <w:top w:val="single" w:sz="4" w:space="0" w:color="C0C0C0"/>
              <w:left w:val="nil"/>
              <w:bottom w:val="single" w:sz="4" w:space="0" w:color="C0C0C0"/>
              <w:right w:val="single" w:sz="4" w:space="0" w:color="E0E0E0"/>
            </w:tcBorders>
            <w:noWrap/>
            <w:hideMark/>
          </w:tcPr>
          <w:p w14:paraId="0B9E3DCC" w14:textId="1049BD17" w:rsidR="00DD039F" w:rsidRPr="0051745E" w:rsidDel="0096313F" w:rsidRDefault="00DD039F" w:rsidP="00213370">
            <w:pPr>
              <w:jc w:val="right"/>
              <w:rPr>
                <w:del w:id="3910" w:author="Lucy Marshall" w:date="2019-06-30T09:03:00Z"/>
                <w:rFonts w:ascii="Arial" w:eastAsia="Times New Roman" w:hAnsi="Arial" w:cs="Arial"/>
                <w:sz w:val="18"/>
                <w:szCs w:val="18"/>
                <w:lang w:eastAsia="en-GB"/>
              </w:rPr>
            </w:pPr>
            <w:del w:id="3911" w:author="Lucy Marshall" w:date="2019-06-30T09:03:00Z">
              <w:r w:rsidRPr="0051745E" w:rsidDel="0096313F">
                <w:rPr>
                  <w:rFonts w:ascii="Arial" w:eastAsia="Times New Roman" w:hAnsi="Arial" w:cs="Arial"/>
                  <w:sz w:val="18"/>
                  <w:szCs w:val="18"/>
                  <w:lang w:eastAsia="en-GB"/>
                </w:rPr>
                <w:delText>-0.24</w:delText>
              </w:r>
            </w:del>
          </w:p>
        </w:tc>
        <w:tc>
          <w:tcPr>
            <w:tcW w:w="1480" w:type="dxa"/>
            <w:tcBorders>
              <w:top w:val="single" w:sz="4" w:space="0" w:color="C0C0C0"/>
              <w:left w:val="nil"/>
              <w:bottom w:val="single" w:sz="4" w:space="0" w:color="C0C0C0"/>
              <w:right w:val="nil"/>
            </w:tcBorders>
            <w:noWrap/>
            <w:hideMark/>
          </w:tcPr>
          <w:p w14:paraId="50B55F4D" w14:textId="16B6A7DC" w:rsidR="00DD039F" w:rsidRPr="0051745E" w:rsidDel="0096313F" w:rsidRDefault="00DD039F" w:rsidP="00213370">
            <w:pPr>
              <w:jc w:val="right"/>
              <w:rPr>
                <w:del w:id="3912" w:author="Lucy Marshall" w:date="2019-06-30T09:03:00Z"/>
                <w:rFonts w:ascii="Arial" w:eastAsia="Times New Roman" w:hAnsi="Arial" w:cs="Arial"/>
                <w:sz w:val="18"/>
                <w:szCs w:val="18"/>
                <w:lang w:eastAsia="en-GB"/>
              </w:rPr>
            </w:pPr>
            <w:del w:id="3913" w:author="Lucy Marshall" w:date="2019-06-30T09:03:00Z">
              <w:r w:rsidRPr="0051745E" w:rsidDel="0096313F">
                <w:rPr>
                  <w:rFonts w:ascii="Arial" w:eastAsia="Times New Roman" w:hAnsi="Arial" w:cs="Arial"/>
                  <w:sz w:val="18"/>
                  <w:szCs w:val="18"/>
                  <w:lang w:eastAsia="en-GB"/>
                </w:rPr>
                <w:delText>1.37</w:delText>
              </w:r>
            </w:del>
          </w:p>
        </w:tc>
      </w:tr>
      <w:tr w:rsidR="00DD039F" w:rsidRPr="00A44F44" w:rsidDel="0096313F" w14:paraId="60050E11" w14:textId="46C26EF2" w:rsidTr="00213370">
        <w:trPr>
          <w:trHeight w:val="340"/>
          <w:del w:id="3914" w:author="Lucy Marshall" w:date="2019-06-30T09:03:00Z"/>
        </w:trPr>
        <w:tc>
          <w:tcPr>
            <w:tcW w:w="0" w:type="auto"/>
            <w:vMerge/>
            <w:tcBorders>
              <w:top w:val="single" w:sz="4" w:space="0" w:color="C0C0C0"/>
              <w:left w:val="nil"/>
              <w:bottom w:val="single" w:sz="4" w:space="0" w:color="152935"/>
              <w:right w:val="nil"/>
            </w:tcBorders>
            <w:vAlign w:val="center"/>
            <w:hideMark/>
          </w:tcPr>
          <w:p w14:paraId="36BABCF4" w14:textId="0A6A517D" w:rsidR="00DD039F" w:rsidRPr="0051745E" w:rsidDel="0096313F" w:rsidRDefault="00DD039F" w:rsidP="00213370">
            <w:pPr>
              <w:rPr>
                <w:del w:id="391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4EFAB2B" w14:textId="2BC4DAFD" w:rsidR="00DD039F" w:rsidRPr="0051745E" w:rsidDel="0096313F" w:rsidRDefault="00DD039F" w:rsidP="00213370">
            <w:pPr>
              <w:rPr>
                <w:del w:id="391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98651E2" w14:textId="5BCBD26A" w:rsidR="00DD039F" w:rsidRPr="0051745E" w:rsidDel="0096313F" w:rsidRDefault="00DD039F" w:rsidP="00213370">
            <w:pPr>
              <w:rPr>
                <w:del w:id="3917" w:author="Lucy Marshall" w:date="2019-06-30T09:03:00Z"/>
                <w:rFonts w:ascii="Arial" w:eastAsia="Times New Roman" w:hAnsi="Arial" w:cs="Arial"/>
                <w:sz w:val="18"/>
                <w:szCs w:val="18"/>
                <w:lang w:eastAsia="en-GB"/>
              </w:rPr>
            </w:pPr>
            <w:del w:id="3918"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61002CF5" w14:textId="76DA0F97" w:rsidR="00DD039F" w:rsidRPr="0051745E" w:rsidDel="0096313F" w:rsidRDefault="00DD039F" w:rsidP="00213370">
            <w:pPr>
              <w:jc w:val="right"/>
              <w:rPr>
                <w:del w:id="3919" w:author="Lucy Marshall" w:date="2019-06-30T09:03:00Z"/>
                <w:rFonts w:ascii="Arial" w:eastAsia="Times New Roman" w:hAnsi="Arial" w:cs="Arial"/>
                <w:sz w:val="18"/>
                <w:szCs w:val="18"/>
                <w:lang w:eastAsia="en-GB"/>
              </w:rPr>
            </w:pPr>
            <w:del w:id="3920" w:author="Lucy Marshall" w:date="2019-06-30T09:03:00Z">
              <w:r w:rsidRPr="0051745E" w:rsidDel="0096313F">
                <w:rPr>
                  <w:rFonts w:ascii="Arial" w:eastAsia="Times New Roman" w:hAnsi="Arial" w:cs="Arial"/>
                  <w:sz w:val="18"/>
                  <w:szCs w:val="18"/>
                  <w:lang w:eastAsia="en-GB"/>
                </w:rPr>
                <w:delText>0.298</w:delText>
              </w:r>
            </w:del>
          </w:p>
        </w:tc>
        <w:tc>
          <w:tcPr>
            <w:tcW w:w="1120" w:type="dxa"/>
            <w:tcBorders>
              <w:top w:val="nil"/>
              <w:left w:val="nil"/>
              <w:bottom w:val="single" w:sz="4" w:space="0" w:color="C0C0C0"/>
              <w:right w:val="single" w:sz="4" w:space="0" w:color="E0E0E0"/>
            </w:tcBorders>
            <w:noWrap/>
            <w:hideMark/>
          </w:tcPr>
          <w:p w14:paraId="5EC99562" w14:textId="40AAEFB6" w:rsidR="00DD039F" w:rsidRPr="0051745E" w:rsidDel="0096313F" w:rsidRDefault="00DD039F" w:rsidP="00213370">
            <w:pPr>
              <w:jc w:val="right"/>
              <w:rPr>
                <w:del w:id="3921" w:author="Lucy Marshall" w:date="2019-06-30T09:03:00Z"/>
                <w:rFonts w:ascii="Arial" w:eastAsia="Times New Roman" w:hAnsi="Arial" w:cs="Arial"/>
                <w:sz w:val="18"/>
                <w:szCs w:val="18"/>
                <w:lang w:eastAsia="en-GB"/>
              </w:rPr>
            </w:pPr>
            <w:del w:id="3922" w:author="Lucy Marshall" w:date="2019-06-30T09:03:00Z">
              <w:r w:rsidRPr="0051745E" w:rsidDel="0096313F">
                <w:rPr>
                  <w:rFonts w:ascii="Arial" w:eastAsia="Times New Roman" w:hAnsi="Arial" w:cs="Arial"/>
                  <w:sz w:val="18"/>
                  <w:szCs w:val="18"/>
                  <w:lang w:eastAsia="en-GB"/>
                </w:rPr>
                <w:delText>0.252</w:delText>
              </w:r>
            </w:del>
          </w:p>
        </w:tc>
        <w:tc>
          <w:tcPr>
            <w:tcW w:w="1080" w:type="dxa"/>
            <w:tcBorders>
              <w:top w:val="nil"/>
              <w:left w:val="nil"/>
              <w:bottom w:val="single" w:sz="4" w:space="0" w:color="C0C0C0"/>
              <w:right w:val="nil"/>
            </w:tcBorders>
          </w:tcPr>
          <w:p w14:paraId="7674BD65" w14:textId="78BAE8B0" w:rsidR="00DD039F" w:rsidRPr="0051745E" w:rsidDel="0096313F" w:rsidRDefault="00DD039F" w:rsidP="00213370">
            <w:pPr>
              <w:jc w:val="right"/>
              <w:rPr>
                <w:del w:id="392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792C200" w14:textId="3018854B" w:rsidR="00DD039F" w:rsidRPr="0051745E" w:rsidDel="0096313F" w:rsidRDefault="00DD039F" w:rsidP="00213370">
            <w:pPr>
              <w:jc w:val="right"/>
              <w:rPr>
                <w:del w:id="3924" w:author="Lucy Marshall" w:date="2019-06-30T09:03:00Z"/>
                <w:rFonts w:ascii="Arial" w:eastAsia="Times New Roman" w:hAnsi="Arial" w:cs="Arial"/>
                <w:sz w:val="18"/>
                <w:szCs w:val="18"/>
                <w:lang w:eastAsia="en-GB"/>
              </w:rPr>
            </w:pPr>
            <w:del w:id="3925"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54297302" w14:textId="1C08640F" w:rsidR="00DD039F" w:rsidRPr="0051745E" w:rsidDel="0096313F" w:rsidRDefault="00DD039F" w:rsidP="00213370">
            <w:pPr>
              <w:jc w:val="right"/>
              <w:rPr>
                <w:del w:id="3926" w:author="Lucy Marshall" w:date="2019-06-30T09:03:00Z"/>
                <w:rFonts w:ascii="Arial" w:eastAsia="Times New Roman" w:hAnsi="Arial" w:cs="Arial"/>
                <w:sz w:val="18"/>
                <w:szCs w:val="18"/>
                <w:lang w:eastAsia="en-GB"/>
              </w:rPr>
            </w:pPr>
            <w:del w:id="3927" w:author="Lucy Marshall" w:date="2019-06-30T09:03:00Z">
              <w:r w:rsidRPr="0051745E" w:rsidDel="0096313F">
                <w:rPr>
                  <w:rFonts w:ascii="Arial" w:eastAsia="Times New Roman" w:hAnsi="Arial" w:cs="Arial"/>
                  <w:sz w:val="18"/>
                  <w:szCs w:val="18"/>
                  <w:lang w:eastAsia="en-GB"/>
                </w:rPr>
                <w:delText>-0.42</w:delText>
              </w:r>
            </w:del>
          </w:p>
        </w:tc>
        <w:tc>
          <w:tcPr>
            <w:tcW w:w="1480" w:type="dxa"/>
            <w:tcBorders>
              <w:top w:val="nil"/>
              <w:left w:val="nil"/>
              <w:bottom w:val="single" w:sz="4" w:space="0" w:color="C0C0C0"/>
              <w:right w:val="nil"/>
            </w:tcBorders>
            <w:noWrap/>
            <w:hideMark/>
          </w:tcPr>
          <w:p w14:paraId="552DFB0D" w14:textId="794AD460" w:rsidR="00DD039F" w:rsidRPr="0051745E" w:rsidDel="0096313F" w:rsidRDefault="00DD039F" w:rsidP="00213370">
            <w:pPr>
              <w:jc w:val="right"/>
              <w:rPr>
                <w:del w:id="3928" w:author="Lucy Marshall" w:date="2019-06-30T09:03:00Z"/>
                <w:rFonts w:ascii="Arial" w:eastAsia="Times New Roman" w:hAnsi="Arial" w:cs="Arial"/>
                <w:sz w:val="18"/>
                <w:szCs w:val="18"/>
                <w:lang w:eastAsia="en-GB"/>
              </w:rPr>
            </w:pPr>
            <w:del w:id="3929" w:author="Lucy Marshall" w:date="2019-06-30T09:03:00Z">
              <w:r w:rsidRPr="0051745E" w:rsidDel="0096313F">
                <w:rPr>
                  <w:rFonts w:ascii="Arial" w:eastAsia="Times New Roman" w:hAnsi="Arial" w:cs="Arial"/>
                  <w:sz w:val="18"/>
                  <w:szCs w:val="18"/>
                  <w:lang w:eastAsia="en-GB"/>
                </w:rPr>
                <w:delText>1.01</w:delText>
              </w:r>
            </w:del>
          </w:p>
        </w:tc>
      </w:tr>
      <w:tr w:rsidR="00DD039F" w:rsidRPr="00A44F44" w:rsidDel="0096313F" w14:paraId="1983097E" w14:textId="7A37B7E7" w:rsidTr="00213370">
        <w:trPr>
          <w:trHeight w:val="360"/>
          <w:del w:id="3930" w:author="Lucy Marshall" w:date="2019-06-30T09:03:00Z"/>
        </w:trPr>
        <w:tc>
          <w:tcPr>
            <w:tcW w:w="0" w:type="auto"/>
            <w:vMerge/>
            <w:tcBorders>
              <w:top w:val="single" w:sz="4" w:space="0" w:color="C0C0C0"/>
              <w:left w:val="nil"/>
              <w:bottom w:val="single" w:sz="4" w:space="0" w:color="152935"/>
              <w:right w:val="nil"/>
            </w:tcBorders>
            <w:vAlign w:val="center"/>
            <w:hideMark/>
          </w:tcPr>
          <w:p w14:paraId="3CF9950B" w14:textId="2C270E5C" w:rsidR="00DD039F" w:rsidRPr="0051745E" w:rsidDel="0096313F" w:rsidRDefault="00DD039F" w:rsidP="00213370">
            <w:pPr>
              <w:rPr>
                <w:del w:id="393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4DD78BEE" w14:textId="715EAE18" w:rsidR="00DD039F" w:rsidRPr="0051745E" w:rsidDel="0096313F" w:rsidRDefault="00DD039F" w:rsidP="00213370">
            <w:pPr>
              <w:rPr>
                <w:del w:id="393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120077F" w14:textId="20FBD7D9" w:rsidR="00DD039F" w:rsidRPr="0051745E" w:rsidDel="0096313F" w:rsidRDefault="00DD039F" w:rsidP="00213370">
            <w:pPr>
              <w:rPr>
                <w:del w:id="3933" w:author="Lucy Marshall" w:date="2019-06-30T09:03:00Z"/>
                <w:rFonts w:ascii="Arial" w:eastAsia="Times New Roman" w:hAnsi="Arial" w:cs="Arial"/>
                <w:sz w:val="18"/>
                <w:szCs w:val="18"/>
                <w:lang w:eastAsia="en-GB"/>
              </w:rPr>
            </w:pPr>
            <w:del w:id="393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24CC6B67" w14:textId="306C0B40" w:rsidR="00DD039F" w:rsidRPr="0051745E" w:rsidDel="0096313F" w:rsidRDefault="00DD039F" w:rsidP="00213370">
            <w:pPr>
              <w:jc w:val="right"/>
              <w:rPr>
                <w:del w:id="3935" w:author="Lucy Marshall" w:date="2019-06-30T09:03:00Z"/>
                <w:rFonts w:ascii="Arial" w:eastAsia="Times New Roman" w:hAnsi="Arial" w:cs="Arial"/>
                <w:sz w:val="18"/>
                <w:szCs w:val="18"/>
                <w:lang w:eastAsia="en-GB"/>
              </w:rPr>
            </w:pPr>
            <w:del w:id="3936" w:author="Lucy Marshall" w:date="2019-06-30T09:03:00Z">
              <w:r w:rsidRPr="0051745E" w:rsidDel="0096313F">
                <w:rPr>
                  <w:rFonts w:ascii="Arial" w:eastAsia="Times New Roman" w:hAnsi="Arial" w:cs="Arial"/>
                  <w:sz w:val="18"/>
                  <w:szCs w:val="18"/>
                  <w:lang w:eastAsia="en-GB"/>
                </w:rPr>
                <w:delText>1.269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51412735" w14:textId="44F0F407" w:rsidR="00DD039F" w:rsidRPr="0051745E" w:rsidDel="0096313F" w:rsidRDefault="00DD039F" w:rsidP="00213370">
            <w:pPr>
              <w:jc w:val="right"/>
              <w:rPr>
                <w:del w:id="3937" w:author="Lucy Marshall" w:date="2019-06-30T09:03:00Z"/>
                <w:rFonts w:ascii="Arial" w:eastAsia="Times New Roman" w:hAnsi="Arial" w:cs="Arial"/>
                <w:sz w:val="18"/>
                <w:szCs w:val="18"/>
                <w:lang w:eastAsia="en-GB"/>
              </w:rPr>
            </w:pPr>
            <w:del w:id="3938" w:author="Lucy Marshall" w:date="2019-06-30T09:03:00Z">
              <w:r w:rsidRPr="0051745E" w:rsidDel="0096313F">
                <w:rPr>
                  <w:rFonts w:ascii="Arial" w:eastAsia="Times New Roman" w:hAnsi="Arial" w:cs="Arial"/>
                  <w:sz w:val="18"/>
                  <w:szCs w:val="18"/>
                  <w:lang w:eastAsia="en-GB"/>
                </w:rPr>
                <w:delText>0.258</w:delText>
              </w:r>
            </w:del>
          </w:p>
        </w:tc>
        <w:tc>
          <w:tcPr>
            <w:tcW w:w="1080" w:type="dxa"/>
            <w:tcBorders>
              <w:top w:val="nil"/>
              <w:left w:val="nil"/>
              <w:bottom w:val="single" w:sz="4" w:space="0" w:color="C0C0C0"/>
              <w:right w:val="nil"/>
            </w:tcBorders>
          </w:tcPr>
          <w:p w14:paraId="4B89FF75" w14:textId="6ACE89EE" w:rsidR="00DD039F" w:rsidRPr="0051745E" w:rsidDel="0096313F" w:rsidRDefault="00DD039F" w:rsidP="00213370">
            <w:pPr>
              <w:jc w:val="right"/>
              <w:rPr>
                <w:del w:id="393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81A183B" w14:textId="41A1127A" w:rsidR="00DD039F" w:rsidRPr="0051745E" w:rsidDel="0096313F" w:rsidRDefault="00DD039F" w:rsidP="00213370">
            <w:pPr>
              <w:jc w:val="right"/>
              <w:rPr>
                <w:del w:id="3940" w:author="Lucy Marshall" w:date="2019-06-30T09:03:00Z"/>
                <w:rFonts w:ascii="Arial" w:eastAsia="Times New Roman" w:hAnsi="Arial" w:cs="Arial"/>
                <w:sz w:val="18"/>
                <w:szCs w:val="18"/>
                <w:lang w:eastAsia="en-GB"/>
              </w:rPr>
            </w:pPr>
            <w:del w:id="3941"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nil"/>
              <w:left w:val="nil"/>
              <w:bottom w:val="single" w:sz="4" w:space="0" w:color="C0C0C0"/>
              <w:right w:val="single" w:sz="4" w:space="0" w:color="E0E0E0"/>
            </w:tcBorders>
            <w:noWrap/>
            <w:hideMark/>
          </w:tcPr>
          <w:p w14:paraId="6C20320C" w14:textId="721BAA7D" w:rsidR="00DD039F" w:rsidRPr="0051745E" w:rsidDel="0096313F" w:rsidRDefault="00DD039F" w:rsidP="00213370">
            <w:pPr>
              <w:jc w:val="right"/>
              <w:rPr>
                <w:del w:id="3942" w:author="Lucy Marshall" w:date="2019-06-30T09:03:00Z"/>
                <w:rFonts w:ascii="Arial" w:eastAsia="Times New Roman" w:hAnsi="Arial" w:cs="Arial"/>
                <w:sz w:val="18"/>
                <w:szCs w:val="18"/>
                <w:lang w:eastAsia="en-GB"/>
              </w:rPr>
            </w:pPr>
            <w:del w:id="3943" w:author="Lucy Marshall" w:date="2019-06-30T09:03:00Z">
              <w:r w:rsidRPr="0051745E" w:rsidDel="0096313F">
                <w:rPr>
                  <w:rFonts w:ascii="Arial" w:eastAsia="Times New Roman" w:hAnsi="Arial" w:cs="Arial"/>
                  <w:sz w:val="18"/>
                  <w:szCs w:val="18"/>
                  <w:lang w:eastAsia="en-GB"/>
                </w:rPr>
                <w:delText>0.54</w:delText>
              </w:r>
            </w:del>
          </w:p>
        </w:tc>
        <w:tc>
          <w:tcPr>
            <w:tcW w:w="1480" w:type="dxa"/>
            <w:tcBorders>
              <w:top w:val="nil"/>
              <w:left w:val="nil"/>
              <w:bottom w:val="single" w:sz="4" w:space="0" w:color="C0C0C0"/>
              <w:right w:val="nil"/>
            </w:tcBorders>
            <w:noWrap/>
            <w:hideMark/>
          </w:tcPr>
          <w:p w14:paraId="2A2CF36B" w14:textId="04DBAAE5" w:rsidR="00DD039F" w:rsidRPr="0051745E" w:rsidDel="0096313F" w:rsidRDefault="00DD039F" w:rsidP="00213370">
            <w:pPr>
              <w:jc w:val="right"/>
              <w:rPr>
                <w:del w:id="3944" w:author="Lucy Marshall" w:date="2019-06-30T09:03:00Z"/>
                <w:rFonts w:ascii="Arial" w:eastAsia="Times New Roman" w:hAnsi="Arial" w:cs="Arial"/>
                <w:sz w:val="18"/>
                <w:szCs w:val="18"/>
                <w:lang w:eastAsia="en-GB"/>
              </w:rPr>
            </w:pPr>
            <w:del w:id="3945" w:author="Lucy Marshall" w:date="2019-06-30T09:03:00Z">
              <w:r w:rsidRPr="0051745E" w:rsidDel="0096313F">
                <w:rPr>
                  <w:rFonts w:ascii="Arial" w:eastAsia="Times New Roman" w:hAnsi="Arial" w:cs="Arial"/>
                  <w:sz w:val="18"/>
                  <w:szCs w:val="18"/>
                  <w:lang w:eastAsia="en-GB"/>
                </w:rPr>
                <w:delText>2.00</w:delText>
              </w:r>
            </w:del>
          </w:p>
        </w:tc>
      </w:tr>
      <w:tr w:rsidR="00DD039F" w:rsidRPr="00A44F44" w:rsidDel="0096313F" w14:paraId="59D7A7D8" w14:textId="39EB8A1A" w:rsidTr="00213370">
        <w:trPr>
          <w:trHeight w:val="360"/>
          <w:del w:id="3946" w:author="Lucy Marshall" w:date="2019-06-30T09:03:00Z"/>
        </w:trPr>
        <w:tc>
          <w:tcPr>
            <w:tcW w:w="0" w:type="auto"/>
            <w:vMerge/>
            <w:tcBorders>
              <w:top w:val="single" w:sz="4" w:space="0" w:color="C0C0C0"/>
              <w:left w:val="nil"/>
              <w:bottom w:val="single" w:sz="4" w:space="0" w:color="152935"/>
              <w:right w:val="nil"/>
            </w:tcBorders>
            <w:vAlign w:val="center"/>
            <w:hideMark/>
          </w:tcPr>
          <w:p w14:paraId="530FF466" w14:textId="46971945" w:rsidR="00DD039F" w:rsidRPr="0051745E" w:rsidDel="0096313F" w:rsidRDefault="00DD039F" w:rsidP="00213370">
            <w:pPr>
              <w:rPr>
                <w:del w:id="394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61FCDCA" w14:textId="2DB14BC0" w:rsidR="00DD039F" w:rsidRPr="0051745E" w:rsidDel="0096313F" w:rsidRDefault="00DD039F" w:rsidP="00213370">
            <w:pPr>
              <w:rPr>
                <w:del w:id="3948" w:author="Lucy Marshall" w:date="2019-06-30T09:03:00Z"/>
                <w:rFonts w:ascii="Arial" w:eastAsia="Times New Roman" w:hAnsi="Arial" w:cs="Arial"/>
                <w:sz w:val="18"/>
                <w:szCs w:val="18"/>
                <w:lang w:eastAsia="en-GB"/>
              </w:rPr>
            </w:pPr>
          </w:p>
        </w:tc>
        <w:tc>
          <w:tcPr>
            <w:tcW w:w="1740" w:type="dxa"/>
            <w:shd w:val="clear" w:color="auto" w:fill="E0E0E0"/>
            <w:hideMark/>
          </w:tcPr>
          <w:p w14:paraId="2D2684F7" w14:textId="602CFB80" w:rsidR="00DD039F" w:rsidRPr="0051745E" w:rsidDel="0096313F" w:rsidRDefault="00DD039F" w:rsidP="00213370">
            <w:pPr>
              <w:rPr>
                <w:del w:id="3949" w:author="Lucy Marshall" w:date="2019-06-30T09:03:00Z"/>
                <w:rFonts w:ascii="Arial" w:eastAsia="Times New Roman" w:hAnsi="Arial" w:cs="Arial"/>
                <w:sz w:val="18"/>
                <w:szCs w:val="18"/>
                <w:lang w:eastAsia="en-GB"/>
              </w:rPr>
            </w:pPr>
            <w:del w:id="3950"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39C7D59E" w14:textId="54A86F7D" w:rsidR="00DD039F" w:rsidRPr="0051745E" w:rsidDel="0096313F" w:rsidRDefault="00DD039F" w:rsidP="00213370">
            <w:pPr>
              <w:jc w:val="right"/>
              <w:rPr>
                <w:del w:id="3951" w:author="Lucy Marshall" w:date="2019-06-30T09:03:00Z"/>
                <w:rFonts w:ascii="Arial" w:eastAsia="Times New Roman" w:hAnsi="Arial" w:cs="Arial"/>
                <w:sz w:val="18"/>
                <w:szCs w:val="18"/>
                <w:lang w:eastAsia="en-GB"/>
              </w:rPr>
            </w:pPr>
            <w:del w:id="3952" w:author="Lucy Marshall" w:date="2019-06-30T09:03:00Z">
              <w:r w:rsidRPr="0051745E" w:rsidDel="0096313F">
                <w:rPr>
                  <w:rFonts w:ascii="Arial" w:eastAsia="Times New Roman" w:hAnsi="Arial" w:cs="Arial"/>
                  <w:sz w:val="18"/>
                  <w:szCs w:val="18"/>
                  <w:lang w:eastAsia="en-GB"/>
                </w:rPr>
                <w:delText>1.137</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nil"/>
              <w:right w:val="single" w:sz="4" w:space="0" w:color="E0E0E0"/>
            </w:tcBorders>
            <w:noWrap/>
            <w:hideMark/>
          </w:tcPr>
          <w:p w14:paraId="425AD8BA" w14:textId="48D43170" w:rsidR="00DD039F" w:rsidRPr="0051745E" w:rsidDel="0096313F" w:rsidRDefault="00DD039F" w:rsidP="00213370">
            <w:pPr>
              <w:jc w:val="right"/>
              <w:rPr>
                <w:del w:id="3953" w:author="Lucy Marshall" w:date="2019-06-30T09:03:00Z"/>
                <w:rFonts w:ascii="Arial" w:eastAsia="Times New Roman" w:hAnsi="Arial" w:cs="Arial"/>
                <w:sz w:val="18"/>
                <w:szCs w:val="18"/>
                <w:lang w:eastAsia="en-GB"/>
              </w:rPr>
            </w:pPr>
            <w:del w:id="3954" w:author="Lucy Marshall" w:date="2019-06-30T09:03:00Z">
              <w:r w:rsidRPr="0051745E" w:rsidDel="0096313F">
                <w:rPr>
                  <w:rFonts w:ascii="Arial" w:eastAsia="Times New Roman" w:hAnsi="Arial" w:cs="Arial"/>
                  <w:sz w:val="18"/>
                  <w:szCs w:val="18"/>
                  <w:lang w:eastAsia="en-GB"/>
                </w:rPr>
                <w:delText>0.289</w:delText>
              </w:r>
            </w:del>
          </w:p>
        </w:tc>
        <w:tc>
          <w:tcPr>
            <w:tcW w:w="1080" w:type="dxa"/>
          </w:tcPr>
          <w:p w14:paraId="3239389B" w14:textId="0F797F91" w:rsidR="00DD039F" w:rsidRPr="0051745E" w:rsidDel="0096313F" w:rsidRDefault="00DD039F" w:rsidP="00213370">
            <w:pPr>
              <w:jc w:val="right"/>
              <w:rPr>
                <w:del w:id="3955"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583D4E66" w14:textId="2B194D79" w:rsidR="00DD039F" w:rsidRPr="0051745E" w:rsidDel="0096313F" w:rsidRDefault="00DD039F" w:rsidP="00213370">
            <w:pPr>
              <w:jc w:val="right"/>
              <w:rPr>
                <w:del w:id="3956" w:author="Lucy Marshall" w:date="2019-06-30T09:03:00Z"/>
                <w:rFonts w:ascii="Arial" w:eastAsia="Times New Roman" w:hAnsi="Arial" w:cs="Arial"/>
                <w:sz w:val="18"/>
                <w:szCs w:val="18"/>
                <w:lang w:eastAsia="en-GB"/>
              </w:rPr>
            </w:pPr>
            <w:del w:id="3957" w:author="Lucy Marshall" w:date="2019-06-30T09:03:00Z">
              <w:r w:rsidRPr="0051745E" w:rsidDel="0096313F">
                <w:rPr>
                  <w:rFonts w:ascii="Arial" w:eastAsia="Times New Roman" w:hAnsi="Arial" w:cs="Arial"/>
                  <w:sz w:val="18"/>
                  <w:szCs w:val="18"/>
                  <w:lang w:eastAsia="en-GB"/>
                </w:rPr>
                <w:delText>0.001</w:delText>
              </w:r>
            </w:del>
          </w:p>
        </w:tc>
        <w:tc>
          <w:tcPr>
            <w:tcW w:w="1480" w:type="dxa"/>
            <w:tcBorders>
              <w:top w:val="nil"/>
              <w:left w:val="nil"/>
              <w:bottom w:val="nil"/>
              <w:right w:val="single" w:sz="4" w:space="0" w:color="E0E0E0"/>
            </w:tcBorders>
            <w:noWrap/>
            <w:hideMark/>
          </w:tcPr>
          <w:p w14:paraId="42F592D2" w14:textId="052BB5E2" w:rsidR="00DD039F" w:rsidRPr="0051745E" w:rsidDel="0096313F" w:rsidRDefault="00DD039F" w:rsidP="00213370">
            <w:pPr>
              <w:jc w:val="right"/>
              <w:rPr>
                <w:del w:id="3958" w:author="Lucy Marshall" w:date="2019-06-30T09:03:00Z"/>
                <w:rFonts w:ascii="Arial" w:eastAsia="Times New Roman" w:hAnsi="Arial" w:cs="Arial"/>
                <w:sz w:val="18"/>
                <w:szCs w:val="18"/>
                <w:lang w:eastAsia="en-GB"/>
              </w:rPr>
            </w:pPr>
            <w:del w:id="3959" w:author="Lucy Marshall" w:date="2019-06-30T09:03:00Z">
              <w:r w:rsidRPr="0051745E" w:rsidDel="0096313F">
                <w:rPr>
                  <w:rFonts w:ascii="Arial" w:eastAsia="Times New Roman" w:hAnsi="Arial" w:cs="Arial"/>
                  <w:sz w:val="18"/>
                  <w:szCs w:val="18"/>
                  <w:lang w:eastAsia="en-GB"/>
                </w:rPr>
                <w:delText>0.32</w:delText>
              </w:r>
            </w:del>
          </w:p>
        </w:tc>
        <w:tc>
          <w:tcPr>
            <w:tcW w:w="1480" w:type="dxa"/>
            <w:noWrap/>
            <w:hideMark/>
          </w:tcPr>
          <w:p w14:paraId="620E4E1D" w14:textId="41C83D7C" w:rsidR="00DD039F" w:rsidRPr="0051745E" w:rsidDel="0096313F" w:rsidRDefault="00DD039F" w:rsidP="00213370">
            <w:pPr>
              <w:jc w:val="right"/>
              <w:rPr>
                <w:del w:id="3960" w:author="Lucy Marshall" w:date="2019-06-30T09:03:00Z"/>
                <w:rFonts w:ascii="Arial" w:eastAsia="Times New Roman" w:hAnsi="Arial" w:cs="Arial"/>
                <w:sz w:val="18"/>
                <w:szCs w:val="18"/>
                <w:lang w:eastAsia="en-GB"/>
              </w:rPr>
            </w:pPr>
            <w:del w:id="3961" w:author="Lucy Marshall" w:date="2019-06-30T09:03:00Z">
              <w:r w:rsidRPr="0051745E" w:rsidDel="0096313F">
                <w:rPr>
                  <w:rFonts w:ascii="Arial" w:eastAsia="Times New Roman" w:hAnsi="Arial" w:cs="Arial"/>
                  <w:sz w:val="18"/>
                  <w:szCs w:val="18"/>
                  <w:lang w:eastAsia="en-GB"/>
                </w:rPr>
                <w:delText>1.96</w:delText>
              </w:r>
            </w:del>
          </w:p>
        </w:tc>
      </w:tr>
      <w:tr w:rsidR="00DD039F" w:rsidRPr="00A44F44" w:rsidDel="0096313F" w14:paraId="35BE40AA" w14:textId="6A6F6F1B" w:rsidTr="00213370">
        <w:trPr>
          <w:trHeight w:val="340"/>
          <w:del w:id="3962" w:author="Lucy Marshall" w:date="2019-06-30T09:03:00Z"/>
        </w:trPr>
        <w:tc>
          <w:tcPr>
            <w:tcW w:w="0" w:type="auto"/>
            <w:vMerge/>
            <w:tcBorders>
              <w:top w:val="single" w:sz="4" w:space="0" w:color="C0C0C0"/>
              <w:left w:val="nil"/>
              <w:bottom w:val="single" w:sz="4" w:space="0" w:color="152935"/>
              <w:right w:val="nil"/>
            </w:tcBorders>
            <w:vAlign w:val="center"/>
            <w:hideMark/>
          </w:tcPr>
          <w:p w14:paraId="414EE63B" w14:textId="1C1DC8EF" w:rsidR="00DD039F" w:rsidRPr="0051745E" w:rsidDel="0096313F" w:rsidRDefault="00DD039F" w:rsidP="00213370">
            <w:pPr>
              <w:rPr>
                <w:del w:id="3963"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0AE33A55" w14:textId="7BAFE5B9" w:rsidR="00DD039F" w:rsidRPr="0051745E" w:rsidDel="0096313F" w:rsidRDefault="00DD039F" w:rsidP="00213370">
            <w:pPr>
              <w:rPr>
                <w:del w:id="3964" w:author="Lucy Marshall" w:date="2019-06-30T09:03:00Z"/>
                <w:rFonts w:ascii="Arial" w:eastAsia="Times New Roman" w:hAnsi="Arial" w:cs="Arial"/>
                <w:sz w:val="18"/>
                <w:szCs w:val="18"/>
                <w:lang w:eastAsia="en-GB"/>
              </w:rPr>
            </w:pPr>
            <w:del w:id="3965" w:author="Lucy Marshall" w:date="2019-06-30T09:03:00Z">
              <w:r w:rsidRPr="0051745E" w:rsidDel="0096313F">
                <w:rPr>
                  <w:rFonts w:ascii="Arial" w:eastAsia="Times New Roman" w:hAnsi="Arial" w:cs="Arial"/>
                  <w:sz w:val="18"/>
                  <w:szCs w:val="18"/>
                  <w:lang w:eastAsia="en-GB"/>
                </w:rPr>
                <w:delText>US aquarist</w:delText>
              </w:r>
            </w:del>
          </w:p>
        </w:tc>
        <w:tc>
          <w:tcPr>
            <w:tcW w:w="1740" w:type="dxa"/>
            <w:tcBorders>
              <w:top w:val="single" w:sz="4" w:space="0" w:color="C0C0C0"/>
              <w:left w:val="nil"/>
              <w:bottom w:val="single" w:sz="4" w:space="0" w:color="C0C0C0"/>
              <w:right w:val="nil"/>
            </w:tcBorders>
            <w:shd w:val="clear" w:color="auto" w:fill="E0E0E0"/>
            <w:hideMark/>
          </w:tcPr>
          <w:p w14:paraId="4A417AA3" w14:textId="55CC2F72" w:rsidR="00DD039F" w:rsidRPr="0051745E" w:rsidDel="0096313F" w:rsidRDefault="00DD039F" w:rsidP="00213370">
            <w:pPr>
              <w:rPr>
                <w:del w:id="3966" w:author="Lucy Marshall" w:date="2019-06-30T09:03:00Z"/>
                <w:rFonts w:ascii="Arial" w:eastAsia="Times New Roman" w:hAnsi="Arial" w:cs="Arial"/>
                <w:sz w:val="18"/>
                <w:szCs w:val="18"/>
                <w:lang w:eastAsia="en-GB"/>
              </w:rPr>
            </w:pPr>
            <w:del w:id="3967"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4D0A9C0D" w14:textId="15A4D012" w:rsidR="00DD039F" w:rsidRPr="0051745E" w:rsidDel="0096313F" w:rsidRDefault="00DD039F" w:rsidP="00213370">
            <w:pPr>
              <w:jc w:val="right"/>
              <w:rPr>
                <w:del w:id="3968" w:author="Lucy Marshall" w:date="2019-06-30T09:03:00Z"/>
                <w:rFonts w:ascii="Arial" w:eastAsia="Times New Roman" w:hAnsi="Arial" w:cs="Arial"/>
                <w:sz w:val="18"/>
                <w:szCs w:val="18"/>
                <w:lang w:eastAsia="en-GB"/>
              </w:rPr>
            </w:pPr>
            <w:del w:id="3969" w:author="Lucy Marshall" w:date="2019-06-30T09:03:00Z">
              <w:r w:rsidRPr="0051745E" w:rsidDel="0096313F">
                <w:rPr>
                  <w:rFonts w:ascii="Arial" w:eastAsia="Times New Roman" w:hAnsi="Arial" w:cs="Arial"/>
                  <w:sz w:val="18"/>
                  <w:szCs w:val="18"/>
                  <w:lang w:eastAsia="en-GB"/>
                </w:rPr>
                <w:delText>-0.568</w:delText>
              </w:r>
            </w:del>
          </w:p>
        </w:tc>
        <w:tc>
          <w:tcPr>
            <w:tcW w:w="1120" w:type="dxa"/>
            <w:tcBorders>
              <w:top w:val="single" w:sz="4" w:space="0" w:color="C0C0C0"/>
              <w:left w:val="nil"/>
              <w:bottom w:val="single" w:sz="4" w:space="0" w:color="C0C0C0"/>
              <w:right w:val="single" w:sz="4" w:space="0" w:color="E0E0E0"/>
            </w:tcBorders>
            <w:noWrap/>
            <w:hideMark/>
          </w:tcPr>
          <w:p w14:paraId="2B117A96" w14:textId="14FD2669" w:rsidR="00DD039F" w:rsidRPr="0051745E" w:rsidDel="0096313F" w:rsidRDefault="00DD039F" w:rsidP="00213370">
            <w:pPr>
              <w:jc w:val="right"/>
              <w:rPr>
                <w:del w:id="3970" w:author="Lucy Marshall" w:date="2019-06-30T09:03:00Z"/>
                <w:rFonts w:ascii="Arial" w:eastAsia="Times New Roman" w:hAnsi="Arial" w:cs="Arial"/>
                <w:sz w:val="18"/>
                <w:szCs w:val="18"/>
                <w:lang w:eastAsia="en-GB"/>
              </w:rPr>
            </w:pPr>
            <w:del w:id="3971" w:author="Lucy Marshall" w:date="2019-06-30T09:03:00Z">
              <w:r w:rsidRPr="0051745E" w:rsidDel="0096313F">
                <w:rPr>
                  <w:rFonts w:ascii="Arial" w:eastAsia="Times New Roman" w:hAnsi="Arial" w:cs="Arial"/>
                  <w:sz w:val="18"/>
                  <w:szCs w:val="18"/>
                  <w:lang w:eastAsia="en-GB"/>
                </w:rPr>
                <w:delText>0.284</w:delText>
              </w:r>
            </w:del>
          </w:p>
        </w:tc>
        <w:tc>
          <w:tcPr>
            <w:tcW w:w="1080" w:type="dxa"/>
            <w:tcBorders>
              <w:top w:val="single" w:sz="4" w:space="0" w:color="C0C0C0"/>
              <w:left w:val="nil"/>
              <w:bottom w:val="single" w:sz="4" w:space="0" w:color="C0C0C0"/>
              <w:right w:val="nil"/>
            </w:tcBorders>
          </w:tcPr>
          <w:p w14:paraId="58989A7E" w14:textId="4EB759CB" w:rsidR="00DD039F" w:rsidRPr="0051745E" w:rsidDel="0096313F" w:rsidRDefault="00DD039F" w:rsidP="00213370">
            <w:pPr>
              <w:jc w:val="right"/>
              <w:rPr>
                <w:del w:id="3972"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16BB0FB" w14:textId="783ED89A" w:rsidR="00DD039F" w:rsidRPr="0051745E" w:rsidDel="0096313F" w:rsidRDefault="00DD039F" w:rsidP="00213370">
            <w:pPr>
              <w:jc w:val="right"/>
              <w:rPr>
                <w:del w:id="3973" w:author="Lucy Marshall" w:date="2019-06-30T09:03:00Z"/>
                <w:rFonts w:ascii="Arial" w:eastAsia="Times New Roman" w:hAnsi="Arial" w:cs="Arial"/>
                <w:sz w:val="18"/>
                <w:szCs w:val="18"/>
                <w:lang w:eastAsia="en-GB"/>
              </w:rPr>
            </w:pPr>
            <w:del w:id="3974" w:author="Lucy Marshall" w:date="2019-06-30T09:03:00Z">
              <w:r w:rsidRPr="0051745E" w:rsidDel="0096313F">
                <w:rPr>
                  <w:rFonts w:ascii="Arial" w:eastAsia="Times New Roman" w:hAnsi="Arial" w:cs="Arial"/>
                  <w:sz w:val="18"/>
                  <w:szCs w:val="18"/>
                  <w:lang w:eastAsia="en-GB"/>
                </w:rPr>
                <w:delText>0.466</w:delText>
              </w:r>
            </w:del>
          </w:p>
        </w:tc>
        <w:tc>
          <w:tcPr>
            <w:tcW w:w="1480" w:type="dxa"/>
            <w:tcBorders>
              <w:top w:val="single" w:sz="4" w:space="0" w:color="C0C0C0"/>
              <w:left w:val="nil"/>
              <w:bottom w:val="single" w:sz="4" w:space="0" w:color="C0C0C0"/>
              <w:right w:val="single" w:sz="4" w:space="0" w:color="E0E0E0"/>
            </w:tcBorders>
            <w:noWrap/>
            <w:hideMark/>
          </w:tcPr>
          <w:p w14:paraId="4B718BE3" w14:textId="4557C932" w:rsidR="00DD039F" w:rsidRPr="0051745E" w:rsidDel="0096313F" w:rsidRDefault="00DD039F" w:rsidP="00213370">
            <w:pPr>
              <w:jc w:val="right"/>
              <w:rPr>
                <w:del w:id="3975" w:author="Lucy Marshall" w:date="2019-06-30T09:03:00Z"/>
                <w:rFonts w:ascii="Arial" w:eastAsia="Times New Roman" w:hAnsi="Arial" w:cs="Arial"/>
                <w:sz w:val="18"/>
                <w:szCs w:val="18"/>
                <w:lang w:eastAsia="en-GB"/>
              </w:rPr>
            </w:pPr>
            <w:del w:id="3976" w:author="Lucy Marshall" w:date="2019-06-30T09:03:00Z">
              <w:r w:rsidRPr="0051745E" w:rsidDel="0096313F">
                <w:rPr>
                  <w:rFonts w:ascii="Arial" w:eastAsia="Times New Roman" w:hAnsi="Arial" w:cs="Arial"/>
                  <w:sz w:val="18"/>
                  <w:szCs w:val="18"/>
                  <w:lang w:eastAsia="en-GB"/>
                </w:rPr>
                <w:delText>-1.37</w:delText>
              </w:r>
            </w:del>
          </w:p>
        </w:tc>
        <w:tc>
          <w:tcPr>
            <w:tcW w:w="1480" w:type="dxa"/>
            <w:tcBorders>
              <w:top w:val="single" w:sz="4" w:space="0" w:color="C0C0C0"/>
              <w:left w:val="nil"/>
              <w:bottom w:val="single" w:sz="4" w:space="0" w:color="C0C0C0"/>
              <w:right w:val="nil"/>
            </w:tcBorders>
            <w:noWrap/>
            <w:hideMark/>
          </w:tcPr>
          <w:p w14:paraId="5E10634C" w14:textId="2D7130F2" w:rsidR="00DD039F" w:rsidRPr="0051745E" w:rsidDel="0096313F" w:rsidRDefault="00DD039F" w:rsidP="00213370">
            <w:pPr>
              <w:jc w:val="right"/>
              <w:rPr>
                <w:del w:id="3977" w:author="Lucy Marshall" w:date="2019-06-30T09:03:00Z"/>
                <w:rFonts w:ascii="Arial" w:eastAsia="Times New Roman" w:hAnsi="Arial" w:cs="Arial"/>
                <w:sz w:val="18"/>
                <w:szCs w:val="18"/>
                <w:lang w:eastAsia="en-GB"/>
              </w:rPr>
            </w:pPr>
            <w:del w:id="3978" w:author="Lucy Marshall" w:date="2019-06-30T09:03:00Z">
              <w:r w:rsidRPr="0051745E" w:rsidDel="0096313F">
                <w:rPr>
                  <w:rFonts w:ascii="Arial" w:eastAsia="Times New Roman" w:hAnsi="Arial" w:cs="Arial"/>
                  <w:sz w:val="18"/>
                  <w:szCs w:val="18"/>
                  <w:lang w:eastAsia="en-GB"/>
                </w:rPr>
                <w:delText>0.24</w:delText>
              </w:r>
            </w:del>
          </w:p>
        </w:tc>
      </w:tr>
      <w:tr w:rsidR="00DD039F" w:rsidRPr="00A44F44" w:rsidDel="0096313F" w14:paraId="4269A301" w14:textId="7D8D6F94" w:rsidTr="00213370">
        <w:trPr>
          <w:trHeight w:val="340"/>
          <w:del w:id="3979" w:author="Lucy Marshall" w:date="2019-06-30T09:03:00Z"/>
        </w:trPr>
        <w:tc>
          <w:tcPr>
            <w:tcW w:w="0" w:type="auto"/>
            <w:vMerge/>
            <w:tcBorders>
              <w:top w:val="single" w:sz="4" w:space="0" w:color="C0C0C0"/>
              <w:left w:val="nil"/>
              <w:bottom w:val="single" w:sz="4" w:space="0" w:color="152935"/>
              <w:right w:val="nil"/>
            </w:tcBorders>
            <w:vAlign w:val="center"/>
            <w:hideMark/>
          </w:tcPr>
          <w:p w14:paraId="5EC37C5E" w14:textId="50064BAE" w:rsidR="00DD039F" w:rsidRPr="0051745E" w:rsidDel="0096313F" w:rsidRDefault="00DD039F" w:rsidP="00213370">
            <w:pPr>
              <w:rPr>
                <w:del w:id="398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0C870E59" w14:textId="1C922921" w:rsidR="00DD039F" w:rsidRPr="0051745E" w:rsidDel="0096313F" w:rsidRDefault="00DD039F" w:rsidP="00213370">
            <w:pPr>
              <w:rPr>
                <w:del w:id="398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343E2AE6" w14:textId="01179A59" w:rsidR="00DD039F" w:rsidRPr="0051745E" w:rsidDel="0096313F" w:rsidRDefault="00DD039F" w:rsidP="00213370">
            <w:pPr>
              <w:rPr>
                <w:del w:id="3982" w:author="Lucy Marshall" w:date="2019-06-30T09:03:00Z"/>
                <w:rFonts w:ascii="Arial" w:eastAsia="Times New Roman" w:hAnsi="Arial" w:cs="Arial"/>
                <w:sz w:val="18"/>
                <w:szCs w:val="18"/>
                <w:lang w:eastAsia="en-GB"/>
              </w:rPr>
            </w:pPr>
            <w:del w:id="3983"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500086BB" w14:textId="0102B0ED" w:rsidR="00DD039F" w:rsidRPr="0051745E" w:rsidDel="0096313F" w:rsidRDefault="00DD039F" w:rsidP="00213370">
            <w:pPr>
              <w:jc w:val="right"/>
              <w:rPr>
                <w:del w:id="3984" w:author="Lucy Marshall" w:date="2019-06-30T09:03:00Z"/>
                <w:rFonts w:ascii="Arial" w:eastAsia="Times New Roman" w:hAnsi="Arial" w:cs="Arial"/>
                <w:sz w:val="18"/>
                <w:szCs w:val="18"/>
                <w:lang w:eastAsia="en-GB"/>
              </w:rPr>
            </w:pPr>
            <w:del w:id="3985" w:author="Lucy Marshall" w:date="2019-06-30T09:03:00Z">
              <w:r w:rsidRPr="0051745E" w:rsidDel="0096313F">
                <w:rPr>
                  <w:rFonts w:ascii="Arial" w:eastAsia="Times New Roman" w:hAnsi="Arial" w:cs="Arial"/>
                  <w:sz w:val="18"/>
                  <w:szCs w:val="18"/>
                  <w:lang w:eastAsia="en-GB"/>
                </w:rPr>
                <w:delText>-0.270</w:delText>
              </w:r>
            </w:del>
          </w:p>
        </w:tc>
        <w:tc>
          <w:tcPr>
            <w:tcW w:w="1120" w:type="dxa"/>
            <w:tcBorders>
              <w:top w:val="nil"/>
              <w:left w:val="nil"/>
              <w:bottom w:val="single" w:sz="4" w:space="0" w:color="C0C0C0"/>
              <w:right w:val="single" w:sz="4" w:space="0" w:color="E0E0E0"/>
            </w:tcBorders>
            <w:noWrap/>
            <w:hideMark/>
          </w:tcPr>
          <w:p w14:paraId="3F3D9138" w14:textId="3A34C4A5" w:rsidR="00DD039F" w:rsidRPr="0051745E" w:rsidDel="0096313F" w:rsidRDefault="00DD039F" w:rsidP="00213370">
            <w:pPr>
              <w:jc w:val="right"/>
              <w:rPr>
                <w:del w:id="3986" w:author="Lucy Marshall" w:date="2019-06-30T09:03:00Z"/>
                <w:rFonts w:ascii="Arial" w:eastAsia="Times New Roman" w:hAnsi="Arial" w:cs="Arial"/>
                <w:sz w:val="18"/>
                <w:szCs w:val="18"/>
                <w:lang w:eastAsia="en-GB"/>
              </w:rPr>
            </w:pPr>
            <w:del w:id="3987" w:author="Lucy Marshall" w:date="2019-06-30T09:03:00Z">
              <w:r w:rsidRPr="0051745E" w:rsidDel="0096313F">
                <w:rPr>
                  <w:rFonts w:ascii="Arial" w:eastAsia="Times New Roman" w:hAnsi="Arial" w:cs="Arial"/>
                  <w:sz w:val="18"/>
                  <w:szCs w:val="18"/>
                  <w:lang w:eastAsia="en-GB"/>
                </w:rPr>
                <w:delText>0.300</w:delText>
              </w:r>
            </w:del>
          </w:p>
        </w:tc>
        <w:tc>
          <w:tcPr>
            <w:tcW w:w="1080" w:type="dxa"/>
            <w:tcBorders>
              <w:top w:val="nil"/>
              <w:left w:val="nil"/>
              <w:bottom w:val="single" w:sz="4" w:space="0" w:color="C0C0C0"/>
              <w:right w:val="nil"/>
            </w:tcBorders>
          </w:tcPr>
          <w:p w14:paraId="37F8F0A7" w14:textId="1568CBE8" w:rsidR="00DD039F" w:rsidRPr="0051745E" w:rsidDel="0096313F" w:rsidRDefault="00DD039F" w:rsidP="00213370">
            <w:pPr>
              <w:jc w:val="right"/>
              <w:rPr>
                <w:del w:id="398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6435124E" w14:textId="27F0D0E5" w:rsidR="00DD039F" w:rsidRPr="0051745E" w:rsidDel="0096313F" w:rsidRDefault="00DD039F" w:rsidP="00213370">
            <w:pPr>
              <w:jc w:val="right"/>
              <w:rPr>
                <w:del w:id="3989" w:author="Lucy Marshall" w:date="2019-06-30T09:03:00Z"/>
                <w:rFonts w:ascii="Arial" w:eastAsia="Times New Roman" w:hAnsi="Arial" w:cs="Arial"/>
                <w:sz w:val="18"/>
                <w:szCs w:val="18"/>
                <w:lang w:eastAsia="en-GB"/>
              </w:rPr>
            </w:pPr>
            <w:del w:id="3990"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630C19CB" w14:textId="4CCF2646" w:rsidR="00DD039F" w:rsidRPr="0051745E" w:rsidDel="0096313F" w:rsidRDefault="00DD039F" w:rsidP="00213370">
            <w:pPr>
              <w:jc w:val="right"/>
              <w:rPr>
                <w:del w:id="3991" w:author="Lucy Marshall" w:date="2019-06-30T09:03:00Z"/>
                <w:rFonts w:ascii="Arial" w:eastAsia="Times New Roman" w:hAnsi="Arial" w:cs="Arial"/>
                <w:sz w:val="18"/>
                <w:szCs w:val="18"/>
                <w:lang w:eastAsia="en-GB"/>
              </w:rPr>
            </w:pPr>
            <w:del w:id="3992" w:author="Lucy Marshall" w:date="2019-06-30T09:03:00Z">
              <w:r w:rsidRPr="0051745E" w:rsidDel="0096313F">
                <w:rPr>
                  <w:rFonts w:ascii="Arial" w:eastAsia="Times New Roman" w:hAnsi="Arial" w:cs="Arial"/>
                  <w:sz w:val="18"/>
                  <w:szCs w:val="18"/>
                  <w:lang w:eastAsia="en-GB"/>
                </w:rPr>
                <w:delText>-1.12</w:delText>
              </w:r>
            </w:del>
          </w:p>
        </w:tc>
        <w:tc>
          <w:tcPr>
            <w:tcW w:w="1480" w:type="dxa"/>
            <w:tcBorders>
              <w:top w:val="nil"/>
              <w:left w:val="nil"/>
              <w:bottom w:val="single" w:sz="4" w:space="0" w:color="C0C0C0"/>
              <w:right w:val="nil"/>
            </w:tcBorders>
            <w:noWrap/>
            <w:hideMark/>
          </w:tcPr>
          <w:p w14:paraId="62466A51" w14:textId="01BE5347" w:rsidR="00DD039F" w:rsidRPr="0051745E" w:rsidDel="0096313F" w:rsidRDefault="00DD039F" w:rsidP="00213370">
            <w:pPr>
              <w:jc w:val="right"/>
              <w:rPr>
                <w:del w:id="3993" w:author="Lucy Marshall" w:date="2019-06-30T09:03:00Z"/>
                <w:rFonts w:ascii="Arial" w:eastAsia="Times New Roman" w:hAnsi="Arial" w:cs="Arial"/>
                <w:sz w:val="18"/>
                <w:szCs w:val="18"/>
                <w:lang w:eastAsia="en-GB"/>
              </w:rPr>
            </w:pPr>
            <w:del w:id="3994" w:author="Lucy Marshall" w:date="2019-06-30T09:03:00Z">
              <w:r w:rsidRPr="0051745E" w:rsidDel="0096313F">
                <w:rPr>
                  <w:rFonts w:ascii="Arial" w:eastAsia="Times New Roman" w:hAnsi="Arial" w:cs="Arial"/>
                  <w:sz w:val="18"/>
                  <w:szCs w:val="18"/>
                  <w:lang w:eastAsia="en-GB"/>
                </w:rPr>
                <w:delText>0.58</w:delText>
              </w:r>
            </w:del>
          </w:p>
        </w:tc>
      </w:tr>
      <w:tr w:rsidR="00DD039F" w:rsidRPr="00A44F44" w:rsidDel="0096313F" w14:paraId="7B5B820F" w14:textId="2D083354" w:rsidTr="00213370">
        <w:trPr>
          <w:trHeight w:val="340"/>
          <w:del w:id="3995" w:author="Lucy Marshall" w:date="2019-06-30T09:03:00Z"/>
        </w:trPr>
        <w:tc>
          <w:tcPr>
            <w:tcW w:w="0" w:type="auto"/>
            <w:vMerge/>
            <w:tcBorders>
              <w:top w:val="single" w:sz="4" w:space="0" w:color="C0C0C0"/>
              <w:left w:val="nil"/>
              <w:bottom w:val="single" w:sz="4" w:space="0" w:color="152935"/>
              <w:right w:val="nil"/>
            </w:tcBorders>
            <w:vAlign w:val="center"/>
            <w:hideMark/>
          </w:tcPr>
          <w:p w14:paraId="699F47AF" w14:textId="35FE8817" w:rsidR="00DD039F" w:rsidRPr="0051745E" w:rsidDel="0096313F" w:rsidRDefault="00DD039F" w:rsidP="00213370">
            <w:pPr>
              <w:rPr>
                <w:del w:id="399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E8DFB1D" w14:textId="00B7A690" w:rsidR="00DD039F" w:rsidRPr="0051745E" w:rsidDel="0096313F" w:rsidRDefault="00DD039F" w:rsidP="00213370">
            <w:pPr>
              <w:rPr>
                <w:del w:id="399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47E748A6" w14:textId="0B58AA09" w:rsidR="00DD039F" w:rsidRPr="0051745E" w:rsidDel="0096313F" w:rsidRDefault="00DD039F" w:rsidP="00213370">
            <w:pPr>
              <w:rPr>
                <w:del w:id="3998" w:author="Lucy Marshall" w:date="2019-06-30T09:03:00Z"/>
                <w:rFonts w:ascii="Arial" w:eastAsia="Times New Roman" w:hAnsi="Arial" w:cs="Arial"/>
                <w:sz w:val="18"/>
                <w:szCs w:val="18"/>
                <w:lang w:eastAsia="en-GB"/>
              </w:rPr>
            </w:pPr>
            <w:del w:id="3999"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0EDADC3A" w14:textId="3A6EA883" w:rsidR="00DD039F" w:rsidRPr="0051745E" w:rsidDel="0096313F" w:rsidRDefault="00DD039F" w:rsidP="00213370">
            <w:pPr>
              <w:jc w:val="right"/>
              <w:rPr>
                <w:del w:id="4000" w:author="Lucy Marshall" w:date="2019-06-30T09:03:00Z"/>
                <w:rFonts w:ascii="Arial" w:eastAsia="Times New Roman" w:hAnsi="Arial" w:cs="Arial"/>
                <w:sz w:val="18"/>
                <w:szCs w:val="18"/>
                <w:lang w:eastAsia="en-GB"/>
              </w:rPr>
            </w:pPr>
            <w:del w:id="4001" w:author="Lucy Marshall" w:date="2019-06-30T09:03:00Z">
              <w:r w:rsidRPr="0051745E" w:rsidDel="0096313F">
                <w:rPr>
                  <w:rFonts w:ascii="Arial" w:eastAsia="Times New Roman" w:hAnsi="Arial" w:cs="Arial"/>
                  <w:sz w:val="18"/>
                  <w:szCs w:val="18"/>
                  <w:lang w:eastAsia="en-GB"/>
                </w:rPr>
                <w:delText>0.701</w:delText>
              </w:r>
            </w:del>
          </w:p>
        </w:tc>
        <w:tc>
          <w:tcPr>
            <w:tcW w:w="1120" w:type="dxa"/>
            <w:tcBorders>
              <w:top w:val="nil"/>
              <w:left w:val="nil"/>
              <w:bottom w:val="single" w:sz="4" w:space="0" w:color="C0C0C0"/>
              <w:right w:val="single" w:sz="4" w:space="0" w:color="E0E0E0"/>
            </w:tcBorders>
            <w:noWrap/>
            <w:hideMark/>
          </w:tcPr>
          <w:p w14:paraId="7D3F6154" w14:textId="2FA92C14" w:rsidR="00DD039F" w:rsidRPr="0051745E" w:rsidDel="0096313F" w:rsidRDefault="00DD039F" w:rsidP="00213370">
            <w:pPr>
              <w:jc w:val="right"/>
              <w:rPr>
                <w:del w:id="4002" w:author="Lucy Marshall" w:date="2019-06-30T09:03:00Z"/>
                <w:rFonts w:ascii="Arial" w:eastAsia="Times New Roman" w:hAnsi="Arial" w:cs="Arial"/>
                <w:sz w:val="18"/>
                <w:szCs w:val="18"/>
                <w:lang w:eastAsia="en-GB"/>
              </w:rPr>
            </w:pPr>
            <w:del w:id="4003" w:author="Lucy Marshall" w:date="2019-06-30T09:03:00Z">
              <w:r w:rsidRPr="0051745E" w:rsidDel="0096313F">
                <w:rPr>
                  <w:rFonts w:ascii="Arial" w:eastAsia="Times New Roman" w:hAnsi="Arial" w:cs="Arial"/>
                  <w:sz w:val="18"/>
                  <w:szCs w:val="18"/>
                  <w:lang w:eastAsia="en-GB"/>
                </w:rPr>
                <w:delText>0.305</w:delText>
              </w:r>
            </w:del>
          </w:p>
        </w:tc>
        <w:tc>
          <w:tcPr>
            <w:tcW w:w="1080" w:type="dxa"/>
            <w:tcBorders>
              <w:top w:val="nil"/>
              <w:left w:val="nil"/>
              <w:bottom w:val="single" w:sz="4" w:space="0" w:color="C0C0C0"/>
              <w:right w:val="nil"/>
            </w:tcBorders>
          </w:tcPr>
          <w:p w14:paraId="0385BF91" w14:textId="080CCB98" w:rsidR="00DD039F" w:rsidRPr="0051745E" w:rsidDel="0096313F" w:rsidRDefault="00DD039F" w:rsidP="00213370">
            <w:pPr>
              <w:jc w:val="right"/>
              <w:rPr>
                <w:del w:id="400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3D12CE74" w14:textId="727345F5" w:rsidR="00DD039F" w:rsidRPr="0051745E" w:rsidDel="0096313F" w:rsidRDefault="00DD039F" w:rsidP="00213370">
            <w:pPr>
              <w:jc w:val="right"/>
              <w:rPr>
                <w:del w:id="4005" w:author="Lucy Marshall" w:date="2019-06-30T09:03:00Z"/>
                <w:rFonts w:ascii="Arial" w:eastAsia="Times New Roman" w:hAnsi="Arial" w:cs="Arial"/>
                <w:sz w:val="18"/>
                <w:szCs w:val="18"/>
                <w:lang w:eastAsia="en-GB"/>
              </w:rPr>
            </w:pPr>
            <w:del w:id="4006" w:author="Lucy Marshall" w:date="2019-06-30T09:03:00Z">
              <w:r w:rsidRPr="0051745E" w:rsidDel="0096313F">
                <w:rPr>
                  <w:rFonts w:ascii="Arial" w:eastAsia="Times New Roman" w:hAnsi="Arial" w:cs="Arial"/>
                  <w:sz w:val="18"/>
                  <w:szCs w:val="18"/>
                  <w:lang w:eastAsia="en-GB"/>
                </w:rPr>
                <w:delText>0.223</w:delText>
              </w:r>
            </w:del>
          </w:p>
        </w:tc>
        <w:tc>
          <w:tcPr>
            <w:tcW w:w="1480" w:type="dxa"/>
            <w:tcBorders>
              <w:top w:val="nil"/>
              <w:left w:val="nil"/>
              <w:bottom w:val="single" w:sz="4" w:space="0" w:color="C0C0C0"/>
              <w:right w:val="single" w:sz="4" w:space="0" w:color="E0E0E0"/>
            </w:tcBorders>
            <w:noWrap/>
            <w:hideMark/>
          </w:tcPr>
          <w:p w14:paraId="15871B80" w14:textId="4BA70EB2" w:rsidR="00DD039F" w:rsidRPr="0051745E" w:rsidDel="0096313F" w:rsidRDefault="00DD039F" w:rsidP="00213370">
            <w:pPr>
              <w:jc w:val="right"/>
              <w:rPr>
                <w:del w:id="4007" w:author="Lucy Marshall" w:date="2019-06-30T09:03:00Z"/>
                <w:rFonts w:ascii="Arial" w:eastAsia="Times New Roman" w:hAnsi="Arial" w:cs="Arial"/>
                <w:sz w:val="18"/>
                <w:szCs w:val="18"/>
                <w:lang w:eastAsia="en-GB"/>
              </w:rPr>
            </w:pPr>
            <w:del w:id="4008" w:author="Lucy Marshall" w:date="2019-06-30T09:03:00Z">
              <w:r w:rsidRPr="0051745E" w:rsidDel="0096313F">
                <w:rPr>
                  <w:rFonts w:ascii="Arial" w:eastAsia="Times New Roman" w:hAnsi="Arial" w:cs="Arial"/>
                  <w:sz w:val="18"/>
                  <w:szCs w:val="18"/>
                  <w:lang w:eastAsia="en-GB"/>
                </w:rPr>
                <w:delText>-0.16</w:delText>
              </w:r>
            </w:del>
          </w:p>
        </w:tc>
        <w:tc>
          <w:tcPr>
            <w:tcW w:w="1480" w:type="dxa"/>
            <w:tcBorders>
              <w:top w:val="nil"/>
              <w:left w:val="nil"/>
              <w:bottom w:val="single" w:sz="4" w:space="0" w:color="C0C0C0"/>
              <w:right w:val="nil"/>
            </w:tcBorders>
            <w:noWrap/>
            <w:hideMark/>
          </w:tcPr>
          <w:p w14:paraId="7B36AB6E" w14:textId="02D47E91" w:rsidR="00DD039F" w:rsidRPr="0051745E" w:rsidDel="0096313F" w:rsidRDefault="00DD039F" w:rsidP="00213370">
            <w:pPr>
              <w:jc w:val="right"/>
              <w:rPr>
                <w:del w:id="4009" w:author="Lucy Marshall" w:date="2019-06-30T09:03:00Z"/>
                <w:rFonts w:ascii="Arial" w:eastAsia="Times New Roman" w:hAnsi="Arial" w:cs="Arial"/>
                <w:sz w:val="18"/>
                <w:szCs w:val="18"/>
                <w:lang w:eastAsia="en-GB"/>
              </w:rPr>
            </w:pPr>
            <w:del w:id="4010" w:author="Lucy Marshall" w:date="2019-06-30T09:03:00Z">
              <w:r w:rsidRPr="0051745E" w:rsidDel="0096313F">
                <w:rPr>
                  <w:rFonts w:ascii="Arial" w:eastAsia="Times New Roman" w:hAnsi="Arial" w:cs="Arial"/>
                  <w:sz w:val="18"/>
                  <w:szCs w:val="18"/>
                  <w:lang w:eastAsia="en-GB"/>
                </w:rPr>
                <w:delText>1.56</w:delText>
              </w:r>
            </w:del>
          </w:p>
        </w:tc>
      </w:tr>
      <w:tr w:rsidR="00DD039F" w:rsidRPr="00A44F44" w:rsidDel="0096313F" w14:paraId="4DBE92F7" w14:textId="18DCDF08" w:rsidTr="00213370">
        <w:trPr>
          <w:trHeight w:val="340"/>
          <w:del w:id="4011" w:author="Lucy Marshall" w:date="2019-06-30T09:03:00Z"/>
        </w:trPr>
        <w:tc>
          <w:tcPr>
            <w:tcW w:w="0" w:type="auto"/>
            <w:vMerge/>
            <w:tcBorders>
              <w:top w:val="single" w:sz="4" w:space="0" w:color="C0C0C0"/>
              <w:left w:val="nil"/>
              <w:bottom w:val="single" w:sz="4" w:space="0" w:color="152935"/>
              <w:right w:val="nil"/>
            </w:tcBorders>
            <w:vAlign w:val="center"/>
            <w:hideMark/>
          </w:tcPr>
          <w:p w14:paraId="00997742" w14:textId="2EA5EF44" w:rsidR="00DD039F" w:rsidRPr="0051745E" w:rsidDel="0096313F" w:rsidRDefault="00DD039F" w:rsidP="00213370">
            <w:pPr>
              <w:rPr>
                <w:del w:id="401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A80D18E" w14:textId="2ED8D4B4" w:rsidR="00DD039F" w:rsidRPr="0051745E" w:rsidDel="0096313F" w:rsidRDefault="00DD039F" w:rsidP="00213370">
            <w:pPr>
              <w:rPr>
                <w:del w:id="4013" w:author="Lucy Marshall" w:date="2019-06-30T09:03:00Z"/>
                <w:rFonts w:ascii="Arial" w:eastAsia="Times New Roman" w:hAnsi="Arial" w:cs="Arial"/>
                <w:sz w:val="18"/>
                <w:szCs w:val="18"/>
                <w:lang w:eastAsia="en-GB"/>
              </w:rPr>
            </w:pPr>
          </w:p>
        </w:tc>
        <w:tc>
          <w:tcPr>
            <w:tcW w:w="1740" w:type="dxa"/>
            <w:shd w:val="clear" w:color="auto" w:fill="E0E0E0"/>
            <w:hideMark/>
          </w:tcPr>
          <w:p w14:paraId="5AF3FF5D" w14:textId="66EA4EE9" w:rsidR="00DD039F" w:rsidRPr="0051745E" w:rsidDel="0096313F" w:rsidRDefault="00DD039F" w:rsidP="00213370">
            <w:pPr>
              <w:rPr>
                <w:del w:id="4014" w:author="Lucy Marshall" w:date="2019-06-30T09:03:00Z"/>
                <w:rFonts w:ascii="Arial" w:eastAsia="Times New Roman" w:hAnsi="Arial" w:cs="Arial"/>
                <w:sz w:val="18"/>
                <w:szCs w:val="18"/>
                <w:lang w:eastAsia="en-GB"/>
              </w:rPr>
            </w:pPr>
            <w:del w:id="4015"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5D9882C4" w14:textId="1140D4A4" w:rsidR="00DD039F" w:rsidRPr="0051745E" w:rsidDel="0096313F" w:rsidRDefault="00DD039F" w:rsidP="00213370">
            <w:pPr>
              <w:jc w:val="right"/>
              <w:rPr>
                <w:del w:id="4016" w:author="Lucy Marshall" w:date="2019-06-30T09:03:00Z"/>
                <w:rFonts w:ascii="Arial" w:eastAsia="Times New Roman" w:hAnsi="Arial" w:cs="Arial"/>
                <w:sz w:val="18"/>
                <w:szCs w:val="18"/>
                <w:lang w:eastAsia="en-GB"/>
              </w:rPr>
            </w:pPr>
            <w:del w:id="4017" w:author="Lucy Marshall" w:date="2019-06-30T09:03:00Z">
              <w:r w:rsidRPr="0051745E" w:rsidDel="0096313F">
                <w:rPr>
                  <w:rFonts w:ascii="Arial" w:eastAsia="Times New Roman" w:hAnsi="Arial" w:cs="Arial"/>
                  <w:sz w:val="18"/>
                  <w:szCs w:val="18"/>
                  <w:lang w:eastAsia="en-GB"/>
                </w:rPr>
                <w:delText>0.569</w:delText>
              </w:r>
            </w:del>
          </w:p>
        </w:tc>
        <w:tc>
          <w:tcPr>
            <w:tcW w:w="1120" w:type="dxa"/>
            <w:tcBorders>
              <w:top w:val="nil"/>
              <w:left w:val="nil"/>
              <w:bottom w:val="nil"/>
              <w:right w:val="single" w:sz="4" w:space="0" w:color="E0E0E0"/>
            </w:tcBorders>
            <w:noWrap/>
            <w:hideMark/>
          </w:tcPr>
          <w:p w14:paraId="3EDD719E" w14:textId="14A80899" w:rsidR="00DD039F" w:rsidRPr="0051745E" w:rsidDel="0096313F" w:rsidRDefault="00DD039F" w:rsidP="00213370">
            <w:pPr>
              <w:jc w:val="right"/>
              <w:rPr>
                <w:del w:id="4018" w:author="Lucy Marshall" w:date="2019-06-30T09:03:00Z"/>
                <w:rFonts w:ascii="Arial" w:eastAsia="Times New Roman" w:hAnsi="Arial" w:cs="Arial"/>
                <w:sz w:val="18"/>
                <w:szCs w:val="18"/>
                <w:lang w:eastAsia="en-GB"/>
              </w:rPr>
            </w:pPr>
            <w:del w:id="4019" w:author="Lucy Marshall" w:date="2019-06-30T09:03:00Z">
              <w:r w:rsidRPr="0051745E" w:rsidDel="0096313F">
                <w:rPr>
                  <w:rFonts w:ascii="Arial" w:eastAsia="Times New Roman" w:hAnsi="Arial" w:cs="Arial"/>
                  <w:sz w:val="18"/>
                  <w:szCs w:val="18"/>
                  <w:lang w:eastAsia="en-GB"/>
                </w:rPr>
                <w:delText>0.332</w:delText>
              </w:r>
            </w:del>
          </w:p>
        </w:tc>
        <w:tc>
          <w:tcPr>
            <w:tcW w:w="1080" w:type="dxa"/>
          </w:tcPr>
          <w:p w14:paraId="505CA120" w14:textId="0D5E89F6" w:rsidR="00DD039F" w:rsidRPr="0051745E" w:rsidDel="0096313F" w:rsidRDefault="00DD039F" w:rsidP="00213370">
            <w:pPr>
              <w:jc w:val="right"/>
              <w:rPr>
                <w:del w:id="4020"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0C9E2397" w14:textId="58BC3357" w:rsidR="00DD039F" w:rsidRPr="0051745E" w:rsidDel="0096313F" w:rsidRDefault="00DD039F" w:rsidP="00213370">
            <w:pPr>
              <w:jc w:val="right"/>
              <w:rPr>
                <w:del w:id="4021" w:author="Lucy Marshall" w:date="2019-06-30T09:03:00Z"/>
                <w:rFonts w:ascii="Arial" w:eastAsia="Times New Roman" w:hAnsi="Arial" w:cs="Arial"/>
                <w:sz w:val="18"/>
                <w:szCs w:val="18"/>
                <w:lang w:eastAsia="en-GB"/>
              </w:rPr>
            </w:pPr>
            <w:del w:id="4022" w:author="Lucy Marshall" w:date="2019-06-30T09:03:00Z">
              <w:r w:rsidRPr="0051745E" w:rsidDel="0096313F">
                <w:rPr>
                  <w:rFonts w:ascii="Arial" w:eastAsia="Times New Roman" w:hAnsi="Arial" w:cs="Arial"/>
                  <w:sz w:val="18"/>
                  <w:szCs w:val="18"/>
                  <w:lang w:eastAsia="en-GB"/>
                </w:rPr>
                <w:delText>0.880</w:delText>
              </w:r>
            </w:del>
          </w:p>
        </w:tc>
        <w:tc>
          <w:tcPr>
            <w:tcW w:w="1480" w:type="dxa"/>
            <w:tcBorders>
              <w:top w:val="nil"/>
              <w:left w:val="nil"/>
              <w:bottom w:val="nil"/>
              <w:right w:val="single" w:sz="4" w:space="0" w:color="E0E0E0"/>
            </w:tcBorders>
            <w:noWrap/>
            <w:hideMark/>
          </w:tcPr>
          <w:p w14:paraId="29C81EF7" w14:textId="7494353D" w:rsidR="00DD039F" w:rsidRPr="0051745E" w:rsidDel="0096313F" w:rsidRDefault="00DD039F" w:rsidP="00213370">
            <w:pPr>
              <w:jc w:val="right"/>
              <w:rPr>
                <w:del w:id="4023" w:author="Lucy Marshall" w:date="2019-06-30T09:03:00Z"/>
                <w:rFonts w:ascii="Arial" w:eastAsia="Times New Roman" w:hAnsi="Arial" w:cs="Arial"/>
                <w:sz w:val="18"/>
                <w:szCs w:val="18"/>
                <w:lang w:eastAsia="en-GB"/>
              </w:rPr>
            </w:pPr>
            <w:del w:id="4024" w:author="Lucy Marshall" w:date="2019-06-30T09:03:00Z">
              <w:r w:rsidRPr="0051745E" w:rsidDel="0096313F">
                <w:rPr>
                  <w:rFonts w:ascii="Arial" w:eastAsia="Times New Roman" w:hAnsi="Arial" w:cs="Arial"/>
                  <w:sz w:val="18"/>
                  <w:szCs w:val="18"/>
                  <w:lang w:eastAsia="en-GB"/>
                </w:rPr>
                <w:delText>-0.37</w:delText>
              </w:r>
            </w:del>
          </w:p>
        </w:tc>
        <w:tc>
          <w:tcPr>
            <w:tcW w:w="1480" w:type="dxa"/>
            <w:noWrap/>
            <w:hideMark/>
          </w:tcPr>
          <w:p w14:paraId="7D58ABAA" w14:textId="3A7AECD8" w:rsidR="00DD039F" w:rsidRPr="0051745E" w:rsidDel="0096313F" w:rsidRDefault="00DD039F" w:rsidP="00213370">
            <w:pPr>
              <w:jc w:val="right"/>
              <w:rPr>
                <w:del w:id="4025" w:author="Lucy Marshall" w:date="2019-06-30T09:03:00Z"/>
                <w:rFonts w:ascii="Arial" w:eastAsia="Times New Roman" w:hAnsi="Arial" w:cs="Arial"/>
                <w:sz w:val="18"/>
                <w:szCs w:val="18"/>
                <w:lang w:eastAsia="en-GB"/>
              </w:rPr>
            </w:pPr>
            <w:del w:id="4026" w:author="Lucy Marshall" w:date="2019-06-30T09:03:00Z">
              <w:r w:rsidRPr="0051745E" w:rsidDel="0096313F">
                <w:rPr>
                  <w:rFonts w:ascii="Arial" w:eastAsia="Times New Roman" w:hAnsi="Arial" w:cs="Arial"/>
                  <w:sz w:val="18"/>
                  <w:szCs w:val="18"/>
                  <w:lang w:eastAsia="en-GB"/>
                </w:rPr>
                <w:delText>1.51</w:delText>
              </w:r>
            </w:del>
          </w:p>
        </w:tc>
      </w:tr>
      <w:tr w:rsidR="00DD039F" w:rsidRPr="00A44F44" w:rsidDel="0096313F" w14:paraId="292ACF7B" w14:textId="0CB7D3DF" w:rsidTr="00213370">
        <w:trPr>
          <w:trHeight w:val="340"/>
          <w:del w:id="4027" w:author="Lucy Marshall" w:date="2019-06-30T09:03:00Z"/>
        </w:trPr>
        <w:tc>
          <w:tcPr>
            <w:tcW w:w="0" w:type="auto"/>
            <w:vMerge/>
            <w:tcBorders>
              <w:top w:val="single" w:sz="4" w:space="0" w:color="C0C0C0"/>
              <w:left w:val="nil"/>
              <w:bottom w:val="single" w:sz="4" w:space="0" w:color="152935"/>
              <w:right w:val="nil"/>
            </w:tcBorders>
            <w:vAlign w:val="center"/>
            <w:hideMark/>
          </w:tcPr>
          <w:p w14:paraId="2318F176" w14:textId="6C64F119" w:rsidR="00DD039F" w:rsidRPr="0051745E" w:rsidDel="0096313F" w:rsidRDefault="00DD039F" w:rsidP="00213370">
            <w:pPr>
              <w:rPr>
                <w:del w:id="4028"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0EF40CA5" w14:textId="11F77F59" w:rsidR="00DD039F" w:rsidRPr="0051745E" w:rsidDel="0096313F" w:rsidRDefault="00DD039F" w:rsidP="00213370">
            <w:pPr>
              <w:rPr>
                <w:del w:id="4029" w:author="Lucy Marshall" w:date="2019-06-30T09:03:00Z"/>
                <w:rFonts w:ascii="Arial" w:eastAsia="Times New Roman" w:hAnsi="Arial" w:cs="Arial"/>
                <w:sz w:val="18"/>
                <w:szCs w:val="18"/>
                <w:lang w:eastAsia="en-GB"/>
              </w:rPr>
            </w:pPr>
            <w:del w:id="4030" w:author="Lucy Marshall" w:date="2019-06-30T09:03:00Z">
              <w:r w:rsidRPr="0051745E" w:rsidDel="0096313F">
                <w:rPr>
                  <w:rFonts w:ascii="Arial" w:eastAsia="Times New Roman" w:hAnsi="Arial" w:cs="Arial"/>
                  <w:sz w:val="18"/>
                  <w:szCs w:val="18"/>
                  <w:lang w:eastAsia="en-GB"/>
                </w:rPr>
                <w:delText>UK non-aquarist</w:delText>
              </w:r>
            </w:del>
          </w:p>
        </w:tc>
        <w:tc>
          <w:tcPr>
            <w:tcW w:w="1740" w:type="dxa"/>
            <w:tcBorders>
              <w:top w:val="single" w:sz="4" w:space="0" w:color="C0C0C0"/>
              <w:left w:val="nil"/>
              <w:bottom w:val="single" w:sz="4" w:space="0" w:color="C0C0C0"/>
              <w:right w:val="nil"/>
            </w:tcBorders>
            <w:shd w:val="clear" w:color="auto" w:fill="E0E0E0"/>
            <w:hideMark/>
          </w:tcPr>
          <w:p w14:paraId="4395C213" w14:textId="677FA230" w:rsidR="00DD039F" w:rsidRPr="0051745E" w:rsidDel="0096313F" w:rsidRDefault="00DD039F" w:rsidP="00213370">
            <w:pPr>
              <w:rPr>
                <w:del w:id="4031" w:author="Lucy Marshall" w:date="2019-06-30T09:03:00Z"/>
                <w:rFonts w:ascii="Arial" w:eastAsia="Times New Roman" w:hAnsi="Arial" w:cs="Arial"/>
                <w:sz w:val="18"/>
                <w:szCs w:val="18"/>
                <w:lang w:eastAsia="en-GB"/>
              </w:rPr>
            </w:pPr>
            <w:del w:id="4032"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63432C37" w14:textId="47923DCD" w:rsidR="00DD039F" w:rsidRPr="0051745E" w:rsidDel="0096313F" w:rsidRDefault="00DD039F" w:rsidP="00213370">
            <w:pPr>
              <w:jc w:val="right"/>
              <w:rPr>
                <w:del w:id="4033" w:author="Lucy Marshall" w:date="2019-06-30T09:03:00Z"/>
                <w:rFonts w:ascii="Arial" w:eastAsia="Times New Roman" w:hAnsi="Arial" w:cs="Arial"/>
                <w:sz w:val="18"/>
                <w:szCs w:val="18"/>
                <w:lang w:eastAsia="en-GB"/>
              </w:rPr>
            </w:pPr>
            <w:del w:id="4034" w:author="Lucy Marshall" w:date="2019-06-30T09:03:00Z">
              <w:r w:rsidRPr="0051745E" w:rsidDel="0096313F">
                <w:rPr>
                  <w:rFonts w:ascii="Arial" w:eastAsia="Times New Roman" w:hAnsi="Arial" w:cs="Arial"/>
                  <w:sz w:val="18"/>
                  <w:szCs w:val="18"/>
                  <w:lang w:eastAsia="en-GB"/>
                </w:rPr>
                <w:delText>-0.298</w:delText>
              </w:r>
            </w:del>
          </w:p>
        </w:tc>
        <w:tc>
          <w:tcPr>
            <w:tcW w:w="1120" w:type="dxa"/>
            <w:tcBorders>
              <w:top w:val="single" w:sz="4" w:space="0" w:color="C0C0C0"/>
              <w:left w:val="nil"/>
              <w:bottom w:val="single" w:sz="4" w:space="0" w:color="C0C0C0"/>
              <w:right w:val="single" w:sz="4" w:space="0" w:color="E0E0E0"/>
            </w:tcBorders>
            <w:noWrap/>
            <w:hideMark/>
          </w:tcPr>
          <w:p w14:paraId="2304279A" w14:textId="1C402B93" w:rsidR="00DD039F" w:rsidRPr="0051745E" w:rsidDel="0096313F" w:rsidRDefault="00DD039F" w:rsidP="00213370">
            <w:pPr>
              <w:jc w:val="right"/>
              <w:rPr>
                <w:del w:id="4035" w:author="Lucy Marshall" w:date="2019-06-30T09:03:00Z"/>
                <w:rFonts w:ascii="Arial" w:eastAsia="Times New Roman" w:hAnsi="Arial" w:cs="Arial"/>
                <w:sz w:val="18"/>
                <w:szCs w:val="18"/>
                <w:lang w:eastAsia="en-GB"/>
              </w:rPr>
            </w:pPr>
            <w:del w:id="4036" w:author="Lucy Marshall" w:date="2019-06-30T09:03:00Z">
              <w:r w:rsidRPr="0051745E" w:rsidDel="0096313F">
                <w:rPr>
                  <w:rFonts w:ascii="Arial" w:eastAsia="Times New Roman" w:hAnsi="Arial" w:cs="Arial"/>
                  <w:sz w:val="18"/>
                  <w:szCs w:val="18"/>
                  <w:lang w:eastAsia="en-GB"/>
                </w:rPr>
                <w:delText>0.252</w:delText>
              </w:r>
            </w:del>
          </w:p>
        </w:tc>
        <w:tc>
          <w:tcPr>
            <w:tcW w:w="1080" w:type="dxa"/>
            <w:tcBorders>
              <w:top w:val="single" w:sz="4" w:space="0" w:color="C0C0C0"/>
              <w:left w:val="nil"/>
              <w:bottom w:val="single" w:sz="4" w:space="0" w:color="C0C0C0"/>
              <w:right w:val="nil"/>
            </w:tcBorders>
          </w:tcPr>
          <w:p w14:paraId="71700ED1" w14:textId="64D46C62" w:rsidR="00DD039F" w:rsidRPr="0051745E" w:rsidDel="0096313F" w:rsidRDefault="00DD039F" w:rsidP="00213370">
            <w:pPr>
              <w:jc w:val="right"/>
              <w:rPr>
                <w:del w:id="4037"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72F559E4" w14:textId="20B96688" w:rsidR="00DD039F" w:rsidRPr="0051745E" w:rsidDel="0096313F" w:rsidRDefault="00DD039F" w:rsidP="00213370">
            <w:pPr>
              <w:jc w:val="right"/>
              <w:rPr>
                <w:del w:id="4038" w:author="Lucy Marshall" w:date="2019-06-30T09:03:00Z"/>
                <w:rFonts w:ascii="Arial" w:eastAsia="Times New Roman" w:hAnsi="Arial" w:cs="Arial"/>
                <w:sz w:val="18"/>
                <w:szCs w:val="18"/>
                <w:lang w:eastAsia="en-GB"/>
              </w:rPr>
            </w:pPr>
            <w:del w:id="4039"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single" w:sz="4" w:space="0" w:color="C0C0C0"/>
              <w:left w:val="nil"/>
              <w:bottom w:val="single" w:sz="4" w:space="0" w:color="C0C0C0"/>
              <w:right w:val="single" w:sz="4" w:space="0" w:color="E0E0E0"/>
            </w:tcBorders>
            <w:noWrap/>
            <w:hideMark/>
          </w:tcPr>
          <w:p w14:paraId="4986644F" w14:textId="0BAB0289" w:rsidR="00DD039F" w:rsidRPr="0051745E" w:rsidDel="0096313F" w:rsidRDefault="00DD039F" w:rsidP="00213370">
            <w:pPr>
              <w:jc w:val="right"/>
              <w:rPr>
                <w:del w:id="4040" w:author="Lucy Marshall" w:date="2019-06-30T09:03:00Z"/>
                <w:rFonts w:ascii="Arial" w:eastAsia="Times New Roman" w:hAnsi="Arial" w:cs="Arial"/>
                <w:sz w:val="18"/>
                <w:szCs w:val="18"/>
                <w:lang w:eastAsia="en-GB"/>
              </w:rPr>
            </w:pPr>
            <w:del w:id="4041" w:author="Lucy Marshall" w:date="2019-06-30T09:03:00Z">
              <w:r w:rsidRPr="0051745E" w:rsidDel="0096313F">
                <w:rPr>
                  <w:rFonts w:ascii="Arial" w:eastAsia="Times New Roman" w:hAnsi="Arial" w:cs="Arial"/>
                  <w:sz w:val="18"/>
                  <w:szCs w:val="18"/>
                  <w:lang w:eastAsia="en-GB"/>
                </w:rPr>
                <w:delText>-1.01</w:delText>
              </w:r>
            </w:del>
          </w:p>
        </w:tc>
        <w:tc>
          <w:tcPr>
            <w:tcW w:w="1480" w:type="dxa"/>
            <w:tcBorders>
              <w:top w:val="single" w:sz="4" w:space="0" w:color="C0C0C0"/>
              <w:left w:val="nil"/>
              <w:bottom w:val="single" w:sz="4" w:space="0" w:color="C0C0C0"/>
              <w:right w:val="nil"/>
            </w:tcBorders>
            <w:noWrap/>
            <w:hideMark/>
          </w:tcPr>
          <w:p w14:paraId="43C2F481" w14:textId="4C81055E" w:rsidR="00DD039F" w:rsidRPr="0051745E" w:rsidDel="0096313F" w:rsidRDefault="00DD039F" w:rsidP="00213370">
            <w:pPr>
              <w:jc w:val="right"/>
              <w:rPr>
                <w:del w:id="4042" w:author="Lucy Marshall" w:date="2019-06-30T09:03:00Z"/>
                <w:rFonts w:ascii="Arial" w:eastAsia="Times New Roman" w:hAnsi="Arial" w:cs="Arial"/>
                <w:sz w:val="18"/>
                <w:szCs w:val="18"/>
                <w:lang w:eastAsia="en-GB"/>
              </w:rPr>
            </w:pPr>
            <w:del w:id="4043" w:author="Lucy Marshall" w:date="2019-06-30T09:03:00Z">
              <w:r w:rsidRPr="0051745E" w:rsidDel="0096313F">
                <w:rPr>
                  <w:rFonts w:ascii="Arial" w:eastAsia="Times New Roman" w:hAnsi="Arial" w:cs="Arial"/>
                  <w:sz w:val="18"/>
                  <w:szCs w:val="18"/>
                  <w:lang w:eastAsia="en-GB"/>
                </w:rPr>
                <w:delText>0.42</w:delText>
              </w:r>
            </w:del>
          </w:p>
        </w:tc>
      </w:tr>
      <w:tr w:rsidR="00DD039F" w:rsidRPr="00A44F44" w:rsidDel="0096313F" w14:paraId="11895F8F" w14:textId="6E69916A" w:rsidTr="00213370">
        <w:trPr>
          <w:trHeight w:val="340"/>
          <w:del w:id="4044" w:author="Lucy Marshall" w:date="2019-06-30T09:03:00Z"/>
        </w:trPr>
        <w:tc>
          <w:tcPr>
            <w:tcW w:w="0" w:type="auto"/>
            <w:vMerge/>
            <w:tcBorders>
              <w:top w:val="single" w:sz="4" w:space="0" w:color="C0C0C0"/>
              <w:left w:val="nil"/>
              <w:bottom w:val="single" w:sz="4" w:space="0" w:color="152935"/>
              <w:right w:val="nil"/>
            </w:tcBorders>
            <w:vAlign w:val="center"/>
            <w:hideMark/>
          </w:tcPr>
          <w:p w14:paraId="6A667A9F" w14:textId="0347DAFF" w:rsidR="00DD039F" w:rsidRPr="0051745E" w:rsidDel="0096313F" w:rsidRDefault="00DD039F" w:rsidP="00213370">
            <w:pPr>
              <w:rPr>
                <w:del w:id="4045"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787B16E6" w14:textId="76A918F6" w:rsidR="00DD039F" w:rsidRPr="0051745E" w:rsidDel="0096313F" w:rsidRDefault="00DD039F" w:rsidP="00213370">
            <w:pPr>
              <w:rPr>
                <w:del w:id="4046"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252A8066" w14:textId="4D72C050" w:rsidR="00DD039F" w:rsidRPr="0051745E" w:rsidDel="0096313F" w:rsidRDefault="00DD039F" w:rsidP="00213370">
            <w:pPr>
              <w:rPr>
                <w:del w:id="4047" w:author="Lucy Marshall" w:date="2019-06-30T09:03:00Z"/>
                <w:rFonts w:ascii="Arial" w:eastAsia="Times New Roman" w:hAnsi="Arial" w:cs="Arial"/>
                <w:sz w:val="18"/>
                <w:szCs w:val="18"/>
                <w:lang w:eastAsia="en-GB"/>
              </w:rPr>
            </w:pPr>
            <w:del w:id="4048"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6A8C92DB" w14:textId="6B27FE33" w:rsidR="00DD039F" w:rsidRPr="0051745E" w:rsidDel="0096313F" w:rsidRDefault="00DD039F" w:rsidP="00213370">
            <w:pPr>
              <w:jc w:val="right"/>
              <w:rPr>
                <w:del w:id="4049" w:author="Lucy Marshall" w:date="2019-06-30T09:03:00Z"/>
                <w:rFonts w:ascii="Arial" w:eastAsia="Times New Roman" w:hAnsi="Arial" w:cs="Arial"/>
                <w:sz w:val="18"/>
                <w:szCs w:val="18"/>
                <w:lang w:eastAsia="en-GB"/>
              </w:rPr>
            </w:pPr>
            <w:del w:id="4050" w:author="Lucy Marshall" w:date="2019-06-30T09:03:00Z">
              <w:r w:rsidRPr="0051745E" w:rsidDel="0096313F">
                <w:rPr>
                  <w:rFonts w:ascii="Arial" w:eastAsia="Times New Roman" w:hAnsi="Arial" w:cs="Arial"/>
                  <w:sz w:val="18"/>
                  <w:szCs w:val="18"/>
                  <w:lang w:eastAsia="en-GB"/>
                </w:rPr>
                <w:delText>0.270</w:delText>
              </w:r>
            </w:del>
          </w:p>
        </w:tc>
        <w:tc>
          <w:tcPr>
            <w:tcW w:w="1120" w:type="dxa"/>
            <w:tcBorders>
              <w:top w:val="nil"/>
              <w:left w:val="nil"/>
              <w:bottom w:val="single" w:sz="4" w:space="0" w:color="C0C0C0"/>
              <w:right w:val="single" w:sz="4" w:space="0" w:color="E0E0E0"/>
            </w:tcBorders>
            <w:noWrap/>
            <w:hideMark/>
          </w:tcPr>
          <w:p w14:paraId="2DEAD88A" w14:textId="285AEE3E" w:rsidR="00DD039F" w:rsidRPr="0051745E" w:rsidDel="0096313F" w:rsidRDefault="00DD039F" w:rsidP="00213370">
            <w:pPr>
              <w:jc w:val="right"/>
              <w:rPr>
                <w:del w:id="4051" w:author="Lucy Marshall" w:date="2019-06-30T09:03:00Z"/>
                <w:rFonts w:ascii="Arial" w:eastAsia="Times New Roman" w:hAnsi="Arial" w:cs="Arial"/>
                <w:sz w:val="18"/>
                <w:szCs w:val="18"/>
                <w:lang w:eastAsia="en-GB"/>
              </w:rPr>
            </w:pPr>
            <w:del w:id="4052" w:author="Lucy Marshall" w:date="2019-06-30T09:03:00Z">
              <w:r w:rsidRPr="0051745E" w:rsidDel="0096313F">
                <w:rPr>
                  <w:rFonts w:ascii="Arial" w:eastAsia="Times New Roman" w:hAnsi="Arial" w:cs="Arial"/>
                  <w:sz w:val="18"/>
                  <w:szCs w:val="18"/>
                  <w:lang w:eastAsia="en-GB"/>
                </w:rPr>
                <w:delText>0.300</w:delText>
              </w:r>
            </w:del>
          </w:p>
        </w:tc>
        <w:tc>
          <w:tcPr>
            <w:tcW w:w="1080" w:type="dxa"/>
            <w:tcBorders>
              <w:top w:val="nil"/>
              <w:left w:val="nil"/>
              <w:bottom w:val="single" w:sz="4" w:space="0" w:color="C0C0C0"/>
              <w:right w:val="nil"/>
            </w:tcBorders>
          </w:tcPr>
          <w:p w14:paraId="2581FF13" w14:textId="43728F46" w:rsidR="00DD039F" w:rsidRPr="0051745E" w:rsidDel="0096313F" w:rsidRDefault="00DD039F" w:rsidP="00213370">
            <w:pPr>
              <w:jc w:val="right"/>
              <w:rPr>
                <w:del w:id="4053"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072346AF" w14:textId="22743114" w:rsidR="00DD039F" w:rsidRPr="0051745E" w:rsidDel="0096313F" w:rsidRDefault="00DD039F" w:rsidP="00213370">
            <w:pPr>
              <w:jc w:val="right"/>
              <w:rPr>
                <w:del w:id="4054" w:author="Lucy Marshall" w:date="2019-06-30T09:03:00Z"/>
                <w:rFonts w:ascii="Arial" w:eastAsia="Times New Roman" w:hAnsi="Arial" w:cs="Arial"/>
                <w:sz w:val="18"/>
                <w:szCs w:val="18"/>
                <w:lang w:eastAsia="en-GB"/>
              </w:rPr>
            </w:pPr>
            <w:del w:id="4055"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single" w:sz="4" w:space="0" w:color="C0C0C0"/>
              <w:right w:val="single" w:sz="4" w:space="0" w:color="E0E0E0"/>
            </w:tcBorders>
            <w:noWrap/>
            <w:hideMark/>
          </w:tcPr>
          <w:p w14:paraId="6F5B65B0" w14:textId="2A233D04" w:rsidR="00DD039F" w:rsidRPr="0051745E" w:rsidDel="0096313F" w:rsidRDefault="00DD039F" w:rsidP="00213370">
            <w:pPr>
              <w:jc w:val="right"/>
              <w:rPr>
                <w:del w:id="4056" w:author="Lucy Marshall" w:date="2019-06-30T09:03:00Z"/>
                <w:rFonts w:ascii="Arial" w:eastAsia="Times New Roman" w:hAnsi="Arial" w:cs="Arial"/>
                <w:sz w:val="18"/>
                <w:szCs w:val="18"/>
                <w:lang w:eastAsia="en-GB"/>
              </w:rPr>
            </w:pPr>
            <w:del w:id="4057" w:author="Lucy Marshall" w:date="2019-06-30T09:03:00Z">
              <w:r w:rsidRPr="0051745E" w:rsidDel="0096313F">
                <w:rPr>
                  <w:rFonts w:ascii="Arial" w:eastAsia="Times New Roman" w:hAnsi="Arial" w:cs="Arial"/>
                  <w:sz w:val="18"/>
                  <w:szCs w:val="18"/>
                  <w:lang w:eastAsia="en-GB"/>
                </w:rPr>
                <w:delText>-0.58</w:delText>
              </w:r>
            </w:del>
          </w:p>
        </w:tc>
        <w:tc>
          <w:tcPr>
            <w:tcW w:w="1480" w:type="dxa"/>
            <w:tcBorders>
              <w:top w:val="nil"/>
              <w:left w:val="nil"/>
              <w:bottom w:val="single" w:sz="4" w:space="0" w:color="C0C0C0"/>
              <w:right w:val="nil"/>
            </w:tcBorders>
            <w:noWrap/>
            <w:hideMark/>
          </w:tcPr>
          <w:p w14:paraId="20590108" w14:textId="05C19479" w:rsidR="00DD039F" w:rsidRPr="0051745E" w:rsidDel="0096313F" w:rsidRDefault="00DD039F" w:rsidP="00213370">
            <w:pPr>
              <w:jc w:val="right"/>
              <w:rPr>
                <w:del w:id="4058" w:author="Lucy Marshall" w:date="2019-06-30T09:03:00Z"/>
                <w:rFonts w:ascii="Arial" w:eastAsia="Times New Roman" w:hAnsi="Arial" w:cs="Arial"/>
                <w:sz w:val="18"/>
                <w:szCs w:val="18"/>
                <w:lang w:eastAsia="en-GB"/>
              </w:rPr>
            </w:pPr>
            <w:del w:id="4059" w:author="Lucy Marshall" w:date="2019-06-30T09:03:00Z">
              <w:r w:rsidRPr="0051745E" w:rsidDel="0096313F">
                <w:rPr>
                  <w:rFonts w:ascii="Arial" w:eastAsia="Times New Roman" w:hAnsi="Arial" w:cs="Arial"/>
                  <w:sz w:val="18"/>
                  <w:szCs w:val="18"/>
                  <w:lang w:eastAsia="en-GB"/>
                </w:rPr>
                <w:delText>1.12</w:delText>
              </w:r>
            </w:del>
          </w:p>
        </w:tc>
      </w:tr>
      <w:tr w:rsidR="00DD039F" w:rsidRPr="00A44F44" w:rsidDel="0096313F" w14:paraId="7FCCFE8A" w14:textId="224963B7" w:rsidTr="00213370">
        <w:trPr>
          <w:trHeight w:val="360"/>
          <w:del w:id="4060" w:author="Lucy Marshall" w:date="2019-06-30T09:03:00Z"/>
        </w:trPr>
        <w:tc>
          <w:tcPr>
            <w:tcW w:w="0" w:type="auto"/>
            <w:vMerge/>
            <w:tcBorders>
              <w:top w:val="single" w:sz="4" w:space="0" w:color="C0C0C0"/>
              <w:left w:val="nil"/>
              <w:bottom w:val="single" w:sz="4" w:space="0" w:color="152935"/>
              <w:right w:val="nil"/>
            </w:tcBorders>
            <w:vAlign w:val="center"/>
            <w:hideMark/>
          </w:tcPr>
          <w:p w14:paraId="5E23A7A5" w14:textId="62FC76D5" w:rsidR="00DD039F" w:rsidRPr="0051745E" w:rsidDel="0096313F" w:rsidRDefault="00DD039F" w:rsidP="00213370">
            <w:pPr>
              <w:rPr>
                <w:del w:id="4061"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8E355B6" w14:textId="0A67B5CE" w:rsidR="00DD039F" w:rsidRPr="0051745E" w:rsidDel="0096313F" w:rsidRDefault="00DD039F" w:rsidP="00213370">
            <w:pPr>
              <w:rPr>
                <w:del w:id="4062"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645BE8C1" w14:textId="37B2A0BA" w:rsidR="00DD039F" w:rsidRPr="0051745E" w:rsidDel="0096313F" w:rsidRDefault="00DD039F" w:rsidP="00213370">
            <w:pPr>
              <w:rPr>
                <w:del w:id="4063" w:author="Lucy Marshall" w:date="2019-06-30T09:03:00Z"/>
                <w:rFonts w:ascii="Arial" w:eastAsia="Times New Roman" w:hAnsi="Arial" w:cs="Arial"/>
                <w:sz w:val="18"/>
                <w:szCs w:val="18"/>
                <w:lang w:eastAsia="en-GB"/>
              </w:rPr>
            </w:pPr>
            <w:del w:id="4064" w:author="Lucy Marshall" w:date="2019-06-30T09:03:00Z">
              <w:r w:rsidRPr="0051745E" w:rsidDel="0096313F">
                <w:rPr>
                  <w:rFonts w:ascii="Arial" w:eastAsia="Times New Roman" w:hAnsi="Arial" w:cs="Arial"/>
                  <w:sz w:val="18"/>
                  <w:szCs w:val="18"/>
                  <w:lang w:eastAsia="en-GB"/>
                </w:rPr>
                <w:delText>Zoo visitor</w:delText>
              </w:r>
            </w:del>
          </w:p>
        </w:tc>
        <w:tc>
          <w:tcPr>
            <w:tcW w:w="1540" w:type="dxa"/>
            <w:tcBorders>
              <w:top w:val="nil"/>
              <w:left w:val="nil"/>
              <w:bottom w:val="single" w:sz="4" w:space="0" w:color="C0C0C0"/>
              <w:right w:val="single" w:sz="4" w:space="0" w:color="E0E0E0"/>
            </w:tcBorders>
            <w:noWrap/>
            <w:hideMark/>
          </w:tcPr>
          <w:p w14:paraId="34FD1273" w14:textId="664C00A5" w:rsidR="00DD039F" w:rsidRPr="0051745E" w:rsidDel="0096313F" w:rsidRDefault="00DD039F" w:rsidP="00213370">
            <w:pPr>
              <w:jc w:val="right"/>
              <w:rPr>
                <w:del w:id="4065" w:author="Lucy Marshall" w:date="2019-06-30T09:03:00Z"/>
                <w:rFonts w:ascii="Arial" w:eastAsia="Times New Roman" w:hAnsi="Arial" w:cs="Arial"/>
                <w:sz w:val="18"/>
                <w:szCs w:val="18"/>
                <w:lang w:eastAsia="en-GB"/>
              </w:rPr>
            </w:pPr>
            <w:del w:id="4066" w:author="Lucy Marshall" w:date="2019-06-30T09:03:00Z">
              <w:r w:rsidRPr="0051745E" w:rsidDel="0096313F">
                <w:rPr>
                  <w:rFonts w:ascii="Arial" w:eastAsia="Times New Roman" w:hAnsi="Arial" w:cs="Arial"/>
                  <w:sz w:val="18"/>
                  <w:szCs w:val="18"/>
                  <w:lang w:eastAsia="en-GB"/>
                </w:rPr>
                <w:delText>.971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6BB9938D" w14:textId="7AFE6964" w:rsidR="00DD039F" w:rsidRPr="0051745E" w:rsidDel="0096313F" w:rsidRDefault="00DD039F" w:rsidP="00213370">
            <w:pPr>
              <w:jc w:val="right"/>
              <w:rPr>
                <w:del w:id="4067" w:author="Lucy Marshall" w:date="2019-06-30T09:03:00Z"/>
                <w:rFonts w:ascii="Arial" w:eastAsia="Times New Roman" w:hAnsi="Arial" w:cs="Arial"/>
                <w:sz w:val="18"/>
                <w:szCs w:val="18"/>
                <w:lang w:eastAsia="en-GB"/>
              </w:rPr>
            </w:pPr>
            <w:del w:id="4068" w:author="Lucy Marshall" w:date="2019-06-30T09:03:00Z">
              <w:r w:rsidRPr="0051745E" w:rsidDel="0096313F">
                <w:rPr>
                  <w:rFonts w:ascii="Arial" w:eastAsia="Times New Roman" w:hAnsi="Arial" w:cs="Arial"/>
                  <w:sz w:val="18"/>
                  <w:szCs w:val="18"/>
                  <w:lang w:eastAsia="en-GB"/>
                </w:rPr>
                <w:delText>0.275</w:delText>
              </w:r>
            </w:del>
          </w:p>
        </w:tc>
        <w:tc>
          <w:tcPr>
            <w:tcW w:w="1080" w:type="dxa"/>
            <w:tcBorders>
              <w:top w:val="nil"/>
              <w:left w:val="nil"/>
              <w:bottom w:val="single" w:sz="4" w:space="0" w:color="C0C0C0"/>
              <w:right w:val="nil"/>
            </w:tcBorders>
          </w:tcPr>
          <w:p w14:paraId="495E76E4" w14:textId="0D1E14B9" w:rsidR="00DD039F" w:rsidRPr="0051745E" w:rsidDel="0096313F" w:rsidRDefault="00DD039F" w:rsidP="00213370">
            <w:pPr>
              <w:jc w:val="right"/>
              <w:rPr>
                <w:del w:id="4069"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4803ED9B" w14:textId="64AD8D5A" w:rsidR="00DD039F" w:rsidRPr="0051745E" w:rsidDel="0096313F" w:rsidRDefault="00DD039F" w:rsidP="00213370">
            <w:pPr>
              <w:jc w:val="right"/>
              <w:rPr>
                <w:del w:id="4070" w:author="Lucy Marshall" w:date="2019-06-30T09:03:00Z"/>
                <w:rFonts w:ascii="Arial" w:eastAsia="Times New Roman" w:hAnsi="Arial" w:cs="Arial"/>
                <w:sz w:val="18"/>
                <w:szCs w:val="18"/>
                <w:lang w:eastAsia="en-GB"/>
              </w:rPr>
            </w:pPr>
            <w:del w:id="4071" w:author="Lucy Marshall" w:date="2019-06-30T09:03:00Z">
              <w:r w:rsidRPr="0051745E" w:rsidDel="0096313F">
                <w:rPr>
                  <w:rFonts w:ascii="Arial" w:eastAsia="Times New Roman" w:hAnsi="Arial" w:cs="Arial"/>
                  <w:sz w:val="18"/>
                  <w:szCs w:val="18"/>
                  <w:lang w:eastAsia="en-GB"/>
                </w:rPr>
                <w:delText>0.005</w:delText>
              </w:r>
            </w:del>
          </w:p>
        </w:tc>
        <w:tc>
          <w:tcPr>
            <w:tcW w:w="1480" w:type="dxa"/>
            <w:tcBorders>
              <w:top w:val="nil"/>
              <w:left w:val="nil"/>
              <w:bottom w:val="single" w:sz="4" w:space="0" w:color="C0C0C0"/>
              <w:right w:val="single" w:sz="4" w:space="0" w:color="E0E0E0"/>
            </w:tcBorders>
            <w:noWrap/>
            <w:hideMark/>
          </w:tcPr>
          <w:p w14:paraId="59BF38E9" w14:textId="3CFB8AA2" w:rsidR="00DD039F" w:rsidRPr="0051745E" w:rsidDel="0096313F" w:rsidRDefault="00DD039F" w:rsidP="00213370">
            <w:pPr>
              <w:jc w:val="right"/>
              <w:rPr>
                <w:del w:id="4072" w:author="Lucy Marshall" w:date="2019-06-30T09:03:00Z"/>
                <w:rFonts w:ascii="Arial" w:eastAsia="Times New Roman" w:hAnsi="Arial" w:cs="Arial"/>
                <w:sz w:val="18"/>
                <w:szCs w:val="18"/>
                <w:lang w:eastAsia="en-GB"/>
              </w:rPr>
            </w:pPr>
            <w:del w:id="4073" w:author="Lucy Marshall" w:date="2019-06-30T09:03:00Z">
              <w:r w:rsidRPr="0051745E" w:rsidDel="0096313F">
                <w:rPr>
                  <w:rFonts w:ascii="Arial" w:eastAsia="Times New Roman" w:hAnsi="Arial" w:cs="Arial"/>
                  <w:sz w:val="18"/>
                  <w:szCs w:val="18"/>
                  <w:lang w:eastAsia="en-GB"/>
                </w:rPr>
                <w:delText>0.19</w:delText>
              </w:r>
            </w:del>
          </w:p>
        </w:tc>
        <w:tc>
          <w:tcPr>
            <w:tcW w:w="1480" w:type="dxa"/>
            <w:tcBorders>
              <w:top w:val="nil"/>
              <w:left w:val="nil"/>
              <w:bottom w:val="single" w:sz="4" w:space="0" w:color="C0C0C0"/>
              <w:right w:val="nil"/>
            </w:tcBorders>
            <w:noWrap/>
            <w:hideMark/>
          </w:tcPr>
          <w:p w14:paraId="17F7282D" w14:textId="03CE741E" w:rsidR="00DD039F" w:rsidRPr="0051745E" w:rsidDel="0096313F" w:rsidRDefault="00DD039F" w:rsidP="00213370">
            <w:pPr>
              <w:jc w:val="right"/>
              <w:rPr>
                <w:del w:id="4074" w:author="Lucy Marshall" w:date="2019-06-30T09:03:00Z"/>
                <w:rFonts w:ascii="Arial" w:eastAsia="Times New Roman" w:hAnsi="Arial" w:cs="Arial"/>
                <w:sz w:val="18"/>
                <w:szCs w:val="18"/>
                <w:lang w:eastAsia="en-GB"/>
              </w:rPr>
            </w:pPr>
            <w:del w:id="4075" w:author="Lucy Marshall" w:date="2019-06-30T09:03:00Z">
              <w:r w:rsidRPr="0051745E" w:rsidDel="0096313F">
                <w:rPr>
                  <w:rFonts w:ascii="Arial" w:eastAsia="Times New Roman" w:hAnsi="Arial" w:cs="Arial"/>
                  <w:sz w:val="18"/>
                  <w:szCs w:val="18"/>
                  <w:lang w:eastAsia="en-GB"/>
                </w:rPr>
                <w:delText>1.75</w:delText>
              </w:r>
            </w:del>
          </w:p>
        </w:tc>
      </w:tr>
      <w:tr w:rsidR="00DD039F" w:rsidRPr="00A44F44" w:rsidDel="0096313F" w14:paraId="6F5E30A3" w14:textId="2EAD925D" w:rsidTr="00213370">
        <w:trPr>
          <w:trHeight w:val="340"/>
          <w:del w:id="4076" w:author="Lucy Marshall" w:date="2019-06-30T09:03:00Z"/>
        </w:trPr>
        <w:tc>
          <w:tcPr>
            <w:tcW w:w="0" w:type="auto"/>
            <w:vMerge/>
            <w:tcBorders>
              <w:top w:val="single" w:sz="4" w:space="0" w:color="C0C0C0"/>
              <w:left w:val="nil"/>
              <w:bottom w:val="single" w:sz="4" w:space="0" w:color="152935"/>
              <w:right w:val="nil"/>
            </w:tcBorders>
            <w:vAlign w:val="center"/>
            <w:hideMark/>
          </w:tcPr>
          <w:p w14:paraId="764DFD2C" w14:textId="74831B86" w:rsidR="00DD039F" w:rsidRPr="0051745E" w:rsidDel="0096313F" w:rsidRDefault="00DD039F" w:rsidP="00213370">
            <w:pPr>
              <w:rPr>
                <w:del w:id="4077"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28F689BB" w14:textId="64C3DEC9" w:rsidR="00DD039F" w:rsidRPr="0051745E" w:rsidDel="0096313F" w:rsidRDefault="00DD039F" w:rsidP="00213370">
            <w:pPr>
              <w:rPr>
                <w:del w:id="4078" w:author="Lucy Marshall" w:date="2019-06-30T09:03:00Z"/>
                <w:rFonts w:ascii="Arial" w:eastAsia="Times New Roman" w:hAnsi="Arial" w:cs="Arial"/>
                <w:sz w:val="18"/>
                <w:szCs w:val="18"/>
                <w:lang w:eastAsia="en-GB"/>
              </w:rPr>
            </w:pPr>
          </w:p>
        </w:tc>
        <w:tc>
          <w:tcPr>
            <w:tcW w:w="1740" w:type="dxa"/>
            <w:shd w:val="clear" w:color="auto" w:fill="E0E0E0"/>
            <w:hideMark/>
          </w:tcPr>
          <w:p w14:paraId="150E9172" w14:textId="37CD12A0" w:rsidR="00DD039F" w:rsidRPr="0051745E" w:rsidDel="0096313F" w:rsidRDefault="00DD039F" w:rsidP="00213370">
            <w:pPr>
              <w:rPr>
                <w:del w:id="4079" w:author="Lucy Marshall" w:date="2019-06-30T09:03:00Z"/>
                <w:rFonts w:ascii="Arial" w:eastAsia="Times New Roman" w:hAnsi="Arial" w:cs="Arial"/>
                <w:sz w:val="18"/>
                <w:szCs w:val="18"/>
                <w:lang w:eastAsia="en-GB"/>
              </w:rPr>
            </w:pPr>
            <w:del w:id="4080"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6AEE72F7" w14:textId="12C46352" w:rsidR="00DD039F" w:rsidRPr="0051745E" w:rsidDel="0096313F" w:rsidRDefault="00DD039F" w:rsidP="00213370">
            <w:pPr>
              <w:jc w:val="right"/>
              <w:rPr>
                <w:del w:id="4081" w:author="Lucy Marshall" w:date="2019-06-30T09:03:00Z"/>
                <w:rFonts w:ascii="Arial" w:eastAsia="Times New Roman" w:hAnsi="Arial" w:cs="Arial"/>
                <w:sz w:val="18"/>
                <w:szCs w:val="18"/>
                <w:lang w:eastAsia="en-GB"/>
              </w:rPr>
            </w:pPr>
            <w:del w:id="4082" w:author="Lucy Marshall" w:date="2019-06-30T09:03:00Z">
              <w:r w:rsidRPr="0051745E" w:rsidDel="0096313F">
                <w:rPr>
                  <w:rFonts w:ascii="Arial" w:eastAsia="Times New Roman" w:hAnsi="Arial" w:cs="Arial"/>
                  <w:sz w:val="18"/>
                  <w:szCs w:val="18"/>
                  <w:lang w:eastAsia="en-GB"/>
                </w:rPr>
                <w:delText>0.839</w:delText>
              </w:r>
            </w:del>
          </w:p>
        </w:tc>
        <w:tc>
          <w:tcPr>
            <w:tcW w:w="1120" w:type="dxa"/>
            <w:tcBorders>
              <w:top w:val="nil"/>
              <w:left w:val="nil"/>
              <w:bottom w:val="nil"/>
              <w:right w:val="single" w:sz="4" w:space="0" w:color="E0E0E0"/>
            </w:tcBorders>
            <w:noWrap/>
            <w:hideMark/>
          </w:tcPr>
          <w:p w14:paraId="58BD628B" w14:textId="3F6921B8" w:rsidR="00DD039F" w:rsidRPr="0051745E" w:rsidDel="0096313F" w:rsidRDefault="00DD039F" w:rsidP="00213370">
            <w:pPr>
              <w:jc w:val="right"/>
              <w:rPr>
                <w:del w:id="4083" w:author="Lucy Marshall" w:date="2019-06-30T09:03:00Z"/>
                <w:rFonts w:ascii="Arial" w:eastAsia="Times New Roman" w:hAnsi="Arial" w:cs="Arial"/>
                <w:sz w:val="18"/>
                <w:szCs w:val="18"/>
                <w:lang w:eastAsia="en-GB"/>
              </w:rPr>
            </w:pPr>
            <w:del w:id="4084" w:author="Lucy Marshall" w:date="2019-06-30T09:03:00Z">
              <w:r w:rsidRPr="0051745E" w:rsidDel="0096313F">
                <w:rPr>
                  <w:rFonts w:ascii="Arial" w:eastAsia="Times New Roman" w:hAnsi="Arial" w:cs="Arial"/>
                  <w:sz w:val="18"/>
                  <w:szCs w:val="18"/>
                  <w:lang w:eastAsia="en-GB"/>
                </w:rPr>
                <w:delText>0.305</w:delText>
              </w:r>
            </w:del>
          </w:p>
        </w:tc>
        <w:tc>
          <w:tcPr>
            <w:tcW w:w="1080" w:type="dxa"/>
          </w:tcPr>
          <w:p w14:paraId="747A4F3A" w14:textId="3F3F6E54" w:rsidR="00DD039F" w:rsidRPr="0051745E" w:rsidDel="0096313F" w:rsidRDefault="00DD039F" w:rsidP="00213370">
            <w:pPr>
              <w:jc w:val="right"/>
              <w:rPr>
                <w:del w:id="4085"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133E5105" w14:textId="49435F7F" w:rsidR="00DD039F" w:rsidRPr="0051745E" w:rsidDel="0096313F" w:rsidRDefault="00DD039F" w:rsidP="00213370">
            <w:pPr>
              <w:jc w:val="right"/>
              <w:rPr>
                <w:del w:id="4086" w:author="Lucy Marshall" w:date="2019-06-30T09:03:00Z"/>
                <w:rFonts w:ascii="Arial" w:eastAsia="Times New Roman" w:hAnsi="Arial" w:cs="Arial"/>
                <w:sz w:val="18"/>
                <w:szCs w:val="18"/>
                <w:lang w:eastAsia="en-GB"/>
              </w:rPr>
            </w:pPr>
            <w:del w:id="4087" w:author="Lucy Marshall" w:date="2019-06-30T09:03:00Z">
              <w:r w:rsidRPr="0051745E" w:rsidDel="0096313F">
                <w:rPr>
                  <w:rFonts w:ascii="Arial" w:eastAsia="Times New Roman" w:hAnsi="Arial" w:cs="Arial"/>
                  <w:sz w:val="18"/>
                  <w:szCs w:val="18"/>
                  <w:lang w:eastAsia="en-GB"/>
                </w:rPr>
                <w:delText>0.064</w:delText>
              </w:r>
            </w:del>
          </w:p>
        </w:tc>
        <w:tc>
          <w:tcPr>
            <w:tcW w:w="1480" w:type="dxa"/>
            <w:tcBorders>
              <w:top w:val="nil"/>
              <w:left w:val="nil"/>
              <w:bottom w:val="nil"/>
              <w:right w:val="single" w:sz="4" w:space="0" w:color="E0E0E0"/>
            </w:tcBorders>
            <w:noWrap/>
            <w:hideMark/>
          </w:tcPr>
          <w:p w14:paraId="58B6E47D" w14:textId="56F60851" w:rsidR="00DD039F" w:rsidRPr="0051745E" w:rsidDel="0096313F" w:rsidRDefault="00DD039F" w:rsidP="00213370">
            <w:pPr>
              <w:jc w:val="right"/>
              <w:rPr>
                <w:del w:id="4088" w:author="Lucy Marshall" w:date="2019-06-30T09:03:00Z"/>
                <w:rFonts w:ascii="Arial" w:eastAsia="Times New Roman" w:hAnsi="Arial" w:cs="Arial"/>
                <w:sz w:val="18"/>
                <w:szCs w:val="18"/>
                <w:lang w:eastAsia="en-GB"/>
              </w:rPr>
            </w:pPr>
            <w:del w:id="4089" w:author="Lucy Marshall" w:date="2019-06-30T09:03:00Z">
              <w:r w:rsidRPr="0051745E" w:rsidDel="0096313F">
                <w:rPr>
                  <w:rFonts w:ascii="Arial" w:eastAsia="Times New Roman" w:hAnsi="Arial" w:cs="Arial"/>
                  <w:sz w:val="18"/>
                  <w:szCs w:val="18"/>
                  <w:lang w:eastAsia="en-GB"/>
                </w:rPr>
                <w:delText>-0.03</w:delText>
              </w:r>
            </w:del>
          </w:p>
        </w:tc>
        <w:tc>
          <w:tcPr>
            <w:tcW w:w="1480" w:type="dxa"/>
            <w:noWrap/>
            <w:hideMark/>
          </w:tcPr>
          <w:p w14:paraId="7B6867AC" w14:textId="0D20641E" w:rsidR="00DD039F" w:rsidRPr="0051745E" w:rsidDel="0096313F" w:rsidRDefault="00DD039F" w:rsidP="00213370">
            <w:pPr>
              <w:jc w:val="right"/>
              <w:rPr>
                <w:del w:id="4090" w:author="Lucy Marshall" w:date="2019-06-30T09:03:00Z"/>
                <w:rFonts w:ascii="Arial" w:eastAsia="Times New Roman" w:hAnsi="Arial" w:cs="Arial"/>
                <w:sz w:val="18"/>
                <w:szCs w:val="18"/>
                <w:lang w:eastAsia="en-GB"/>
              </w:rPr>
            </w:pPr>
            <w:del w:id="4091" w:author="Lucy Marshall" w:date="2019-06-30T09:03:00Z">
              <w:r w:rsidRPr="0051745E" w:rsidDel="0096313F">
                <w:rPr>
                  <w:rFonts w:ascii="Arial" w:eastAsia="Times New Roman" w:hAnsi="Arial" w:cs="Arial"/>
                  <w:sz w:val="18"/>
                  <w:szCs w:val="18"/>
                  <w:lang w:eastAsia="en-GB"/>
                </w:rPr>
                <w:delText>1.70</w:delText>
              </w:r>
            </w:del>
          </w:p>
        </w:tc>
      </w:tr>
      <w:tr w:rsidR="00DD039F" w:rsidRPr="00A44F44" w:rsidDel="0096313F" w14:paraId="5B59905C" w14:textId="3E466C51" w:rsidTr="00213370">
        <w:trPr>
          <w:trHeight w:val="360"/>
          <w:del w:id="4092" w:author="Lucy Marshall" w:date="2019-06-30T09:03:00Z"/>
        </w:trPr>
        <w:tc>
          <w:tcPr>
            <w:tcW w:w="0" w:type="auto"/>
            <w:vMerge/>
            <w:tcBorders>
              <w:top w:val="single" w:sz="4" w:space="0" w:color="C0C0C0"/>
              <w:left w:val="nil"/>
              <w:bottom w:val="single" w:sz="4" w:space="0" w:color="152935"/>
              <w:right w:val="nil"/>
            </w:tcBorders>
            <w:vAlign w:val="center"/>
            <w:hideMark/>
          </w:tcPr>
          <w:p w14:paraId="0B7CC080" w14:textId="53D4CDDB" w:rsidR="00DD039F" w:rsidRPr="0051745E" w:rsidDel="0096313F" w:rsidRDefault="00DD039F" w:rsidP="00213370">
            <w:pPr>
              <w:rPr>
                <w:del w:id="4093" w:author="Lucy Marshall" w:date="2019-06-30T09:03:00Z"/>
                <w:rFonts w:ascii="Arial" w:eastAsia="Times New Roman" w:hAnsi="Arial" w:cs="Arial"/>
                <w:sz w:val="18"/>
                <w:szCs w:val="18"/>
                <w:lang w:eastAsia="en-GB"/>
              </w:rPr>
            </w:pPr>
          </w:p>
        </w:tc>
        <w:tc>
          <w:tcPr>
            <w:tcW w:w="1740" w:type="dxa"/>
            <w:vMerge w:val="restart"/>
            <w:tcBorders>
              <w:top w:val="single" w:sz="4" w:space="0" w:color="C0C0C0"/>
              <w:left w:val="nil"/>
              <w:bottom w:val="nil"/>
              <w:right w:val="nil"/>
            </w:tcBorders>
            <w:shd w:val="clear" w:color="auto" w:fill="E0E0E0"/>
            <w:hideMark/>
          </w:tcPr>
          <w:p w14:paraId="4BF1958A" w14:textId="215DFBEC" w:rsidR="00DD039F" w:rsidRPr="0051745E" w:rsidDel="0096313F" w:rsidRDefault="00DD039F" w:rsidP="00213370">
            <w:pPr>
              <w:rPr>
                <w:del w:id="4094" w:author="Lucy Marshall" w:date="2019-06-30T09:03:00Z"/>
                <w:rFonts w:ascii="Arial" w:eastAsia="Times New Roman" w:hAnsi="Arial" w:cs="Arial"/>
                <w:sz w:val="18"/>
                <w:szCs w:val="18"/>
                <w:lang w:eastAsia="en-GB"/>
              </w:rPr>
            </w:pPr>
            <w:del w:id="4095" w:author="Lucy Marshall" w:date="2019-06-30T09:03:00Z">
              <w:r w:rsidRPr="0051745E" w:rsidDel="0096313F">
                <w:rPr>
                  <w:rFonts w:ascii="Arial" w:eastAsia="Times New Roman" w:hAnsi="Arial" w:cs="Arial"/>
                  <w:sz w:val="18"/>
                  <w:szCs w:val="18"/>
                  <w:lang w:eastAsia="en-GB"/>
                </w:rPr>
                <w:delText>Zoo visitor</w:delText>
              </w:r>
            </w:del>
          </w:p>
        </w:tc>
        <w:tc>
          <w:tcPr>
            <w:tcW w:w="1740" w:type="dxa"/>
            <w:tcBorders>
              <w:top w:val="single" w:sz="4" w:space="0" w:color="C0C0C0"/>
              <w:left w:val="nil"/>
              <w:bottom w:val="single" w:sz="4" w:space="0" w:color="C0C0C0"/>
              <w:right w:val="nil"/>
            </w:tcBorders>
            <w:shd w:val="clear" w:color="auto" w:fill="E0E0E0"/>
            <w:hideMark/>
          </w:tcPr>
          <w:p w14:paraId="0E029AF7" w14:textId="77D9ACE8" w:rsidR="00DD039F" w:rsidRPr="0051745E" w:rsidDel="0096313F" w:rsidRDefault="00DD039F" w:rsidP="00213370">
            <w:pPr>
              <w:rPr>
                <w:del w:id="4096" w:author="Lucy Marshall" w:date="2019-06-30T09:03:00Z"/>
                <w:rFonts w:ascii="Arial" w:eastAsia="Times New Roman" w:hAnsi="Arial" w:cs="Arial"/>
                <w:sz w:val="18"/>
                <w:szCs w:val="18"/>
                <w:lang w:eastAsia="en-GB"/>
              </w:rPr>
            </w:pPr>
            <w:del w:id="4097" w:author="Lucy Marshall" w:date="2019-06-30T09:03:00Z">
              <w:r w:rsidRPr="0051745E" w:rsidDel="0096313F">
                <w:rPr>
                  <w:rFonts w:ascii="Arial" w:eastAsia="Times New Roman" w:hAnsi="Arial" w:cs="Arial"/>
                  <w:sz w:val="18"/>
                  <w:szCs w:val="18"/>
                  <w:lang w:eastAsia="en-GB"/>
                </w:rPr>
                <w:delText>UK aquarist</w:delText>
              </w:r>
            </w:del>
          </w:p>
        </w:tc>
        <w:tc>
          <w:tcPr>
            <w:tcW w:w="1540" w:type="dxa"/>
            <w:tcBorders>
              <w:top w:val="single" w:sz="4" w:space="0" w:color="C0C0C0"/>
              <w:left w:val="nil"/>
              <w:bottom w:val="single" w:sz="4" w:space="0" w:color="C0C0C0"/>
              <w:right w:val="single" w:sz="4" w:space="0" w:color="E0E0E0"/>
            </w:tcBorders>
            <w:noWrap/>
            <w:hideMark/>
          </w:tcPr>
          <w:p w14:paraId="14FFA251" w14:textId="43FFC666" w:rsidR="00DD039F" w:rsidRPr="0051745E" w:rsidDel="0096313F" w:rsidRDefault="00DD039F" w:rsidP="00213370">
            <w:pPr>
              <w:jc w:val="right"/>
              <w:rPr>
                <w:del w:id="4098" w:author="Lucy Marshall" w:date="2019-06-30T09:03:00Z"/>
                <w:rFonts w:ascii="Arial" w:eastAsia="Times New Roman" w:hAnsi="Arial" w:cs="Arial"/>
                <w:sz w:val="18"/>
                <w:szCs w:val="18"/>
                <w:lang w:eastAsia="en-GB"/>
              </w:rPr>
            </w:pPr>
            <w:del w:id="4099" w:author="Lucy Marshall" w:date="2019-06-30T09:03:00Z">
              <w:r w:rsidRPr="0051745E" w:rsidDel="0096313F">
                <w:rPr>
                  <w:rFonts w:ascii="Arial" w:eastAsia="Times New Roman" w:hAnsi="Arial" w:cs="Arial"/>
                  <w:sz w:val="18"/>
                  <w:szCs w:val="18"/>
                  <w:lang w:eastAsia="en-GB"/>
                </w:rPr>
                <w:delText>-1.269</w:delText>
              </w:r>
              <w:r w:rsidRPr="0051745E" w:rsidDel="0096313F">
                <w:rPr>
                  <w:rFonts w:ascii="Arial" w:eastAsia="Times New Roman" w:hAnsi="Arial" w:cs="Arial"/>
                  <w:sz w:val="18"/>
                  <w:szCs w:val="18"/>
                  <w:vertAlign w:val="superscript"/>
                  <w:lang w:eastAsia="en-GB"/>
                </w:rPr>
                <w:delText>*</w:delText>
              </w:r>
            </w:del>
          </w:p>
        </w:tc>
        <w:tc>
          <w:tcPr>
            <w:tcW w:w="1120" w:type="dxa"/>
            <w:tcBorders>
              <w:top w:val="single" w:sz="4" w:space="0" w:color="C0C0C0"/>
              <w:left w:val="nil"/>
              <w:bottom w:val="single" w:sz="4" w:space="0" w:color="C0C0C0"/>
              <w:right w:val="single" w:sz="4" w:space="0" w:color="E0E0E0"/>
            </w:tcBorders>
            <w:noWrap/>
            <w:hideMark/>
          </w:tcPr>
          <w:p w14:paraId="2E02B3D3" w14:textId="1306E34A" w:rsidR="00DD039F" w:rsidRPr="0051745E" w:rsidDel="0096313F" w:rsidRDefault="00DD039F" w:rsidP="00213370">
            <w:pPr>
              <w:jc w:val="right"/>
              <w:rPr>
                <w:del w:id="4100" w:author="Lucy Marshall" w:date="2019-06-30T09:03:00Z"/>
                <w:rFonts w:ascii="Arial" w:eastAsia="Times New Roman" w:hAnsi="Arial" w:cs="Arial"/>
                <w:sz w:val="18"/>
                <w:szCs w:val="18"/>
                <w:lang w:eastAsia="en-GB"/>
              </w:rPr>
            </w:pPr>
            <w:del w:id="4101" w:author="Lucy Marshall" w:date="2019-06-30T09:03:00Z">
              <w:r w:rsidRPr="0051745E" w:rsidDel="0096313F">
                <w:rPr>
                  <w:rFonts w:ascii="Arial" w:eastAsia="Times New Roman" w:hAnsi="Arial" w:cs="Arial"/>
                  <w:sz w:val="18"/>
                  <w:szCs w:val="18"/>
                  <w:lang w:eastAsia="en-GB"/>
                </w:rPr>
                <w:delText>0.258</w:delText>
              </w:r>
            </w:del>
          </w:p>
        </w:tc>
        <w:tc>
          <w:tcPr>
            <w:tcW w:w="1080" w:type="dxa"/>
            <w:tcBorders>
              <w:top w:val="single" w:sz="4" w:space="0" w:color="C0C0C0"/>
              <w:left w:val="nil"/>
              <w:bottom w:val="single" w:sz="4" w:space="0" w:color="C0C0C0"/>
              <w:right w:val="nil"/>
            </w:tcBorders>
          </w:tcPr>
          <w:p w14:paraId="38B97A8C" w14:textId="0A4A5990" w:rsidR="00DD039F" w:rsidRPr="0051745E" w:rsidDel="0096313F" w:rsidRDefault="00DD039F" w:rsidP="00213370">
            <w:pPr>
              <w:jc w:val="right"/>
              <w:rPr>
                <w:del w:id="4102" w:author="Lucy Marshall" w:date="2019-06-30T09:03:00Z"/>
                <w:rFonts w:ascii="Arial" w:eastAsia="Times New Roman" w:hAnsi="Arial" w:cs="Arial"/>
                <w:sz w:val="18"/>
                <w:szCs w:val="18"/>
                <w:lang w:eastAsia="en-GB"/>
              </w:rPr>
            </w:pPr>
          </w:p>
        </w:tc>
        <w:tc>
          <w:tcPr>
            <w:tcW w:w="1080" w:type="dxa"/>
            <w:tcBorders>
              <w:top w:val="single" w:sz="4" w:space="0" w:color="C0C0C0"/>
              <w:left w:val="nil"/>
              <w:bottom w:val="single" w:sz="4" w:space="0" w:color="C0C0C0"/>
              <w:right w:val="single" w:sz="4" w:space="0" w:color="E0E0E0"/>
            </w:tcBorders>
            <w:noWrap/>
            <w:hideMark/>
          </w:tcPr>
          <w:p w14:paraId="3E9F1EFB" w14:textId="6EDE64CA" w:rsidR="00DD039F" w:rsidRPr="0051745E" w:rsidDel="0096313F" w:rsidRDefault="00DD039F" w:rsidP="00213370">
            <w:pPr>
              <w:jc w:val="right"/>
              <w:rPr>
                <w:del w:id="4103" w:author="Lucy Marshall" w:date="2019-06-30T09:03:00Z"/>
                <w:rFonts w:ascii="Arial" w:eastAsia="Times New Roman" w:hAnsi="Arial" w:cs="Arial"/>
                <w:sz w:val="18"/>
                <w:szCs w:val="18"/>
                <w:lang w:eastAsia="en-GB"/>
              </w:rPr>
            </w:pPr>
            <w:del w:id="4104" w:author="Lucy Marshall" w:date="2019-06-30T09:03:00Z">
              <w:r w:rsidRPr="0051745E" w:rsidDel="0096313F">
                <w:rPr>
                  <w:rFonts w:ascii="Arial" w:eastAsia="Times New Roman" w:hAnsi="Arial" w:cs="Arial"/>
                  <w:sz w:val="18"/>
                  <w:szCs w:val="18"/>
                  <w:lang w:eastAsia="en-GB"/>
                </w:rPr>
                <w:delText>&lt;0.001</w:delText>
              </w:r>
            </w:del>
          </w:p>
        </w:tc>
        <w:tc>
          <w:tcPr>
            <w:tcW w:w="1480" w:type="dxa"/>
            <w:tcBorders>
              <w:top w:val="single" w:sz="4" w:space="0" w:color="C0C0C0"/>
              <w:left w:val="nil"/>
              <w:bottom w:val="single" w:sz="4" w:space="0" w:color="C0C0C0"/>
              <w:right w:val="single" w:sz="4" w:space="0" w:color="E0E0E0"/>
            </w:tcBorders>
            <w:noWrap/>
            <w:hideMark/>
          </w:tcPr>
          <w:p w14:paraId="79746004" w14:textId="3DAF6B11" w:rsidR="00DD039F" w:rsidRPr="0051745E" w:rsidDel="0096313F" w:rsidRDefault="00DD039F" w:rsidP="00213370">
            <w:pPr>
              <w:jc w:val="right"/>
              <w:rPr>
                <w:del w:id="4105" w:author="Lucy Marshall" w:date="2019-06-30T09:03:00Z"/>
                <w:rFonts w:ascii="Arial" w:eastAsia="Times New Roman" w:hAnsi="Arial" w:cs="Arial"/>
                <w:sz w:val="18"/>
                <w:szCs w:val="18"/>
                <w:lang w:eastAsia="en-GB"/>
              </w:rPr>
            </w:pPr>
            <w:del w:id="4106" w:author="Lucy Marshall" w:date="2019-06-30T09:03:00Z">
              <w:r w:rsidRPr="0051745E" w:rsidDel="0096313F">
                <w:rPr>
                  <w:rFonts w:ascii="Arial" w:eastAsia="Times New Roman" w:hAnsi="Arial" w:cs="Arial"/>
                  <w:sz w:val="18"/>
                  <w:szCs w:val="18"/>
                  <w:lang w:eastAsia="en-GB"/>
                </w:rPr>
                <w:delText>-2.00</w:delText>
              </w:r>
            </w:del>
          </w:p>
        </w:tc>
        <w:tc>
          <w:tcPr>
            <w:tcW w:w="1480" w:type="dxa"/>
            <w:tcBorders>
              <w:top w:val="single" w:sz="4" w:space="0" w:color="C0C0C0"/>
              <w:left w:val="nil"/>
              <w:bottom w:val="single" w:sz="4" w:space="0" w:color="C0C0C0"/>
              <w:right w:val="nil"/>
            </w:tcBorders>
            <w:noWrap/>
            <w:hideMark/>
          </w:tcPr>
          <w:p w14:paraId="00947BAF" w14:textId="006F0604" w:rsidR="00DD039F" w:rsidRPr="0051745E" w:rsidDel="0096313F" w:rsidRDefault="00DD039F" w:rsidP="00213370">
            <w:pPr>
              <w:jc w:val="right"/>
              <w:rPr>
                <w:del w:id="4107" w:author="Lucy Marshall" w:date="2019-06-30T09:03:00Z"/>
                <w:rFonts w:ascii="Arial" w:eastAsia="Times New Roman" w:hAnsi="Arial" w:cs="Arial"/>
                <w:sz w:val="18"/>
                <w:szCs w:val="18"/>
                <w:lang w:eastAsia="en-GB"/>
              </w:rPr>
            </w:pPr>
            <w:del w:id="4108" w:author="Lucy Marshall" w:date="2019-06-30T09:03:00Z">
              <w:r w:rsidRPr="0051745E" w:rsidDel="0096313F">
                <w:rPr>
                  <w:rFonts w:ascii="Arial" w:eastAsia="Times New Roman" w:hAnsi="Arial" w:cs="Arial"/>
                  <w:sz w:val="18"/>
                  <w:szCs w:val="18"/>
                  <w:lang w:eastAsia="en-GB"/>
                </w:rPr>
                <w:delText>-0.54</w:delText>
              </w:r>
            </w:del>
          </w:p>
        </w:tc>
      </w:tr>
      <w:tr w:rsidR="00DD039F" w:rsidRPr="00A44F44" w:rsidDel="0096313F" w14:paraId="09105DB0" w14:textId="3D3B1A29" w:rsidTr="00213370">
        <w:trPr>
          <w:trHeight w:val="340"/>
          <w:del w:id="4109" w:author="Lucy Marshall" w:date="2019-06-30T09:03:00Z"/>
        </w:trPr>
        <w:tc>
          <w:tcPr>
            <w:tcW w:w="0" w:type="auto"/>
            <w:vMerge/>
            <w:tcBorders>
              <w:top w:val="single" w:sz="4" w:space="0" w:color="C0C0C0"/>
              <w:left w:val="nil"/>
              <w:bottom w:val="single" w:sz="4" w:space="0" w:color="152935"/>
              <w:right w:val="nil"/>
            </w:tcBorders>
            <w:vAlign w:val="center"/>
            <w:hideMark/>
          </w:tcPr>
          <w:p w14:paraId="16040493" w14:textId="2EB6475B" w:rsidR="00DD039F" w:rsidRPr="0051745E" w:rsidDel="0096313F" w:rsidRDefault="00DD039F" w:rsidP="00213370">
            <w:pPr>
              <w:rPr>
                <w:del w:id="4110"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3330309A" w14:textId="21DC2A87" w:rsidR="00DD039F" w:rsidRPr="0051745E" w:rsidDel="0096313F" w:rsidRDefault="00DD039F" w:rsidP="00213370">
            <w:pPr>
              <w:rPr>
                <w:del w:id="4111"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5AC55C6F" w14:textId="53A5A952" w:rsidR="00DD039F" w:rsidRPr="0051745E" w:rsidDel="0096313F" w:rsidRDefault="00DD039F" w:rsidP="00213370">
            <w:pPr>
              <w:rPr>
                <w:del w:id="4112" w:author="Lucy Marshall" w:date="2019-06-30T09:03:00Z"/>
                <w:rFonts w:ascii="Arial" w:eastAsia="Times New Roman" w:hAnsi="Arial" w:cs="Arial"/>
                <w:sz w:val="18"/>
                <w:szCs w:val="18"/>
                <w:lang w:eastAsia="en-GB"/>
              </w:rPr>
            </w:pPr>
            <w:del w:id="4113" w:author="Lucy Marshall" w:date="2019-06-30T09:03:00Z">
              <w:r w:rsidRPr="0051745E" w:rsidDel="0096313F">
                <w:rPr>
                  <w:rFonts w:ascii="Arial" w:eastAsia="Times New Roman" w:hAnsi="Arial" w:cs="Arial"/>
                  <w:sz w:val="18"/>
                  <w:szCs w:val="18"/>
                  <w:lang w:eastAsia="en-GB"/>
                </w:rPr>
                <w:delText>US aquarist</w:delText>
              </w:r>
            </w:del>
          </w:p>
        </w:tc>
        <w:tc>
          <w:tcPr>
            <w:tcW w:w="1540" w:type="dxa"/>
            <w:tcBorders>
              <w:top w:val="nil"/>
              <w:left w:val="nil"/>
              <w:bottom w:val="single" w:sz="4" w:space="0" w:color="C0C0C0"/>
              <w:right w:val="single" w:sz="4" w:space="0" w:color="E0E0E0"/>
            </w:tcBorders>
            <w:noWrap/>
            <w:hideMark/>
          </w:tcPr>
          <w:p w14:paraId="6077FC05" w14:textId="3F8EC2D3" w:rsidR="00DD039F" w:rsidRPr="0051745E" w:rsidDel="0096313F" w:rsidRDefault="00DD039F" w:rsidP="00213370">
            <w:pPr>
              <w:jc w:val="right"/>
              <w:rPr>
                <w:del w:id="4114" w:author="Lucy Marshall" w:date="2019-06-30T09:03:00Z"/>
                <w:rFonts w:ascii="Arial" w:eastAsia="Times New Roman" w:hAnsi="Arial" w:cs="Arial"/>
                <w:sz w:val="18"/>
                <w:szCs w:val="18"/>
                <w:lang w:eastAsia="en-GB"/>
              </w:rPr>
            </w:pPr>
            <w:del w:id="4115" w:author="Lucy Marshall" w:date="2019-06-30T09:03:00Z">
              <w:r w:rsidRPr="0051745E" w:rsidDel="0096313F">
                <w:rPr>
                  <w:rFonts w:ascii="Arial" w:eastAsia="Times New Roman" w:hAnsi="Arial" w:cs="Arial"/>
                  <w:sz w:val="18"/>
                  <w:szCs w:val="18"/>
                  <w:lang w:eastAsia="en-GB"/>
                </w:rPr>
                <w:delText>-0.701</w:delText>
              </w:r>
            </w:del>
          </w:p>
        </w:tc>
        <w:tc>
          <w:tcPr>
            <w:tcW w:w="1120" w:type="dxa"/>
            <w:tcBorders>
              <w:top w:val="nil"/>
              <w:left w:val="nil"/>
              <w:bottom w:val="single" w:sz="4" w:space="0" w:color="C0C0C0"/>
              <w:right w:val="single" w:sz="4" w:space="0" w:color="E0E0E0"/>
            </w:tcBorders>
            <w:noWrap/>
            <w:hideMark/>
          </w:tcPr>
          <w:p w14:paraId="760C22A8" w14:textId="1F78B129" w:rsidR="00DD039F" w:rsidRPr="0051745E" w:rsidDel="0096313F" w:rsidRDefault="00DD039F" w:rsidP="00213370">
            <w:pPr>
              <w:jc w:val="right"/>
              <w:rPr>
                <w:del w:id="4116" w:author="Lucy Marshall" w:date="2019-06-30T09:03:00Z"/>
                <w:rFonts w:ascii="Arial" w:eastAsia="Times New Roman" w:hAnsi="Arial" w:cs="Arial"/>
                <w:sz w:val="18"/>
                <w:szCs w:val="18"/>
                <w:lang w:eastAsia="en-GB"/>
              </w:rPr>
            </w:pPr>
            <w:del w:id="4117" w:author="Lucy Marshall" w:date="2019-06-30T09:03:00Z">
              <w:r w:rsidRPr="0051745E" w:rsidDel="0096313F">
                <w:rPr>
                  <w:rFonts w:ascii="Arial" w:eastAsia="Times New Roman" w:hAnsi="Arial" w:cs="Arial"/>
                  <w:sz w:val="18"/>
                  <w:szCs w:val="18"/>
                  <w:lang w:eastAsia="en-GB"/>
                </w:rPr>
                <w:delText>0.305</w:delText>
              </w:r>
            </w:del>
          </w:p>
        </w:tc>
        <w:tc>
          <w:tcPr>
            <w:tcW w:w="1080" w:type="dxa"/>
            <w:tcBorders>
              <w:top w:val="nil"/>
              <w:left w:val="nil"/>
              <w:bottom w:val="single" w:sz="4" w:space="0" w:color="C0C0C0"/>
              <w:right w:val="nil"/>
            </w:tcBorders>
          </w:tcPr>
          <w:p w14:paraId="4A9A74E0" w14:textId="7431436A" w:rsidR="00DD039F" w:rsidRPr="0051745E" w:rsidDel="0096313F" w:rsidRDefault="00DD039F" w:rsidP="00213370">
            <w:pPr>
              <w:jc w:val="right"/>
              <w:rPr>
                <w:del w:id="4118"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22829A4E" w14:textId="522EE5B2" w:rsidR="00DD039F" w:rsidRPr="0051745E" w:rsidDel="0096313F" w:rsidRDefault="00DD039F" w:rsidP="00213370">
            <w:pPr>
              <w:jc w:val="right"/>
              <w:rPr>
                <w:del w:id="4119" w:author="Lucy Marshall" w:date="2019-06-30T09:03:00Z"/>
                <w:rFonts w:ascii="Arial" w:eastAsia="Times New Roman" w:hAnsi="Arial" w:cs="Arial"/>
                <w:sz w:val="18"/>
                <w:szCs w:val="18"/>
                <w:lang w:eastAsia="en-GB"/>
              </w:rPr>
            </w:pPr>
            <w:del w:id="4120" w:author="Lucy Marshall" w:date="2019-06-30T09:03:00Z">
              <w:r w:rsidRPr="0051745E" w:rsidDel="0096313F">
                <w:rPr>
                  <w:rFonts w:ascii="Arial" w:eastAsia="Times New Roman" w:hAnsi="Arial" w:cs="Arial"/>
                  <w:sz w:val="18"/>
                  <w:szCs w:val="18"/>
                  <w:lang w:eastAsia="en-GB"/>
                </w:rPr>
                <w:delText>0.223</w:delText>
              </w:r>
            </w:del>
          </w:p>
        </w:tc>
        <w:tc>
          <w:tcPr>
            <w:tcW w:w="1480" w:type="dxa"/>
            <w:tcBorders>
              <w:top w:val="nil"/>
              <w:left w:val="nil"/>
              <w:bottom w:val="single" w:sz="4" w:space="0" w:color="C0C0C0"/>
              <w:right w:val="single" w:sz="4" w:space="0" w:color="E0E0E0"/>
            </w:tcBorders>
            <w:noWrap/>
            <w:hideMark/>
          </w:tcPr>
          <w:p w14:paraId="07666F84" w14:textId="5614CF1D" w:rsidR="00DD039F" w:rsidRPr="0051745E" w:rsidDel="0096313F" w:rsidRDefault="00DD039F" w:rsidP="00213370">
            <w:pPr>
              <w:jc w:val="right"/>
              <w:rPr>
                <w:del w:id="4121" w:author="Lucy Marshall" w:date="2019-06-30T09:03:00Z"/>
                <w:rFonts w:ascii="Arial" w:eastAsia="Times New Roman" w:hAnsi="Arial" w:cs="Arial"/>
                <w:sz w:val="18"/>
                <w:szCs w:val="18"/>
                <w:lang w:eastAsia="en-GB"/>
              </w:rPr>
            </w:pPr>
            <w:del w:id="4122" w:author="Lucy Marshall" w:date="2019-06-30T09:03:00Z">
              <w:r w:rsidRPr="0051745E" w:rsidDel="0096313F">
                <w:rPr>
                  <w:rFonts w:ascii="Arial" w:eastAsia="Times New Roman" w:hAnsi="Arial" w:cs="Arial"/>
                  <w:sz w:val="18"/>
                  <w:szCs w:val="18"/>
                  <w:lang w:eastAsia="en-GB"/>
                </w:rPr>
                <w:delText>-1.56</w:delText>
              </w:r>
            </w:del>
          </w:p>
        </w:tc>
        <w:tc>
          <w:tcPr>
            <w:tcW w:w="1480" w:type="dxa"/>
            <w:tcBorders>
              <w:top w:val="nil"/>
              <w:left w:val="nil"/>
              <w:bottom w:val="single" w:sz="4" w:space="0" w:color="C0C0C0"/>
              <w:right w:val="nil"/>
            </w:tcBorders>
            <w:noWrap/>
            <w:hideMark/>
          </w:tcPr>
          <w:p w14:paraId="7FD0D1DF" w14:textId="637C93B3" w:rsidR="00DD039F" w:rsidRPr="0051745E" w:rsidDel="0096313F" w:rsidRDefault="00DD039F" w:rsidP="00213370">
            <w:pPr>
              <w:jc w:val="right"/>
              <w:rPr>
                <w:del w:id="4123" w:author="Lucy Marshall" w:date="2019-06-30T09:03:00Z"/>
                <w:rFonts w:ascii="Arial" w:eastAsia="Times New Roman" w:hAnsi="Arial" w:cs="Arial"/>
                <w:sz w:val="18"/>
                <w:szCs w:val="18"/>
                <w:lang w:eastAsia="en-GB"/>
              </w:rPr>
            </w:pPr>
            <w:del w:id="4124" w:author="Lucy Marshall" w:date="2019-06-30T09:03:00Z">
              <w:r w:rsidRPr="0051745E" w:rsidDel="0096313F">
                <w:rPr>
                  <w:rFonts w:ascii="Arial" w:eastAsia="Times New Roman" w:hAnsi="Arial" w:cs="Arial"/>
                  <w:sz w:val="18"/>
                  <w:szCs w:val="18"/>
                  <w:lang w:eastAsia="en-GB"/>
                </w:rPr>
                <w:delText>0.16</w:delText>
              </w:r>
            </w:del>
          </w:p>
        </w:tc>
      </w:tr>
      <w:tr w:rsidR="00DD039F" w:rsidRPr="00A44F44" w:rsidDel="0096313F" w14:paraId="6A453612" w14:textId="2C86BB4E" w:rsidTr="00213370">
        <w:trPr>
          <w:trHeight w:val="360"/>
          <w:del w:id="4125" w:author="Lucy Marshall" w:date="2019-06-30T09:03:00Z"/>
        </w:trPr>
        <w:tc>
          <w:tcPr>
            <w:tcW w:w="0" w:type="auto"/>
            <w:vMerge/>
            <w:tcBorders>
              <w:top w:val="single" w:sz="4" w:space="0" w:color="C0C0C0"/>
              <w:left w:val="nil"/>
              <w:bottom w:val="single" w:sz="4" w:space="0" w:color="152935"/>
              <w:right w:val="nil"/>
            </w:tcBorders>
            <w:vAlign w:val="center"/>
            <w:hideMark/>
          </w:tcPr>
          <w:p w14:paraId="53E6DE36" w14:textId="1F677276" w:rsidR="00DD039F" w:rsidRPr="0051745E" w:rsidDel="0096313F" w:rsidRDefault="00DD039F" w:rsidP="00213370">
            <w:pPr>
              <w:rPr>
                <w:del w:id="4126"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5AE79D13" w14:textId="5E9ECAFE" w:rsidR="00DD039F" w:rsidRPr="0051745E" w:rsidDel="0096313F" w:rsidRDefault="00DD039F" w:rsidP="00213370">
            <w:pPr>
              <w:rPr>
                <w:del w:id="4127" w:author="Lucy Marshall" w:date="2019-06-30T09:03:00Z"/>
                <w:rFonts w:ascii="Arial" w:eastAsia="Times New Roman" w:hAnsi="Arial" w:cs="Arial"/>
                <w:sz w:val="18"/>
                <w:szCs w:val="18"/>
                <w:lang w:eastAsia="en-GB"/>
              </w:rPr>
            </w:pPr>
          </w:p>
        </w:tc>
        <w:tc>
          <w:tcPr>
            <w:tcW w:w="1740" w:type="dxa"/>
            <w:tcBorders>
              <w:top w:val="nil"/>
              <w:left w:val="nil"/>
              <w:bottom w:val="single" w:sz="4" w:space="0" w:color="C0C0C0"/>
              <w:right w:val="nil"/>
            </w:tcBorders>
            <w:shd w:val="clear" w:color="auto" w:fill="E0E0E0"/>
            <w:hideMark/>
          </w:tcPr>
          <w:p w14:paraId="0281CB7B" w14:textId="4A1483EF" w:rsidR="00DD039F" w:rsidRPr="0051745E" w:rsidDel="0096313F" w:rsidRDefault="00DD039F" w:rsidP="00213370">
            <w:pPr>
              <w:rPr>
                <w:del w:id="4128" w:author="Lucy Marshall" w:date="2019-06-30T09:03:00Z"/>
                <w:rFonts w:ascii="Arial" w:eastAsia="Times New Roman" w:hAnsi="Arial" w:cs="Arial"/>
                <w:sz w:val="18"/>
                <w:szCs w:val="18"/>
                <w:lang w:eastAsia="en-GB"/>
              </w:rPr>
            </w:pPr>
            <w:del w:id="4129" w:author="Lucy Marshall" w:date="2019-06-30T09:03:00Z">
              <w:r w:rsidRPr="0051745E" w:rsidDel="0096313F">
                <w:rPr>
                  <w:rFonts w:ascii="Arial" w:eastAsia="Times New Roman" w:hAnsi="Arial" w:cs="Arial"/>
                  <w:sz w:val="18"/>
                  <w:szCs w:val="18"/>
                  <w:lang w:eastAsia="en-GB"/>
                </w:rPr>
                <w:delText>UK non-aquarist</w:delText>
              </w:r>
            </w:del>
          </w:p>
        </w:tc>
        <w:tc>
          <w:tcPr>
            <w:tcW w:w="1540" w:type="dxa"/>
            <w:tcBorders>
              <w:top w:val="nil"/>
              <w:left w:val="nil"/>
              <w:bottom w:val="single" w:sz="4" w:space="0" w:color="C0C0C0"/>
              <w:right w:val="single" w:sz="4" w:space="0" w:color="E0E0E0"/>
            </w:tcBorders>
            <w:noWrap/>
            <w:hideMark/>
          </w:tcPr>
          <w:p w14:paraId="4867DE89" w14:textId="390F0E28" w:rsidR="00DD039F" w:rsidRPr="0051745E" w:rsidDel="0096313F" w:rsidRDefault="00DD039F" w:rsidP="00213370">
            <w:pPr>
              <w:jc w:val="right"/>
              <w:rPr>
                <w:del w:id="4130" w:author="Lucy Marshall" w:date="2019-06-30T09:03:00Z"/>
                <w:rFonts w:ascii="Arial" w:eastAsia="Times New Roman" w:hAnsi="Arial" w:cs="Arial"/>
                <w:sz w:val="18"/>
                <w:szCs w:val="18"/>
                <w:lang w:eastAsia="en-GB"/>
              </w:rPr>
            </w:pPr>
            <w:del w:id="4131" w:author="Lucy Marshall" w:date="2019-06-30T09:03:00Z">
              <w:r w:rsidRPr="0051745E" w:rsidDel="0096313F">
                <w:rPr>
                  <w:rFonts w:ascii="Arial" w:eastAsia="Times New Roman" w:hAnsi="Arial" w:cs="Arial"/>
                  <w:sz w:val="18"/>
                  <w:szCs w:val="18"/>
                  <w:lang w:eastAsia="en-GB"/>
                </w:rPr>
                <w:delText>-.971</w:delText>
              </w:r>
              <w:r w:rsidRPr="0051745E" w:rsidDel="0096313F">
                <w:rPr>
                  <w:rFonts w:ascii="Arial" w:eastAsia="Times New Roman" w:hAnsi="Arial" w:cs="Arial"/>
                  <w:sz w:val="18"/>
                  <w:szCs w:val="18"/>
                  <w:vertAlign w:val="superscript"/>
                  <w:lang w:eastAsia="en-GB"/>
                </w:rPr>
                <w:delText>*</w:delText>
              </w:r>
            </w:del>
          </w:p>
        </w:tc>
        <w:tc>
          <w:tcPr>
            <w:tcW w:w="1120" w:type="dxa"/>
            <w:tcBorders>
              <w:top w:val="nil"/>
              <w:left w:val="nil"/>
              <w:bottom w:val="single" w:sz="4" w:space="0" w:color="C0C0C0"/>
              <w:right w:val="single" w:sz="4" w:space="0" w:color="E0E0E0"/>
            </w:tcBorders>
            <w:noWrap/>
            <w:hideMark/>
          </w:tcPr>
          <w:p w14:paraId="53D11818" w14:textId="1AEBF003" w:rsidR="00DD039F" w:rsidRPr="0051745E" w:rsidDel="0096313F" w:rsidRDefault="00DD039F" w:rsidP="00213370">
            <w:pPr>
              <w:jc w:val="right"/>
              <w:rPr>
                <w:del w:id="4132" w:author="Lucy Marshall" w:date="2019-06-30T09:03:00Z"/>
                <w:rFonts w:ascii="Arial" w:eastAsia="Times New Roman" w:hAnsi="Arial" w:cs="Arial"/>
                <w:sz w:val="18"/>
                <w:szCs w:val="18"/>
                <w:lang w:eastAsia="en-GB"/>
              </w:rPr>
            </w:pPr>
            <w:del w:id="4133" w:author="Lucy Marshall" w:date="2019-06-30T09:03:00Z">
              <w:r w:rsidRPr="0051745E" w:rsidDel="0096313F">
                <w:rPr>
                  <w:rFonts w:ascii="Arial" w:eastAsia="Times New Roman" w:hAnsi="Arial" w:cs="Arial"/>
                  <w:sz w:val="18"/>
                  <w:szCs w:val="18"/>
                  <w:lang w:eastAsia="en-GB"/>
                </w:rPr>
                <w:delText>0.275</w:delText>
              </w:r>
            </w:del>
          </w:p>
        </w:tc>
        <w:tc>
          <w:tcPr>
            <w:tcW w:w="1080" w:type="dxa"/>
            <w:tcBorders>
              <w:top w:val="nil"/>
              <w:left w:val="nil"/>
              <w:bottom w:val="single" w:sz="4" w:space="0" w:color="C0C0C0"/>
              <w:right w:val="nil"/>
            </w:tcBorders>
          </w:tcPr>
          <w:p w14:paraId="179637E6" w14:textId="68635F68" w:rsidR="00DD039F" w:rsidRPr="0051745E" w:rsidDel="0096313F" w:rsidRDefault="00DD039F" w:rsidP="00213370">
            <w:pPr>
              <w:jc w:val="right"/>
              <w:rPr>
                <w:del w:id="4134" w:author="Lucy Marshall" w:date="2019-06-30T09:03:00Z"/>
                <w:rFonts w:ascii="Arial" w:eastAsia="Times New Roman" w:hAnsi="Arial" w:cs="Arial"/>
                <w:sz w:val="18"/>
                <w:szCs w:val="18"/>
                <w:lang w:eastAsia="en-GB"/>
              </w:rPr>
            </w:pPr>
          </w:p>
        </w:tc>
        <w:tc>
          <w:tcPr>
            <w:tcW w:w="1080" w:type="dxa"/>
            <w:tcBorders>
              <w:top w:val="nil"/>
              <w:left w:val="nil"/>
              <w:bottom w:val="single" w:sz="4" w:space="0" w:color="C0C0C0"/>
              <w:right w:val="single" w:sz="4" w:space="0" w:color="E0E0E0"/>
            </w:tcBorders>
            <w:noWrap/>
            <w:hideMark/>
          </w:tcPr>
          <w:p w14:paraId="78EB2A99" w14:textId="626060D1" w:rsidR="00DD039F" w:rsidRPr="0051745E" w:rsidDel="0096313F" w:rsidRDefault="00DD039F" w:rsidP="00213370">
            <w:pPr>
              <w:jc w:val="right"/>
              <w:rPr>
                <w:del w:id="4135" w:author="Lucy Marshall" w:date="2019-06-30T09:03:00Z"/>
                <w:rFonts w:ascii="Arial" w:eastAsia="Times New Roman" w:hAnsi="Arial" w:cs="Arial"/>
                <w:sz w:val="18"/>
                <w:szCs w:val="18"/>
                <w:lang w:eastAsia="en-GB"/>
              </w:rPr>
            </w:pPr>
            <w:del w:id="4136" w:author="Lucy Marshall" w:date="2019-06-30T09:03:00Z">
              <w:r w:rsidRPr="0051745E" w:rsidDel="0096313F">
                <w:rPr>
                  <w:rFonts w:ascii="Arial" w:eastAsia="Times New Roman" w:hAnsi="Arial" w:cs="Arial"/>
                  <w:sz w:val="18"/>
                  <w:szCs w:val="18"/>
                  <w:lang w:eastAsia="en-GB"/>
                </w:rPr>
                <w:delText>0.005</w:delText>
              </w:r>
            </w:del>
          </w:p>
        </w:tc>
        <w:tc>
          <w:tcPr>
            <w:tcW w:w="1480" w:type="dxa"/>
            <w:tcBorders>
              <w:top w:val="nil"/>
              <w:left w:val="nil"/>
              <w:bottom w:val="single" w:sz="4" w:space="0" w:color="C0C0C0"/>
              <w:right w:val="single" w:sz="4" w:space="0" w:color="E0E0E0"/>
            </w:tcBorders>
            <w:noWrap/>
            <w:hideMark/>
          </w:tcPr>
          <w:p w14:paraId="70CE2AB0" w14:textId="1205979F" w:rsidR="00DD039F" w:rsidRPr="0051745E" w:rsidDel="0096313F" w:rsidRDefault="00DD039F" w:rsidP="00213370">
            <w:pPr>
              <w:jc w:val="right"/>
              <w:rPr>
                <w:del w:id="4137" w:author="Lucy Marshall" w:date="2019-06-30T09:03:00Z"/>
                <w:rFonts w:ascii="Arial" w:eastAsia="Times New Roman" w:hAnsi="Arial" w:cs="Arial"/>
                <w:sz w:val="18"/>
                <w:szCs w:val="18"/>
                <w:lang w:eastAsia="en-GB"/>
              </w:rPr>
            </w:pPr>
            <w:del w:id="4138" w:author="Lucy Marshall" w:date="2019-06-30T09:03:00Z">
              <w:r w:rsidRPr="0051745E" w:rsidDel="0096313F">
                <w:rPr>
                  <w:rFonts w:ascii="Arial" w:eastAsia="Times New Roman" w:hAnsi="Arial" w:cs="Arial"/>
                  <w:sz w:val="18"/>
                  <w:szCs w:val="18"/>
                  <w:lang w:eastAsia="en-GB"/>
                </w:rPr>
                <w:delText>-1.75</w:delText>
              </w:r>
            </w:del>
          </w:p>
        </w:tc>
        <w:tc>
          <w:tcPr>
            <w:tcW w:w="1480" w:type="dxa"/>
            <w:tcBorders>
              <w:top w:val="nil"/>
              <w:left w:val="nil"/>
              <w:bottom w:val="single" w:sz="4" w:space="0" w:color="C0C0C0"/>
              <w:right w:val="nil"/>
            </w:tcBorders>
            <w:noWrap/>
            <w:hideMark/>
          </w:tcPr>
          <w:p w14:paraId="30488C90" w14:textId="54C1DEA1" w:rsidR="00DD039F" w:rsidRPr="0051745E" w:rsidDel="0096313F" w:rsidRDefault="00DD039F" w:rsidP="00213370">
            <w:pPr>
              <w:jc w:val="right"/>
              <w:rPr>
                <w:del w:id="4139" w:author="Lucy Marshall" w:date="2019-06-30T09:03:00Z"/>
                <w:rFonts w:ascii="Arial" w:eastAsia="Times New Roman" w:hAnsi="Arial" w:cs="Arial"/>
                <w:sz w:val="18"/>
                <w:szCs w:val="18"/>
                <w:lang w:eastAsia="en-GB"/>
              </w:rPr>
            </w:pPr>
            <w:del w:id="4140" w:author="Lucy Marshall" w:date="2019-06-30T09:03:00Z">
              <w:r w:rsidRPr="0051745E" w:rsidDel="0096313F">
                <w:rPr>
                  <w:rFonts w:ascii="Arial" w:eastAsia="Times New Roman" w:hAnsi="Arial" w:cs="Arial"/>
                  <w:sz w:val="18"/>
                  <w:szCs w:val="18"/>
                  <w:lang w:eastAsia="en-GB"/>
                </w:rPr>
                <w:delText>-0.19</w:delText>
              </w:r>
            </w:del>
          </w:p>
        </w:tc>
      </w:tr>
      <w:tr w:rsidR="00DD039F" w:rsidRPr="00A44F44" w:rsidDel="0096313F" w14:paraId="61E8391C" w14:textId="0BCB6378" w:rsidTr="00213370">
        <w:trPr>
          <w:trHeight w:val="340"/>
          <w:del w:id="4141" w:author="Lucy Marshall" w:date="2019-06-30T09:03:00Z"/>
        </w:trPr>
        <w:tc>
          <w:tcPr>
            <w:tcW w:w="0" w:type="auto"/>
            <w:vMerge/>
            <w:tcBorders>
              <w:top w:val="single" w:sz="4" w:space="0" w:color="C0C0C0"/>
              <w:left w:val="nil"/>
              <w:bottom w:val="single" w:sz="4" w:space="0" w:color="152935"/>
              <w:right w:val="nil"/>
            </w:tcBorders>
            <w:vAlign w:val="center"/>
            <w:hideMark/>
          </w:tcPr>
          <w:p w14:paraId="7C382E7F" w14:textId="47CC59A1" w:rsidR="00DD039F" w:rsidRPr="0051745E" w:rsidDel="0096313F" w:rsidRDefault="00DD039F" w:rsidP="00213370">
            <w:pPr>
              <w:rPr>
                <w:del w:id="4142" w:author="Lucy Marshall" w:date="2019-06-30T09:03:00Z"/>
                <w:rFonts w:ascii="Arial" w:eastAsia="Times New Roman" w:hAnsi="Arial" w:cs="Arial"/>
                <w:sz w:val="18"/>
                <w:szCs w:val="18"/>
                <w:lang w:eastAsia="en-GB"/>
              </w:rPr>
            </w:pPr>
          </w:p>
        </w:tc>
        <w:tc>
          <w:tcPr>
            <w:tcW w:w="0" w:type="auto"/>
            <w:vMerge/>
            <w:tcBorders>
              <w:top w:val="single" w:sz="4" w:space="0" w:color="C0C0C0"/>
              <w:left w:val="nil"/>
              <w:bottom w:val="nil"/>
              <w:right w:val="nil"/>
            </w:tcBorders>
            <w:vAlign w:val="center"/>
            <w:hideMark/>
          </w:tcPr>
          <w:p w14:paraId="125CB5CD" w14:textId="05975B78" w:rsidR="00DD039F" w:rsidRPr="0051745E" w:rsidDel="0096313F" w:rsidRDefault="00DD039F" w:rsidP="00213370">
            <w:pPr>
              <w:rPr>
                <w:del w:id="4143" w:author="Lucy Marshall" w:date="2019-06-30T09:03:00Z"/>
                <w:rFonts w:ascii="Arial" w:eastAsia="Times New Roman" w:hAnsi="Arial" w:cs="Arial"/>
                <w:sz w:val="18"/>
                <w:szCs w:val="18"/>
                <w:lang w:eastAsia="en-GB"/>
              </w:rPr>
            </w:pPr>
          </w:p>
        </w:tc>
        <w:tc>
          <w:tcPr>
            <w:tcW w:w="1740" w:type="dxa"/>
            <w:shd w:val="clear" w:color="auto" w:fill="E0E0E0"/>
            <w:hideMark/>
          </w:tcPr>
          <w:p w14:paraId="09B73019" w14:textId="0B6DDC1E" w:rsidR="00DD039F" w:rsidRPr="0051745E" w:rsidDel="0096313F" w:rsidRDefault="00DD039F" w:rsidP="00213370">
            <w:pPr>
              <w:rPr>
                <w:del w:id="4144" w:author="Lucy Marshall" w:date="2019-06-30T09:03:00Z"/>
                <w:rFonts w:ascii="Arial" w:eastAsia="Times New Roman" w:hAnsi="Arial" w:cs="Arial"/>
                <w:sz w:val="18"/>
                <w:szCs w:val="18"/>
                <w:lang w:eastAsia="en-GB"/>
              </w:rPr>
            </w:pPr>
            <w:del w:id="4145" w:author="Lucy Marshall" w:date="2019-06-30T09:03:00Z">
              <w:r w:rsidRPr="0051745E" w:rsidDel="0096313F">
                <w:rPr>
                  <w:rFonts w:ascii="Arial" w:eastAsia="Times New Roman" w:hAnsi="Arial" w:cs="Arial"/>
                  <w:sz w:val="18"/>
                  <w:szCs w:val="18"/>
                  <w:lang w:eastAsia="en-GB"/>
                </w:rPr>
                <w:delText>Aquarium visitor</w:delText>
              </w:r>
            </w:del>
          </w:p>
        </w:tc>
        <w:tc>
          <w:tcPr>
            <w:tcW w:w="1540" w:type="dxa"/>
            <w:tcBorders>
              <w:top w:val="nil"/>
              <w:left w:val="nil"/>
              <w:bottom w:val="nil"/>
              <w:right w:val="single" w:sz="4" w:space="0" w:color="E0E0E0"/>
            </w:tcBorders>
            <w:noWrap/>
            <w:hideMark/>
          </w:tcPr>
          <w:p w14:paraId="53BCF284" w14:textId="380F280E" w:rsidR="00DD039F" w:rsidRPr="0051745E" w:rsidDel="0096313F" w:rsidRDefault="00DD039F" w:rsidP="00213370">
            <w:pPr>
              <w:jc w:val="right"/>
              <w:rPr>
                <w:del w:id="4146" w:author="Lucy Marshall" w:date="2019-06-30T09:03:00Z"/>
                <w:rFonts w:ascii="Arial" w:eastAsia="Times New Roman" w:hAnsi="Arial" w:cs="Arial"/>
                <w:sz w:val="18"/>
                <w:szCs w:val="18"/>
                <w:lang w:eastAsia="en-GB"/>
              </w:rPr>
            </w:pPr>
            <w:del w:id="4147" w:author="Lucy Marshall" w:date="2019-06-30T09:03:00Z">
              <w:r w:rsidRPr="0051745E" w:rsidDel="0096313F">
                <w:rPr>
                  <w:rFonts w:ascii="Arial" w:eastAsia="Times New Roman" w:hAnsi="Arial" w:cs="Arial"/>
                  <w:sz w:val="18"/>
                  <w:szCs w:val="18"/>
                  <w:lang w:eastAsia="en-GB"/>
                </w:rPr>
                <w:delText>-0.132</w:delText>
              </w:r>
            </w:del>
          </w:p>
        </w:tc>
        <w:tc>
          <w:tcPr>
            <w:tcW w:w="1120" w:type="dxa"/>
            <w:tcBorders>
              <w:top w:val="nil"/>
              <w:left w:val="nil"/>
              <w:bottom w:val="nil"/>
              <w:right w:val="single" w:sz="4" w:space="0" w:color="E0E0E0"/>
            </w:tcBorders>
            <w:noWrap/>
            <w:hideMark/>
          </w:tcPr>
          <w:p w14:paraId="12B09E14" w14:textId="31D3A079" w:rsidR="00DD039F" w:rsidRPr="0051745E" w:rsidDel="0096313F" w:rsidRDefault="00DD039F" w:rsidP="00213370">
            <w:pPr>
              <w:jc w:val="right"/>
              <w:rPr>
                <w:del w:id="4148" w:author="Lucy Marshall" w:date="2019-06-30T09:03:00Z"/>
                <w:rFonts w:ascii="Arial" w:eastAsia="Times New Roman" w:hAnsi="Arial" w:cs="Arial"/>
                <w:sz w:val="18"/>
                <w:szCs w:val="18"/>
                <w:lang w:eastAsia="en-GB"/>
              </w:rPr>
            </w:pPr>
            <w:del w:id="4149" w:author="Lucy Marshall" w:date="2019-06-30T09:03:00Z">
              <w:r w:rsidRPr="0051745E" w:rsidDel="0096313F">
                <w:rPr>
                  <w:rFonts w:ascii="Arial" w:eastAsia="Times New Roman" w:hAnsi="Arial" w:cs="Arial"/>
                  <w:sz w:val="18"/>
                  <w:szCs w:val="18"/>
                  <w:lang w:eastAsia="en-GB"/>
                </w:rPr>
                <w:delText>0.310</w:delText>
              </w:r>
            </w:del>
          </w:p>
        </w:tc>
        <w:tc>
          <w:tcPr>
            <w:tcW w:w="1080" w:type="dxa"/>
          </w:tcPr>
          <w:p w14:paraId="1CAD1CDD" w14:textId="1EC008D7" w:rsidR="00DD039F" w:rsidRPr="0051745E" w:rsidDel="0096313F" w:rsidRDefault="00DD039F" w:rsidP="00213370">
            <w:pPr>
              <w:jc w:val="right"/>
              <w:rPr>
                <w:del w:id="4150" w:author="Lucy Marshall" w:date="2019-06-30T09:03:00Z"/>
                <w:rFonts w:ascii="Arial" w:eastAsia="Times New Roman" w:hAnsi="Arial" w:cs="Arial"/>
                <w:sz w:val="18"/>
                <w:szCs w:val="18"/>
                <w:lang w:eastAsia="en-GB"/>
              </w:rPr>
            </w:pPr>
          </w:p>
        </w:tc>
        <w:tc>
          <w:tcPr>
            <w:tcW w:w="1080" w:type="dxa"/>
            <w:tcBorders>
              <w:top w:val="nil"/>
              <w:left w:val="nil"/>
              <w:bottom w:val="nil"/>
              <w:right w:val="single" w:sz="4" w:space="0" w:color="E0E0E0"/>
            </w:tcBorders>
            <w:noWrap/>
            <w:hideMark/>
          </w:tcPr>
          <w:p w14:paraId="38391B95" w14:textId="0CCD55B6" w:rsidR="00DD039F" w:rsidRPr="0051745E" w:rsidDel="0096313F" w:rsidRDefault="00DD039F" w:rsidP="00213370">
            <w:pPr>
              <w:jc w:val="right"/>
              <w:rPr>
                <w:del w:id="4151" w:author="Lucy Marshall" w:date="2019-06-30T09:03:00Z"/>
                <w:rFonts w:ascii="Arial" w:eastAsia="Times New Roman" w:hAnsi="Arial" w:cs="Arial"/>
                <w:sz w:val="18"/>
                <w:szCs w:val="18"/>
                <w:lang w:eastAsia="en-GB"/>
              </w:rPr>
            </w:pPr>
            <w:del w:id="4152" w:author="Lucy Marshall" w:date="2019-06-30T09:03:00Z">
              <w:r w:rsidRPr="0051745E" w:rsidDel="0096313F">
                <w:rPr>
                  <w:rFonts w:ascii="Arial" w:eastAsia="Times New Roman" w:hAnsi="Arial" w:cs="Arial"/>
                  <w:sz w:val="18"/>
                  <w:szCs w:val="18"/>
                  <w:lang w:eastAsia="en-GB"/>
                </w:rPr>
                <w:delText>1.000</w:delText>
              </w:r>
            </w:del>
          </w:p>
        </w:tc>
        <w:tc>
          <w:tcPr>
            <w:tcW w:w="1480" w:type="dxa"/>
            <w:tcBorders>
              <w:top w:val="nil"/>
              <w:left w:val="nil"/>
              <w:bottom w:val="nil"/>
              <w:right w:val="single" w:sz="4" w:space="0" w:color="E0E0E0"/>
            </w:tcBorders>
            <w:noWrap/>
            <w:hideMark/>
          </w:tcPr>
          <w:p w14:paraId="01E4000B" w14:textId="78E53BE3" w:rsidR="00DD039F" w:rsidRPr="0051745E" w:rsidDel="0096313F" w:rsidRDefault="00DD039F" w:rsidP="00213370">
            <w:pPr>
              <w:jc w:val="right"/>
              <w:rPr>
                <w:del w:id="4153" w:author="Lucy Marshall" w:date="2019-06-30T09:03:00Z"/>
                <w:rFonts w:ascii="Arial" w:eastAsia="Times New Roman" w:hAnsi="Arial" w:cs="Arial"/>
                <w:sz w:val="18"/>
                <w:szCs w:val="18"/>
                <w:lang w:eastAsia="en-GB"/>
              </w:rPr>
            </w:pPr>
            <w:del w:id="4154" w:author="Lucy Marshall" w:date="2019-06-30T09:03:00Z">
              <w:r w:rsidRPr="0051745E" w:rsidDel="0096313F">
                <w:rPr>
                  <w:rFonts w:ascii="Arial" w:eastAsia="Times New Roman" w:hAnsi="Arial" w:cs="Arial"/>
                  <w:sz w:val="18"/>
                  <w:szCs w:val="18"/>
                  <w:lang w:eastAsia="en-GB"/>
                </w:rPr>
                <w:delText>-1.01</w:delText>
              </w:r>
            </w:del>
          </w:p>
        </w:tc>
        <w:tc>
          <w:tcPr>
            <w:tcW w:w="1480" w:type="dxa"/>
            <w:noWrap/>
            <w:hideMark/>
          </w:tcPr>
          <w:p w14:paraId="22E26277" w14:textId="20A5982B" w:rsidR="00DD039F" w:rsidRPr="0051745E" w:rsidDel="0096313F" w:rsidRDefault="00DD039F" w:rsidP="00213370">
            <w:pPr>
              <w:jc w:val="right"/>
              <w:rPr>
                <w:del w:id="4155" w:author="Lucy Marshall" w:date="2019-06-30T09:03:00Z"/>
                <w:rFonts w:ascii="Arial" w:eastAsia="Times New Roman" w:hAnsi="Arial" w:cs="Arial"/>
                <w:sz w:val="18"/>
                <w:szCs w:val="18"/>
                <w:lang w:eastAsia="en-GB"/>
              </w:rPr>
            </w:pPr>
            <w:del w:id="4156" w:author="Lucy Marshall" w:date="2019-06-30T09:03:00Z">
              <w:r w:rsidRPr="0051745E" w:rsidDel="0096313F">
                <w:rPr>
                  <w:rFonts w:ascii="Arial" w:eastAsia="Times New Roman" w:hAnsi="Arial" w:cs="Arial"/>
                  <w:sz w:val="18"/>
                  <w:szCs w:val="18"/>
                  <w:lang w:eastAsia="en-GB"/>
                </w:rPr>
                <w:delText>0.75</w:delText>
              </w:r>
            </w:del>
          </w:p>
        </w:tc>
      </w:tr>
    </w:tbl>
    <w:p w14:paraId="24E3DBC3" w14:textId="14B3AEC4" w:rsidR="00DD039F" w:rsidDel="0096313F" w:rsidRDefault="00DD039F" w:rsidP="00DD039F">
      <w:pPr>
        <w:rPr>
          <w:del w:id="4157" w:author="Lucy Marshall" w:date="2019-06-30T09:03:00Z"/>
          <w:rFonts w:asciiTheme="minorHAnsi" w:eastAsiaTheme="minorHAnsi" w:hAnsiTheme="minorHAnsi" w:cstheme="minorBidi"/>
        </w:rPr>
      </w:pPr>
    </w:p>
    <w:p w14:paraId="54729397" w14:textId="4C444335" w:rsidR="00DD039F" w:rsidDel="0096313F" w:rsidRDefault="00DD039F" w:rsidP="00DD039F">
      <w:pPr>
        <w:rPr>
          <w:del w:id="4158" w:author="Lucy Marshall" w:date="2019-06-30T09:03:00Z"/>
        </w:rPr>
      </w:pPr>
    </w:p>
    <w:p w14:paraId="4A94FA32" w14:textId="77777777" w:rsidR="00DD039F" w:rsidDel="00900835" w:rsidRDefault="00DD039F" w:rsidP="00DD039F">
      <w:pPr>
        <w:rPr>
          <w:del w:id="4159" w:author="Lucy Marshall" w:date="2019-06-30T09:29:00Z"/>
        </w:rPr>
      </w:pPr>
    </w:p>
    <w:p w14:paraId="504F310C" w14:textId="77777777" w:rsidR="00DD039F" w:rsidRPr="0051745E" w:rsidDel="0096313F" w:rsidRDefault="00DD039F" w:rsidP="00DD039F">
      <w:pPr>
        <w:rPr>
          <w:del w:id="4160" w:author="Lucy Marshall" w:date="2019-06-30T09:04:00Z"/>
          <w:sz w:val="28"/>
        </w:rPr>
      </w:pPr>
    </w:p>
    <w:p w14:paraId="09196DE2" w14:textId="77777777" w:rsidR="00DD039F" w:rsidDel="00900835" w:rsidRDefault="00DD039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del w:id="4161" w:author="Lucy Marshall" w:date="2019-06-30T09:29:00Z"/>
        </w:rPr>
      </w:pPr>
      <w:del w:id="4162" w:author="Lucy Marshall" w:date="2019-06-30T09:29:00Z">
        <w:r w:rsidDel="00900835">
          <w:br w:type="page"/>
        </w:r>
      </w:del>
    </w:p>
    <w:p w14:paraId="2F992662" w14:textId="77777777" w:rsidR="00C11550" w:rsidRDefault="00C11550" w:rsidP="0090083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Change w:id="4163" w:author="Lucy Marshall" w:date="2019-06-30T09:29:00Z">
          <w:pPr/>
        </w:pPrChange>
      </w:pPr>
    </w:p>
    <w:sectPr w:rsidR="00C11550" w:rsidSect="002F2D9D">
      <w:pgSz w:w="16838" w:h="11906" w:orient="landscape"/>
      <w:pgMar w:top="1134" w:right="1134" w:bottom="1134" w:left="1134" w:header="709" w:footer="850" w:gutter="0"/>
      <w:lnNumType w:countBy="1" w:restart="continuou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DA700" w14:textId="77777777" w:rsidR="00F44D62" w:rsidRDefault="00F44D62">
      <w:r>
        <w:separator/>
      </w:r>
    </w:p>
  </w:endnote>
  <w:endnote w:type="continuationSeparator" w:id="0">
    <w:p w14:paraId="0CF72DAC" w14:textId="77777777" w:rsidR="00F44D62" w:rsidRDefault="00F44D62">
      <w:r>
        <w:continuationSeparator/>
      </w:r>
    </w:p>
  </w:endnote>
  <w:endnote w:type="continuationNotice" w:id="1">
    <w:p w14:paraId="6EB17367" w14:textId="77777777" w:rsidR="00F44D62" w:rsidRDefault="00F44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altName w:val="Calibr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560531"/>
      <w:docPartObj>
        <w:docPartGallery w:val="Page Numbers (Bottom of Page)"/>
        <w:docPartUnique/>
      </w:docPartObj>
    </w:sdtPr>
    <w:sdtEndPr>
      <w:rPr>
        <w:noProof/>
      </w:rPr>
    </w:sdtEndPr>
    <w:sdtContent>
      <w:p w14:paraId="216248AF" w14:textId="77777777" w:rsidR="00213370" w:rsidRDefault="00213370">
        <w:pPr>
          <w:pStyle w:val="Footer"/>
        </w:pPr>
        <w:r>
          <w:fldChar w:fldCharType="begin"/>
        </w:r>
        <w:r>
          <w:instrText xml:space="preserve"> PAGE   \* MERGEFORMAT </w:instrText>
        </w:r>
        <w:r>
          <w:fldChar w:fldCharType="separate"/>
        </w:r>
        <w:r>
          <w:rPr>
            <w:noProof/>
          </w:rPr>
          <w:t>39</w:t>
        </w:r>
        <w:r>
          <w:rPr>
            <w:noProof/>
          </w:rPr>
          <w:fldChar w:fldCharType="end"/>
        </w:r>
      </w:p>
    </w:sdtContent>
  </w:sdt>
  <w:p w14:paraId="528B1533" w14:textId="77777777" w:rsidR="00213370" w:rsidRDefault="002133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9779CC" w14:textId="77777777" w:rsidR="00F44D62" w:rsidRDefault="00F44D62">
      <w:r>
        <w:separator/>
      </w:r>
    </w:p>
  </w:footnote>
  <w:footnote w:type="continuationSeparator" w:id="0">
    <w:p w14:paraId="5D58793B" w14:textId="77777777" w:rsidR="00F44D62" w:rsidRDefault="00F44D62">
      <w:r>
        <w:continuationSeparator/>
      </w:r>
    </w:p>
  </w:footnote>
  <w:footnote w:type="continuationNotice" w:id="1">
    <w:p w14:paraId="11408C9C" w14:textId="77777777" w:rsidR="00F44D62" w:rsidRDefault="00F44D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83BA9"/>
    <w:multiLevelType w:val="hybridMultilevel"/>
    <w:tmpl w:val="BDA01F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8956EE"/>
    <w:multiLevelType w:val="hybridMultilevel"/>
    <w:tmpl w:val="5064729C"/>
    <w:lvl w:ilvl="0" w:tplc="53C6583E">
      <w:start w:val="1"/>
      <w:numFmt w:val="bullet"/>
      <w:lvlText w:val="–"/>
      <w:lvlJc w:val="left"/>
      <w:pPr>
        <w:tabs>
          <w:tab w:val="num" w:pos="720"/>
        </w:tabs>
        <w:ind w:left="720" w:hanging="360"/>
      </w:pPr>
      <w:rPr>
        <w:rFonts w:ascii="Arial" w:hAnsi="Arial" w:hint="default"/>
      </w:rPr>
    </w:lvl>
    <w:lvl w:ilvl="1" w:tplc="C3EE1B78">
      <w:start w:val="1"/>
      <w:numFmt w:val="bullet"/>
      <w:lvlText w:val="–"/>
      <w:lvlJc w:val="left"/>
      <w:pPr>
        <w:tabs>
          <w:tab w:val="num" w:pos="1440"/>
        </w:tabs>
        <w:ind w:left="1440" w:hanging="360"/>
      </w:pPr>
      <w:rPr>
        <w:rFonts w:ascii="Arial" w:hAnsi="Arial" w:hint="default"/>
      </w:rPr>
    </w:lvl>
    <w:lvl w:ilvl="2" w:tplc="1D3285A6" w:tentative="1">
      <w:start w:val="1"/>
      <w:numFmt w:val="bullet"/>
      <w:lvlText w:val="–"/>
      <w:lvlJc w:val="left"/>
      <w:pPr>
        <w:tabs>
          <w:tab w:val="num" w:pos="2160"/>
        </w:tabs>
        <w:ind w:left="2160" w:hanging="360"/>
      </w:pPr>
      <w:rPr>
        <w:rFonts w:ascii="Arial" w:hAnsi="Arial" w:hint="default"/>
      </w:rPr>
    </w:lvl>
    <w:lvl w:ilvl="3" w:tplc="C1D216C0" w:tentative="1">
      <w:start w:val="1"/>
      <w:numFmt w:val="bullet"/>
      <w:lvlText w:val="–"/>
      <w:lvlJc w:val="left"/>
      <w:pPr>
        <w:tabs>
          <w:tab w:val="num" w:pos="2880"/>
        </w:tabs>
        <w:ind w:left="2880" w:hanging="360"/>
      </w:pPr>
      <w:rPr>
        <w:rFonts w:ascii="Arial" w:hAnsi="Arial" w:hint="default"/>
      </w:rPr>
    </w:lvl>
    <w:lvl w:ilvl="4" w:tplc="149C05BE" w:tentative="1">
      <w:start w:val="1"/>
      <w:numFmt w:val="bullet"/>
      <w:lvlText w:val="–"/>
      <w:lvlJc w:val="left"/>
      <w:pPr>
        <w:tabs>
          <w:tab w:val="num" w:pos="3600"/>
        </w:tabs>
        <w:ind w:left="3600" w:hanging="360"/>
      </w:pPr>
      <w:rPr>
        <w:rFonts w:ascii="Arial" w:hAnsi="Arial" w:hint="default"/>
      </w:rPr>
    </w:lvl>
    <w:lvl w:ilvl="5" w:tplc="9252FB5E" w:tentative="1">
      <w:start w:val="1"/>
      <w:numFmt w:val="bullet"/>
      <w:lvlText w:val="–"/>
      <w:lvlJc w:val="left"/>
      <w:pPr>
        <w:tabs>
          <w:tab w:val="num" w:pos="4320"/>
        </w:tabs>
        <w:ind w:left="4320" w:hanging="360"/>
      </w:pPr>
      <w:rPr>
        <w:rFonts w:ascii="Arial" w:hAnsi="Arial" w:hint="default"/>
      </w:rPr>
    </w:lvl>
    <w:lvl w:ilvl="6" w:tplc="CF0487C2" w:tentative="1">
      <w:start w:val="1"/>
      <w:numFmt w:val="bullet"/>
      <w:lvlText w:val="–"/>
      <w:lvlJc w:val="left"/>
      <w:pPr>
        <w:tabs>
          <w:tab w:val="num" w:pos="5040"/>
        </w:tabs>
        <w:ind w:left="5040" w:hanging="360"/>
      </w:pPr>
      <w:rPr>
        <w:rFonts w:ascii="Arial" w:hAnsi="Arial" w:hint="default"/>
      </w:rPr>
    </w:lvl>
    <w:lvl w:ilvl="7" w:tplc="8CB8E6B4" w:tentative="1">
      <w:start w:val="1"/>
      <w:numFmt w:val="bullet"/>
      <w:lvlText w:val="–"/>
      <w:lvlJc w:val="left"/>
      <w:pPr>
        <w:tabs>
          <w:tab w:val="num" w:pos="5760"/>
        </w:tabs>
        <w:ind w:left="5760" w:hanging="360"/>
      </w:pPr>
      <w:rPr>
        <w:rFonts w:ascii="Arial" w:hAnsi="Arial" w:hint="default"/>
      </w:rPr>
    </w:lvl>
    <w:lvl w:ilvl="8" w:tplc="369C696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DAF5EF5"/>
    <w:multiLevelType w:val="hybridMultilevel"/>
    <w:tmpl w:val="2C262FE6"/>
    <w:styleLink w:val="Lettered"/>
    <w:lvl w:ilvl="0" w:tplc="D42ADEEC">
      <w:start w:val="1"/>
      <w:numFmt w:val="upperLetter"/>
      <w:lvlText w:val="%1."/>
      <w:lvlJc w:val="left"/>
      <w:pPr>
        <w:ind w:left="3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9308336E">
      <w:start w:val="1"/>
      <w:numFmt w:val="upperLetter"/>
      <w:lvlText w:val="%2."/>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77742EC2">
      <w:start w:val="1"/>
      <w:numFmt w:val="upperLetter"/>
      <w:lvlText w:val="%3."/>
      <w:lvlJc w:val="left"/>
      <w:pPr>
        <w:ind w:left="10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1BC6CF7A">
      <w:start w:val="1"/>
      <w:numFmt w:val="upperLetter"/>
      <w:lvlText w:val="%4."/>
      <w:lvlJc w:val="left"/>
      <w:pPr>
        <w:ind w:left="14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11F67908">
      <w:start w:val="1"/>
      <w:numFmt w:val="upperLetter"/>
      <w:lvlText w:val="%5."/>
      <w:lvlJc w:val="left"/>
      <w:pPr>
        <w:ind w:left="180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C4E6489E">
      <w:start w:val="1"/>
      <w:numFmt w:val="upperLetter"/>
      <w:lvlText w:val="%6."/>
      <w:lvlJc w:val="left"/>
      <w:pPr>
        <w:ind w:left="216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49E64AF6">
      <w:start w:val="1"/>
      <w:numFmt w:val="upperLetter"/>
      <w:lvlText w:val="%7."/>
      <w:lvlJc w:val="left"/>
      <w:pPr>
        <w:ind w:left="25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4EF45874">
      <w:start w:val="1"/>
      <w:numFmt w:val="upperLetter"/>
      <w:lvlText w:val="%8."/>
      <w:lvlJc w:val="left"/>
      <w:pPr>
        <w:ind w:left="288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E42E5D76">
      <w:start w:val="1"/>
      <w:numFmt w:val="upperLetter"/>
      <w:lvlText w:val="%9."/>
      <w:lvlJc w:val="left"/>
      <w:pPr>
        <w:ind w:left="324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15:restartNumberingAfterBreak="0">
    <w:nsid w:val="76E74D88"/>
    <w:multiLevelType w:val="hybridMultilevel"/>
    <w:tmpl w:val="2C262FE6"/>
    <w:numStyleLink w:val="Lettered"/>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ucy Marshall">
    <w15:presenceInfo w15:providerId="None" w15:userId="Lucy Marsh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3"/>
  <w:trackRevisions/>
  <w:documentProtection w:edit="trackedChanges" w:enforcement="1" w:cryptProviderType="rsaAES" w:cryptAlgorithmClass="hash" w:cryptAlgorithmType="typeAny" w:cryptAlgorithmSid="14" w:cryptSpinCount="100000" w:hash="RVQKJXWqBn0mN3TXnsB2C3Ap/rg4b2bgCeE2XslS6nIKkd1BnzsK32WSz6JzkUGpIVdMbo3fY6OzUKa9HcC2+w==" w:salt="O8nvNR8p16LZoZ5GDYE8hQ=="/>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39F"/>
    <w:rsid w:val="00001089"/>
    <w:rsid w:val="0000203A"/>
    <w:rsid w:val="0002676E"/>
    <w:rsid w:val="0009708A"/>
    <w:rsid w:val="000E676D"/>
    <w:rsid w:val="00104129"/>
    <w:rsid w:val="001B0641"/>
    <w:rsid w:val="001F39DB"/>
    <w:rsid w:val="001F3D6F"/>
    <w:rsid w:val="00213370"/>
    <w:rsid w:val="00266462"/>
    <w:rsid w:val="002C778A"/>
    <w:rsid w:val="002F2D9D"/>
    <w:rsid w:val="00302C1F"/>
    <w:rsid w:val="004A0F4D"/>
    <w:rsid w:val="005730C6"/>
    <w:rsid w:val="005920CB"/>
    <w:rsid w:val="005A1E9F"/>
    <w:rsid w:val="005D36F8"/>
    <w:rsid w:val="005D79B6"/>
    <w:rsid w:val="006C3C76"/>
    <w:rsid w:val="006D72F0"/>
    <w:rsid w:val="00765ADB"/>
    <w:rsid w:val="007921E2"/>
    <w:rsid w:val="00844B95"/>
    <w:rsid w:val="008B42CB"/>
    <w:rsid w:val="00900835"/>
    <w:rsid w:val="009268CD"/>
    <w:rsid w:val="0096313F"/>
    <w:rsid w:val="00966A68"/>
    <w:rsid w:val="00982447"/>
    <w:rsid w:val="00A84AF6"/>
    <w:rsid w:val="00BE5BA0"/>
    <w:rsid w:val="00C11550"/>
    <w:rsid w:val="00C605A6"/>
    <w:rsid w:val="00DC11AE"/>
    <w:rsid w:val="00DD039F"/>
    <w:rsid w:val="00E956A0"/>
    <w:rsid w:val="00E9762B"/>
    <w:rsid w:val="00F412F1"/>
    <w:rsid w:val="00F44D62"/>
    <w:rsid w:val="00FA09D7"/>
    <w:rsid w:val="00FA615F"/>
    <w:rsid w:val="00FC3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763EB"/>
  <w15:chartTrackingRefBased/>
  <w15:docId w15:val="{49C5DD09-546A-4C0F-94A3-09BA4E558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2F2D9D"/>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D039F"/>
    <w:rPr>
      <w:u w:val="single"/>
    </w:rPr>
  </w:style>
  <w:style w:type="paragraph" w:customStyle="1" w:styleId="Body">
    <w:name w:val="Body"/>
    <w:rsid w:val="002F2D9D"/>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eastAsia="en-GB"/>
    </w:rPr>
  </w:style>
  <w:style w:type="paragraph" w:customStyle="1" w:styleId="TableStyle2">
    <w:name w:val="Table Style 2"/>
    <w:rsid w:val="002F2D9D"/>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eastAsia="en-GB"/>
    </w:rPr>
  </w:style>
  <w:style w:type="paragraph" w:customStyle="1" w:styleId="Default">
    <w:name w:val="Default"/>
    <w:rsid w:val="002F2D9D"/>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 w:type="character" w:styleId="PlaceholderText">
    <w:name w:val="Placeholder Text"/>
    <w:basedOn w:val="DefaultParagraphFont"/>
    <w:uiPriority w:val="99"/>
    <w:semiHidden/>
    <w:rsid w:val="00DD039F"/>
    <w:rPr>
      <w:color w:val="808080"/>
    </w:rPr>
  </w:style>
  <w:style w:type="paragraph" w:styleId="Header">
    <w:name w:val="header"/>
    <w:basedOn w:val="Normal"/>
    <w:link w:val="HeaderChar"/>
    <w:uiPriority w:val="99"/>
    <w:unhideWhenUsed/>
    <w:rsid w:val="00DD039F"/>
    <w:pPr>
      <w:tabs>
        <w:tab w:val="center" w:pos="4513"/>
        <w:tab w:val="right" w:pos="9026"/>
      </w:tabs>
    </w:pPr>
  </w:style>
  <w:style w:type="character" w:customStyle="1" w:styleId="HeaderChar">
    <w:name w:val="Header Char"/>
    <w:basedOn w:val="DefaultParagraphFont"/>
    <w:link w:val="Header"/>
    <w:uiPriority w:val="99"/>
    <w:rsid w:val="00DD039F"/>
    <w:rPr>
      <w:rFonts w:ascii="Times New Roman" w:eastAsia="Arial Unicode MS" w:hAnsi="Times New Roman" w:cs="Times New Roman"/>
      <w:sz w:val="24"/>
      <w:szCs w:val="24"/>
      <w:bdr w:val="nil"/>
    </w:rPr>
  </w:style>
  <w:style w:type="paragraph" w:styleId="Footer">
    <w:name w:val="footer"/>
    <w:basedOn w:val="Normal"/>
    <w:link w:val="FooterChar"/>
    <w:uiPriority w:val="99"/>
    <w:unhideWhenUsed/>
    <w:rsid w:val="00DD039F"/>
    <w:pPr>
      <w:tabs>
        <w:tab w:val="center" w:pos="4513"/>
        <w:tab w:val="right" w:pos="9026"/>
      </w:tabs>
    </w:pPr>
  </w:style>
  <w:style w:type="character" w:customStyle="1" w:styleId="FooterChar">
    <w:name w:val="Footer Char"/>
    <w:basedOn w:val="DefaultParagraphFont"/>
    <w:link w:val="Footer"/>
    <w:uiPriority w:val="99"/>
    <w:rsid w:val="00DD039F"/>
    <w:rPr>
      <w:rFonts w:ascii="Times New Roman" w:eastAsia="Arial Unicode MS" w:hAnsi="Times New Roman" w:cs="Times New Roman"/>
      <w:sz w:val="24"/>
      <w:szCs w:val="24"/>
      <w:bdr w:val="nil"/>
    </w:rPr>
  </w:style>
  <w:style w:type="character" w:styleId="LineNumber">
    <w:name w:val="line number"/>
    <w:basedOn w:val="DefaultParagraphFont"/>
    <w:uiPriority w:val="99"/>
    <w:semiHidden/>
    <w:unhideWhenUsed/>
    <w:rsid w:val="00DD039F"/>
  </w:style>
  <w:style w:type="character" w:styleId="CommentReference">
    <w:name w:val="annotation reference"/>
    <w:basedOn w:val="DefaultParagraphFont"/>
    <w:uiPriority w:val="99"/>
    <w:semiHidden/>
    <w:unhideWhenUsed/>
    <w:rsid w:val="00DD039F"/>
    <w:rPr>
      <w:sz w:val="16"/>
      <w:szCs w:val="16"/>
    </w:rPr>
  </w:style>
  <w:style w:type="paragraph" w:styleId="CommentText">
    <w:name w:val="annotation text"/>
    <w:basedOn w:val="Normal"/>
    <w:link w:val="CommentTextChar"/>
    <w:uiPriority w:val="99"/>
    <w:semiHidden/>
    <w:unhideWhenUsed/>
    <w:rsid w:val="00DD039F"/>
    <w:rPr>
      <w:sz w:val="20"/>
      <w:szCs w:val="20"/>
    </w:rPr>
  </w:style>
  <w:style w:type="character" w:customStyle="1" w:styleId="CommentTextChar">
    <w:name w:val="Comment Text Char"/>
    <w:basedOn w:val="DefaultParagraphFont"/>
    <w:link w:val="CommentText"/>
    <w:uiPriority w:val="99"/>
    <w:semiHidden/>
    <w:rsid w:val="00DD039F"/>
    <w:rPr>
      <w:rFonts w:ascii="Times New Roman" w:eastAsia="Arial Unicode MS" w:hAnsi="Times New Roman" w:cs="Times New Roman"/>
      <w:sz w:val="20"/>
      <w:szCs w:val="20"/>
      <w:bdr w:val="nil"/>
    </w:rPr>
  </w:style>
  <w:style w:type="paragraph" w:styleId="CommentSubject">
    <w:name w:val="annotation subject"/>
    <w:basedOn w:val="CommentText"/>
    <w:next w:val="CommentText"/>
    <w:link w:val="CommentSubjectChar"/>
    <w:uiPriority w:val="99"/>
    <w:semiHidden/>
    <w:unhideWhenUsed/>
    <w:rsid w:val="00DD039F"/>
    <w:rPr>
      <w:b/>
      <w:bCs/>
    </w:rPr>
  </w:style>
  <w:style w:type="character" w:customStyle="1" w:styleId="CommentSubjectChar">
    <w:name w:val="Comment Subject Char"/>
    <w:basedOn w:val="CommentTextChar"/>
    <w:link w:val="CommentSubject"/>
    <w:uiPriority w:val="99"/>
    <w:semiHidden/>
    <w:rsid w:val="00DD039F"/>
    <w:rPr>
      <w:rFonts w:ascii="Times New Roman" w:eastAsia="Arial Unicode MS" w:hAnsi="Times New Roman" w:cs="Times New Roman"/>
      <w:b/>
      <w:bCs/>
      <w:sz w:val="20"/>
      <w:szCs w:val="20"/>
      <w:bdr w:val="nil"/>
    </w:rPr>
  </w:style>
  <w:style w:type="paragraph" w:styleId="BalloonText">
    <w:name w:val="Balloon Text"/>
    <w:basedOn w:val="Normal"/>
    <w:link w:val="BalloonTextChar"/>
    <w:uiPriority w:val="99"/>
    <w:semiHidden/>
    <w:unhideWhenUsed/>
    <w:rsid w:val="00DD03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039F"/>
    <w:rPr>
      <w:rFonts w:ascii="Segoe UI" w:eastAsia="Arial Unicode MS" w:hAnsi="Segoe UI" w:cs="Segoe UI"/>
      <w:sz w:val="18"/>
      <w:szCs w:val="18"/>
      <w:bdr w:val="nil"/>
    </w:rPr>
  </w:style>
  <w:style w:type="table" w:styleId="TableGrid">
    <w:name w:val="Table Grid"/>
    <w:basedOn w:val="TableNormal"/>
    <w:uiPriority w:val="39"/>
    <w:rsid w:val="00DD0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D039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dr w:val="none" w:sz="0" w:space="0" w:color="auto"/>
      <w:lang w:eastAsia="en-GB"/>
    </w:rPr>
  </w:style>
  <w:style w:type="character" w:styleId="Strong">
    <w:name w:val="Strong"/>
    <w:basedOn w:val="DefaultParagraphFont"/>
    <w:uiPriority w:val="22"/>
    <w:qFormat/>
    <w:rsid w:val="00DD039F"/>
    <w:rPr>
      <w:b/>
      <w:bCs/>
    </w:rPr>
  </w:style>
  <w:style w:type="character" w:customStyle="1" w:styleId="apple-converted-space">
    <w:name w:val="apple-converted-space"/>
    <w:basedOn w:val="DefaultParagraphFont"/>
    <w:rsid w:val="00DD039F"/>
  </w:style>
  <w:style w:type="character" w:styleId="Emphasis">
    <w:name w:val="Emphasis"/>
    <w:basedOn w:val="DefaultParagraphFont"/>
    <w:uiPriority w:val="20"/>
    <w:qFormat/>
    <w:rsid w:val="00DD039F"/>
    <w:rPr>
      <w:i/>
      <w:iCs/>
    </w:rPr>
  </w:style>
  <w:style w:type="character" w:customStyle="1" w:styleId="UnresolvedMention1">
    <w:name w:val="Unresolved Mention1"/>
    <w:basedOn w:val="DefaultParagraphFont"/>
    <w:uiPriority w:val="99"/>
    <w:semiHidden/>
    <w:unhideWhenUsed/>
    <w:rsid w:val="00DD039F"/>
    <w:rPr>
      <w:color w:val="808080"/>
      <w:shd w:val="clear" w:color="auto" w:fill="E6E6E6"/>
    </w:rPr>
  </w:style>
  <w:style w:type="character" w:styleId="FollowedHyperlink">
    <w:name w:val="FollowedHyperlink"/>
    <w:basedOn w:val="DefaultParagraphFont"/>
    <w:uiPriority w:val="99"/>
    <w:semiHidden/>
    <w:unhideWhenUsed/>
    <w:rsid w:val="00DD039F"/>
    <w:rPr>
      <w:color w:val="954F72" w:themeColor="followedHyperlink"/>
      <w:u w:val="single"/>
    </w:rPr>
  </w:style>
  <w:style w:type="character" w:styleId="UnresolvedMention">
    <w:name w:val="Unresolved Mention"/>
    <w:basedOn w:val="DefaultParagraphFont"/>
    <w:uiPriority w:val="99"/>
    <w:semiHidden/>
    <w:unhideWhenUsed/>
    <w:rsid w:val="00DD039F"/>
    <w:rPr>
      <w:color w:val="605E5C"/>
      <w:shd w:val="clear" w:color="auto" w:fill="E1DFDD"/>
    </w:rPr>
  </w:style>
  <w:style w:type="table" w:styleId="TableGridLight">
    <w:name w:val="Grid Table Light"/>
    <w:basedOn w:val="TableNormal"/>
    <w:uiPriority w:val="40"/>
    <w:rsid w:val="00DD039F"/>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msonormal0">
    <w:name w:val="msonormal"/>
    <w:basedOn w:val="Normal"/>
    <w:rsid w:val="00DD039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en-GB"/>
    </w:rPr>
  </w:style>
  <w:style w:type="paragraph" w:customStyle="1" w:styleId="font5">
    <w:name w:val="font5"/>
    <w:basedOn w:val="Normal"/>
    <w:rsid w:val="00DD039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010205"/>
      <w:sz w:val="18"/>
      <w:szCs w:val="18"/>
      <w:bdr w:val="none" w:sz="0" w:space="0" w:color="auto"/>
      <w:lang w:eastAsia="en-GB"/>
    </w:rPr>
  </w:style>
  <w:style w:type="paragraph" w:customStyle="1" w:styleId="xl65">
    <w:name w:val="xl65"/>
    <w:basedOn w:val="Normal"/>
    <w:rsid w:val="00DD039F"/>
    <w:pPr>
      <w:pBdr>
        <w:top w:val="none" w:sz="0" w:space="0" w:color="auto"/>
        <w:left w:val="single" w:sz="4" w:space="0" w:color="E0E0E0"/>
        <w:bottom w:val="single" w:sz="4" w:space="0" w:color="152935"/>
        <w:right w:val="single" w:sz="4" w:space="0" w:color="E0E0E0"/>
        <w:between w:val="none" w:sz="0" w:space="0" w:color="auto"/>
        <w:bar w:val="none" w:sz="0" w:color="auto"/>
      </w:pBdr>
      <w:spacing w:before="100" w:beforeAutospacing="1" w:after="100" w:afterAutospacing="1"/>
      <w:jc w:val="center"/>
    </w:pPr>
    <w:rPr>
      <w:rFonts w:eastAsia="Times New Roman"/>
      <w:color w:val="264A60"/>
      <w:sz w:val="18"/>
      <w:szCs w:val="18"/>
      <w:bdr w:val="none" w:sz="0" w:space="0" w:color="auto"/>
      <w:lang w:eastAsia="en-GB"/>
    </w:rPr>
  </w:style>
  <w:style w:type="paragraph" w:customStyle="1" w:styleId="xl66">
    <w:name w:val="xl66"/>
    <w:basedOn w:val="Normal"/>
    <w:rsid w:val="00DD039F"/>
    <w:pPr>
      <w:pBdr>
        <w:top w:val="none" w:sz="0" w:space="0" w:color="auto"/>
        <w:left w:val="single" w:sz="4" w:space="0" w:color="E0E0E0"/>
        <w:bottom w:val="single" w:sz="4" w:space="0" w:color="152935"/>
        <w:right w:val="none" w:sz="0" w:space="0" w:color="auto"/>
        <w:between w:val="none" w:sz="0" w:space="0" w:color="auto"/>
        <w:bar w:val="none" w:sz="0" w:color="auto"/>
      </w:pBdr>
      <w:spacing w:before="100" w:beforeAutospacing="1" w:after="100" w:afterAutospacing="1"/>
      <w:jc w:val="center"/>
    </w:pPr>
    <w:rPr>
      <w:rFonts w:eastAsia="Times New Roman"/>
      <w:color w:val="264A60"/>
      <w:sz w:val="18"/>
      <w:szCs w:val="18"/>
      <w:bdr w:val="none" w:sz="0" w:space="0" w:color="auto"/>
      <w:lang w:eastAsia="en-GB"/>
    </w:rPr>
  </w:style>
  <w:style w:type="paragraph" w:customStyle="1" w:styleId="xl67">
    <w:name w:val="xl67"/>
    <w:basedOn w:val="Normal"/>
    <w:rsid w:val="00DD039F"/>
    <w:pPr>
      <w:pBdr>
        <w:top w:val="single" w:sz="4" w:space="0" w:color="152935"/>
        <w:left w:val="none" w:sz="0" w:space="0" w:color="auto"/>
        <w:bottom w:val="single" w:sz="4" w:space="0" w:color="C0C0C0"/>
        <w:right w:val="none" w:sz="0" w:space="0" w:color="auto"/>
        <w:between w:val="none" w:sz="0" w:space="0" w:color="auto"/>
        <w:bar w:val="none" w:sz="0" w:color="auto"/>
      </w:pBdr>
      <w:shd w:val="clear" w:color="000000" w:fill="E0E0E0"/>
      <w:spacing w:before="100" w:beforeAutospacing="1" w:after="100" w:afterAutospacing="1"/>
      <w:textAlignment w:val="top"/>
    </w:pPr>
    <w:rPr>
      <w:rFonts w:eastAsia="Times New Roman"/>
      <w:color w:val="264A60"/>
      <w:sz w:val="18"/>
      <w:szCs w:val="18"/>
      <w:bdr w:val="none" w:sz="0" w:space="0" w:color="auto"/>
      <w:lang w:eastAsia="en-GB"/>
    </w:rPr>
  </w:style>
  <w:style w:type="paragraph" w:customStyle="1" w:styleId="xl68">
    <w:name w:val="xl68"/>
    <w:basedOn w:val="Normal"/>
    <w:rsid w:val="00DD039F"/>
    <w:pPr>
      <w:pBdr>
        <w:top w:val="single" w:sz="4" w:space="0" w:color="C0C0C0"/>
        <w:left w:val="none" w:sz="0" w:space="0" w:color="auto"/>
        <w:bottom w:val="single" w:sz="4" w:space="0" w:color="C0C0C0"/>
        <w:right w:val="none" w:sz="0" w:space="0" w:color="auto"/>
        <w:between w:val="none" w:sz="0" w:space="0" w:color="auto"/>
        <w:bar w:val="none" w:sz="0" w:color="auto"/>
      </w:pBdr>
      <w:shd w:val="clear" w:color="000000" w:fill="E0E0E0"/>
      <w:spacing w:before="100" w:beforeAutospacing="1" w:after="100" w:afterAutospacing="1"/>
      <w:textAlignment w:val="top"/>
    </w:pPr>
    <w:rPr>
      <w:rFonts w:eastAsia="Times New Roman"/>
      <w:color w:val="264A60"/>
      <w:sz w:val="18"/>
      <w:szCs w:val="18"/>
      <w:bdr w:val="none" w:sz="0" w:space="0" w:color="auto"/>
      <w:lang w:eastAsia="en-GB"/>
    </w:rPr>
  </w:style>
  <w:style w:type="paragraph" w:customStyle="1" w:styleId="xl69">
    <w:name w:val="xl69"/>
    <w:basedOn w:val="Normal"/>
    <w:rsid w:val="00DD039F"/>
    <w:pPr>
      <w:pBdr>
        <w:top w:val="single" w:sz="4" w:space="0" w:color="C0C0C0"/>
        <w:left w:val="none" w:sz="0" w:space="0" w:color="auto"/>
        <w:bottom w:val="none" w:sz="0" w:space="0" w:color="auto"/>
        <w:right w:val="none" w:sz="0" w:space="0" w:color="auto"/>
        <w:between w:val="none" w:sz="0" w:space="0" w:color="auto"/>
        <w:bar w:val="none" w:sz="0" w:color="auto"/>
      </w:pBdr>
      <w:shd w:val="clear" w:color="000000" w:fill="E0E0E0"/>
      <w:spacing w:before="100" w:beforeAutospacing="1" w:after="100" w:afterAutospacing="1"/>
      <w:textAlignment w:val="top"/>
    </w:pPr>
    <w:rPr>
      <w:rFonts w:eastAsia="Times New Roman"/>
      <w:color w:val="264A60"/>
      <w:sz w:val="18"/>
      <w:szCs w:val="18"/>
      <w:bdr w:val="none" w:sz="0" w:space="0" w:color="auto"/>
      <w:lang w:eastAsia="en-GB"/>
    </w:rPr>
  </w:style>
  <w:style w:type="paragraph" w:customStyle="1" w:styleId="xl70">
    <w:name w:val="xl70"/>
    <w:basedOn w:val="Normal"/>
    <w:rsid w:val="00DD039F"/>
    <w:pPr>
      <w:pBdr>
        <w:top w:val="single" w:sz="4" w:space="0" w:color="C0C0C0"/>
        <w:left w:val="none" w:sz="0" w:space="0" w:color="auto"/>
        <w:bottom w:val="single" w:sz="4" w:space="0" w:color="152935"/>
        <w:right w:val="none" w:sz="0" w:space="0" w:color="auto"/>
        <w:between w:val="none" w:sz="0" w:space="0" w:color="auto"/>
        <w:bar w:val="none" w:sz="0" w:color="auto"/>
      </w:pBdr>
      <w:shd w:val="clear" w:color="000000" w:fill="E0E0E0"/>
      <w:spacing w:before="100" w:beforeAutospacing="1" w:after="100" w:afterAutospacing="1"/>
      <w:textAlignment w:val="top"/>
    </w:pPr>
    <w:rPr>
      <w:rFonts w:eastAsia="Times New Roman"/>
      <w:color w:val="264A60"/>
      <w:sz w:val="18"/>
      <w:szCs w:val="18"/>
      <w:bdr w:val="none" w:sz="0" w:space="0" w:color="auto"/>
      <w:lang w:eastAsia="en-GB"/>
    </w:rPr>
  </w:style>
  <w:style w:type="paragraph" w:customStyle="1" w:styleId="xl71">
    <w:name w:val="xl71"/>
    <w:basedOn w:val="Normal"/>
    <w:rsid w:val="00DD039F"/>
    <w:pPr>
      <w:pBdr>
        <w:top w:val="single" w:sz="4" w:space="0" w:color="152935"/>
        <w:left w:val="none" w:sz="0" w:space="0" w:color="auto"/>
        <w:bottom w:val="single" w:sz="4" w:space="0" w:color="C0C0C0"/>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72">
    <w:name w:val="xl72"/>
    <w:basedOn w:val="Normal"/>
    <w:rsid w:val="00DD039F"/>
    <w:pPr>
      <w:pBdr>
        <w:top w:val="single" w:sz="4" w:space="0" w:color="152935"/>
        <w:left w:val="single" w:sz="4" w:space="0" w:color="E0E0E0"/>
        <w:bottom w:val="single" w:sz="4" w:space="0" w:color="C0C0C0"/>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73">
    <w:name w:val="xl73"/>
    <w:basedOn w:val="Normal"/>
    <w:rsid w:val="00DD039F"/>
    <w:pPr>
      <w:pBdr>
        <w:top w:val="single" w:sz="4" w:space="0" w:color="152935"/>
        <w:left w:val="single" w:sz="4" w:space="0" w:color="E0E0E0"/>
        <w:bottom w:val="single" w:sz="4" w:space="0" w:color="C0C0C0"/>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74">
    <w:name w:val="xl74"/>
    <w:basedOn w:val="Normal"/>
    <w:rsid w:val="00DD039F"/>
    <w:pPr>
      <w:pBdr>
        <w:top w:val="single" w:sz="4" w:space="0" w:color="152935"/>
        <w:left w:val="single" w:sz="4" w:space="0" w:color="E0E0E0"/>
        <w:bottom w:val="single" w:sz="4" w:space="0" w:color="C0C0C0"/>
        <w:right w:val="none" w:sz="0" w:space="0" w:color="auto"/>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75">
    <w:name w:val="xl75"/>
    <w:basedOn w:val="Normal"/>
    <w:rsid w:val="00DD039F"/>
    <w:pPr>
      <w:pBdr>
        <w:top w:val="single" w:sz="4" w:space="0" w:color="C0C0C0"/>
        <w:left w:val="none" w:sz="0" w:space="0" w:color="auto"/>
        <w:bottom w:val="single" w:sz="4" w:space="0" w:color="C0C0C0"/>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76">
    <w:name w:val="xl76"/>
    <w:basedOn w:val="Normal"/>
    <w:rsid w:val="00DD039F"/>
    <w:pPr>
      <w:pBdr>
        <w:top w:val="single" w:sz="4" w:space="0" w:color="C0C0C0"/>
        <w:left w:val="single" w:sz="4" w:space="0" w:color="E0E0E0"/>
        <w:bottom w:val="single" w:sz="4" w:space="0" w:color="C0C0C0"/>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77">
    <w:name w:val="xl77"/>
    <w:basedOn w:val="Normal"/>
    <w:rsid w:val="00DD039F"/>
    <w:pPr>
      <w:pBdr>
        <w:top w:val="single" w:sz="4" w:space="0" w:color="C0C0C0"/>
        <w:left w:val="single" w:sz="4" w:space="0" w:color="E0E0E0"/>
        <w:bottom w:val="single" w:sz="4" w:space="0" w:color="C0C0C0"/>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78">
    <w:name w:val="xl78"/>
    <w:basedOn w:val="Normal"/>
    <w:rsid w:val="00DD039F"/>
    <w:pPr>
      <w:pBdr>
        <w:top w:val="single" w:sz="4" w:space="0" w:color="C0C0C0"/>
        <w:left w:val="single" w:sz="4" w:space="0" w:color="E0E0E0"/>
        <w:bottom w:val="single" w:sz="4" w:space="0" w:color="C0C0C0"/>
        <w:right w:val="none" w:sz="0" w:space="0" w:color="auto"/>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79">
    <w:name w:val="xl79"/>
    <w:basedOn w:val="Normal"/>
    <w:rsid w:val="00DD039F"/>
    <w:pPr>
      <w:pBdr>
        <w:top w:val="single" w:sz="4" w:space="0" w:color="C0C0C0"/>
        <w:left w:val="none" w:sz="0" w:space="0" w:color="auto"/>
        <w:bottom w:val="single" w:sz="4" w:space="0" w:color="C0C0C0"/>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0">
    <w:name w:val="xl80"/>
    <w:basedOn w:val="Normal"/>
    <w:rsid w:val="00DD039F"/>
    <w:pPr>
      <w:pBdr>
        <w:top w:val="single" w:sz="4" w:space="0" w:color="C0C0C0"/>
        <w:left w:val="none" w:sz="0" w:space="0" w:color="auto"/>
        <w:bottom w:val="none" w:sz="0" w:space="0" w:color="auto"/>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1">
    <w:name w:val="xl81"/>
    <w:basedOn w:val="Normal"/>
    <w:rsid w:val="00DD039F"/>
    <w:pPr>
      <w:pBdr>
        <w:top w:val="single" w:sz="4" w:space="0" w:color="C0C0C0"/>
        <w:left w:val="single" w:sz="4" w:space="0" w:color="E0E0E0"/>
        <w:bottom w:val="none" w:sz="0" w:space="0" w:color="auto"/>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2">
    <w:name w:val="xl82"/>
    <w:basedOn w:val="Normal"/>
    <w:rsid w:val="00DD039F"/>
    <w:pPr>
      <w:pBdr>
        <w:top w:val="single" w:sz="4" w:space="0" w:color="C0C0C0"/>
        <w:left w:val="single" w:sz="4" w:space="0" w:color="E0E0E0"/>
        <w:bottom w:val="none" w:sz="0" w:space="0" w:color="auto"/>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3">
    <w:name w:val="xl83"/>
    <w:basedOn w:val="Normal"/>
    <w:rsid w:val="00DD039F"/>
    <w:pPr>
      <w:pBdr>
        <w:top w:val="single" w:sz="4" w:space="0" w:color="C0C0C0"/>
        <w:left w:val="single" w:sz="4" w:space="0" w:color="E0E0E0"/>
        <w:bottom w:val="none" w:sz="0"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4">
    <w:name w:val="xl84"/>
    <w:basedOn w:val="Normal"/>
    <w:rsid w:val="00DD039F"/>
    <w:pPr>
      <w:pBdr>
        <w:top w:val="single" w:sz="4" w:space="0" w:color="C0C0C0"/>
        <w:left w:val="none" w:sz="0" w:space="0" w:color="auto"/>
        <w:bottom w:val="none" w:sz="0" w:space="0" w:color="auto"/>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5">
    <w:name w:val="xl85"/>
    <w:basedOn w:val="Normal"/>
    <w:rsid w:val="00DD039F"/>
    <w:pPr>
      <w:pBdr>
        <w:top w:val="single" w:sz="4" w:space="0" w:color="C0C0C0"/>
        <w:left w:val="none" w:sz="0" w:space="0" w:color="auto"/>
        <w:bottom w:val="single" w:sz="4" w:space="0" w:color="152935"/>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6">
    <w:name w:val="xl86"/>
    <w:basedOn w:val="Normal"/>
    <w:rsid w:val="00DD039F"/>
    <w:pPr>
      <w:pBdr>
        <w:top w:val="single" w:sz="4" w:space="0" w:color="C0C0C0"/>
        <w:left w:val="single" w:sz="4" w:space="0" w:color="E0E0E0"/>
        <w:bottom w:val="single" w:sz="4" w:space="0" w:color="152935"/>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7">
    <w:name w:val="xl87"/>
    <w:basedOn w:val="Normal"/>
    <w:rsid w:val="00DD039F"/>
    <w:pPr>
      <w:pBdr>
        <w:top w:val="single" w:sz="4" w:space="0" w:color="C0C0C0"/>
        <w:left w:val="single" w:sz="4" w:space="0" w:color="E0E0E0"/>
        <w:bottom w:val="single" w:sz="4" w:space="0" w:color="152935"/>
        <w:right w:val="single" w:sz="4" w:space="0" w:color="E0E0E0"/>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8">
    <w:name w:val="xl88"/>
    <w:basedOn w:val="Normal"/>
    <w:rsid w:val="00DD039F"/>
    <w:pPr>
      <w:pBdr>
        <w:top w:val="single" w:sz="4" w:space="0" w:color="C0C0C0"/>
        <w:left w:val="single" w:sz="4" w:space="0" w:color="E0E0E0"/>
        <w:bottom w:val="single" w:sz="4" w:space="0" w:color="152935"/>
        <w:right w:val="none" w:sz="0" w:space="0" w:color="auto"/>
        <w:between w:val="none" w:sz="0" w:space="0" w:color="auto"/>
        <w:bar w:val="none" w:sz="0" w:color="auto"/>
      </w:pBdr>
      <w:spacing w:before="100" w:beforeAutospacing="1" w:after="100" w:afterAutospacing="1"/>
      <w:jc w:val="right"/>
      <w:textAlignment w:val="top"/>
    </w:pPr>
    <w:rPr>
      <w:rFonts w:eastAsia="Times New Roman"/>
      <w:color w:val="010205"/>
      <w:sz w:val="18"/>
      <w:szCs w:val="18"/>
      <w:bdr w:val="none" w:sz="0" w:space="0" w:color="auto"/>
      <w:lang w:eastAsia="en-GB"/>
    </w:rPr>
  </w:style>
  <w:style w:type="paragraph" w:customStyle="1" w:styleId="xl89">
    <w:name w:val="xl89"/>
    <w:basedOn w:val="Normal"/>
    <w:rsid w:val="00DD039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olor w:val="264A60"/>
      <w:sz w:val="18"/>
      <w:szCs w:val="18"/>
      <w:bdr w:val="none" w:sz="0" w:space="0" w:color="auto"/>
      <w:lang w:eastAsia="en-GB"/>
    </w:rPr>
  </w:style>
  <w:style w:type="paragraph" w:customStyle="1" w:styleId="xl90">
    <w:name w:val="xl90"/>
    <w:basedOn w:val="Normal"/>
    <w:rsid w:val="00DD039F"/>
    <w:pPr>
      <w:pBdr>
        <w:top w:val="none" w:sz="0" w:space="0" w:color="auto"/>
        <w:left w:val="none" w:sz="0" w:space="0" w:color="auto"/>
        <w:bottom w:val="single" w:sz="4" w:space="0" w:color="152935"/>
        <w:right w:val="none" w:sz="0" w:space="0" w:color="auto"/>
        <w:between w:val="none" w:sz="0" w:space="0" w:color="auto"/>
        <w:bar w:val="none" w:sz="0" w:color="auto"/>
      </w:pBdr>
      <w:spacing w:before="100" w:beforeAutospacing="1" w:after="100" w:afterAutospacing="1"/>
    </w:pPr>
    <w:rPr>
      <w:rFonts w:eastAsia="Times New Roman"/>
      <w:color w:val="264A60"/>
      <w:sz w:val="18"/>
      <w:szCs w:val="18"/>
      <w:bdr w:val="none" w:sz="0" w:space="0" w:color="auto"/>
      <w:lang w:eastAsia="en-GB"/>
    </w:rPr>
  </w:style>
  <w:style w:type="paragraph" w:customStyle="1" w:styleId="xl91">
    <w:name w:val="xl91"/>
    <w:basedOn w:val="Normal"/>
    <w:rsid w:val="00DD039F"/>
    <w:pPr>
      <w:pBdr>
        <w:top w:val="none" w:sz="0" w:space="0" w:color="auto"/>
        <w:left w:val="none" w:sz="0" w:space="0" w:color="auto"/>
        <w:bottom w:val="none" w:sz="0" w:space="0" w:color="auto"/>
        <w:right w:val="single" w:sz="4" w:space="0" w:color="E0E0E0"/>
        <w:between w:val="none" w:sz="0" w:space="0" w:color="auto"/>
        <w:bar w:val="none" w:sz="0" w:color="auto"/>
      </w:pBdr>
      <w:spacing w:before="100" w:beforeAutospacing="1" w:after="100" w:afterAutospacing="1"/>
      <w:jc w:val="center"/>
    </w:pPr>
    <w:rPr>
      <w:rFonts w:eastAsia="Times New Roman"/>
      <w:color w:val="264A60"/>
      <w:sz w:val="18"/>
      <w:szCs w:val="18"/>
      <w:bdr w:val="none" w:sz="0" w:space="0" w:color="auto"/>
      <w:lang w:eastAsia="en-GB"/>
    </w:rPr>
  </w:style>
  <w:style w:type="paragraph" w:customStyle="1" w:styleId="xl92">
    <w:name w:val="xl92"/>
    <w:basedOn w:val="Normal"/>
    <w:rsid w:val="00DD039F"/>
    <w:pPr>
      <w:pBdr>
        <w:top w:val="none" w:sz="0" w:space="0" w:color="auto"/>
        <w:left w:val="none" w:sz="0" w:space="0" w:color="auto"/>
        <w:bottom w:val="single" w:sz="4" w:space="0" w:color="152935"/>
        <w:right w:val="single" w:sz="4" w:space="0" w:color="E0E0E0"/>
        <w:between w:val="none" w:sz="0" w:space="0" w:color="auto"/>
        <w:bar w:val="none" w:sz="0" w:color="auto"/>
      </w:pBdr>
      <w:spacing w:before="100" w:beforeAutospacing="1" w:after="100" w:afterAutospacing="1"/>
      <w:jc w:val="center"/>
    </w:pPr>
    <w:rPr>
      <w:rFonts w:eastAsia="Times New Roman"/>
      <w:color w:val="264A60"/>
      <w:sz w:val="18"/>
      <w:szCs w:val="18"/>
      <w:bdr w:val="none" w:sz="0" w:space="0" w:color="auto"/>
      <w:lang w:eastAsia="en-GB"/>
    </w:rPr>
  </w:style>
  <w:style w:type="paragraph" w:customStyle="1" w:styleId="xl93">
    <w:name w:val="xl93"/>
    <w:basedOn w:val="Normal"/>
    <w:rsid w:val="00DD039F"/>
    <w:pPr>
      <w:pBdr>
        <w:top w:val="none" w:sz="0" w:space="0" w:color="auto"/>
        <w:left w:val="single" w:sz="4" w:space="0" w:color="E0E0E0"/>
        <w:bottom w:val="none" w:sz="0" w:space="0" w:color="auto"/>
        <w:right w:val="single" w:sz="4" w:space="0" w:color="E0E0E0"/>
        <w:between w:val="none" w:sz="0" w:space="0" w:color="auto"/>
        <w:bar w:val="none" w:sz="0" w:color="auto"/>
      </w:pBdr>
      <w:spacing w:before="100" w:beforeAutospacing="1" w:after="100" w:afterAutospacing="1"/>
      <w:jc w:val="center"/>
    </w:pPr>
    <w:rPr>
      <w:rFonts w:eastAsia="Times New Roman"/>
      <w:color w:val="264A60"/>
      <w:sz w:val="18"/>
      <w:szCs w:val="18"/>
      <w:bdr w:val="none" w:sz="0" w:space="0" w:color="auto"/>
      <w:lang w:eastAsia="en-GB"/>
    </w:rPr>
  </w:style>
  <w:style w:type="paragraph" w:customStyle="1" w:styleId="xl94">
    <w:name w:val="xl94"/>
    <w:basedOn w:val="Normal"/>
    <w:rsid w:val="00DD039F"/>
    <w:pPr>
      <w:pBdr>
        <w:top w:val="none" w:sz="0" w:space="0" w:color="auto"/>
        <w:left w:val="single" w:sz="4" w:space="0" w:color="E0E0E0"/>
        <w:bottom w:val="none" w:sz="0" w:space="0" w:color="auto"/>
        <w:right w:val="none" w:sz="0" w:space="0" w:color="auto"/>
        <w:between w:val="none" w:sz="0" w:space="0" w:color="auto"/>
        <w:bar w:val="none" w:sz="0" w:color="auto"/>
      </w:pBdr>
      <w:spacing w:before="100" w:beforeAutospacing="1" w:after="100" w:afterAutospacing="1"/>
      <w:jc w:val="center"/>
    </w:pPr>
    <w:rPr>
      <w:rFonts w:eastAsia="Times New Roman"/>
      <w:color w:val="264A60"/>
      <w:sz w:val="18"/>
      <w:szCs w:val="18"/>
      <w:bdr w:val="none" w:sz="0" w:space="0" w:color="auto"/>
      <w:lang w:eastAsia="en-GB"/>
    </w:rPr>
  </w:style>
  <w:style w:type="paragraph" w:customStyle="1" w:styleId="xl95">
    <w:name w:val="xl95"/>
    <w:basedOn w:val="Normal"/>
    <w:rsid w:val="00DD039F"/>
    <w:pPr>
      <w:pBdr>
        <w:top w:val="single" w:sz="4" w:space="0" w:color="152935"/>
        <w:left w:val="none" w:sz="0" w:space="0" w:color="auto"/>
        <w:bottom w:val="none" w:sz="0" w:space="0" w:color="auto"/>
        <w:right w:val="none" w:sz="0" w:space="0" w:color="auto"/>
        <w:between w:val="none" w:sz="0" w:space="0" w:color="auto"/>
        <w:bar w:val="none" w:sz="0" w:color="auto"/>
      </w:pBdr>
      <w:shd w:val="clear" w:color="000000" w:fill="E0E0E0"/>
      <w:spacing w:before="100" w:beforeAutospacing="1" w:after="100" w:afterAutospacing="1"/>
      <w:textAlignment w:val="top"/>
    </w:pPr>
    <w:rPr>
      <w:rFonts w:eastAsia="Times New Roman"/>
      <w:color w:val="264A60"/>
      <w:sz w:val="18"/>
      <w:szCs w:val="18"/>
      <w:bdr w:val="none" w:sz="0" w:space="0" w:color="auto"/>
      <w:lang w:eastAsia="en-GB"/>
    </w:rPr>
  </w:style>
  <w:style w:type="paragraph" w:customStyle="1" w:styleId="xl96">
    <w:name w:val="xl96"/>
    <w:basedOn w:val="Normal"/>
    <w:rsid w:val="00DD039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color w:val="010205"/>
      <w:sz w:val="18"/>
      <w:szCs w:val="18"/>
      <w:bdr w:val="none" w:sz="0" w:space="0" w:color="auto"/>
      <w:lang w:eastAsia="en-GB"/>
    </w:rPr>
  </w:style>
  <w:style w:type="paragraph" w:customStyle="1" w:styleId="xl97">
    <w:name w:val="xl97"/>
    <w:basedOn w:val="Normal"/>
    <w:rsid w:val="00DD039F"/>
    <w:pPr>
      <w:pBdr>
        <w:top w:val="single" w:sz="4" w:space="0" w:color="152935"/>
        <w:left w:val="none" w:sz="0" w:space="0" w:color="auto"/>
        <w:bottom w:val="none" w:sz="0" w:space="0" w:color="auto"/>
        <w:right w:val="none" w:sz="0" w:space="0" w:color="auto"/>
        <w:between w:val="none" w:sz="0" w:space="0" w:color="auto"/>
        <w:bar w:val="none" w:sz="0" w:color="auto"/>
      </w:pBdr>
      <w:shd w:val="clear" w:color="000000" w:fill="E0E0E0"/>
      <w:spacing w:before="100" w:beforeAutospacing="1" w:after="100" w:afterAutospacing="1"/>
      <w:textAlignment w:val="center"/>
    </w:pPr>
    <w:rPr>
      <w:rFonts w:eastAsia="Times New Roman"/>
      <w:color w:val="264A60"/>
      <w:sz w:val="18"/>
      <w:szCs w:val="18"/>
      <w:bdr w:val="none" w:sz="0" w:space="0" w:color="auto"/>
      <w:lang w:eastAsia="en-GB"/>
    </w:rPr>
  </w:style>
  <w:style w:type="paragraph" w:customStyle="1" w:styleId="xl98">
    <w:name w:val="xl98"/>
    <w:basedOn w:val="Normal"/>
    <w:rsid w:val="00DD039F"/>
    <w:pPr>
      <w:pBdr>
        <w:top w:val="single" w:sz="4" w:space="0" w:color="C0C0C0"/>
        <w:left w:val="none" w:sz="0" w:space="0" w:color="auto"/>
        <w:bottom w:val="single" w:sz="4" w:space="0" w:color="C0C0C0"/>
        <w:right w:val="none" w:sz="0" w:space="0" w:color="auto"/>
        <w:between w:val="none" w:sz="0" w:space="0" w:color="auto"/>
        <w:bar w:val="none" w:sz="0" w:color="auto"/>
      </w:pBdr>
      <w:shd w:val="clear" w:color="000000" w:fill="E0E0E0"/>
      <w:spacing w:before="100" w:beforeAutospacing="1" w:after="100" w:afterAutospacing="1"/>
      <w:textAlignment w:val="center"/>
    </w:pPr>
    <w:rPr>
      <w:rFonts w:eastAsia="Times New Roman"/>
      <w:color w:val="264A60"/>
      <w:sz w:val="18"/>
      <w:szCs w:val="18"/>
      <w:bdr w:val="none" w:sz="0" w:space="0" w:color="auto"/>
      <w:lang w:eastAsia="en-GB"/>
    </w:rPr>
  </w:style>
  <w:style w:type="paragraph" w:customStyle="1" w:styleId="xl99">
    <w:name w:val="xl99"/>
    <w:basedOn w:val="Normal"/>
    <w:rsid w:val="00DD039F"/>
    <w:pPr>
      <w:pBdr>
        <w:top w:val="single" w:sz="4" w:space="0" w:color="C0C0C0"/>
        <w:left w:val="none" w:sz="0" w:space="0" w:color="auto"/>
        <w:bottom w:val="none" w:sz="0" w:space="0" w:color="auto"/>
        <w:right w:val="none" w:sz="0" w:space="0" w:color="auto"/>
        <w:between w:val="none" w:sz="0" w:space="0" w:color="auto"/>
        <w:bar w:val="none" w:sz="0" w:color="auto"/>
      </w:pBdr>
      <w:shd w:val="clear" w:color="000000" w:fill="E0E0E0"/>
      <w:spacing w:before="100" w:beforeAutospacing="1" w:after="100" w:afterAutospacing="1"/>
      <w:textAlignment w:val="center"/>
    </w:pPr>
    <w:rPr>
      <w:rFonts w:eastAsia="Times New Roman"/>
      <w:color w:val="264A60"/>
      <w:sz w:val="18"/>
      <w:szCs w:val="18"/>
      <w:bdr w:val="none" w:sz="0" w:space="0" w:color="auto"/>
      <w:lang w:eastAsia="en-GB"/>
    </w:rPr>
  </w:style>
  <w:style w:type="paragraph" w:customStyle="1" w:styleId="xl100">
    <w:name w:val="xl100"/>
    <w:basedOn w:val="Normal"/>
    <w:rsid w:val="00DD039F"/>
    <w:pPr>
      <w:pBdr>
        <w:top w:val="single" w:sz="4" w:space="0" w:color="C0C0C0"/>
        <w:left w:val="none" w:sz="0" w:space="0" w:color="auto"/>
        <w:bottom w:val="none" w:sz="0" w:space="0" w:color="auto"/>
        <w:right w:val="none" w:sz="0" w:space="0" w:color="auto"/>
        <w:between w:val="none" w:sz="0" w:space="0" w:color="auto"/>
        <w:bar w:val="none" w:sz="0" w:color="auto"/>
      </w:pBdr>
      <w:shd w:val="clear" w:color="000000" w:fill="E0E0E0"/>
      <w:spacing w:before="100" w:beforeAutospacing="1" w:after="100" w:afterAutospacing="1"/>
      <w:jc w:val="center"/>
      <w:textAlignment w:val="center"/>
    </w:pPr>
    <w:rPr>
      <w:rFonts w:eastAsia="Times New Roman"/>
      <w:color w:val="264A60"/>
      <w:sz w:val="18"/>
      <w:szCs w:val="18"/>
      <w:bdr w:val="none" w:sz="0" w:space="0" w:color="auto"/>
      <w:lang w:eastAsia="en-GB"/>
    </w:rPr>
  </w:style>
  <w:style w:type="paragraph" w:customStyle="1" w:styleId="xl101">
    <w:name w:val="xl101"/>
    <w:basedOn w:val="Normal"/>
    <w:rsid w:val="00DD039F"/>
    <w:pPr>
      <w:pBdr>
        <w:top w:val="single" w:sz="4" w:space="0" w:color="C0C0C0"/>
        <w:left w:val="none" w:sz="0" w:space="0" w:color="auto"/>
        <w:bottom w:val="single" w:sz="4" w:space="0" w:color="C0C0C0"/>
        <w:right w:val="none" w:sz="0" w:space="0" w:color="auto"/>
        <w:between w:val="none" w:sz="0" w:space="0" w:color="auto"/>
        <w:bar w:val="none" w:sz="0" w:color="auto"/>
      </w:pBdr>
      <w:shd w:val="clear" w:color="000000" w:fill="E0E0E0"/>
      <w:spacing w:before="100" w:beforeAutospacing="1" w:after="100" w:afterAutospacing="1"/>
      <w:jc w:val="center"/>
      <w:textAlignment w:val="center"/>
    </w:pPr>
    <w:rPr>
      <w:rFonts w:eastAsia="Times New Roman"/>
      <w:color w:val="264A60"/>
      <w:sz w:val="18"/>
      <w:szCs w:val="18"/>
      <w:bdr w:val="none" w:sz="0" w:space="0" w:color="auto"/>
      <w:lang w:eastAsia="en-GB"/>
    </w:rPr>
  </w:style>
  <w:style w:type="paragraph" w:customStyle="1" w:styleId="xl102">
    <w:name w:val="xl102"/>
    <w:basedOn w:val="Normal"/>
    <w:rsid w:val="00DD039F"/>
    <w:pPr>
      <w:pBdr>
        <w:top w:val="single" w:sz="4" w:space="0" w:color="C0C0C0"/>
        <w:left w:val="none" w:sz="0" w:space="0" w:color="auto"/>
        <w:bottom w:val="single" w:sz="4" w:space="0" w:color="152935"/>
        <w:right w:val="none" w:sz="0" w:space="0" w:color="auto"/>
        <w:between w:val="none" w:sz="0" w:space="0" w:color="auto"/>
        <w:bar w:val="none" w:sz="0" w:color="auto"/>
      </w:pBdr>
      <w:shd w:val="clear" w:color="000000" w:fill="E0E0E0"/>
      <w:spacing w:before="100" w:beforeAutospacing="1" w:after="100" w:afterAutospacing="1"/>
      <w:jc w:val="center"/>
      <w:textAlignment w:val="center"/>
    </w:pPr>
    <w:rPr>
      <w:rFonts w:eastAsia="Times New Roman"/>
      <w:color w:val="264A60"/>
      <w:sz w:val="18"/>
      <w:szCs w:val="18"/>
      <w:bdr w:val="none" w:sz="0" w:space="0" w:color="auto"/>
      <w:lang w:eastAsia="en-GB"/>
    </w:rPr>
  </w:style>
  <w:style w:type="paragraph" w:styleId="Revision">
    <w:name w:val="Revision"/>
    <w:hidden/>
    <w:uiPriority w:val="99"/>
    <w:semiHidden/>
    <w:rsid w:val="002F2D9D"/>
    <w:pPr>
      <w:spacing w:after="0" w:line="240" w:lineRule="auto"/>
    </w:pPr>
    <w:rPr>
      <w:rFonts w:ascii="Times New Roman" w:eastAsia="Arial Unicode MS" w:hAnsi="Times New Roman" w:cs="Times New Roman"/>
      <w:sz w:val="24"/>
      <w:szCs w:val="24"/>
      <w:bdr w:val="nil"/>
    </w:rPr>
  </w:style>
  <w:style w:type="numbering" w:customStyle="1" w:styleId="Lettered">
    <w:name w:val="Lettered"/>
    <w:rsid w:val="00DD039F"/>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44574">
      <w:bodyDiv w:val="1"/>
      <w:marLeft w:val="0"/>
      <w:marRight w:val="0"/>
      <w:marTop w:val="0"/>
      <w:marBottom w:val="0"/>
      <w:divBdr>
        <w:top w:val="none" w:sz="0" w:space="0" w:color="auto"/>
        <w:left w:val="none" w:sz="0" w:space="0" w:color="auto"/>
        <w:bottom w:val="none" w:sz="0" w:space="0" w:color="auto"/>
        <w:right w:val="none" w:sz="0" w:space="0" w:color="auto"/>
      </w:divBdr>
    </w:div>
    <w:div w:id="50274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slation.gov.uk/uksi/2002/1479/contents/made" TargetMode="External"/><Relationship Id="rId18" Type="http://schemas.openxmlformats.org/officeDocument/2006/relationships/hyperlink" Target="https://www.austlii.edu.au/au/legis/qld/consol_act/acapa2001229/s18.html" TargetMode="Externa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footer" Target="footer1.xml"/><Relationship Id="rId12" Type="http://schemas.openxmlformats.org/officeDocument/2006/relationships/hyperlink" Target="http://www.legislation.gov.uk/ukpga/1981/37" TargetMode="External"/><Relationship Id="rId17" Type="http://schemas.openxmlformats.org/officeDocument/2006/relationships/hyperlink" Target="https://www.austlii.edu.au/au/legis/nsw/consol_act/poctaa1979360/s31.html" TargetMode="External"/><Relationship Id="rId2" Type="http://schemas.openxmlformats.org/officeDocument/2006/relationships/styles" Target="styles.xml"/><Relationship Id="rId16" Type="http://schemas.openxmlformats.org/officeDocument/2006/relationships/hyperlink" Target="https://eur-lex.europa.eu/legal-content/EN/TXT/?uri=uriserv:OJ.L_.1999.094.01.0024.01.ENG"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116864/tabulated_aspa.pdf" TargetMode="External"/><Relationship Id="rId5" Type="http://schemas.openxmlformats.org/officeDocument/2006/relationships/footnotes" Target="footnotes.xml"/><Relationship Id="rId15" Type="http://schemas.openxmlformats.org/officeDocument/2006/relationships/hyperlink" Target="https://ec.europa.eu/food/sites/food/files/animals/docs/aw_european_convention_protection_animals_en.pdf" TargetMode="External"/><Relationship Id="rId10" Type="http://schemas.openxmlformats.org/officeDocument/2006/relationships/hyperlink" Target="http://www.legislation.gov.uk/ukpga/2006/45/section/9" TargetMode="External"/><Relationship Id="rId19" Type="http://schemas.openxmlformats.org/officeDocument/2006/relationships/hyperlink" Target="http://www.wipo.int/wipolex/en/text.jsp?file_id=443371"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www.gpo.gov/fdsys/pkg/USCODE-2015-title7/html/USCODE-2015-title7-chap48-sec1902.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30</Pages>
  <Words>10109</Words>
  <Characters>57622</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license.26-30</dc:creator>
  <cp:keywords/>
  <dc:description/>
  <cp:lastModifiedBy>Lucy Marshall</cp:lastModifiedBy>
  <cp:revision>6</cp:revision>
  <dcterms:created xsi:type="dcterms:W3CDTF">2019-05-21T15:23:00Z</dcterms:created>
  <dcterms:modified xsi:type="dcterms:W3CDTF">2019-06-30T08:36:00Z</dcterms:modified>
</cp:coreProperties>
</file>