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13C7" w:rsidRPr="00084FDA" w:rsidRDefault="005813C7" w:rsidP="002B2164">
      <w:pPr>
        <w:adjustRightInd w:val="0"/>
        <w:snapToGrid w:val="0"/>
        <w:spacing w:afterLines="120" w:after="288" w:line="480" w:lineRule="auto"/>
        <w:rPr>
          <w:rFonts w:ascii="Arial" w:eastAsiaTheme="minorEastAsia" w:hAnsi="Arial" w:cs="Arial"/>
          <w:b/>
          <w:bCs/>
          <w:lang w:val="en-US" w:eastAsia="zh-CN"/>
        </w:rPr>
      </w:pPr>
      <w:bookmarkStart w:id="0" w:name="_Hlk525653145"/>
      <w:bookmarkStart w:id="1" w:name="_GoBack"/>
      <w:bookmarkEnd w:id="1"/>
      <w:r w:rsidRPr="00084FDA">
        <w:rPr>
          <w:rFonts w:ascii="Arial" w:eastAsiaTheme="minorEastAsia" w:hAnsi="Arial" w:cs="Arial"/>
          <w:b/>
          <w:bCs/>
          <w:lang w:val="en-US" w:eastAsia="zh-CN"/>
        </w:rPr>
        <w:t>Visual impairment and objectively measured physical activity and sedentary behavior in US adolescents and adults: a cross-sectional study</w:t>
      </w:r>
    </w:p>
    <w:bookmarkEnd w:id="0"/>
    <w:p w:rsidR="005813C7" w:rsidRPr="00084FDA" w:rsidRDefault="005813C7" w:rsidP="002B2164">
      <w:pPr>
        <w:adjustRightInd w:val="0"/>
        <w:snapToGrid w:val="0"/>
        <w:spacing w:afterLines="120" w:after="288" w:line="480" w:lineRule="auto"/>
        <w:rPr>
          <w:rFonts w:ascii="Arial" w:hAnsi="Arial" w:cs="Arial"/>
          <w:lang w:val="en-US"/>
        </w:rPr>
      </w:pPr>
      <w:r w:rsidRPr="00084FDA">
        <w:rPr>
          <w:rFonts w:ascii="Arial" w:hAnsi="Arial" w:cs="Arial"/>
          <w:lang w:val="en-US"/>
        </w:rPr>
        <w:t>Lee Smith</w:t>
      </w:r>
      <w:r w:rsidRPr="00084FDA">
        <w:rPr>
          <w:rFonts w:ascii="Arial" w:hAnsi="Arial" w:cs="Arial"/>
          <w:vertAlign w:val="superscript"/>
          <w:lang w:val="en-US"/>
        </w:rPr>
        <w:t>1</w:t>
      </w:r>
      <w:r w:rsidRPr="00084FDA">
        <w:rPr>
          <w:rFonts w:ascii="Arial" w:hAnsi="Arial" w:cs="Arial"/>
          <w:lang w:val="en-US"/>
        </w:rPr>
        <w:t>*, Sarah E Jackson</w:t>
      </w:r>
      <w:r w:rsidRPr="00084FDA">
        <w:rPr>
          <w:rFonts w:ascii="Arial" w:hAnsi="Arial" w:cs="Arial"/>
          <w:vertAlign w:val="superscript"/>
          <w:lang w:val="en-US"/>
        </w:rPr>
        <w:t>2</w:t>
      </w:r>
      <w:r w:rsidRPr="00084FDA">
        <w:rPr>
          <w:rFonts w:ascii="Arial" w:hAnsi="Arial" w:cs="Arial"/>
          <w:lang w:val="en-US"/>
        </w:rPr>
        <w:t>*, Shahina Pardhan</w:t>
      </w:r>
      <w:r w:rsidRPr="00084FDA">
        <w:rPr>
          <w:rFonts w:ascii="Arial" w:hAnsi="Arial" w:cs="Arial"/>
          <w:vertAlign w:val="superscript"/>
          <w:lang w:val="en-US"/>
        </w:rPr>
        <w:t>3</w:t>
      </w:r>
      <w:r w:rsidRPr="00084FDA">
        <w:rPr>
          <w:rFonts w:ascii="Arial" w:hAnsi="Arial" w:cs="Arial"/>
          <w:lang w:val="en-US"/>
        </w:rPr>
        <w:t>, Guillermo Felipe López-Sánchez</w:t>
      </w:r>
      <w:r w:rsidRPr="00084FDA">
        <w:rPr>
          <w:rFonts w:ascii="Arial" w:hAnsi="Arial" w:cs="Arial"/>
          <w:vertAlign w:val="superscript"/>
          <w:lang w:val="en-US"/>
        </w:rPr>
        <w:t>4</w:t>
      </w:r>
      <w:r w:rsidRPr="00084FDA">
        <w:rPr>
          <w:rFonts w:ascii="Arial" w:hAnsi="Arial" w:cs="Arial"/>
          <w:lang w:val="en-US"/>
        </w:rPr>
        <w:t>, Liang Hu</w:t>
      </w:r>
      <w:r w:rsidRPr="00084FDA">
        <w:rPr>
          <w:rFonts w:ascii="Arial" w:hAnsi="Arial" w:cs="Arial"/>
          <w:vertAlign w:val="superscript"/>
          <w:lang w:val="en-US"/>
        </w:rPr>
        <w:t>5</w:t>
      </w:r>
      <w:r w:rsidRPr="00084FDA">
        <w:rPr>
          <w:rFonts w:ascii="Arial" w:hAnsi="Arial" w:cs="Arial"/>
          <w:lang w:val="en-US"/>
        </w:rPr>
        <w:t>, Chao Cao</w:t>
      </w:r>
      <w:r w:rsidRPr="00084FDA">
        <w:rPr>
          <w:rFonts w:ascii="Arial" w:hAnsi="Arial" w:cs="Arial"/>
          <w:vertAlign w:val="superscript"/>
          <w:lang w:val="en-US"/>
        </w:rPr>
        <w:t>6</w:t>
      </w:r>
      <w:r w:rsidRPr="00084FDA">
        <w:rPr>
          <w:rFonts w:ascii="Arial" w:hAnsi="Arial" w:cs="Arial"/>
          <w:lang w:val="en-US"/>
        </w:rPr>
        <w:t>, Davy Vancampfort</w:t>
      </w:r>
      <w:r w:rsidRPr="00084FDA">
        <w:rPr>
          <w:rFonts w:ascii="Arial" w:hAnsi="Arial" w:cs="Arial"/>
          <w:vertAlign w:val="superscript"/>
          <w:lang w:val="en-US"/>
        </w:rPr>
        <w:t>7</w:t>
      </w:r>
      <w:r w:rsidRPr="00084FDA">
        <w:rPr>
          <w:rFonts w:ascii="Arial" w:hAnsi="Arial" w:cs="Arial"/>
          <w:lang w:val="en-US"/>
        </w:rPr>
        <w:t>, Ai Koyanagi</w:t>
      </w:r>
      <w:r w:rsidRPr="00084FDA">
        <w:rPr>
          <w:rFonts w:ascii="Arial" w:hAnsi="Arial" w:cs="Arial"/>
          <w:vertAlign w:val="superscript"/>
          <w:lang w:val="en-US"/>
        </w:rPr>
        <w:t>8</w:t>
      </w:r>
      <w:r w:rsidRPr="00084FDA">
        <w:rPr>
          <w:rFonts w:ascii="Arial" w:hAnsi="Arial" w:cs="Arial"/>
          <w:lang w:val="en-US"/>
        </w:rPr>
        <w:t>, Brendon Stubbs</w:t>
      </w:r>
      <w:r w:rsidRPr="00084FDA">
        <w:rPr>
          <w:rFonts w:ascii="Arial" w:hAnsi="Arial" w:cs="Arial"/>
          <w:vertAlign w:val="superscript"/>
          <w:lang w:val="en-US"/>
        </w:rPr>
        <w:t>9</w:t>
      </w:r>
      <w:r w:rsidRPr="00084FDA">
        <w:rPr>
          <w:rFonts w:ascii="Arial" w:hAnsi="Arial" w:cs="Arial"/>
          <w:lang w:val="en-US"/>
        </w:rPr>
        <w:t>, Joseph Firth</w:t>
      </w:r>
      <w:r w:rsidRPr="00084FDA">
        <w:rPr>
          <w:rFonts w:ascii="Arial" w:hAnsi="Arial" w:cs="Arial"/>
          <w:vertAlign w:val="superscript"/>
          <w:lang w:val="en-US"/>
        </w:rPr>
        <w:t>10</w:t>
      </w:r>
      <w:r w:rsidRPr="00084FDA">
        <w:rPr>
          <w:rFonts w:ascii="Arial" w:hAnsi="Arial" w:cs="Arial"/>
          <w:lang w:val="en-US"/>
        </w:rPr>
        <w:t>, Lin Yang</w:t>
      </w:r>
      <w:r w:rsidRPr="00084FDA">
        <w:rPr>
          <w:rFonts w:ascii="Arial" w:hAnsi="Arial" w:cs="Arial"/>
          <w:vertAlign w:val="superscript"/>
          <w:lang w:val="en-US"/>
        </w:rPr>
        <w:t>11</w:t>
      </w:r>
    </w:p>
    <w:p w:rsidR="005813C7" w:rsidRPr="00084FDA" w:rsidRDefault="005813C7" w:rsidP="002B2164">
      <w:pPr>
        <w:adjustRightInd w:val="0"/>
        <w:snapToGrid w:val="0"/>
        <w:spacing w:afterLines="120" w:after="288" w:line="480" w:lineRule="auto"/>
        <w:rPr>
          <w:rFonts w:ascii="Arial" w:eastAsia="Arial Unicode MS" w:hAnsi="Arial" w:cs="Arial"/>
          <w:shd w:val="clear" w:color="auto" w:fill="FFFFFF"/>
        </w:rPr>
      </w:pPr>
      <w:r w:rsidRPr="00084FDA">
        <w:rPr>
          <w:rFonts w:ascii="Arial" w:eastAsia="Arial Unicode MS" w:hAnsi="Arial" w:cs="Arial"/>
          <w:shd w:val="clear" w:color="auto" w:fill="FFFFFF"/>
        </w:rPr>
        <w:t>1. The Cambridge Centre for Sport and Exercise Sciences, Anglia Ruskin University, Cambridge</w:t>
      </w:r>
    </w:p>
    <w:p w:rsidR="005813C7" w:rsidRPr="00084FDA" w:rsidRDefault="005813C7" w:rsidP="002B2164">
      <w:pPr>
        <w:adjustRightInd w:val="0"/>
        <w:snapToGrid w:val="0"/>
        <w:spacing w:afterLines="120" w:after="288" w:line="480" w:lineRule="auto"/>
        <w:rPr>
          <w:rFonts w:ascii="Arial" w:eastAsia="Arial Unicode MS" w:hAnsi="Arial" w:cs="Arial"/>
          <w:shd w:val="clear" w:color="auto" w:fill="FFFFFF"/>
        </w:rPr>
      </w:pPr>
      <w:r w:rsidRPr="00084FDA">
        <w:rPr>
          <w:rFonts w:ascii="Arial" w:eastAsia="Arial Unicode MS" w:hAnsi="Arial" w:cs="Arial"/>
          <w:shd w:val="clear" w:color="auto" w:fill="FFFFFF"/>
        </w:rPr>
        <w:t>2. Department of Behavioural Science and Health, UCL, London, UK</w:t>
      </w:r>
    </w:p>
    <w:p w:rsidR="005813C7" w:rsidRPr="00084FDA" w:rsidRDefault="005813C7" w:rsidP="002B2164">
      <w:pPr>
        <w:adjustRightInd w:val="0"/>
        <w:snapToGrid w:val="0"/>
        <w:spacing w:afterLines="120" w:after="288" w:line="480" w:lineRule="auto"/>
        <w:rPr>
          <w:rFonts w:ascii="Arial" w:eastAsia="Arial Unicode MS" w:hAnsi="Arial" w:cs="Arial"/>
          <w:shd w:val="clear" w:color="auto" w:fill="FFFFFF"/>
        </w:rPr>
      </w:pPr>
      <w:r w:rsidRPr="00084FDA">
        <w:rPr>
          <w:rFonts w:ascii="Arial" w:eastAsia="Arial Unicode MS" w:hAnsi="Arial" w:cs="Arial"/>
          <w:shd w:val="clear" w:color="auto" w:fill="FFFFFF"/>
        </w:rPr>
        <w:t>3. Vision &amp; Eye Research Unit (VERU), School of Medicine, Anglia Ruskin University, Cambridge, UK</w:t>
      </w:r>
    </w:p>
    <w:p w:rsidR="005813C7" w:rsidRPr="00084FDA" w:rsidRDefault="005813C7" w:rsidP="002B2164">
      <w:pPr>
        <w:adjustRightInd w:val="0"/>
        <w:snapToGrid w:val="0"/>
        <w:spacing w:afterLines="120" w:after="288" w:line="480" w:lineRule="auto"/>
        <w:rPr>
          <w:rFonts w:ascii="Arial" w:eastAsia="Arial Unicode MS" w:hAnsi="Arial" w:cs="Arial"/>
          <w:shd w:val="clear" w:color="auto" w:fill="FFFFFF"/>
        </w:rPr>
      </w:pPr>
      <w:r w:rsidRPr="00084FDA">
        <w:rPr>
          <w:rFonts w:ascii="Arial" w:eastAsia="Arial Unicode MS" w:hAnsi="Arial" w:cs="Arial"/>
          <w:shd w:val="clear" w:color="auto" w:fill="FFFFFF"/>
        </w:rPr>
        <w:t>4. Faculty of Sport Sciences, University of Murcia, Spain.</w:t>
      </w:r>
    </w:p>
    <w:p w:rsidR="005813C7" w:rsidRPr="00084FDA" w:rsidRDefault="005813C7" w:rsidP="002B2164">
      <w:pPr>
        <w:adjustRightInd w:val="0"/>
        <w:snapToGrid w:val="0"/>
        <w:spacing w:afterLines="120" w:after="288" w:line="480" w:lineRule="auto"/>
        <w:rPr>
          <w:rFonts w:ascii="Arial" w:eastAsia="Arial Unicode MS" w:hAnsi="Arial" w:cs="Arial"/>
          <w:shd w:val="clear" w:color="auto" w:fill="FFFFFF"/>
        </w:rPr>
      </w:pPr>
      <w:r w:rsidRPr="00084FDA">
        <w:rPr>
          <w:rFonts w:ascii="Arial" w:eastAsia="Arial Unicode MS" w:hAnsi="Arial" w:cs="Arial"/>
          <w:shd w:val="clear" w:color="auto" w:fill="FFFFFF"/>
        </w:rPr>
        <w:t>5. Department of sport science, Zhejiang University, Hangzhou, China</w:t>
      </w:r>
    </w:p>
    <w:p w:rsidR="005813C7" w:rsidRPr="00084FDA" w:rsidRDefault="005813C7" w:rsidP="002B2164">
      <w:pPr>
        <w:adjustRightInd w:val="0"/>
        <w:snapToGrid w:val="0"/>
        <w:spacing w:afterLines="120" w:after="288" w:line="480" w:lineRule="auto"/>
        <w:rPr>
          <w:rFonts w:ascii="Arial" w:eastAsia="Arial Unicode MS" w:hAnsi="Arial" w:cs="Arial"/>
          <w:shd w:val="clear" w:color="auto" w:fill="FFFFFF"/>
        </w:rPr>
      </w:pPr>
      <w:r w:rsidRPr="00084FDA">
        <w:rPr>
          <w:rFonts w:ascii="Arial" w:eastAsia="Arial Unicode MS" w:hAnsi="Arial" w:cs="Arial"/>
          <w:shd w:val="clear" w:color="auto" w:fill="FFFFFF"/>
        </w:rPr>
        <w:t>6.Division of Public Health Sciences, Department of Surgery, Washington University School of Medicine, St Louis, MO, USA; Centre for Public Health Systems Science, Brown School Washington University, St Louis, MO USA.</w:t>
      </w:r>
    </w:p>
    <w:p w:rsidR="005813C7" w:rsidRPr="00084FDA" w:rsidRDefault="005813C7" w:rsidP="002B2164">
      <w:pPr>
        <w:adjustRightInd w:val="0"/>
        <w:snapToGrid w:val="0"/>
        <w:spacing w:afterLines="120" w:after="288" w:line="480" w:lineRule="auto"/>
        <w:rPr>
          <w:rFonts w:ascii="Arial" w:eastAsia="Arial Unicode MS" w:hAnsi="Arial" w:cs="Arial"/>
          <w:shd w:val="clear" w:color="auto" w:fill="FFFFFF"/>
        </w:rPr>
      </w:pPr>
      <w:r w:rsidRPr="00084FDA">
        <w:rPr>
          <w:rFonts w:ascii="Arial" w:eastAsia="Arial Unicode MS" w:hAnsi="Arial" w:cs="Arial"/>
          <w:shd w:val="clear" w:color="auto" w:fill="FFFFFF"/>
        </w:rPr>
        <w:t>7. Department of Rehabilitation Sciences, KU Leuven, University of Leuven, Leuven, Belgium; University Psychiatric Centre, KU Leuven, University of Leuven, Leuven-Kortenberg, Belgium;</w:t>
      </w:r>
    </w:p>
    <w:p w:rsidR="005813C7" w:rsidRPr="00084FDA" w:rsidRDefault="005813C7" w:rsidP="002B2164">
      <w:pPr>
        <w:adjustRightInd w:val="0"/>
        <w:snapToGrid w:val="0"/>
        <w:spacing w:afterLines="120" w:after="288" w:line="480" w:lineRule="auto"/>
        <w:rPr>
          <w:rFonts w:ascii="Arial" w:eastAsia="Arial Unicode MS" w:hAnsi="Arial" w:cs="Arial"/>
          <w:shd w:val="clear" w:color="auto" w:fill="FFFFFF"/>
          <w:lang w:val="es-ES"/>
        </w:rPr>
      </w:pPr>
      <w:r w:rsidRPr="00084FDA">
        <w:rPr>
          <w:rFonts w:ascii="Arial" w:eastAsia="Arial Unicode MS" w:hAnsi="Arial" w:cs="Arial"/>
          <w:shd w:val="clear" w:color="auto" w:fill="FFFFFF"/>
          <w:lang w:val="es-ES"/>
        </w:rPr>
        <w:lastRenderedPageBreak/>
        <w:t>8. Research and Development Unit, ParcSanitariSant Joan de Déu, Universitat de Barcelona, FundacióSant Joan de Déu, Dr Antoni Pujadas, 42, SantBoi de Llobregat, Barcelona, 08830, Spain;Instituto de Salud Carlos III, Centro de InvestigaciónBiomédicaen Red de Salud Mental, CIBERSAM, Monforte de Lemos 3-5 Pabellón 11, Madrid, 28029, Spain;</w:t>
      </w:r>
    </w:p>
    <w:p w:rsidR="005813C7" w:rsidRPr="00084FDA" w:rsidRDefault="005813C7" w:rsidP="002B2164">
      <w:pPr>
        <w:adjustRightInd w:val="0"/>
        <w:snapToGrid w:val="0"/>
        <w:spacing w:afterLines="120" w:after="288" w:line="480" w:lineRule="auto"/>
        <w:rPr>
          <w:rFonts w:ascii="Arial" w:eastAsia="Arial Unicode MS" w:hAnsi="Arial" w:cs="Arial"/>
          <w:shd w:val="clear" w:color="auto" w:fill="FFFFFF"/>
        </w:rPr>
      </w:pPr>
      <w:r w:rsidRPr="00084FDA">
        <w:rPr>
          <w:rFonts w:ascii="Arial" w:eastAsia="Arial Unicode MS" w:hAnsi="Arial" w:cs="Arial"/>
          <w:shd w:val="clear" w:color="auto" w:fill="FFFFFF"/>
        </w:rPr>
        <w:t xml:space="preserve">9. Physiotherapy Department, South London and Maudsley NHS Foundation Trust, Denmark Hill, London, UK; Health Service and Population Research Department, Institute of Psychiatry, Psychology and Neuroscience, King’s College London, De </w:t>
      </w:r>
      <w:proofErr w:type="spellStart"/>
      <w:r w:rsidRPr="00084FDA">
        <w:rPr>
          <w:rFonts w:ascii="Arial" w:eastAsia="Arial Unicode MS" w:hAnsi="Arial" w:cs="Arial"/>
          <w:shd w:val="clear" w:color="auto" w:fill="FFFFFF"/>
        </w:rPr>
        <w:t>Crespigny</w:t>
      </w:r>
      <w:proofErr w:type="spellEnd"/>
      <w:r w:rsidRPr="00084FDA">
        <w:rPr>
          <w:rFonts w:ascii="Arial" w:eastAsia="Arial Unicode MS" w:hAnsi="Arial" w:cs="Arial"/>
          <w:shd w:val="clear" w:color="auto" w:fill="FFFFFF"/>
        </w:rPr>
        <w:t xml:space="preserve"> Park, London, UK; Faculty of Health, Social Care and Education, Anglia Ruskin University, Chelmsford, UK.</w:t>
      </w:r>
    </w:p>
    <w:p w:rsidR="005813C7" w:rsidRPr="00084FDA" w:rsidRDefault="005813C7" w:rsidP="002B2164">
      <w:pPr>
        <w:adjustRightInd w:val="0"/>
        <w:snapToGrid w:val="0"/>
        <w:spacing w:afterLines="120" w:after="288" w:line="480" w:lineRule="auto"/>
        <w:rPr>
          <w:rFonts w:ascii="Arial" w:eastAsia="Arial Unicode MS" w:hAnsi="Arial" w:cs="Arial"/>
          <w:shd w:val="clear" w:color="auto" w:fill="FFFFFF"/>
        </w:rPr>
      </w:pPr>
      <w:r w:rsidRPr="00084FDA">
        <w:rPr>
          <w:rFonts w:ascii="Arial" w:eastAsia="Arial Unicode MS" w:hAnsi="Arial" w:cs="Arial"/>
          <w:shd w:val="clear" w:color="auto" w:fill="FFFFFF"/>
        </w:rPr>
        <w:t>10. NICM, School of Science and Health, University of Western Sydney, Sydney, Australia; Division of Psychology and Mental Health, Faculty of Biology, Medicine and Health, University of Manchester, Manchester, UK.</w:t>
      </w:r>
    </w:p>
    <w:p w:rsidR="005813C7" w:rsidRPr="00084FDA" w:rsidRDefault="005813C7" w:rsidP="002B2164">
      <w:pPr>
        <w:adjustRightInd w:val="0"/>
        <w:snapToGrid w:val="0"/>
        <w:spacing w:afterLines="120" w:after="288" w:line="480" w:lineRule="auto"/>
        <w:rPr>
          <w:rFonts w:ascii="Arial" w:eastAsia="Arial Unicode MS" w:hAnsi="Arial" w:cs="Arial"/>
          <w:shd w:val="clear" w:color="auto" w:fill="FFFFFF"/>
        </w:rPr>
      </w:pPr>
      <w:r w:rsidRPr="00084FDA">
        <w:rPr>
          <w:rFonts w:ascii="Arial" w:eastAsia="Arial Unicode MS" w:hAnsi="Arial" w:cs="Arial"/>
          <w:shd w:val="clear" w:color="auto" w:fill="FFFFFF"/>
        </w:rPr>
        <w:t>11. Department of Epidemiology, Medical University of Vienna, Austria</w:t>
      </w:r>
    </w:p>
    <w:p w:rsidR="005813C7" w:rsidRPr="00084FDA" w:rsidRDefault="005813C7" w:rsidP="002B2164">
      <w:pPr>
        <w:adjustRightInd w:val="0"/>
        <w:snapToGrid w:val="0"/>
        <w:spacing w:afterLines="120" w:after="288" w:line="480" w:lineRule="auto"/>
        <w:rPr>
          <w:rFonts w:ascii="Arial" w:eastAsia="Arial Unicode MS" w:hAnsi="Arial" w:cs="Arial"/>
          <w:shd w:val="clear" w:color="auto" w:fill="FFFFFF"/>
        </w:rPr>
      </w:pPr>
      <w:r w:rsidRPr="00084FDA">
        <w:rPr>
          <w:rFonts w:ascii="Arial" w:eastAsia="Arial Unicode MS" w:hAnsi="Arial" w:cs="Arial"/>
          <w:shd w:val="clear" w:color="auto" w:fill="FFFFFF"/>
        </w:rPr>
        <w:t xml:space="preserve">*These authors share first authorship and are corresponding authors: </w:t>
      </w:r>
    </w:p>
    <w:p w:rsidR="005813C7" w:rsidRPr="00084FDA" w:rsidRDefault="005813C7" w:rsidP="002B2164">
      <w:pPr>
        <w:adjustRightInd w:val="0"/>
        <w:snapToGrid w:val="0"/>
        <w:spacing w:afterLines="120" w:after="288" w:line="480" w:lineRule="auto"/>
        <w:rPr>
          <w:rFonts w:ascii="Arial" w:eastAsia="Arial Unicode MS" w:hAnsi="Arial" w:cs="Arial"/>
          <w:shd w:val="clear" w:color="auto" w:fill="FFFFFF"/>
        </w:rPr>
      </w:pPr>
      <w:r w:rsidRPr="00084FDA">
        <w:rPr>
          <w:rFonts w:ascii="Arial" w:eastAsia="Arial Unicode MS" w:hAnsi="Arial" w:cs="Arial"/>
          <w:shd w:val="clear" w:color="auto" w:fill="FFFFFF"/>
        </w:rPr>
        <w:t xml:space="preserve">Lee Smith: </w:t>
      </w:r>
      <w:hyperlink r:id="rId8" w:history="1">
        <w:r w:rsidRPr="00084FDA">
          <w:rPr>
            <w:rStyle w:val="Hyperlink"/>
            <w:rFonts w:ascii="Arial" w:eastAsia="Arial Unicode MS" w:hAnsi="Arial" w:cs="Arial"/>
            <w:color w:val="auto"/>
            <w:shd w:val="clear" w:color="auto" w:fill="FFFFFF"/>
          </w:rPr>
          <w:t>lee.smith@anglia.ac.uk</w:t>
        </w:r>
      </w:hyperlink>
      <w:r w:rsidRPr="00084FDA">
        <w:rPr>
          <w:rFonts w:ascii="Arial" w:eastAsia="Arial Unicode MS" w:hAnsi="Arial" w:cs="Arial"/>
          <w:shd w:val="clear" w:color="auto" w:fill="FFFFFF"/>
        </w:rPr>
        <w:t xml:space="preserve">   Sarah E Jackson: </w:t>
      </w:r>
      <w:hyperlink r:id="rId9" w:history="1">
        <w:r w:rsidRPr="00084FDA">
          <w:rPr>
            <w:rStyle w:val="Hyperlink"/>
            <w:rFonts w:ascii="Arial" w:eastAsia="Arial Unicode MS" w:hAnsi="Arial" w:cs="Arial"/>
            <w:color w:val="auto"/>
            <w:shd w:val="clear" w:color="auto" w:fill="FFFFFF"/>
          </w:rPr>
          <w:t>s.e.jackson@ucl.ac.uk</w:t>
        </w:r>
      </w:hyperlink>
    </w:p>
    <w:p w:rsidR="005813C7" w:rsidRPr="00084FDA" w:rsidRDefault="005813C7" w:rsidP="002B2164">
      <w:pPr>
        <w:adjustRightInd w:val="0"/>
        <w:snapToGrid w:val="0"/>
        <w:spacing w:afterLines="120" w:after="288" w:line="480" w:lineRule="auto"/>
        <w:rPr>
          <w:rFonts w:ascii="Arial" w:eastAsia="Arial Unicode MS" w:hAnsi="Arial" w:cs="Arial"/>
          <w:shd w:val="clear" w:color="auto" w:fill="FFFFFF"/>
        </w:rPr>
      </w:pPr>
    </w:p>
    <w:p w:rsidR="005813C7" w:rsidRPr="00084FDA" w:rsidRDefault="005813C7" w:rsidP="002B2164">
      <w:pPr>
        <w:adjustRightInd w:val="0"/>
        <w:snapToGrid w:val="0"/>
        <w:spacing w:afterLines="120" w:after="288" w:line="480" w:lineRule="auto"/>
        <w:rPr>
          <w:rFonts w:ascii="Arial" w:eastAsia="Arial Unicode MS" w:hAnsi="Arial" w:cs="Arial"/>
          <w:shd w:val="clear" w:color="auto" w:fill="FFFFFF"/>
        </w:rPr>
      </w:pPr>
      <w:r w:rsidRPr="00084FDA">
        <w:rPr>
          <w:rFonts w:ascii="Arial" w:eastAsia="Arial Unicode MS" w:hAnsi="Arial" w:cs="Arial"/>
          <w:shd w:val="clear" w:color="auto" w:fill="FFFFFF"/>
        </w:rPr>
        <w:t>Word count, excluding title page, abstract, references, figures and tables: 2977.</w:t>
      </w:r>
    </w:p>
    <w:p w:rsidR="005813C7" w:rsidRPr="00084FDA" w:rsidRDefault="005813C7" w:rsidP="002B2164">
      <w:pPr>
        <w:adjustRightInd w:val="0"/>
        <w:snapToGrid w:val="0"/>
        <w:spacing w:afterLines="120" w:after="288" w:line="480" w:lineRule="auto"/>
        <w:rPr>
          <w:rFonts w:ascii="Arial" w:eastAsiaTheme="minorEastAsia" w:hAnsi="Arial" w:cs="Arial"/>
          <w:b/>
          <w:bCs/>
          <w:lang w:eastAsia="zh-CN"/>
        </w:rPr>
      </w:pPr>
    </w:p>
    <w:p w:rsidR="005813C7" w:rsidRPr="00084FDA" w:rsidRDefault="005813C7" w:rsidP="002B2164">
      <w:pPr>
        <w:adjustRightInd w:val="0"/>
        <w:snapToGrid w:val="0"/>
        <w:spacing w:afterLines="120" w:after="288" w:line="480" w:lineRule="auto"/>
        <w:rPr>
          <w:rFonts w:ascii="Arial" w:eastAsiaTheme="minorEastAsia" w:hAnsi="Arial" w:cs="Arial"/>
          <w:b/>
          <w:bCs/>
          <w:lang w:eastAsia="zh-CN"/>
        </w:rPr>
      </w:pPr>
      <w:r w:rsidRPr="00084FDA">
        <w:rPr>
          <w:rFonts w:ascii="Arial" w:eastAsiaTheme="minorEastAsia" w:hAnsi="Arial" w:cs="Arial"/>
          <w:b/>
          <w:bCs/>
          <w:lang w:eastAsia="zh-CN"/>
        </w:rPr>
        <w:lastRenderedPageBreak/>
        <w:t>ABSTRACT</w:t>
      </w:r>
    </w:p>
    <w:p w:rsidR="005813C7" w:rsidRPr="00084FDA" w:rsidRDefault="005813C7" w:rsidP="002B2164">
      <w:pPr>
        <w:adjustRightInd w:val="0"/>
        <w:snapToGrid w:val="0"/>
        <w:spacing w:afterLines="120" w:after="288" w:line="480" w:lineRule="auto"/>
        <w:jc w:val="both"/>
        <w:rPr>
          <w:rFonts w:ascii="Arial" w:eastAsiaTheme="minorEastAsia" w:hAnsi="Arial" w:cs="Arial"/>
          <w:bCs/>
          <w:lang w:eastAsia="zh-CN"/>
        </w:rPr>
      </w:pPr>
      <w:r w:rsidRPr="00084FDA">
        <w:rPr>
          <w:rFonts w:ascii="Arial" w:eastAsia="Arial Unicode MS" w:hAnsi="Arial" w:cs="Arial"/>
          <w:b/>
          <w:shd w:val="clear" w:color="auto" w:fill="FFFFFF"/>
        </w:rPr>
        <w:t>Objectives:</w:t>
      </w:r>
      <w:bookmarkStart w:id="2" w:name="_Hlk525653353"/>
      <w:r w:rsidR="00EA56A3" w:rsidRPr="00084FDA">
        <w:rPr>
          <w:rFonts w:ascii="Arial" w:eastAsia="Arial Unicode MS" w:hAnsi="Arial" w:cs="Arial"/>
          <w:b/>
          <w:shd w:val="clear" w:color="auto" w:fill="FFFFFF"/>
        </w:rPr>
        <w:t xml:space="preserve"> </w:t>
      </w:r>
      <w:r w:rsidRPr="00084FDA">
        <w:rPr>
          <w:rFonts w:ascii="Arial" w:eastAsiaTheme="minorEastAsia" w:hAnsi="Arial" w:cs="Arial"/>
          <w:bCs/>
          <w:lang w:eastAsia="zh-CN"/>
        </w:rPr>
        <w:t>To compare levels of physical activity and sedentary time in a representative sample of US adolescents and adults with and without visual impairment.</w:t>
      </w:r>
      <w:r w:rsidR="00EA56A3" w:rsidRPr="00084FDA">
        <w:rPr>
          <w:rFonts w:ascii="Arial" w:eastAsiaTheme="minorEastAsia" w:hAnsi="Arial" w:cs="Arial"/>
          <w:bCs/>
          <w:lang w:eastAsia="zh-CN"/>
        </w:rPr>
        <w:t xml:space="preserve"> </w:t>
      </w:r>
      <w:r w:rsidRPr="00084FDA">
        <w:rPr>
          <w:rFonts w:ascii="Arial" w:eastAsiaTheme="minorEastAsia" w:hAnsi="Arial" w:cs="Arial"/>
          <w:b/>
          <w:bCs/>
          <w:lang w:eastAsia="zh-CN"/>
        </w:rPr>
        <w:t xml:space="preserve">Design: </w:t>
      </w:r>
      <w:r w:rsidRPr="00084FDA">
        <w:rPr>
          <w:rFonts w:ascii="Arial" w:eastAsiaTheme="minorEastAsia" w:hAnsi="Arial" w:cs="Arial"/>
          <w:bCs/>
          <w:lang w:eastAsia="zh-CN"/>
        </w:rPr>
        <w:t>Cross-sectional analyses were carried out using data from the National Health</w:t>
      </w:r>
      <w:r w:rsidR="00EA56A3" w:rsidRPr="00084FDA">
        <w:rPr>
          <w:rFonts w:ascii="Arial" w:eastAsiaTheme="minorEastAsia" w:hAnsi="Arial" w:cs="Arial"/>
          <w:bCs/>
          <w:lang w:eastAsia="zh-CN"/>
        </w:rPr>
        <w:t xml:space="preserve"> </w:t>
      </w:r>
      <w:r w:rsidRPr="00084FDA">
        <w:rPr>
          <w:rFonts w:ascii="Arial" w:hAnsi="Arial" w:cs="Arial"/>
        </w:rPr>
        <w:t xml:space="preserve">and Nutrition Examination Survey. </w:t>
      </w:r>
      <w:r w:rsidRPr="00084FDA">
        <w:rPr>
          <w:rFonts w:ascii="Arial" w:hAnsi="Arial" w:cs="Arial"/>
          <w:b/>
        </w:rPr>
        <w:t xml:space="preserve">Participants: </w:t>
      </w:r>
      <w:r w:rsidRPr="00084FDA">
        <w:rPr>
          <w:rFonts w:ascii="Arial" w:hAnsi="Arial" w:cs="Arial"/>
        </w:rPr>
        <w:t>The study population consisted of 6,001 participants (adolescents n=1,766, adults n=4,235).</w:t>
      </w:r>
      <w:r w:rsidR="009F1016" w:rsidRPr="00084FDA">
        <w:rPr>
          <w:rFonts w:ascii="Arial" w:hAnsi="Arial" w:cs="Arial"/>
        </w:rPr>
        <w:t xml:space="preserve"> </w:t>
      </w:r>
      <w:r w:rsidRPr="00084FDA">
        <w:rPr>
          <w:rFonts w:ascii="Arial" w:hAnsi="Arial" w:cs="Arial"/>
        </w:rPr>
        <w:t xml:space="preserve">The present analysis aggregated data from 2003-2004 and 2005-2006. </w:t>
      </w:r>
      <w:r w:rsidRPr="00084FDA">
        <w:rPr>
          <w:rFonts w:ascii="Arial" w:hAnsi="Arial" w:cs="Arial"/>
          <w:b/>
        </w:rPr>
        <w:t>Measures</w:t>
      </w:r>
      <w:r w:rsidRPr="00084FDA">
        <w:rPr>
          <w:rFonts w:ascii="Arial" w:hAnsi="Arial" w:cs="Arial"/>
        </w:rPr>
        <w:t>: Objective physical activity and sedentary behaviour assessment was conducted over 7 days. Distance visual acuity was measured for each eye in all participants 12 years and older. Participants’ vision was categorised as: normal vision, uncorrected refractive error, nonrefractive visual impairment.</w:t>
      </w:r>
      <w:r w:rsidR="00EA56A3" w:rsidRPr="00084FDA">
        <w:rPr>
          <w:rFonts w:ascii="Arial" w:hAnsi="Arial" w:cs="Arial"/>
        </w:rPr>
        <w:t xml:space="preserve"> </w:t>
      </w:r>
      <w:r w:rsidRPr="00084FDA">
        <w:rPr>
          <w:rFonts w:ascii="Arial" w:hAnsi="Arial" w:cs="Arial"/>
        </w:rPr>
        <w:t xml:space="preserve">We estimated the sex-specific linear associations between presenting vision and objectively measured physical activity and sedentary patterns using adjusted generalized linear models in adolescents and adults. </w:t>
      </w:r>
      <w:r w:rsidRPr="00084FDA">
        <w:rPr>
          <w:rFonts w:ascii="Arial" w:hAnsi="Arial" w:cs="Arial"/>
          <w:b/>
        </w:rPr>
        <w:t>Results and conclusions:</w:t>
      </w:r>
      <w:r w:rsidR="00EA56A3" w:rsidRPr="00084FDA">
        <w:rPr>
          <w:rFonts w:ascii="Arial" w:hAnsi="Arial" w:cs="Arial"/>
          <w:b/>
        </w:rPr>
        <w:t xml:space="preserve"> </w:t>
      </w:r>
      <w:r w:rsidRPr="00084FDA">
        <w:rPr>
          <w:rFonts w:ascii="Arial" w:hAnsi="Arial" w:cs="Arial"/>
          <w:bCs/>
        </w:rPr>
        <w:t>Adolescents with uncorrected refractive error and nonrefractive visual impairment did not accumulate higher levels of sedentary time or lower levels of MVPA compared with those with normal vision. We observed no association between vision status and accelerometer measured MVPA in adults aged 20-49 years. We observed more time spent sedentary among females</w:t>
      </w:r>
      <w:r w:rsidR="00EA56A3" w:rsidRPr="00084FDA">
        <w:rPr>
          <w:rFonts w:ascii="Arial" w:hAnsi="Arial" w:cs="Arial"/>
          <w:bCs/>
        </w:rPr>
        <w:t xml:space="preserve"> </w:t>
      </w:r>
      <w:r w:rsidRPr="00084FDA">
        <w:rPr>
          <w:rFonts w:ascii="Arial" w:hAnsi="Arial" w:cs="Arial"/>
          <w:bCs/>
        </w:rPr>
        <w:t>20-49 years old with nonrefractive visual impairment compared with those presenting normal vision (mean difference 329.8 mins/week, 95% CI: 12.5 to 647.0). Adults</w:t>
      </w:r>
      <w:r w:rsidR="00EA56A3" w:rsidRPr="00084FDA">
        <w:rPr>
          <w:rFonts w:ascii="Arial" w:hAnsi="Arial" w:cs="Arial"/>
          <w:bCs/>
        </w:rPr>
        <w:t xml:space="preserve"> </w:t>
      </w:r>
      <w:r w:rsidRPr="00084FDA">
        <w:rPr>
          <w:rFonts w:ascii="Arial" w:hAnsi="Arial" w:cs="Arial"/>
          <w:bCs/>
        </w:rPr>
        <w:t>50 years and older with nonrefractive visual impairment appeared to accumulate less lifestyle physical activity, particularly in women (mean difference -82.8 mins/week, 95% CI: -147.8 to -17.8).</w:t>
      </w:r>
      <w:r w:rsidR="009F1016" w:rsidRPr="00084FDA">
        <w:rPr>
          <w:rFonts w:ascii="Arial" w:hAnsi="Arial" w:cs="Arial"/>
          <w:bCs/>
        </w:rPr>
        <w:t xml:space="preserve"> </w:t>
      </w:r>
      <w:r w:rsidRPr="00084FDA">
        <w:rPr>
          <w:rFonts w:ascii="Arial" w:eastAsiaTheme="minorEastAsia" w:hAnsi="Arial" w:cs="Arial"/>
          <w:lang w:val="en-US" w:eastAsia="zh-CN"/>
        </w:rPr>
        <w:t xml:space="preserve">Adult women with </w:t>
      </w:r>
      <w:r w:rsidRPr="00084FDA">
        <w:rPr>
          <w:rFonts w:ascii="Arial" w:hAnsi="Arial" w:cs="Arial"/>
          <w:bCs/>
        </w:rPr>
        <w:t>nonrefractive</w:t>
      </w:r>
      <w:r w:rsidRPr="00084FDA">
        <w:rPr>
          <w:rFonts w:ascii="Arial" w:eastAsiaTheme="minorEastAsia" w:hAnsi="Arial" w:cs="Arial"/>
          <w:lang w:val="en-US" w:eastAsia="zh-CN"/>
        </w:rPr>
        <w:t xml:space="preserve"> visual impairment have lower levels of lifestyle physical activity and higher levels of sedentary time than those with normal vision.</w:t>
      </w:r>
      <w:r w:rsidR="00EA56A3" w:rsidRPr="00084FDA">
        <w:rPr>
          <w:rFonts w:ascii="Arial" w:eastAsiaTheme="minorEastAsia" w:hAnsi="Arial" w:cs="Arial"/>
          <w:lang w:val="en-US" w:eastAsia="zh-CN"/>
        </w:rPr>
        <w:t xml:space="preserve"> </w:t>
      </w:r>
      <w:r w:rsidRPr="00084FDA">
        <w:rPr>
          <w:rFonts w:ascii="Arial" w:eastAsiaTheme="minorEastAsia" w:hAnsi="Arial" w:cs="Arial"/>
          <w:lang w:val="en-US" w:eastAsia="zh-CN"/>
        </w:rPr>
        <w:t xml:space="preserve">Taken </w:t>
      </w:r>
      <w:r w:rsidRPr="00084FDA">
        <w:rPr>
          <w:rFonts w:ascii="Arial" w:eastAsiaTheme="minorEastAsia" w:hAnsi="Arial" w:cs="Arial"/>
          <w:lang w:val="en-US" w:eastAsia="zh-CN"/>
        </w:rPr>
        <w:lastRenderedPageBreak/>
        <w:t>together, these findings highlight the need for interventions to promote physical activity and reduce sedentary time in adult populations with visual impairment, specifically adult women.</w:t>
      </w:r>
    </w:p>
    <w:bookmarkEnd w:id="2"/>
    <w:p w:rsidR="005813C7" w:rsidRPr="00084FDA" w:rsidRDefault="005813C7" w:rsidP="002B2164">
      <w:pPr>
        <w:adjustRightInd w:val="0"/>
        <w:snapToGrid w:val="0"/>
        <w:spacing w:afterLines="120" w:after="288" w:line="480" w:lineRule="auto"/>
        <w:jc w:val="both"/>
        <w:rPr>
          <w:rFonts w:ascii="Arial" w:eastAsia="Arial Unicode MS" w:hAnsi="Arial" w:cs="Arial"/>
          <w:shd w:val="clear" w:color="auto" w:fill="FFFFFF"/>
        </w:rPr>
      </w:pPr>
      <w:r w:rsidRPr="00084FDA">
        <w:rPr>
          <w:rFonts w:ascii="Arial" w:eastAsia="Arial Unicode MS" w:hAnsi="Arial" w:cs="Arial"/>
          <w:b/>
          <w:shd w:val="clear" w:color="auto" w:fill="FFFFFF"/>
        </w:rPr>
        <w:t>Key words</w:t>
      </w:r>
      <w:r w:rsidRPr="00084FDA">
        <w:rPr>
          <w:rFonts w:ascii="Arial" w:eastAsia="Arial Unicode MS" w:hAnsi="Arial" w:cs="Arial"/>
          <w:shd w:val="clear" w:color="auto" w:fill="FFFFFF"/>
        </w:rPr>
        <w:t>: Physical activity, sedentary behaviour, accelerometer, visual impairment, diabetic retinopathy, NHANES.</w:t>
      </w:r>
    </w:p>
    <w:p w:rsidR="005813C7" w:rsidRPr="00084FDA" w:rsidRDefault="005813C7" w:rsidP="002B2164">
      <w:pPr>
        <w:adjustRightInd w:val="0"/>
        <w:snapToGrid w:val="0"/>
        <w:spacing w:afterLines="120" w:after="288" w:line="480" w:lineRule="auto"/>
        <w:jc w:val="both"/>
        <w:rPr>
          <w:rFonts w:ascii="Arial" w:eastAsiaTheme="minorEastAsia" w:hAnsi="Arial" w:cs="Arial"/>
          <w:b/>
          <w:bCs/>
          <w:lang w:eastAsia="zh-CN"/>
        </w:rPr>
      </w:pPr>
    </w:p>
    <w:p w:rsidR="005813C7" w:rsidRPr="00084FDA" w:rsidRDefault="005813C7" w:rsidP="002B2164">
      <w:pPr>
        <w:adjustRightInd w:val="0"/>
        <w:snapToGrid w:val="0"/>
        <w:spacing w:afterLines="120" w:after="288" w:line="480" w:lineRule="auto"/>
        <w:jc w:val="both"/>
        <w:rPr>
          <w:rFonts w:ascii="Arial" w:eastAsiaTheme="minorEastAsia" w:hAnsi="Arial" w:cs="Arial"/>
          <w:b/>
          <w:bCs/>
          <w:lang w:eastAsia="zh-CN"/>
        </w:rPr>
      </w:pPr>
      <w:r w:rsidRPr="00084FDA">
        <w:rPr>
          <w:rFonts w:ascii="Arial" w:eastAsiaTheme="minorEastAsia" w:hAnsi="Arial" w:cs="Arial"/>
          <w:b/>
          <w:bCs/>
          <w:lang w:eastAsia="zh-CN"/>
        </w:rPr>
        <w:t>STRENGTHS AND LIMITATIONS OF THIS STUDY</w:t>
      </w:r>
    </w:p>
    <w:p w:rsidR="005813C7" w:rsidRPr="00084FDA" w:rsidRDefault="005813C7" w:rsidP="002B2164">
      <w:pPr>
        <w:pStyle w:val="ListParagraph"/>
        <w:numPr>
          <w:ilvl w:val="0"/>
          <w:numId w:val="7"/>
        </w:numPr>
        <w:adjustRightInd w:val="0"/>
        <w:snapToGrid w:val="0"/>
        <w:spacing w:afterLines="120" w:after="288" w:line="480" w:lineRule="auto"/>
        <w:jc w:val="both"/>
        <w:rPr>
          <w:rFonts w:ascii="Arial" w:eastAsiaTheme="minorEastAsia" w:hAnsi="Arial" w:cs="Arial"/>
          <w:lang w:val="en-US" w:eastAsia="zh-CN"/>
        </w:rPr>
      </w:pPr>
      <w:r w:rsidRPr="00084FDA">
        <w:rPr>
          <w:rFonts w:ascii="Arial" w:eastAsiaTheme="minorEastAsia" w:hAnsi="Arial" w:cs="Arial"/>
          <w:lang w:val="en-US" w:eastAsia="zh-CN"/>
        </w:rPr>
        <w:t>Large, population-based sample of US adolescents and adults.</w:t>
      </w:r>
    </w:p>
    <w:p w:rsidR="005813C7" w:rsidRPr="00084FDA" w:rsidRDefault="005813C7" w:rsidP="002B2164">
      <w:pPr>
        <w:pStyle w:val="ListParagraph"/>
        <w:numPr>
          <w:ilvl w:val="0"/>
          <w:numId w:val="7"/>
        </w:numPr>
        <w:adjustRightInd w:val="0"/>
        <w:snapToGrid w:val="0"/>
        <w:spacing w:afterLines="120" w:after="288" w:line="480" w:lineRule="auto"/>
        <w:jc w:val="both"/>
        <w:rPr>
          <w:rFonts w:ascii="Arial" w:eastAsiaTheme="minorEastAsia" w:hAnsi="Arial" w:cs="Arial"/>
          <w:lang w:val="en-US" w:eastAsia="zh-CN"/>
        </w:rPr>
      </w:pPr>
      <w:r w:rsidRPr="00084FDA">
        <w:rPr>
          <w:rFonts w:ascii="Arial" w:eastAsiaTheme="minorEastAsia" w:hAnsi="Arial" w:cs="Arial"/>
          <w:lang w:val="en-US" w:eastAsia="zh-CN"/>
        </w:rPr>
        <w:t xml:space="preserve">Objective measures of physical activity and sedentary time. </w:t>
      </w:r>
    </w:p>
    <w:p w:rsidR="005813C7" w:rsidRPr="00084FDA" w:rsidRDefault="005813C7" w:rsidP="002B2164">
      <w:pPr>
        <w:pStyle w:val="ListParagraph"/>
        <w:numPr>
          <w:ilvl w:val="0"/>
          <w:numId w:val="7"/>
        </w:numPr>
        <w:adjustRightInd w:val="0"/>
        <w:snapToGrid w:val="0"/>
        <w:spacing w:afterLines="120" w:after="288" w:line="480" w:lineRule="auto"/>
        <w:jc w:val="both"/>
        <w:rPr>
          <w:rFonts w:ascii="Arial" w:eastAsiaTheme="minorEastAsia" w:hAnsi="Arial" w:cs="Arial"/>
          <w:lang w:val="en-US" w:eastAsia="zh-CN"/>
        </w:rPr>
      </w:pPr>
      <w:r w:rsidRPr="00084FDA">
        <w:rPr>
          <w:rFonts w:ascii="Arial" w:eastAsiaTheme="minorEastAsia" w:hAnsi="Arial" w:cs="Arial"/>
          <w:lang w:val="en-US" w:eastAsia="zh-CN"/>
        </w:rPr>
        <w:t>Analyses are of a cross-sectional design and thus it is not known whether visual impairment leads to low levels of activity and high levels of sedentary time or vice versa.</w:t>
      </w:r>
    </w:p>
    <w:p w:rsidR="005813C7" w:rsidRPr="00084FDA" w:rsidRDefault="005813C7" w:rsidP="002B2164">
      <w:pPr>
        <w:pStyle w:val="ListParagraph"/>
        <w:numPr>
          <w:ilvl w:val="0"/>
          <w:numId w:val="7"/>
        </w:numPr>
        <w:adjustRightInd w:val="0"/>
        <w:snapToGrid w:val="0"/>
        <w:spacing w:afterLines="120" w:after="288" w:line="480" w:lineRule="auto"/>
        <w:jc w:val="both"/>
        <w:rPr>
          <w:rFonts w:ascii="Arial" w:eastAsiaTheme="minorEastAsia" w:hAnsi="Arial" w:cs="Arial"/>
          <w:lang w:val="en-US" w:eastAsia="zh-CN"/>
        </w:rPr>
      </w:pPr>
      <w:r w:rsidRPr="00084FDA">
        <w:rPr>
          <w:rFonts w:ascii="Arial" w:eastAsiaTheme="minorEastAsia" w:hAnsi="Arial" w:cs="Arial"/>
          <w:lang w:val="en-US" w:eastAsia="zh-CN"/>
        </w:rPr>
        <w:t>Risk for developing diabetes and associated complications such as cataracts and diabetic retinopathy may be reduced in those with visual impairment by participating in adequate levels of physical activity and lower amounts of sedentary behavior.</w:t>
      </w:r>
    </w:p>
    <w:p w:rsidR="005813C7" w:rsidRPr="00084FDA" w:rsidRDefault="005813C7" w:rsidP="002B2164">
      <w:pPr>
        <w:pStyle w:val="ListParagraph"/>
        <w:adjustRightInd w:val="0"/>
        <w:snapToGrid w:val="0"/>
        <w:spacing w:afterLines="120" w:after="288" w:line="480" w:lineRule="auto"/>
        <w:jc w:val="both"/>
        <w:rPr>
          <w:rFonts w:ascii="Arial" w:eastAsiaTheme="minorEastAsia" w:hAnsi="Arial" w:cs="Arial"/>
          <w:lang w:val="en-US" w:eastAsia="zh-CN"/>
        </w:rPr>
      </w:pPr>
    </w:p>
    <w:p w:rsidR="005813C7" w:rsidRPr="00084FDA" w:rsidRDefault="005813C7" w:rsidP="002B2164">
      <w:pPr>
        <w:adjustRightInd w:val="0"/>
        <w:snapToGrid w:val="0"/>
        <w:spacing w:afterLines="120" w:after="288" w:line="480" w:lineRule="auto"/>
        <w:jc w:val="both"/>
        <w:rPr>
          <w:rFonts w:ascii="Arial" w:eastAsiaTheme="minorEastAsia" w:hAnsi="Arial" w:cs="Arial"/>
          <w:b/>
          <w:bCs/>
          <w:lang w:eastAsia="zh-CN"/>
        </w:rPr>
      </w:pPr>
      <w:r w:rsidRPr="00084FDA">
        <w:rPr>
          <w:rFonts w:ascii="Arial" w:eastAsiaTheme="minorEastAsia" w:hAnsi="Arial" w:cs="Arial"/>
          <w:b/>
          <w:bCs/>
          <w:lang w:eastAsia="zh-CN"/>
        </w:rPr>
        <w:br w:type="page"/>
      </w:r>
    </w:p>
    <w:p w:rsidR="005813C7" w:rsidRPr="00084FDA" w:rsidRDefault="005813C7" w:rsidP="002B2164">
      <w:pPr>
        <w:adjustRightInd w:val="0"/>
        <w:snapToGrid w:val="0"/>
        <w:spacing w:afterLines="120" w:after="288" w:line="480" w:lineRule="auto"/>
        <w:jc w:val="both"/>
        <w:rPr>
          <w:rFonts w:ascii="Arial" w:eastAsiaTheme="minorEastAsia" w:hAnsi="Arial" w:cs="Arial"/>
          <w:b/>
          <w:bCs/>
          <w:lang w:eastAsia="zh-CN"/>
        </w:rPr>
      </w:pPr>
      <w:r w:rsidRPr="00084FDA">
        <w:rPr>
          <w:rFonts w:ascii="Arial" w:eastAsiaTheme="minorEastAsia" w:hAnsi="Arial" w:cs="Arial"/>
          <w:b/>
          <w:bCs/>
          <w:lang w:eastAsia="zh-CN"/>
        </w:rPr>
        <w:t>INTRODUCTION</w:t>
      </w:r>
    </w:p>
    <w:p w:rsidR="005813C7" w:rsidRPr="00084FDA" w:rsidRDefault="005813C7" w:rsidP="002B2164">
      <w:pPr>
        <w:spacing w:afterLines="120" w:after="288" w:line="480" w:lineRule="auto"/>
        <w:jc w:val="both"/>
      </w:pPr>
      <w:r w:rsidRPr="00084FDA">
        <w:rPr>
          <w:rFonts w:ascii="Arial" w:hAnsi="Arial" w:cs="Arial"/>
        </w:rPr>
        <w:t>Physical activity may be defined as any bodily movement caused by contraction of skeletal muscle that results in energy expenditure</w:t>
      </w:r>
      <w:hyperlink w:anchor="_ENREF_1" w:tooltip="Caspersen, 1985 #49" w:history="1">
        <w:r w:rsidR="00461D03" w:rsidRPr="00084FDA">
          <w:rPr>
            <w:rFonts w:ascii="Arial" w:hAnsi="Arial" w:cs="Arial"/>
          </w:rPr>
          <w:fldChar w:fldCharType="begin"/>
        </w:r>
        <w:r w:rsidRPr="00084FDA">
          <w:rPr>
            <w:rFonts w:ascii="Arial" w:hAnsi="Arial" w:cs="Arial"/>
          </w:rPr>
          <w:instrText xml:space="preserve"> ADDIN EN.CITE &lt;EndNote&gt;&lt;Cite&gt;&lt;Author&gt;Caspersen&lt;/Author&gt;&lt;Year&gt;1985&lt;/Year&gt;&lt;RecNum&gt;49&lt;/RecNum&gt;&lt;DisplayText&gt;&lt;style face="superscript"&gt;1&lt;/style&gt;&lt;/DisplayText&gt;&lt;record&gt;&lt;rec-number&gt;49&lt;/rec-number&gt;&lt;foreign-keys&gt;&lt;key app="EN" db-id="299rdwzs952z5xez9fmpdv0ppx90axdvd9ta" timestamp="1530004313"&gt;49&lt;/key&gt;&lt;/foreign-keys&gt;&lt;ref-type name="Journal Article"&gt;17&lt;/ref-type&gt;&lt;contributors&gt;&lt;authors&gt;&lt;author&gt;Caspersen, C. J.&lt;/author&gt;&lt;author&gt;Powell, K. E.&lt;/author&gt;&lt;author&gt;Christenson, G. M.&lt;/author&gt;&lt;/authors&gt;&lt;/contributors&gt;&lt;titles&gt;&lt;title&gt;Physical activity, exercise, and physical fitness: definitions and distinctions for health-related research&lt;/title&gt;&lt;secondary-title&gt;Public Health Rep&lt;/secondary-title&gt;&lt;alt-title&gt;Public health reports (Washington, D.C. : 1974)&lt;/alt-title&gt;&lt;/titles&gt;&lt;periodical&gt;&lt;full-title&gt;Public Health Rep&lt;/full-title&gt;&lt;abbr-1&gt;Public health reports (Washington, D.C. : 1974)&lt;/abbr-1&gt;&lt;/periodical&gt;&lt;alt-periodical&gt;&lt;full-title&gt;Public Health Rep&lt;/full-title&gt;&lt;abbr-1&gt;Public health reports (Washington, D.C. : 1974)&lt;/abbr-1&gt;&lt;/alt-periodical&gt;&lt;pages&gt;126-31&lt;/pages&gt;&lt;volume&gt;100&lt;/volume&gt;&lt;number&gt;2&lt;/number&gt;&lt;edition&gt;1985/03/01&lt;/edition&gt;&lt;keywords&gt;&lt;keyword&gt;Energy Metabolism&lt;/keyword&gt;&lt;keyword&gt;Humans&lt;/keyword&gt;&lt;keyword&gt;*Physical Exertion&lt;/keyword&gt;&lt;keyword&gt;*Physical Fitness&lt;/keyword&gt;&lt;keyword&gt;Research&lt;/keyword&gt;&lt;keyword&gt;*Terminology as Topic&lt;/keyword&gt;&lt;/keywords&gt;&lt;dates&gt;&lt;year&gt;1985&lt;/year&gt;&lt;pub-dates&gt;&lt;date&gt;Mar-Apr&lt;/date&gt;&lt;/pub-dates&gt;&lt;/dates&gt;&lt;isbn&gt;0033-3549 (Print)&amp;#xD;0033-3549&lt;/isbn&gt;&lt;accession-num&gt;3920711&lt;/accession-num&gt;&lt;urls&gt;&lt;related-urls&gt;&lt;url&gt;https://www.ncbi.nlm.nih.gov/pmc/articles/PMC1424733/pdf/pubhealthrep00100-0016.pdf&lt;/url&gt;&lt;/related-urls&gt;&lt;/urls&gt;&lt;custom2&gt;Pmc1424733&lt;/custom2&gt;&lt;remote-database-provider&gt;NLM&lt;/remote-database-provider&gt;&lt;language&gt;eng&lt;/language&gt;&lt;/record&gt;&lt;/Cite&gt;&lt;/EndNote&gt;</w:instrText>
        </w:r>
        <w:r w:rsidR="00461D03" w:rsidRPr="00084FDA">
          <w:rPr>
            <w:rFonts w:ascii="Arial" w:hAnsi="Arial" w:cs="Arial"/>
          </w:rPr>
          <w:fldChar w:fldCharType="separate"/>
        </w:r>
        <w:r w:rsidRPr="00084FDA">
          <w:rPr>
            <w:rFonts w:ascii="Arial" w:hAnsi="Arial" w:cs="Arial"/>
            <w:noProof/>
            <w:vertAlign w:val="superscript"/>
          </w:rPr>
          <w:t>1</w:t>
        </w:r>
        <w:r w:rsidR="00461D03" w:rsidRPr="00084FDA">
          <w:rPr>
            <w:rFonts w:ascii="Arial" w:hAnsi="Arial" w:cs="Arial"/>
          </w:rPr>
          <w:fldChar w:fldCharType="end"/>
        </w:r>
      </w:hyperlink>
      <w:r w:rsidR="00EA56A3" w:rsidRPr="00084FDA">
        <w:t xml:space="preserve"> </w:t>
      </w:r>
      <w:r w:rsidRPr="00084FDA">
        <w:rPr>
          <w:rFonts w:ascii="Arial" w:hAnsi="Arial" w:cs="Arial"/>
        </w:rPr>
        <w:t>and may include activities such as structured exercise and sport, active travel (walking and cycling), occupational activity, and household chores/gardening. Regular and sustained participation in physical activity is beneficial for almost every facet of health in children, adolescents and adults. For example, it has been associated with lower incidence of cardiovascular disease, cancer and osteoarthritis, and promotes positive mental health in all ages.</w:t>
      </w:r>
      <w:hyperlink w:anchor="_ENREF_2" w:tooltip="Warburton, 2017 #262" w:history="1">
        <w:r w:rsidR="00461D03" w:rsidRPr="00084FDA">
          <w:rPr>
            <w:rFonts w:ascii="Arial" w:hAnsi="Arial" w:cs="Arial"/>
          </w:rPr>
          <w:fldChar w:fldCharType="begin"/>
        </w:r>
        <w:r w:rsidRPr="00084FDA">
          <w:rPr>
            <w:rFonts w:ascii="Arial" w:hAnsi="Arial" w:cs="Arial"/>
          </w:rPr>
          <w:instrText xml:space="preserve"> ADDIN EN.CITE &lt;EndNote&gt;&lt;Cite&gt;&lt;Author&gt;Warburton&lt;/Author&gt;&lt;Year&gt;2017&lt;/Year&gt;&lt;RecNum&gt;262&lt;/RecNum&gt;&lt;DisplayText&gt;&lt;style face="superscript"&gt;2&lt;/style&gt;&lt;/DisplayText&gt;&lt;record&gt;&lt;rec-number&gt;262&lt;/rec-number&gt;&lt;foreign-keys&gt;&lt;key app="EN" db-id="05w5xa0rofaarte2zdmpfdwued9fsweddxv5" timestamp="1509378485"&gt;262&lt;/key&gt;&lt;/foreign-keys&gt;&lt;ref-type name="Journal Article"&gt;17&lt;/ref-type&gt;&lt;contributors&gt;&lt;authors&gt;&lt;author&gt;Warburton, D. E. R.&lt;/author&gt;&lt;author&gt;Bredin, S. S. D.&lt;/author&gt;&lt;/authors&gt;&lt;/contributors&gt;&lt;auth-address&gt;Physical Activity Promotion and Chronic Disease Prevention Unit, University of British Columbia, Vancouver, British Columbia, Canada.&lt;/auth-address&gt;&lt;titles&gt;&lt;title&gt;Health benefits of physical activity: a systematic review of current systematic reviews&lt;/title&gt;&lt;secondary-title&gt;Curr Opin Cardiol&lt;/secondary-title&gt;&lt;alt-title&gt;Current opinion in cardiology&lt;/alt-title&gt;&lt;/titles&gt;&lt;periodical&gt;&lt;full-title&gt;Curr Opin Cardiol&lt;/full-title&gt;&lt;abbr-1&gt;Current opinion in cardiology&lt;/abbr-1&gt;&lt;/periodical&gt;&lt;alt-periodical&gt;&lt;full-title&gt;Curr Opin Cardiol&lt;/full-title&gt;&lt;abbr-1&gt;Current opinion in cardiology&lt;/abbr-1&gt;&lt;/alt-periodical&gt;&lt;pages&gt;541-556&lt;/pages&gt;&lt;volume&gt;32&lt;/volume&gt;&lt;number&gt;5&lt;/number&gt;&lt;edition&gt;2017/07/15&lt;/edition&gt;&lt;dates&gt;&lt;year&gt;2017&lt;/year&gt;&lt;pub-dates&gt;&lt;date&gt;Sep&lt;/date&gt;&lt;/pub-dates&gt;&lt;/dates&gt;&lt;isbn&gt;0268-4705&lt;/isbn&gt;&lt;accession-num&gt;28708630&lt;/accession-num&gt;&lt;urls&gt;&lt;related-urls&gt;&lt;url&gt;http://ovidsp.tx.ovid.com/ovftpdfs/FPDDNCLBBBLOJE00/fs047/ovft/live/gv024/00001573/00001573-201709000-00010.pdf&lt;/url&gt;&lt;/related-urls&gt;&lt;/urls&gt;&lt;electronic-resource-num&gt;10.1097/hco.0000000000000437&lt;/electronic-resource-num&gt;&lt;remote-database-provider&gt;NLM&lt;/remote-database-provider&gt;&lt;language&gt;eng&lt;/language&gt;&lt;/record&gt;&lt;/Cite&gt;&lt;/EndNote&gt;</w:instrText>
        </w:r>
        <w:r w:rsidR="00461D03" w:rsidRPr="00084FDA">
          <w:rPr>
            <w:rFonts w:ascii="Arial" w:hAnsi="Arial" w:cs="Arial"/>
          </w:rPr>
          <w:fldChar w:fldCharType="separate"/>
        </w:r>
        <w:r w:rsidRPr="00084FDA">
          <w:rPr>
            <w:rFonts w:ascii="Arial" w:hAnsi="Arial" w:cs="Arial"/>
            <w:noProof/>
            <w:vertAlign w:val="superscript"/>
          </w:rPr>
          <w:t>2</w:t>
        </w:r>
        <w:r w:rsidR="00461D03" w:rsidRPr="00084FDA">
          <w:rPr>
            <w:rFonts w:ascii="Arial" w:hAnsi="Arial" w:cs="Arial"/>
          </w:rPr>
          <w:fldChar w:fldCharType="end"/>
        </w:r>
      </w:hyperlink>
      <w:r w:rsidR="00EA56A3" w:rsidRPr="00084FDA">
        <w:t xml:space="preserve"> </w:t>
      </w:r>
      <w:r w:rsidRPr="00084FDA">
        <w:rPr>
          <w:rFonts w:ascii="Arial" w:hAnsi="Arial" w:cs="Arial"/>
        </w:rPr>
        <w:t>At the other end of the energy expenditure spectrum, excessive time in sedentary behaviour has been shown to be detrimental to both physical and mental health, and this is independent from physical activity levels.</w:t>
      </w:r>
      <w:hyperlink w:anchor="_ENREF_3" w:tooltip="de Rezende, 2014 #54" w:history="1">
        <w:r w:rsidR="00461D03" w:rsidRPr="00084FDA">
          <w:rPr>
            <w:rFonts w:ascii="Arial" w:hAnsi="Arial" w:cs="Arial"/>
          </w:rPr>
          <w:fldChar w:fldCharType="begin">
            <w:fldData xml:space="preserve">PEVuZE5vdGU+PENpdGU+PEF1dGhvcj5kZSBSZXplbmRlPC9BdXRob3I+PFllYXI+MjAxNDwvWWVh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</w:fldData>
          </w:fldChar>
        </w:r>
        <w:r w:rsidRPr="00084FDA">
          <w:rPr>
            <w:rFonts w:ascii="Arial" w:hAnsi="Arial" w:cs="Arial"/>
          </w:rPr>
          <w:instrText xml:space="preserve"> ADDIN EN.CITE </w:instrText>
        </w:r>
        <w:r w:rsidR="00461D03" w:rsidRPr="00084FDA">
          <w:rPr>
            <w:rFonts w:ascii="Arial" w:hAnsi="Arial" w:cs="Arial"/>
          </w:rPr>
          <w:fldChar w:fldCharType="begin">
            <w:fldData xml:space="preserve">PEVuZE5vdGU+PENpdGU+PEF1dGhvcj5kZSBSZXplbmRlPC9BdXRob3I+PFllYXI+MjAxNDwvWWVh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</w:fldData>
          </w:fldChar>
        </w:r>
        <w:r w:rsidRPr="00084FDA">
          <w:rPr>
            <w:rFonts w:ascii="Arial" w:hAnsi="Arial" w:cs="Arial"/>
          </w:rPr>
          <w:instrText xml:space="preserve"> ADDIN EN.CITE.DATA </w:instrText>
        </w:r>
        <w:r w:rsidR="00461D03" w:rsidRPr="00084FDA">
          <w:rPr>
            <w:rFonts w:ascii="Arial" w:hAnsi="Arial" w:cs="Arial"/>
          </w:rPr>
        </w:r>
        <w:r w:rsidR="00461D03" w:rsidRPr="00084FDA">
          <w:rPr>
            <w:rFonts w:ascii="Arial" w:hAnsi="Arial" w:cs="Arial"/>
          </w:rPr>
          <w:fldChar w:fldCharType="end"/>
        </w:r>
        <w:r w:rsidR="00461D03" w:rsidRPr="00084FDA">
          <w:rPr>
            <w:rFonts w:ascii="Arial" w:hAnsi="Arial" w:cs="Arial"/>
          </w:rPr>
        </w:r>
        <w:r w:rsidR="00461D03" w:rsidRPr="00084FDA">
          <w:rPr>
            <w:rFonts w:ascii="Arial" w:hAnsi="Arial" w:cs="Arial"/>
          </w:rPr>
          <w:fldChar w:fldCharType="separate"/>
        </w:r>
        <w:r w:rsidRPr="00084FDA">
          <w:rPr>
            <w:rFonts w:ascii="Arial" w:hAnsi="Arial" w:cs="Arial"/>
            <w:noProof/>
            <w:vertAlign w:val="superscript"/>
          </w:rPr>
          <w:t>3</w:t>
        </w:r>
        <w:r w:rsidR="00461D03" w:rsidRPr="00084FDA">
          <w:rPr>
            <w:rFonts w:ascii="Arial" w:hAnsi="Arial" w:cs="Arial"/>
          </w:rPr>
          <w:fldChar w:fldCharType="end"/>
        </w:r>
      </w:hyperlink>
    </w:p>
    <w:p w:rsidR="005813C7" w:rsidRPr="00084FDA" w:rsidRDefault="005813C7" w:rsidP="002B2164">
      <w:pPr>
        <w:spacing w:afterLines="120" w:after="288" w:line="480" w:lineRule="auto"/>
        <w:jc w:val="both"/>
        <w:rPr>
          <w:rFonts w:ascii="Arial" w:hAnsi="Arial" w:cs="Arial"/>
        </w:rPr>
      </w:pPr>
      <w:r w:rsidRPr="00084FDA">
        <w:rPr>
          <w:rFonts w:ascii="Arial" w:hAnsi="Arial" w:cs="Arial"/>
        </w:rPr>
        <w:t>In light of the positive benefits of regular participation in physical activity and the detrimental effects of sedentary behaviour, guidelines have been developed. The World Health Organisation states that to maintain good health, adults should achieve at least 30 minutes of moderate activity (e.g. brisk walking) on five or more days of the week.</w:t>
      </w:r>
      <w:bookmarkStart w:id="3" w:name="_Hlk517724660"/>
      <w:r w:rsidR="00461D03" w:rsidRPr="00084FDA">
        <w:rPr>
          <w:rFonts w:ascii="Arial" w:hAnsi="Arial" w:cs="Arial"/>
        </w:rPr>
        <w:fldChar w:fldCharType="begin"/>
      </w:r>
      <w:r w:rsidRPr="00084FDA">
        <w:rPr>
          <w:rFonts w:ascii="Arial" w:hAnsi="Arial" w:cs="Arial"/>
        </w:rPr>
        <w:instrText xml:space="preserve"> HYPERLINK \l "_ENREF_4" \o "World Health Organization, 2010 #274" </w:instrText>
      </w:r>
      <w:r w:rsidR="00461D03" w:rsidRPr="00084FDA">
        <w:rPr>
          <w:rFonts w:ascii="Arial" w:hAnsi="Arial" w:cs="Arial"/>
        </w:rPr>
        <w:fldChar w:fldCharType="separate"/>
      </w:r>
      <w:r w:rsidR="00461D03" w:rsidRPr="00084FDA">
        <w:rPr>
          <w:rFonts w:ascii="Arial" w:hAnsi="Arial" w:cs="Arial"/>
        </w:rPr>
        <w:fldChar w:fldCharType="begin"/>
      </w:r>
      <w:r w:rsidRPr="00084FDA">
        <w:rPr>
          <w:rFonts w:ascii="Arial" w:hAnsi="Arial" w:cs="Arial"/>
        </w:rPr>
        <w:instrText xml:space="preserve"> ADDIN EN.CITE &lt;EndNote&gt;&lt;Cite&gt;&lt;Author&gt;World Health Organization&lt;/Author&gt;&lt;Year&gt;2010&lt;/Year&gt;&lt;RecNum&gt;274&lt;/RecNum&gt;&lt;DisplayText&gt;&lt;style face="superscript"&gt;4&lt;/style&gt;&lt;/DisplayText&gt;&lt;record&gt;&lt;rec-number&gt;274&lt;/rec-number&gt;&lt;foreign-keys&gt;&lt;key app="EN" db-id="05w5xa0rofaarte2zdmpfdwued9fsweddxv5" timestamp="1509465195"&gt;274&lt;/key&gt;&lt;/foreign-keys&gt;&lt;ref-type name="Report"&gt;27&lt;/ref-type&gt;&lt;contributors&gt;&lt;authors&gt;&lt;author&gt;World Health Organization,&lt;/author&gt;&lt;/authors&gt;&lt;/contributors&gt;&lt;titles&gt;&lt;title&gt;Global recommendations on physical activity for health&lt;/title&gt;&lt;/titles&gt;&lt;dates&gt;&lt;year&gt;2010&lt;/year&gt;&lt;/dates&gt;&lt;urls&gt;&lt;/urls&gt;&lt;remote-database-provider&gt;NLM&lt;/remote-database-provider&gt;&lt;language&gt;eng&lt;/language&gt;&lt;/record&gt;&lt;/Cite&gt;&lt;/EndNote&gt;</w:instrText>
      </w:r>
      <w:r w:rsidR="00461D03" w:rsidRPr="00084FDA">
        <w:rPr>
          <w:rFonts w:ascii="Arial" w:hAnsi="Arial" w:cs="Arial"/>
        </w:rPr>
        <w:fldChar w:fldCharType="separate"/>
      </w:r>
      <w:r w:rsidRPr="00084FDA">
        <w:rPr>
          <w:rFonts w:ascii="Arial" w:hAnsi="Arial" w:cs="Arial"/>
          <w:noProof/>
          <w:vertAlign w:val="superscript"/>
        </w:rPr>
        <w:t>4</w:t>
      </w:r>
      <w:r w:rsidR="00461D03" w:rsidRPr="00084FDA">
        <w:rPr>
          <w:rFonts w:ascii="Arial" w:hAnsi="Arial" w:cs="Arial"/>
        </w:rPr>
        <w:fldChar w:fldCharType="end"/>
      </w:r>
      <w:r w:rsidR="00461D03" w:rsidRPr="00084FDA">
        <w:rPr>
          <w:rFonts w:ascii="Arial" w:hAnsi="Arial" w:cs="Arial"/>
        </w:rPr>
        <w:fldChar w:fldCharType="end"/>
      </w:r>
      <w:bookmarkEnd w:id="3"/>
      <w:r w:rsidRPr="00084FDA">
        <w:rPr>
          <w:rFonts w:ascii="Arial" w:hAnsi="Arial" w:cs="Arial"/>
        </w:rPr>
        <w:t xml:space="preserve"> Moreover, country-specific guidelines state that sedentary time should be kept to a minimum.</w:t>
      </w:r>
      <w:hyperlink w:anchor="_ENREF_5" w:tooltip="Chief Medical Office (CMO), 2011 #51" w:history="1">
        <w:r w:rsidR="00461D03" w:rsidRPr="00084FDA">
          <w:rPr>
            <w:rFonts w:ascii="Arial" w:hAnsi="Arial" w:cs="Arial"/>
          </w:rPr>
          <w:fldChar w:fldCharType="begin">
            <w:fldData xml:space="preserve">PEVuZE5vdGU+PENpdGU+PEF1dGhvcj5DaGllZiBNZWRpY2FsIE9mZmljZSAoQ01PKTwvQXV0aG9y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</w:fldData>
          </w:fldChar>
        </w:r>
        <w:r w:rsidRPr="00084FDA">
          <w:rPr>
            <w:rFonts w:ascii="Arial" w:hAnsi="Arial" w:cs="Arial"/>
          </w:rPr>
          <w:instrText xml:space="preserve"> ADDIN EN.CITE </w:instrText>
        </w:r>
        <w:r w:rsidR="00461D03" w:rsidRPr="00084FDA">
          <w:rPr>
            <w:rFonts w:ascii="Arial" w:hAnsi="Arial" w:cs="Arial"/>
          </w:rPr>
          <w:fldChar w:fldCharType="begin">
            <w:fldData xml:space="preserve">PEVuZE5vdGU+PENpdGU+PEF1dGhvcj5DaGllZiBNZWRpY2FsIE9mZmljZSAoQ01PKTwvQXV0aG9y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</w:fldData>
          </w:fldChar>
        </w:r>
        <w:r w:rsidRPr="00084FDA">
          <w:rPr>
            <w:rFonts w:ascii="Arial" w:hAnsi="Arial" w:cs="Arial"/>
          </w:rPr>
          <w:instrText xml:space="preserve"> ADDIN EN.CITE.DATA </w:instrText>
        </w:r>
        <w:r w:rsidR="00461D03" w:rsidRPr="00084FDA">
          <w:rPr>
            <w:rFonts w:ascii="Arial" w:hAnsi="Arial" w:cs="Arial"/>
          </w:rPr>
        </w:r>
        <w:r w:rsidR="00461D03" w:rsidRPr="00084FDA">
          <w:rPr>
            <w:rFonts w:ascii="Arial" w:hAnsi="Arial" w:cs="Arial"/>
          </w:rPr>
          <w:fldChar w:fldCharType="end"/>
        </w:r>
        <w:r w:rsidR="00461D03" w:rsidRPr="00084FDA">
          <w:rPr>
            <w:rFonts w:ascii="Arial" w:hAnsi="Arial" w:cs="Arial"/>
          </w:rPr>
        </w:r>
        <w:r w:rsidR="00461D03" w:rsidRPr="00084FDA">
          <w:rPr>
            <w:rFonts w:ascii="Arial" w:hAnsi="Arial" w:cs="Arial"/>
          </w:rPr>
          <w:fldChar w:fldCharType="separate"/>
        </w:r>
        <w:r w:rsidRPr="00084FDA">
          <w:rPr>
            <w:rFonts w:ascii="Arial" w:hAnsi="Arial" w:cs="Arial"/>
            <w:noProof/>
            <w:vertAlign w:val="superscript"/>
          </w:rPr>
          <w:t>5-8</w:t>
        </w:r>
        <w:r w:rsidR="00461D03" w:rsidRPr="00084FDA">
          <w:rPr>
            <w:rFonts w:ascii="Arial" w:hAnsi="Arial" w:cs="Arial"/>
          </w:rPr>
          <w:fldChar w:fldCharType="end"/>
        </w:r>
      </w:hyperlink>
      <w:r w:rsidR="00EA56A3" w:rsidRPr="00084FDA">
        <w:t xml:space="preserve"> </w:t>
      </w:r>
      <w:r w:rsidRPr="00084FDA">
        <w:rPr>
          <w:rFonts w:ascii="Arial" w:hAnsi="Arial" w:cs="Arial"/>
        </w:rPr>
        <w:t>It is advised that children and adolescents should achieve 60 minutes of moderate activity on each day of the week and keep sedentary time to a minimum.</w:t>
      </w:r>
      <w:hyperlink w:anchor="_ENREF_4" w:tooltip="World Health Organization, 2010 #274" w:history="1">
        <w:r w:rsidR="00461D03" w:rsidRPr="00084FDA">
          <w:rPr>
            <w:rFonts w:ascii="Arial" w:hAnsi="Arial" w:cs="Arial"/>
          </w:rPr>
          <w:fldChar w:fldCharType="begin"/>
        </w:r>
        <w:r w:rsidRPr="00084FDA">
          <w:rPr>
            <w:rFonts w:ascii="Arial" w:hAnsi="Arial" w:cs="Arial"/>
          </w:rPr>
          <w:instrText xml:space="preserve"> ADDIN EN.CITE &lt;EndNote&gt;&lt;Cite&gt;&lt;Author&gt;World Health Organization&lt;/Author&gt;&lt;Year&gt;2010&lt;/Year&gt;&lt;RecNum&gt;274&lt;/RecNum&gt;&lt;DisplayText&gt;&lt;style face="superscript"&gt;4&lt;/style&gt;&lt;/DisplayText&gt;&lt;record&gt;&lt;rec-number&gt;274&lt;/rec-number&gt;&lt;foreign-keys&gt;&lt;key app="EN" db-id="05w5xa0rofaarte2zdmpfdwued9fsweddxv5" timestamp="1509465195"&gt;274&lt;/key&gt;&lt;/foreign-keys&gt;&lt;ref-type name="Report"&gt;27&lt;/ref-type&gt;&lt;contributors&gt;&lt;authors&gt;&lt;author&gt;World Health Organization,&lt;/author&gt;&lt;/authors&gt;&lt;/contributors&gt;&lt;titles&gt;&lt;title&gt;Global recommendations on physical activity for health&lt;/title&gt;&lt;/titles&gt;&lt;dates&gt;&lt;year&gt;2010&lt;/year&gt;&lt;/dates&gt;&lt;urls&gt;&lt;/urls&gt;&lt;remote-database-provider&gt;NLM&lt;/remote-database-provider&gt;&lt;language&gt;eng&lt;/language&gt;&lt;/record&gt;&lt;/Cite&gt;&lt;/EndNote&gt;</w:instrText>
        </w:r>
        <w:r w:rsidR="00461D03" w:rsidRPr="00084FDA">
          <w:rPr>
            <w:rFonts w:ascii="Arial" w:hAnsi="Arial" w:cs="Arial"/>
          </w:rPr>
          <w:fldChar w:fldCharType="separate"/>
        </w:r>
        <w:r w:rsidRPr="00084FDA">
          <w:rPr>
            <w:rFonts w:ascii="Arial" w:hAnsi="Arial" w:cs="Arial"/>
            <w:noProof/>
            <w:vertAlign w:val="superscript"/>
          </w:rPr>
          <w:t>4</w:t>
        </w:r>
        <w:r w:rsidR="00461D03" w:rsidRPr="00084FDA">
          <w:rPr>
            <w:rFonts w:ascii="Arial" w:hAnsi="Arial" w:cs="Arial"/>
          </w:rPr>
          <w:fldChar w:fldCharType="end"/>
        </w:r>
      </w:hyperlink>
      <w:r w:rsidRPr="00084FDA">
        <w:rPr>
          <w:rFonts w:ascii="Arial" w:hAnsi="Arial" w:cs="Arial"/>
        </w:rPr>
        <w:t xml:space="preserve">  However, despite these recommendations population levels of physical activity are low, particularly in Western countries.</w:t>
      </w:r>
      <w:r w:rsidRPr="00084FDA">
        <w:rPr>
          <w:rFonts w:ascii="Arial" w:hAnsi="Arial" w:cs="Arial"/>
          <w:vertAlign w:val="superscript"/>
        </w:rPr>
        <w:t>9</w:t>
      </w:r>
      <w:r w:rsidRPr="00084FDA">
        <w:rPr>
          <w:rFonts w:ascii="Arial" w:hAnsi="Arial" w:cs="Arial"/>
        </w:rPr>
        <w:t xml:space="preserve"> Data from the National Health Nutrition and Examinations Survey (NHANES) showed that in 2005-2006 fewer than 10% of US adults met the recommended physical activity guidelines.</w:t>
      </w:r>
      <w:hyperlink w:anchor="_ENREF_9" w:tooltip="Tucker, 2011 #47" w:history="1">
        <w:r w:rsidR="00461D03" w:rsidRPr="00084FDA">
          <w:rPr>
            <w:rFonts w:ascii="Arial" w:hAnsi="Arial" w:cs="Arial"/>
          </w:rPr>
          <w:fldChar w:fldCharType="begin"/>
        </w:r>
        <w:r w:rsidRPr="00084FDA">
          <w:rPr>
            <w:rFonts w:ascii="Arial" w:hAnsi="Arial" w:cs="Arial"/>
          </w:rPr>
          <w:instrText xml:space="preserve"> ADDIN EN.CITE &lt;EndNote&gt;&lt;Cite&gt;&lt;Author&gt;Tucker&lt;/Author&gt;&lt;Year&gt;2011&lt;/Year&gt;&lt;RecNum&gt;47&lt;/RecNum&gt;&lt;DisplayText&gt;&lt;style face="superscript"&gt;9&lt;/style&gt;&lt;/DisplayText&gt;&lt;record&gt;&lt;rec-number&gt;47&lt;/rec-number&gt;&lt;foreign-keys&gt;&lt;key app="EN" db-id="299rdwzs952z5xez9fmpdv0ppx90axdvd9ta" timestamp="1529924228"&gt;47&lt;/key&gt;&lt;/foreign-keys&gt;&lt;ref-type name="Journal Article"&gt;17&lt;/ref-type&gt;&lt;contributors&gt;&lt;authors&gt;&lt;author&gt;Tucker, J. M.&lt;/author&gt;&lt;author&gt;Welk, G. J.&lt;/author&gt;&lt;author&gt;Beyler, N. K.&lt;/author&gt;&lt;/authors&gt;&lt;/contributors&gt;&lt;auth-address&gt;Department of Health, Nutrition and Exercise Sciences, North Dakota State University, Fargo, North Dakota 58108-6050, USA. jared.tucker@ndsu.edu&lt;/auth-address&gt;&lt;titles&gt;&lt;title&gt;Physical activity in U.S.: adults compliance with the Physical Activity Guidelines for Americans&lt;/title&gt;&lt;secondary-title&gt;Am J Prev Med&lt;/secondary-title&gt;&lt;alt-title&gt;American journal of preventive medicine&lt;/alt-title&gt;&lt;/titles&gt;&lt;periodical&gt;&lt;full-title&gt;Am J Prev Med&lt;/full-title&gt;&lt;abbr-1&gt;American journal of preventive medicine&lt;/abbr-1&gt;&lt;/periodical&gt;&lt;alt-periodical&gt;&lt;full-title&gt;Am J Prev Med&lt;/full-title&gt;&lt;abbr-1&gt;American journal of preventive medicine&lt;/abbr-1&gt;&lt;/alt-periodical&gt;&lt;pages&gt;454-61&lt;/pages&gt;&lt;volume&gt;40&lt;/volume&gt;&lt;number&gt;4&lt;/number&gt;&lt;edition&gt;2011/03/17&lt;/edition&gt;&lt;keywords&gt;&lt;keyword&gt;Actigraphy/methods&lt;/keyword&gt;&lt;keyword&gt;Adult&lt;/keyword&gt;&lt;keyword&gt;Aged&lt;/keyword&gt;&lt;keyword&gt;Data Collection&lt;/keyword&gt;&lt;keyword&gt;*Exercise&lt;/keyword&gt;&lt;keyword&gt;Guideline Adherence/*statistics &amp;amp; numerical data&lt;/keyword&gt;&lt;keyword&gt;*Guidelines as Topic&lt;/keyword&gt;&lt;keyword&gt;Health Surveys&lt;/keyword&gt;&lt;keyword&gt;Humans&lt;/keyword&gt;&lt;keyword&gt;Male&lt;/keyword&gt;&lt;keyword&gt;Middle Aged&lt;/keyword&gt;&lt;keyword&gt;United States&lt;/keyword&gt;&lt;keyword&gt;Young Adult&lt;/keyword&gt;&lt;/keywords&gt;&lt;dates&gt;&lt;year&gt;2011&lt;/year&gt;&lt;pub-dates&gt;&lt;date&gt;Apr&lt;/date&gt;&lt;/pub-dates&gt;&lt;/dates&gt;&lt;isbn&gt;0749-3797&lt;/isbn&gt;&lt;accession-num&gt;21406280&lt;/accession-num&gt;&lt;urls&gt;&lt;/urls&gt;&lt;electronic-resource-num&gt;10.1016/j.amepre.2010.12.016&lt;/electronic-resource-num&gt;&lt;remote-database-provider&gt;NLM&lt;/remote-database-provider&gt;&lt;language&gt;eng&lt;/language&gt;&lt;/record&gt;&lt;/Cite&gt;&lt;/EndNote&gt;</w:instrText>
        </w:r>
        <w:r w:rsidR="00461D03" w:rsidRPr="00084FDA">
          <w:rPr>
            <w:rFonts w:ascii="Arial" w:hAnsi="Arial" w:cs="Arial"/>
          </w:rPr>
          <w:fldChar w:fldCharType="separate"/>
        </w:r>
        <w:r w:rsidRPr="00084FDA">
          <w:rPr>
            <w:rFonts w:ascii="Arial" w:hAnsi="Arial" w:cs="Arial"/>
            <w:noProof/>
            <w:vertAlign w:val="superscript"/>
          </w:rPr>
          <w:t>9</w:t>
        </w:r>
        <w:r w:rsidR="00461D03" w:rsidRPr="00084FDA">
          <w:rPr>
            <w:rFonts w:ascii="Arial" w:hAnsi="Arial" w:cs="Arial"/>
          </w:rPr>
          <w:fldChar w:fldCharType="end"/>
        </w:r>
      </w:hyperlink>
      <w:r w:rsidRPr="00084FDA">
        <w:rPr>
          <w:rFonts w:ascii="Arial" w:hAnsi="Arial" w:cs="Arial"/>
        </w:rPr>
        <w:t xml:space="preserve"> It is likely that any increase in energy expenditure is beneficial to health. It has been hypothesised that increases in physical activity energy expenditure may have health benefits regardless of how that increase is achieved (i.e., achieved via short periods of moderate activity or long periods of light-intensity activity that may yield equivalent levels of energy expenditure).</w:t>
      </w:r>
      <w:hyperlink w:anchor="_ENREF_10" w:tooltip="Smith, 2015 #55" w:history="1">
        <w:r w:rsidR="00461D03" w:rsidRPr="00084FDA">
          <w:rPr>
            <w:rFonts w:ascii="Arial" w:hAnsi="Arial" w:cs="Arial"/>
          </w:rPr>
          <w:fldChar w:fldCharType="begin"/>
        </w:r>
        <w:r w:rsidRPr="00084FDA">
          <w:rPr>
            <w:rFonts w:ascii="Arial" w:hAnsi="Arial" w:cs="Arial"/>
          </w:rPr>
          <w:instrText xml:space="preserve"> ADDIN EN.CITE &lt;EndNote&gt;&lt;Cite&gt;&lt;Author&gt;Smith&lt;/Author&gt;&lt;Year&gt;2015&lt;/Year&gt;&lt;RecNum&gt;55&lt;/RecNum&gt;&lt;DisplayText&gt;&lt;style face="superscript"&gt;10&lt;/style&gt;&lt;/DisplayText&gt;&lt;record&gt;&lt;rec-number&gt;55&lt;/rec-number&gt;&lt;foreign-keys&gt;&lt;key app="EN" db-id="299rdwzs952z5xez9fmpdv0ppx90axdvd9ta" timestamp="1530005379"&gt;55&lt;/key&gt;&lt;/foreign-keys&gt;&lt;ref-type name="Journal Article"&gt;17&lt;/ref-type&gt;&lt;contributors&gt;&lt;authors&gt;&lt;author&gt;Smith, L.&lt;/author&gt;&lt;author&gt;Ekelund, U.&lt;/author&gt;&lt;author&gt;Hamer, M.&lt;/author&gt;&lt;/authors&gt;&lt;/contributors&gt;&lt;auth-address&gt;Department of Epidemiology and Public Health, Health Behaviour Research Centre, University College London, London, WC1E 6BT, England, UK, lee.smith@ucl.ac.uk.&lt;/auth-address&gt;&lt;titles&gt;&lt;title&gt;The potential yield of non-exercise physical activity energy expenditure in public health&lt;/title&gt;&lt;secondary-title&gt;Sports Med&lt;/secondary-title&gt;&lt;alt-title&gt;Sports medicine (Auckland, N.Z.)&lt;/alt-title&gt;&lt;/titles&gt;&lt;periodical&gt;&lt;full-title&gt;Sports Med&lt;/full-title&gt;&lt;abbr-1&gt;Sports medicine (Auckland, N.Z.)&lt;/abbr-1&gt;&lt;/periodical&gt;&lt;alt-periodical&gt;&lt;full-title&gt;Sports Med&lt;/full-title&gt;&lt;abbr-1&gt;Sports medicine (Auckland, N.Z.)&lt;/abbr-1&gt;&lt;/alt-periodical&gt;&lt;pages&gt;449-52&lt;/pages&gt;&lt;volume&gt;45&lt;/volume&gt;&lt;number&gt;4&lt;/number&gt;&lt;edition&gt;2015/02/05&lt;/edition&gt;&lt;keywords&gt;&lt;keyword&gt;*Biomedical Research&lt;/keyword&gt;&lt;keyword&gt;*Energy Metabolism&lt;/keyword&gt;&lt;keyword&gt;*Health Promotion&lt;/keyword&gt;&lt;keyword&gt;Humans&lt;/keyword&gt;&lt;keyword&gt;*Motor Activity&lt;/keyword&gt;&lt;keyword&gt;*Preventive Medicine&lt;/keyword&gt;&lt;keyword&gt;Sedentary Lifestyle&lt;/keyword&gt;&lt;/keywords&gt;&lt;dates&gt;&lt;year&gt;2015&lt;/year&gt;&lt;pub-dates&gt;&lt;date&gt;Apr&lt;/date&gt;&lt;/pub-dates&gt;&lt;/dates&gt;&lt;isbn&gt;0112-1642&lt;/isbn&gt;&lt;accession-num&gt;25648364&lt;/accession-num&gt;&lt;urls&gt;&lt;related-urls&gt;&lt;url&gt;https://link.springer.com/content/pdf/10.1007%2Fs40279-015-0310-2.pdf&lt;/url&gt;&lt;/related-urls&gt;&lt;/urls&gt;&lt;electronic-resource-num&gt;10.1007/s40279-015-0310-2&lt;/electronic-resource-num&gt;&lt;remote-database-provider&gt;NLM&lt;/remote-database-provider&gt;&lt;language&gt;eng&lt;/language&gt;&lt;/record&gt;&lt;/Cite&gt;&lt;/EndNote&gt;</w:instrText>
        </w:r>
        <w:r w:rsidR="00461D03" w:rsidRPr="00084FDA">
          <w:rPr>
            <w:rFonts w:ascii="Arial" w:hAnsi="Arial" w:cs="Arial"/>
          </w:rPr>
          <w:fldChar w:fldCharType="separate"/>
        </w:r>
        <w:r w:rsidRPr="00084FDA">
          <w:rPr>
            <w:rFonts w:ascii="Arial" w:hAnsi="Arial" w:cs="Arial"/>
            <w:noProof/>
            <w:vertAlign w:val="superscript"/>
          </w:rPr>
          <w:t>10</w:t>
        </w:r>
        <w:r w:rsidR="00461D03" w:rsidRPr="00084FDA">
          <w:rPr>
            <w:rFonts w:ascii="Arial" w:hAnsi="Arial" w:cs="Arial"/>
          </w:rPr>
          <w:fldChar w:fldCharType="end"/>
        </w:r>
      </w:hyperlink>
      <w:r w:rsidR="00EA56A3" w:rsidRPr="00084FDA">
        <w:t xml:space="preserve"> </w:t>
      </w:r>
      <w:r w:rsidRPr="00084FDA">
        <w:rPr>
          <w:rFonts w:ascii="Arial" w:hAnsi="Arial" w:cs="Arial"/>
        </w:rPr>
        <w:t>Considering these potential health benefits, all levels of physical activity should be promoted in all populations.</w:t>
      </w:r>
    </w:p>
    <w:p w:rsidR="001B0DAF" w:rsidRPr="00084FDA" w:rsidRDefault="005813C7" w:rsidP="002B2164">
      <w:pPr>
        <w:spacing w:afterLines="120" w:after="288" w:line="480" w:lineRule="auto"/>
        <w:jc w:val="both"/>
        <w:rPr>
          <w:rFonts w:ascii="Arial" w:hAnsi="Arial" w:cs="Arial"/>
          <w:vertAlign w:val="superscript"/>
        </w:rPr>
      </w:pPr>
      <w:r w:rsidRPr="00084FDA">
        <w:rPr>
          <w:rFonts w:ascii="Arial" w:hAnsi="Arial" w:cs="Arial"/>
        </w:rPr>
        <w:t>Persons with disabilities have been shown to have low levels of physical activity and high levels of sedentary behaviour and understanding differences versus the general population is important.</w:t>
      </w:r>
      <w:hyperlink w:anchor="_ENREF_11" w:tooltip="Rimmer, 2004 #57" w:history="1">
        <w:r w:rsidR="00461D03" w:rsidRPr="00084FDA">
          <w:rPr>
            <w:rFonts w:ascii="Arial" w:hAnsi="Arial" w:cs="Arial"/>
          </w:rPr>
          <w:fldChar w:fldCharType="begin">
            <w:fldData xml:space="preserve">PEVuZE5vdGU+PENpdGU+PEF1dGhvcj5SaW1tZXI8L0F1dGhvcj48WWVhcj4yMDA0PC9ZZWFyPjxS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</w:fldData>
          </w:fldChar>
        </w:r>
        <w:r w:rsidRPr="00084FDA">
          <w:rPr>
            <w:rFonts w:ascii="Arial" w:hAnsi="Arial" w:cs="Arial"/>
          </w:rPr>
          <w:instrText xml:space="preserve"> ADDIN EN.CITE </w:instrText>
        </w:r>
        <w:r w:rsidR="00461D03" w:rsidRPr="00084FDA">
          <w:rPr>
            <w:rFonts w:ascii="Arial" w:hAnsi="Arial" w:cs="Arial"/>
          </w:rPr>
          <w:fldChar w:fldCharType="begin">
            <w:fldData xml:space="preserve">PEVuZE5vdGU+PENpdGU+PEF1dGhvcj5SaW1tZXI8L0F1dGhvcj48WWVhcj4yMDA0PC9ZZWFyPjxS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</w:fldData>
          </w:fldChar>
        </w:r>
        <w:r w:rsidRPr="00084FDA">
          <w:rPr>
            <w:rFonts w:ascii="Arial" w:hAnsi="Arial" w:cs="Arial"/>
          </w:rPr>
          <w:instrText xml:space="preserve"> ADDIN EN.CITE.DATA </w:instrText>
        </w:r>
        <w:r w:rsidR="00461D03" w:rsidRPr="00084FDA">
          <w:rPr>
            <w:rFonts w:ascii="Arial" w:hAnsi="Arial" w:cs="Arial"/>
          </w:rPr>
        </w:r>
        <w:r w:rsidR="00461D03" w:rsidRPr="00084FDA">
          <w:rPr>
            <w:rFonts w:ascii="Arial" w:hAnsi="Arial" w:cs="Arial"/>
          </w:rPr>
          <w:fldChar w:fldCharType="end"/>
        </w:r>
        <w:r w:rsidR="00461D03" w:rsidRPr="00084FDA">
          <w:rPr>
            <w:rFonts w:ascii="Arial" w:hAnsi="Arial" w:cs="Arial"/>
          </w:rPr>
        </w:r>
        <w:r w:rsidR="00461D03" w:rsidRPr="00084FDA">
          <w:rPr>
            <w:rFonts w:ascii="Arial" w:hAnsi="Arial" w:cs="Arial"/>
          </w:rPr>
          <w:fldChar w:fldCharType="separate"/>
        </w:r>
        <w:r w:rsidRPr="00084FDA">
          <w:rPr>
            <w:rFonts w:ascii="Arial" w:hAnsi="Arial" w:cs="Arial"/>
            <w:noProof/>
            <w:vertAlign w:val="superscript"/>
          </w:rPr>
          <w:t>11</w:t>
        </w:r>
        <w:r w:rsidR="00461D03" w:rsidRPr="00084FDA">
          <w:rPr>
            <w:rFonts w:ascii="Arial" w:hAnsi="Arial" w:cs="Arial"/>
          </w:rPr>
          <w:fldChar w:fldCharType="end"/>
        </w:r>
      </w:hyperlink>
      <w:r w:rsidR="00EA56A3" w:rsidRPr="00084FDA">
        <w:t xml:space="preserve"> </w:t>
      </w:r>
      <w:r w:rsidRPr="00084FDA">
        <w:rPr>
          <w:rFonts w:ascii="Arial" w:hAnsi="Arial" w:cs="Arial"/>
        </w:rPr>
        <w:t>The disability of reduced eyesight may be a key barrier to an active lifestyle in adults and adolescents. It has been suggested that in people with visual impairment there is a lack of access to recreational and athletic programmes, and help or encouragement in developing suitable and safe physical recreation skills and habits.</w:t>
      </w:r>
      <w:r w:rsidR="00CD7FA8" w:rsidRPr="00084FDA">
        <w:rPr>
          <w:rFonts w:ascii="Arial" w:hAnsi="Arial" w:cs="Arial"/>
          <w:vertAlign w:val="superscript"/>
        </w:rPr>
        <w:t>12</w:t>
      </w:r>
      <w:r w:rsidRPr="00084FDA">
        <w:rPr>
          <w:rFonts w:ascii="Arial" w:hAnsi="Arial" w:cs="Arial"/>
        </w:rPr>
        <w:t xml:space="preserve"> Moreover, this population experiences activity limitations in walking, and environmental barriers such as transport and lack of accessible exercise equipment can hamper a person’s ability to be physically active</w:t>
      </w:r>
      <w:r w:rsidR="00CC1A70" w:rsidRPr="00084FDA">
        <w:rPr>
          <w:rFonts w:ascii="Arial" w:hAnsi="Arial" w:cs="Arial"/>
        </w:rPr>
        <w:t xml:space="preserve">. </w:t>
      </w:r>
      <w:r w:rsidR="00CC1A70" w:rsidRPr="00084FDA">
        <w:rPr>
          <w:vertAlign w:val="superscript"/>
        </w:rPr>
        <w:t>12-13</w:t>
      </w:r>
      <w:r w:rsidR="002C442C" w:rsidRPr="00084FDA">
        <w:rPr>
          <w:vertAlign w:val="superscript"/>
        </w:rPr>
        <w:t xml:space="preserve"> </w:t>
      </w:r>
      <w:r w:rsidRPr="00084FDA">
        <w:rPr>
          <w:rFonts w:ascii="Arial" w:hAnsi="Arial" w:cs="Arial"/>
        </w:rPr>
        <w:t>The authors of the present paper have shown in a sample of 6634</w:t>
      </w:r>
      <w:r w:rsidR="008A7BAB" w:rsidRPr="00084FDA">
        <w:rPr>
          <w:rFonts w:ascii="Arial" w:hAnsi="Arial" w:cs="Arial"/>
        </w:rPr>
        <w:t xml:space="preserve"> </w:t>
      </w:r>
      <w:r w:rsidRPr="00084FDA">
        <w:rPr>
          <w:rFonts w:ascii="Arial" w:hAnsi="Arial" w:cs="Arial"/>
        </w:rPr>
        <w:t>United Kingdom participants (mean age 65.0±9.2 years) those with poor vision were twice as likely to be physically inactive than those with good eyesight. Similar findings were found for the variable ‘recognition of friends across street’ and ‘reading ordinary newspaper’.</w:t>
      </w:r>
      <w:hyperlink w:anchor="_ENREF_12" w:tooltip="Smith, 2017 #58" w:history="1">
        <w:r w:rsidR="002C442C" w:rsidRPr="00084FDA">
          <w:rPr>
            <w:rFonts w:ascii="Arial" w:hAnsi="Arial" w:cs="Arial"/>
            <w:vertAlign w:val="superscript"/>
          </w:rPr>
          <w:t>14</w:t>
        </w:r>
      </w:hyperlink>
      <w:r w:rsidR="002C442C" w:rsidRPr="00084FDA">
        <w:rPr>
          <w:vertAlign w:val="superscript"/>
        </w:rPr>
        <w:t xml:space="preserve"> </w:t>
      </w:r>
      <w:r w:rsidRPr="00084FDA">
        <w:rPr>
          <w:rFonts w:ascii="Arial" w:hAnsi="Arial" w:cs="Arial"/>
        </w:rPr>
        <w:t>The present authors have also found similar associations in young people.</w:t>
      </w:r>
      <w:hyperlink w:anchor="_ENREF_13" w:tooltip="Williams, 2018 #59" w:history="1">
        <w:r w:rsidR="002C442C" w:rsidRPr="00084FDA">
          <w:rPr>
            <w:rFonts w:ascii="Arial" w:hAnsi="Arial" w:cs="Arial"/>
            <w:vertAlign w:val="superscript"/>
          </w:rPr>
          <w:t>15</w:t>
        </w:r>
      </w:hyperlink>
      <w:r w:rsidR="008A7BAB" w:rsidRPr="00084FDA">
        <w:t xml:space="preserve"> </w:t>
      </w:r>
      <w:r w:rsidRPr="00084FDA">
        <w:rPr>
          <w:rFonts w:ascii="Arial" w:hAnsi="Arial" w:cs="Arial"/>
        </w:rPr>
        <w:t>These findings are of importance owing to a high prevalence of reduced eyesight. For example, in the USA it has been estimated that approximately 14 million individuals aged 12 years or older have visual impairment (defined as distance visual acuity of 20/50 or worse)</w:t>
      </w:r>
      <w:r w:rsidR="002C442C" w:rsidRPr="00084FDA">
        <w:rPr>
          <w:rFonts w:ascii="Arial" w:hAnsi="Arial" w:cs="Arial"/>
        </w:rPr>
        <w:t>.</w:t>
      </w:r>
      <w:r w:rsidR="002C442C" w:rsidRPr="00084FDA">
        <w:rPr>
          <w:rFonts w:ascii="Arial" w:hAnsi="Arial" w:cs="Arial"/>
          <w:vertAlign w:val="superscript"/>
        </w:rPr>
        <w:t xml:space="preserve">16 </w:t>
      </w:r>
      <w:r w:rsidRPr="00084FDA">
        <w:rPr>
          <w:rFonts w:ascii="Arial" w:hAnsi="Arial" w:cs="Arial"/>
        </w:rPr>
        <w:t>However, key limitations to previously discussed analyses were that crude self-reported measures of vision were used (not allowing one to distinguish between types of eye conditions, refractive and nonrefractive) and physical activity was self-reported. Self-reported physical activity is subject to bias owing to participants not being able to accurately recall physical activity and reporting higher levels of physical activity than the actual truth. Further research is needed using objective</w:t>
      </w:r>
      <w:r w:rsidR="002C442C" w:rsidRPr="00084FDA">
        <w:rPr>
          <w:rFonts w:ascii="Arial" w:hAnsi="Arial" w:cs="Arial"/>
        </w:rPr>
        <w:t xml:space="preserve"> </w:t>
      </w:r>
      <w:r w:rsidRPr="00084FDA">
        <w:rPr>
          <w:rFonts w:ascii="Arial" w:hAnsi="Arial" w:cs="Arial"/>
        </w:rPr>
        <w:t>measures of vision and objective measures of physical activity behaviour such as accelerometers, which are a more accurate measure of free living physical activity</w:t>
      </w:r>
      <w:r w:rsidR="001B0DAF" w:rsidRPr="00084FDA">
        <w:rPr>
          <w:rFonts w:ascii="Arial" w:hAnsi="Arial" w:cs="Arial"/>
        </w:rPr>
        <w:t xml:space="preserve">. </w:t>
      </w:r>
      <w:r w:rsidR="001B0DAF" w:rsidRPr="00084FDA">
        <w:rPr>
          <w:rFonts w:ascii="Arial" w:hAnsi="Arial" w:cs="Arial"/>
          <w:vertAlign w:val="superscript"/>
        </w:rPr>
        <w:t>17</w:t>
      </w:r>
    </w:p>
    <w:p w:rsidR="005813C7" w:rsidRPr="00084FDA" w:rsidRDefault="005813C7" w:rsidP="002B2164">
      <w:pPr>
        <w:spacing w:afterLines="120" w:after="288" w:line="480" w:lineRule="auto"/>
        <w:jc w:val="both"/>
        <w:rPr>
          <w:rFonts w:ascii="Arial" w:hAnsi="Arial" w:cs="Arial"/>
        </w:rPr>
      </w:pPr>
      <w:r w:rsidRPr="00084FDA">
        <w:rPr>
          <w:rFonts w:ascii="Arial" w:hAnsi="Arial" w:cs="Arial"/>
        </w:rPr>
        <w:t>One previous study has looked at visual impairment and objective physical activity using the NHANES cohort. This study found that in those older than 20 years, individuals with normal sight took an average of 9964 steps per day and engaged in an average of 23.5 minutes per day of moderate-to-vigorous physical activity (MVPA), as compared with 9742 steps per day and 23.1 minutes per day of MVPA in individuals with uncorrected refractive error (P &gt; .50 for both) and 5992 steps per day and 9.3 minutes/d of MVPA in individuals with visual impairment (P &lt; .01 for both). In multivariable models, individuals with visual impairment took 26% fewer steps per day (P &lt; .01; 95% CI, 18%-34%) and spent 48% less time in MVPA (P &lt; .01; 95% CI, 37%-57%) than individuals with normal sight. However, this study did not look at associations between sedentary time, light physical activity and visual impairment, and did not explore levels of activity in adolescence or older adults.</w:t>
      </w:r>
      <w:r w:rsidR="001B0DAF" w:rsidRPr="00084FDA">
        <w:rPr>
          <w:vertAlign w:val="superscript"/>
        </w:rPr>
        <w:t>18</w:t>
      </w:r>
      <w:r w:rsidR="0024415B" w:rsidRPr="00084FDA">
        <w:rPr>
          <w:vertAlign w:val="superscript"/>
        </w:rPr>
        <w:t xml:space="preserve"> </w:t>
      </w:r>
      <w:bookmarkStart w:id="4" w:name="_Hlk2970877"/>
      <w:r w:rsidR="005D05F4" w:rsidRPr="00084FDA">
        <w:t>Moreover, although this study controlled for the important covariates age, sex, race, obesity, education and systemic disease</w:t>
      </w:r>
      <w:r w:rsidR="001239DA" w:rsidRPr="00084FDA">
        <w:t>,</w:t>
      </w:r>
      <w:r w:rsidR="005D05F4" w:rsidRPr="00084FDA">
        <w:t xml:space="preserve"> </w:t>
      </w:r>
      <w:r w:rsidR="001239DA" w:rsidRPr="00084FDA">
        <w:t>i</w:t>
      </w:r>
      <w:r w:rsidR="005D05F4" w:rsidRPr="00084FDA">
        <w:t>t did not control for health behaviours such as smoking which has also previously been shown to be associated with b</w:t>
      </w:r>
      <w:r w:rsidR="00070523" w:rsidRPr="00084FDA">
        <w:t>oth physical activity</w:t>
      </w:r>
      <w:r w:rsidR="00070523" w:rsidRPr="00084FDA">
        <w:rPr>
          <w:vertAlign w:val="superscript"/>
        </w:rPr>
        <w:t xml:space="preserve">19 </w:t>
      </w:r>
      <w:r w:rsidR="005D05F4" w:rsidRPr="00084FDA">
        <w:t>and visual impairment.</w:t>
      </w:r>
      <w:r w:rsidR="00070523" w:rsidRPr="00084FDA">
        <w:rPr>
          <w:vertAlign w:val="superscript"/>
        </w:rPr>
        <w:t>20</w:t>
      </w:r>
      <w:r w:rsidR="005D05F4" w:rsidRPr="00084FDA">
        <w:t xml:space="preserve"> </w:t>
      </w:r>
    </w:p>
    <w:p w:rsidR="005813C7" w:rsidRPr="00084FDA" w:rsidRDefault="005813C7" w:rsidP="002B2164">
      <w:pPr>
        <w:spacing w:afterLines="120" w:after="288" w:line="480" w:lineRule="auto"/>
        <w:jc w:val="both"/>
        <w:rPr>
          <w:rFonts w:ascii="Arial" w:hAnsi="Arial" w:cs="Arial"/>
        </w:rPr>
      </w:pPr>
      <w:r w:rsidRPr="00084FDA">
        <w:rPr>
          <w:rFonts w:ascii="Arial" w:hAnsi="Arial" w:cs="Arial"/>
        </w:rPr>
        <w:t>The present paper therefore aimed to compare levels of physical activity (light, MVPA, lifestyle) and sedentary time in a representative sample of US adolescents, adults, and older adults using objective measures of physical activity and visual impairment</w:t>
      </w:r>
      <w:r w:rsidR="005D05F4" w:rsidRPr="00084FDA">
        <w:rPr>
          <w:rFonts w:ascii="Arial" w:hAnsi="Arial" w:cs="Arial"/>
        </w:rPr>
        <w:t xml:space="preserve"> controlling for a wide range of demographic and behavioural covariates</w:t>
      </w:r>
      <w:r w:rsidRPr="00084FDA">
        <w:rPr>
          <w:rFonts w:ascii="Arial" w:hAnsi="Arial" w:cs="Arial"/>
        </w:rPr>
        <w:t xml:space="preserve">. </w:t>
      </w:r>
    </w:p>
    <w:bookmarkEnd w:id="4"/>
    <w:p w:rsidR="005813C7" w:rsidRPr="00084FDA" w:rsidRDefault="005813C7" w:rsidP="002B2164">
      <w:pPr>
        <w:spacing w:afterLines="120" w:after="288" w:line="480" w:lineRule="auto"/>
        <w:jc w:val="both"/>
        <w:rPr>
          <w:rFonts w:ascii="Arial" w:hAnsi="Arial" w:cs="Arial"/>
        </w:rPr>
      </w:pPr>
    </w:p>
    <w:p w:rsidR="005813C7" w:rsidRPr="00084FDA" w:rsidRDefault="005813C7" w:rsidP="002B2164">
      <w:pPr>
        <w:spacing w:afterLines="120" w:after="288" w:line="480" w:lineRule="auto"/>
        <w:jc w:val="both"/>
        <w:rPr>
          <w:rFonts w:ascii="Arial" w:hAnsi="Arial" w:cs="Arial"/>
        </w:rPr>
      </w:pPr>
    </w:p>
    <w:p w:rsidR="005813C7" w:rsidRPr="00084FDA" w:rsidRDefault="005813C7" w:rsidP="002B2164">
      <w:pPr>
        <w:adjustRightInd w:val="0"/>
        <w:snapToGrid w:val="0"/>
        <w:spacing w:afterLines="120" w:after="288" w:line="480" w:lineRule="auto"/>
        <w:jc w:val="both"/>
        <w:rPr>
          <w:rFonts w:ascii="Arial" w:eastAsiaTheme="minorEastAsia" w:hAnsi="Arial" w:cs="Arial"/>
          <w:bCs/>
          <w:lang w:eastAsia="zh-CN"/>
        </w:rPr>
      </w:pPr>
    </w:p>
    <w:p w:rsidR="005813C7" w:rsidRPr="00084FDA" w:rsidRDefault="005813C7" w:rsidP="002B2164">
      <w:pPr>
        <w:adjustRightInd w:val="0"/>
        <w:snapToGrid w:val="0"/>
        <w:spacing w:afterLines="120" w:after="288" w:line="480" w:lineRule="auto"/>
        <w:jc w:val="both"/>
        <w:rPr>
          <w:rFonts w:ascii="Arial" w:eastAsiaTheme="minorEastAsia" w:hAnsi="Arial" w:cs="Arial"/>
          <w:bCs/>
          <w:lang w:eastAsia="zh-CN"/>
        </w:rPr>
      </w:pPr>
      <w:r w:rsidRPr="00084FDA">
        <w:rPr>
          <w:rFonts w:ascii="Arial" w:eastAsiaTheme="minorEastAsia" w:hAnsi="Arial" w:cs="Arial"/>
          <w:lang w:eastAsia="zh-CN"/>
        </w:rPr>
        <w:br w:type="page"/>
      </w:r>
      <w:r w:rsidRPr="00084FDA">
        <w:rPr>
          <w:rFonts w:ascii="Arial" w:hAnsi="Arial" w:cs="Arial"/>
          <w:b/>
          <w:bCs/>
        </w:rPr>
        <w:t>METHODS</w:t>
      </w:r>
    </w:p>
    <w:p w:rsidR="005813C7" w:rsidRPr="00084FDA" w:rsidRDefault="005813C7" w:rsidP="002B2164">
      <w:pPr>
        <w:adjustRightInd w:val="0"/>
        <w:snapToGrid w:val="0"/>
        <w:spacing w:afterLines="120" w:after="288" w:line="480" w:lineRule="auto"/>
        <w:jc w:val="both"/>
        <w:rPr>
          <w:rFonts w:ascii="Arial" w:hAnsi="Arial" w:cs="Arial"/>
          <w:b/>
          <w:bCs/>
        </w:rPr>
      </w:pPr>
      <w:r w:rsidRPr="00084FDA">
        <w:rPr>
          <w:rFonts w:ascii="Arial" w:hAnsi="Arial" w:cs="Arial"/>
          <w:b/>
          <w:bCs/>
        </w:rPr>
        <w:t>Study Population</w:t>
      </w:r>
    </w:p>
    <w:p w:rsidR="005813C7" w:rsidRPr="00084FDA" w:rsidRDefault="005813C7" w:rsidP="002B2164">
      <w:pPr>
        <w:adjustRightInd w:val="0"/>
        <w:snapToGrid w:val="0"/>
        <w:spacing w:afterLines="120" w:after="288" w:line="480" w:lineRule="auto"/>
        <w:jc w:val="both"/>
        <w:rPr>
          <w:rFonts w:ascii="Arial" w:eastAsiaTheme="minorEastAsia" w:hAnsi="Arial" w:cs="Arial"/>
          <w:bCs/>
          <w:lang w:eastAsia="zh-CN"/>
        </w:rPr>
      </w:pPr>
      <w:r w:rsidRPr="00084FDA">
        <w:rPr>
          <w:rFonts w:ascii="Arial" w:hAnsi="Arial" w:cs="Arial"/>
          <w:bCs/>
        </w:rPr>
        <w:t>The NHANES was designed to provide cross-sectional estimates of the prevalence of health, nutrition, and potential risk factors among the civilian non-institutionalized U.S. population up to 85 years of age.</w:t>
      </w:r>
      <w:hyperlink w:anchor="_ENREF_15" w:tooltip="Centers for Disesae Control and Prevention,  #8" w:history="1">
        <w:r w:rsidR="00A63BF5" w:rsidRPr="00084FDA">
          <w:rPr>
            <w:rFonts w:ascii="Arial" w:hAnsi="Arial" w:cs="Arial"/>
            <w:bCs/>
            <w:vertAlign w:val="superscript"/>
          </w:rPr>
          <w:t>21</w:t>
        </w:r>
      </w:hyperlink>
      <w:r w:rsidR="001B0DAF" w:rsidRPr="00084FDA">
        <w:rPr>
          <w:rFonts w:ascii="Arial" w:hAnsi="Arial" w:cs="Arial"/>
          <w:bCs/>
        </w:rPr>
        <w:t xml:space="preserve"> </w:t>
      </w:r>
      <w:r w:rsidRPr="00084FDA">
        <w:rPr>
          <w:rFonts w:ascii="Arial" w:hAnsi="Arial" w:cs="Arial"/>
          <w:bCs/>
        </w:rPr>
        <w:t>In brief, NHANES surveys a nationally representative complex, stratified, multistage, probability clustered sample of around 5,000 participants each year in 15 counties across the country. Survey participants are asked</w:t>
      </w:r>
      <w:r w:rsidR="008A7BAB" w:rsidRPr="00084FDA">
        <w:rPr>
          <w:rFonts w:ascii="Arial" w:hAnsi="Arial" w:cs="Arial"/>
          <w:bCs/>
        </w:rPr>
        <w:t xml:space="preserve"> </w:t>
      </w:r>
      <w:r w:rsidRPr="00084FDA">
        <w:rPr>
          <w:rFonts w:ascii="Arial" w:hAnsi="Arial" w:cs="Arial"/>
          <w:bCs/>
        </w:rPr>
        <w:t>to attend a physical examination either in a mobile examination centre (MEC) or in the participants’ home. The present analysis aggregated data from 2003-2004 and 2005-2006. During these waves, objective physical activity and sedentary behaviour assessment was implemented in the NHANES participants by fitting them with a hip-worn accelerometer (</w:t>
      </w:r>
      <w:proofErr w:type="spellStart"/>
      <w:r w:rsidRPr="00084FDA">
        <w:rPr>
          <w:rFonts w:ascii="Arial" w:hAnsi="Arial" w:cs="Arial"/>
          <w:bCs/>
        </w:rPr>
        <w:t>ActiGraph</w:t>
      </w:r>
      <w:proofErr w:type="spellEnd"/>
      <w:r w:rsidRPr="00084FDA">
        <w:rPr>
          <w:rFonts w:ascii="Arial" w:hAnsi="Arial" w:cs="Arial"/>
          <w:bCs/>
        </w:rPr>
        <w:t xml:space="preserve"> AM-7164) for 7 days. </w:t>
      </w:r>
      <w:r w:rsidRPr="00084FDA">
        <w:rPr>
          <w:rFonts w:ascii="Arial" w:eastAsiaTheme="minorEastAsia" w:hAnsi="Arial" w:cs="Arial"/>
          <w:bCs/>
          <w:lang w:eastAsia="zh-CN"/>
        </w:rPr>
        <w:t>The NHANES obtained ethical approval from the National Centre for Health Statistics Research Ethics Review Board and participants provided written informed consent.</w:t>
      </w:r>
    </w:p>
    <w:p w:rsidR="005813C7" w:rsidRPr="00084FDA" w:rsidRDefault="005813C7" w:rsidP="002B2164">
      <w:pPr>
        <w:adjustRightInd w:val="0"/>
        <w:snapToGrid w:val="0"/>
        <w:spacing w:afterLines="120" w:after="288" w:line="480" w:lineRule="auto"/>
        <w:jc w:val="both"/>
        <w:rPr>
          <w:rFonts w:ascii="Arial" w:eastAsia="Arial Unicode MS" w:hAnsi="Arial" w:cs="Arial"/>
          <w:shd w:val="clear" w:color="auto" w:fill="FFFFFF"/>
        </w:rPr>
      </w:pPr>
      <w:r w:rsidRPr="00084FDA">
        <w:rPr>
          <w:rFonts w:ascii="Arial" w:hAnsi="Arial" w:cs="Arial"/>
          <w:bCs/>
        </w:rPr>
        <w:t xml:space="preserve">Data on socio-demographic information, measures of adiposity, smoking history, vision examination and objective physical activity were extracted and combined into a single dataset for each data collection wave, 2003-2004 and 2005-2006. Further, participants who were pregnant or had physical functional impairments that limited their ability to crawl, walk, run or play (age 12-19 years old) or limited them from walking for a quarter mile, or walking up ten steps (20 years and above) were excluded. </w:t>
      </w:r>
    </w:p>
    <w:p w:rsidR="005813C7" w:rsidRPr="00084FDA" w:rsidRDefault="005813C7" w:rsidP="002B2164">
      <w:pPr>
        <w:adjustRightInd w:val="0"/>
        <w:snapToGrid w:val="0"/>
        <w:spacing w:afterLines="120" w:after="288" w:line="480" w:lineRule="auto"/>
        <w:jc w:val="both"/>
        <w:rPr>
          <w:rFonts w:ascii="Arial" w:hAnsi="Arial" w:cs="Arial"/>
          <w:bCs/>
        </w:rPr>
      </w:pPr>
    </w:p>
    <w:p w:rsidR="005813C7" w:rsidRPr="00084FDA" w:rsidRDefault="005813C7" w:rsidP="002B2164">
      <w:pPr>
        <w:adjustRightInd w:val="0"/>
        <w:snapToGrid w:val="0"/>
        <w:spacing w:afterLines="120" w:after="288" w:line="480" w:lineRule="auto"/>
        <w:jc w:val="both"/>
        <w:rPr>
          <w:rFonts w:ascii="Arial" w:hAnsi="Arial" w:cs="Arial"/>
          <w:b/>
          <w:bCs/>
        </w:rPr>
      </w:pPr>
      <w:r w:rsidRPr="00084FDA">
        <w:rPr>
          <w:rFonts w:ascii="Arial" w:hAnsi="Arial" w:cs="Arial"/>
          <w:b/>
          <w:bCs/>
        </w:rPr>
        <w:t>Presenting visual acuity</w:t>
      </w:r>
    </w:p>
    <w:p w:rsidR="005813C7" w:rsidRPr="00084FDA" w:rsidRDefault="005813C7" w:rsidP="002B2164">
      <w:pPr>
        <w:adjustRightInd w:val="0"/>
        <w:snapToGrid w:val="0"/>
        <w:spacing w:afterLines="120" w:after="288" w:line="480" w:lineRule="auto"/>
        <w:jc w:val="both"/>
        <w:rPr>
          <w:rFonts w:ascii="Arial" w:hAnsi="Arial" w:cs="Arial"/>
          <w:bCs/>
        </w:rPr>
      </w:pPr>
      <w:r w:rsidRPr="00084FDA">
        <w:rPr>
          <w:rFonts w:ascii="Arial" w:hAnsi="Arial" w:cs="Arial"/>
          <w:bCs/>
        </w:rPr>
        <w:t>NHANES participants undertook the vision examination at the MEC. The procedure of vision examination has been detailed elsewhere.</w:t>
      </w:r>
      <w:r w:rsidR="002E56D4" w:rsidRPr="00084FDA">
        <w:rPr>
          <w:vertAlign w:val="superscript"/>
        </w:rPr>
        <w:t>2</w:t>
      </w:r>
      <w:r w:rsidR="003D458D" w:rsidRPr="00084FDA">
        <w:rPr>
          <w:vertAlign w:val="superscript"/>
        </w:rPr>
        <w:t>2</w:t>
      </w:r>
      <w:r w:rsidRPr="00084FDA">
        <w:rPr>
          <w:rFonts w:ascii="Arial" w:hAnsi="Arial" w:cs="Arial"/>
          <w:bCs/>
        </w:rPr>
        <w:t xml:space="preserve"> In brief, distance visual acuity was measured for all participants 12 years and older for each eye. An autorefractor</w:t>
      </w:r>
      <w:r w:rsidR="008A7BAB" w:rsidRPr="00084FDA">
        <w:rPr>
          <w:rFonts w:ascii="Arial" w:hAnsi="Arial" w:cs="Arial"/>
          <w:bCs/>
        </w:rPr>
        <w:t xml:space="preserve"> </w:t>
      </w:r>
      <w:r w:rsidRPr="00084FDA">
        <w:rPr>
          <w:rFonts w:ascii="Arial" w:hAnsi="Arial" w:cs="Arial"/>
          <w:bCs/>
        </w:rPr>
        <w:t xml:space="preserve">(ARK0760, </w:t>
      </w:r>
      <w:proofErr w:type="spellStart"/>
      <w:r w:rsidRPr="00084FDA">
        <w:rPr>
          <w:rFonts w:ascii="Arial" w:hAnsi="Arial" w:cs="Arial"/>
          <w:bCs/>
        </w:rPr>
        <w:t>Nidek</w:t>
      </w:r>
      <w:proofErr w:type="spellEnd"/>
      <w:r w:rsidRPr="00084FDA">
        <w:rPr>
          <w:rFonts w:ascii="Arial" w:hAnsi="Arial" w:cs="Arial"/>
          <w:bCs/>
        </w:rPr>
        <w:t xml:space="preserve"> Co Ltd, Tokyo, Japan) was used which contains built-in visual acuity charts with 20/20, 20/25, 20/30, 20/40, 20/50, 20/60, 20/80 and 20/200 lines. Presenting visual acuity was defined using the better eyes with participants’ usual distance version correction, if any. The 20/50 line was presented first, with at least 4 of the 5 characters to be read correctly to advance to the next line, otherwise the 20/200 line was presented. For eyes with presenting visual acuity of 20/30 or worse, visual acuity were measured after incorporating information from the objective refraction measurement. Participants with better seeing eyes with distance visual acuity of 20/30 or better were categorized as having normal vision. Participants with better-seeing eyes of presenting visual impairment that improved, aided by automated refraction result to 20/40 or better were categorized as having uncorrected refractive error, otherwise nonrefractive visual impairment.</w:t>
      </w:r>
      <w:r w:rsidR="002E56D4" w:rsidRPr="00084FDA">
        <w:rPr>
          <w:vertAlign w:val="superscript"/>
        </w:rPr>
        <w:t>2</w:t>
      </w:r>
      <w:r w:rsidR="003D458D" w:rsidRPr="00084FDA">
        <w:rPr>
          <w:vertAlign w:val="superscript"/>
        </w:rPr>
        <w:t>2</w:t>
      </w:r>
      <w:r w:rsidR="002E56D4" w:rsidRPr="00084FDA">
        <w:rPr>
          <w:rFonts w:ascii="Arial" w:hAnsi="Arial" w:cs="Arial"/>
          <w:bCs/>
          <w:vertAlign w:val="superscript"/>
        </w:rPr>
        <w:t xml:space="preserve"> </w:t>
      </w:r>
    </w:p>
    <w:p w:rsidR="005813C7" w:rsidRPr="00084FDA" w:rsidRDefault="005813C7" w:rsidP="002B2164">
      <w:pPr>
        <w:adjustRightInd w:val="0"/>
        <w:snapToGrid w:val="0"/>
        <w:spacing w:afterLines="120" w:after="288" w:line="480" w:lineRule="auto"/>
        <w:jc w:val="both"/>
        <w:rPr>
          <w:rFonts w:ascii="Arial" w:eastAsia="Arial Unicode MS" w:hAnsi="Arial" w:cs="Arial"/>
          <w:b/>
          <w:shd w:val="clear" w:color="auto" w:fill="FFFFFF"/>
        </w:rPr>
      </w:pPr>
      <w:r w:rsidRPr="00084FDA">
        <w:rPr>
          <w:rFonts w:ascii="Arial" w:eastAsia="Arial Unicode MS" w:hAnsi="Arial" w:cs="Arial"/>
          <w:b/>
          <w:shd w:val="clear" w:color="auto" w:fill="FFFFFF"/>
        </w:rPr>
        <w:t>Accelerometer measured activity pattern</w:t>
      </w:r>
    </w:p>
    <w:p w:rsidR="005813C7" w:rsidRPr="00084FDA" w:rsidRDefault="005813C7" w:rsidP="002B2164">
      <w:pPr>
        <w:adjustRightInd w:val="0"/>
        <w:snapToGrid w:val="0"/>
        <w:spacing w:afterLines="120" w:after="288" w:line="480" w:lineRule="auto"/>
        <w:jc w:val="both"/>
        <w:rPr>
          <w:rFonts w:ascii="Arial" w:eastAsia="Arial Unicode MS" w:hAnsi="Arial" w:cs="Arial"/>
          <w:u w:val="single"/>
          <w:shd w:val="clear" w:color="auto" w:fill="FFFFFF"/>
        </w:rPr>
      </w:pPr>
      <w:r w:rsidRPr="00084FDA">
        <w:rPr>
          <w:rFonts w:ascii="Arial" w:eastAsia="Arial Unicode MS" w:hAnsi="Arial" w:cs="Arial"/>
          <w:shd w:val="clear" w:color="auto" w:fill="FFFFFF"/>
        </w:rPr>
        <w:t>NHANES</w:t>
      </w:r>
      <w:r w:rsidRPr="00084FDA">
        <w:rPr>
          <w:rFonts w:ascii="Arial" w:hAnsi="Arial" w:cs="Arial"/>
        </w:rPr>
        <w:t xml:space="preserve"> participants were asked during their physical examinations at the MEC to wear an accelerometer (</w:t>
      </w:r>
      <w:proofErr w:type="spellStart"/>
      <w:r w:rsidRPr="00084FDA">
        <w:rPr>
          <w:rFonts w:ascii="Arial" w:hAnsi="Arial" w:cs="Arial"/>
          <w:bCs/>
        </w:rPr>
        <w:t>ActiGraph</w:t>
      </w:r>
      <w:proofErr w:type="spellEnd"/>
      <w:r w:rsidRPr="00084FDA">
        <w:rPr>
          <w:rFonts w:ascii="Arial" w:hAnsi="Arial" w:cs="Arial"/>
          <w:bCs/>
        </w:rPr>
        <w:t xml:space="preserve"> AM-7164</w:t>
      </w:r>
      <w:r w:rsidRPr="00084FDA">
        <w:rPr>
          <w:rFonts w:ascii="Arial" w:hAnsi="Arial" w:cs="Arial"/>
        </w:rPr>
        <w:t xml:space="preserve">, 1-minute epochs) on the right hip for 7 consecutive days to objectively measure free-living physical activity. The </w:t>
      </w:r>
      <w:proofErr w:type="spellStart"/>
      <w:r w:rsidRPr="00084FDA">
        <w:rPr>
          <w:rFonts w:ascii="Arial" w:hAnsi="Arial" w:cs="Arial"/>
          <w:bCs/>
        </w:rPr>
        <w:t>ActiGraph</w:t>
      </w:r>
      <w:proofErr w:type="spellEnd"/>
      <w:r w:rsidRPr="00084FDA">
        <w:rPr>
          <w:rFonts w:ascii="Arial" w:hAnsi="Arial" w:cs="Arial"/>
          <w:bCs/>
        </w:rPr>
        <w:t xml:space="preserve"> AM-7164 </w:t>
      </w:r>
      <w:r w:rsidRPr="00084FDA">
        <w:rPr>
          <w:rFonts w:ascii="Arial" w:hAnsi="Arial" w:cs="Arial"/>
        </w:rPr>
        <w:t>is a validated, small lightweight device that provides detailed information about the intensity, frequency and duration of physical activity.</w:t>
      </w:r>
      <w:hyperlink w:anchor="_ENREF_17" w:tooltip="Melanson, 1995 #252" w:history="1">
        <w:r w:rsidR="002E56D4" w:rsidRPr="00084FDA">
          <w:rPr>
            <w:rFonts w:ascii="Arial" w:hAnsi="Arial" w:cs="Arial"/>
            <w:vertAlign w:val="superscript"/>
          </w:rPr>
          <w:t>2</w:t>
        </w:r>
      </w:hyperlink>
      <w:r w:rsidR="003D458D" w:rsidRPr="00084FDA">
        <w:rPr>
          <w:rFonts w:ascii="Arial" w:hAnsi="Arial" w:cs="Arial"/>
          <w:vertAlign w:val="superscript"/>
        </w:rPr>
        <w:t>3</w:t>
      </w:r>
      <w:r w:rsidRPr="00084FDA">
        <w:rPr>
          <w:rFonts w:ascii="Arial" w:hAnsi="Arial" w:cs="Arial"/>
        </w:rPr>
        <w:t xml:space="preserve"> The epoch length was set at 1 minute, and the </w:t>
      </w:r>
      <w:proofErr w:type="spellStart"/>
      <w:r w:rsidRPr="00084FDA">
        <w:rPr>
          <w:rFonts w:ascii="Arial" w:hAnsi="Arial" w:cs="Arial"/>
        </w:rPr>
        <w:t>Actigraph</w:t>
      </w:r>
      <w:proofErr w:type="spellEnd"/>
      <w:r w:rsidRPr="00084FDA">
        <w:rPr>
          <w:rFonts w:ascii="Arial" w:hAnsi="Arial" w:cs="Arial"/>
        </w:rPr>
        <w:t xml:space="preserve"> recorded data for physical activity in the form of counts per minute (</w:t>
      </w:r>
      <w:proofErr w:type="spellStart"/>
      <w:r w:rsidRPr="00084FDA">
        <w:rPr>
          <w:rFonts w:ascii="Arial" w:hAnsi="Arial" w:cs="Arial"/>
        </w:rPr>
        <w:t>cpm</w:t>
      </w:r>
      <w:proofErr w:type="spellEnd"/>
      <w:r w:rsidRPr="00084FDA">
        <w:rPr>
          <w:rFonts w:ascii="Arial" w:hAnsi="Arial" w:cs="Arial"/>
        </w:rPr>
        <w:t xml:space="preserve">). Non-wear time was defined as 60 minutes of consecutive zero counts. A recording of at least 10 hours of data was defined as a valid day, and four or more valid days were required to be included in the analysis. The total minutes of valid data were recorded as the accelerometer wear time. Based on standard </w:t>
      </w:r>
      <w:proofErr w:type="spellStart"/>
      <w:r w:rsidRPr="00084FDA">
        <w:rPr>
          <w:rFonts w:ascii="Arial" w:hAnsi="Arial" w:cs="Arial"/>
        </w:rPr>
        <w:t>cpm</w:t>
      </w:r>
      <w:proofErr w:type="spellEnd"/>
      <w:r w:rsidRPr="00084FDA">
        <w:rPr>
          <w:rFonts w:ascii="Arial" w:hAnsi="Arial" w:cs="Arial"/>
        </w:rPr>
        <w:t xml:space="preserve"> </w:t>
      </w:r>
      <w:proofErr w:type="spellStart"/>
      <w:r w:rsidRPr="00084FDA">
        <w:rPr>
          <w:rFonts w:ascii="Arial" w:hAnsi="Arial" w:cs="Arial"/>
        </w:rPr>
        <w:t>cutoff</w:t>
      </w:r>
      <w:proofErr w:type="spellEnd"/>
      <w:r w:rsidRPr="00084FDA">
        <w:rPr>
          <w:rFonts w:ascii="Arial" w:hAnsi="Arial" w:cs="Arial"/>
        </w:rPr>
        <w:t xml:space="preserve"> methods</w:t>
      </w:r>
      <w:r w:rsidR="002E56D4" w:rsidRPr="00084FDA">
        <w:rPr>
          <w:rFonts w:ascii="Arial" w:hAnsi="Arial" w:cs="Arial"/>
          <w:vertAlign w:val="superscript"/>
        </w:rPr>
        <w:t>2</w:t>
      </w:r>
      <w:r w:rsidR="003D458D" w:rsidRPr="00084FDA">
        <w:rPr>
          <w:rFonts w:ascii="Arial" w:hAnsi="Arial" w:cs="Arial"/>
          <w:vertAlign w:val="superscript"/>
        </w:rPr>
        <w:t>4</w:t>
      </w:r>
      <w:r w:rsidRPr="00084FDA">
        <w:rPr>
          <w:rFonts w:ascii="Arial" w:hAnsi="Arial" w:cs="Arial"/>
        </w:rPr>
        <w:t>,</w:t>
      </w:r>
      <w:r w:rsidRPr="00084FDA">
        <w:rPr>
          <w:rFonts w:ascii="Arial" w:hAnsi="Arial" w:cs="Arial"/>
          <w:vertAlign w:val="superscript"/>
        </w:rPr>
        <w:t xml:space="preserve"> </w:t>
      </w:r>
      <w:r w:rsidRPr="00084FDA">
        <w:rPr>
          <w:rFonts w:ascii="Arial" w:hAnsi="Arial" w:cs="Arial"/>
        </w:rPr>
        <w:t xml:space="preserve">four raw activity outcomes were derived: sedentary behaviour (&lt;100 </w:t>
      </w:r>
      <w:proofErr w:type="spellStart"/>
      <w:r w:rsidRPr="00084FDA">
        <w:rPr>
          <w:rFonts w:ascii="Arial" w:hAnsi="Arial" w:cs="Arial"/>
        </w:rPr>
        <w:t>cpm</w:t>
      </w:r>
      <w:proofErr w:type="spellEnd"/>
      <w:r w:rsidRPr="00084FDA">
        <w:rPr>
          <w:rFonts w:ascii="Arial" w:hAnsi="Arial" w:cs="Arial"/>
        </w:rPr>
        <w:t xml:space="preserve">), light intensity physical activity (100-759 </w:t>
      </w:r>
      <w:proofErr w:type="spellStart"/>
      <w:r w:rsidRPr="00084FDA">
        <w:rPr>
          <w:rFonts w:ascii="Arial" w:hAnsi="Arial" w:cs="Arial"/>
        </w:rPr>
        <w:t>cpm</w:t>
      </w:r>
      <w:proofErr w:type="spellEnd"/>
      <w:r w:rsidRPr="00084FDA">
        <w:rPr>
          <w:rFonts w:ascii="Arial" w:hAnsi="Arial" w:cs="Arial"/>
        </w:rPr>
        <w:t xml:space="preserve">), lifestyle activity or ambulatory (760-2109) and at least 10 minutes of moderate-to-vigorous physical activity (&gt;2020 </w:t>
      </w:r>
      <w:proofErr w:type="spellStart"/>
      <w:r w:rsidRPr="00084FDA">
        <w:rPr>
          <w:rFonts w:ascii="Arial" w:hAnsi="Arial" w:cs="Arial"/>
        </w:rPr>
        <w:t>cpm</w:t>
      </w:r>
      <w:proofErr w:type="spellEnd"/>
      <w:r w:rsidRPr="00084FDA">
        <w:rPr>
          <w:rFonts w:ascii="Arial" w:hAnsi="Arial" w:cs="Arial"/>
        </w:rPr>
        <w:t>). We further computed wearing time adjusted activity by dividing each raw activity minutes by total wear time and multiplying the resulting fraction by the average wear time of all participants. We summarized the adjusted total weekly minutes of sedentary behaviour, light intensity physical activity, lifestyle physical activity, and MVPA for each participant.</w:t>
      </w:r>
    </w:p>
    <w:p w:rsidR="005813C7" w:rsidRPr="00084FDA" w:rsidRDefault="005813C7" w:rsidP="002B2164">
      <w:pPr>
        <w:adjustRightInd w:val="0"/>
        <w:snapToGrid w:val="0"/>
        <w:spacing w:afterLines="120" w:after="288" w:line="480" w:lineRule="auto"/>
        <w:jc w:val="both"/>
        <w:rPr>
          <w:rFonts w:ascii="Arial" w:hAnsi="Arial" w:cs="Arial"/>
          <w:b/>
          <w:bCs/>
        </w:rPr>
      </w:pPr>
      <w:r w:rsidRPr="00084FDA">
        <w:rPr>
          <w:rFonts w:ascii="Arial" w:hAnsi="Arial" w:cs="Arial"/>
          <w:b/>
          <w:bCs/>
        </w:rPr>
        <w:t>Socio-demographic characteristics</w:t>
      </w:r>
    </w:p>
    <w:p w:rsidR="005813C7" w:rsidRPr="00084FDA" w:rsidRDefault="005813C7" w:rsidP="002B2164">
      <w:pPr>
        <w:adjustRightInd w:val="0"/>
        <w:snapToGrid w:val="0"/>
        <w:spacing w:afterLines="120" w:after="288" w:line="480" w:lineRule="auto"/>
        <w:jc w:val="both"/>
        <w:rPr>
          <w:rFonts w:ascii="Arial" w:hAnsi="Arial" w:cs="Arial"/>
          <w:bCs/>
        </w:rPr>
      </w:pPr>
      <w:r w:rsidRPr="00084FDA">
        <w:rPr>
          <w:rFonts w:ascii="Arial" w:hAnsi="Arial" w:cs="Arial"/>
          <w:bCs/>
        </w:rPr>
        <w:t>Socio-demographic characteristics including age, sex, race and ethnicity, household income, employment status, and smoking status</w:t>
      </w:r>
      <w:r w:rsidR="008A7BAB" w:rsidRPr="00084FDA">
        <w:rPr>
          <w:rFonts w:ascii="Arial" w:hAnsi="Arial" w:cs="Arial"/>
          <w:bCs/>
        </w:rPr>
        <w:t xml:space="preserve"> </w:t>
      </w:r>
      <w:r w:rsidRPr="00084FDA">
        <w:rPr>
          <w:rFonts w:ascii="Arial" w:hAnsi="Arial" w:cs="Arial"/>
          <w:bCs/>
        </w:rPr>
        <w:t>were extracted. Based on self-reported race and ethnicity, participants were classified into one of the three racial groups: Non-Hispanic white, Non-Hispanic black, and Hispanic and others. Annual household income was grouped into &lt;20,000; 20,000-74999; and ≥75,000 US dollars. Employment status was dichotomized to employed vs. unemployed. We classified participants into three groups: never smokers (did not smoke 100 cigarettes and do not smoke now), former smokers (smoked 100 cigarettes in life and do not smoke now), and current smokers (smoked 100 cigarettes in life and smoke now).</w:t>
      </w:r>
    </w:p>
    <w:p w:rsidR="005813C7" w:rsidRPr="00084FDA" w:rsidRDefault="005813C7" w:rsidP="002B2164">
      <w:pPr>
        <w:adjustRightInd w:val="0"/>
        <w:snapToGrid w:val="0"/>
        <w:spacing w:afterLines="120" w:after="288" w:line="480" w:lineRule="auto"/>
        <w:jc w:val="both"/>
        <w:rPr>
          <w:rFonts w:ascii="Arial" w:hAnsi="Arial" w:cs="Arial"/>
          <w:b/>
          <w:bCs/>
        </w:rPr>
      </w:pPr>
      <w:r w:rsidRPr="00084FDA">
        <w:rPr>
          <w:rFonts w:ascii="Arial" w:hAnsi="Arial" w:cs="Arial"/>
          <w:b/>
          <w:bCs/>
        </w:rPr>
        <w:t>Overweight and obesity criteria</w:t>
      </w:r>
    </w:p>
    <w:p w:rsidR="005813C7" w:rsidRPr="00084FDA" w:rsidRDefault="005813C7" w:rsidP="002B2164">
      <w:pPr>
        <w:adjustRightInd w:val="0"/>
        <w:snapToGrid w:val="0"/>
        <w:spacing w:afterLines="120" w:after="288" w:line="480" w:lineRule="auto"/>
        <w:jc w:val="both"/>
        <w:rPr>
          <w:rFonts w:ascii="Arial" w:hAnsi="Arial" w:cs="Arial"/>
          <w:bCs/>
        </w:rPr>
      </w:pPr>
      <w:r w:rsidRPr="00084FDA">
        <w:rPr>
          <w:rFonts w:ascii="Arial" w:hAnsi="Arial" w:cs="Arial"/>
          <w:bCs/>
        </w:rPr>
        <w:t>Weight and height were measured during the physical examination in MEC</w:t>
      </w:r>
      <w:r w:rsidR="008A7BAB" w:rsidRPr="00084FDA">
        <w:rPr>
          <w:rFonts w:ascii="Arial" w:hAnsi="Arial" w:cs="Arial"/>
          <w:bCs/>
        </w:rPr>
        <w:t xml:space="preserve"> </w:t>
      </w:r>
      <w:r w:rsidRPr="00084FDA">
        <w:rPr>
          <w:rFonts w:ascii="Arial" w:hAnsi="Arial" w:cs="Arial"/>
          <w:bCs/>
        </w:rPr>
        <w:t>or in the participant’s home for those whose travel was limited. The measurements followed standard procedures and were carried out by trained technicians with standardized equipment. BMI was calculated as weight in kg / (height in meters)</w:t>
      </w:r>
      <w:r w:rsidRPr="00084FDA">
        <w:rPr>
          <w:rFonts w:ascii="Arial" w:hAnsi="Arial" w:cs="Arial"/>
          <w:bCs/>
          <w:vertAlign w:val="superscript"/>
        </w:rPr>
        <w:t>2</w:t>
      </w:r>
      <w:r w:rsidRPr="00084FDA">
        <w:rPr>
          <w:rFonts w:ascii="Arial" w:hAnsi="Arial" w:cs="Arial"/>
          <w:bCs/>
        </w:rPr>
        <w:t>. The standard definition for overweight and obesity classification</w:t>
      </w:r>
      <w:r w:rsidR="008A7BAB" w:rsidRPr="00084FDA">
        <w:rPr>
          <w:rFonts w:ascii="Arial" w:hAnsi="Arial" w:cs="Arial"/>
          <w:bCs/>
        </w:rPr>
        <w:t xml:space="preserve"> </w:t>
      </w:r>
      <w:r w:rsidRPr="00084FDA">
        <w:rPr>
          <w:rFonts w:ascii="Arial" w:hAnsi="Arial" w:cs="Arial"/>
          <w:bCs/>
        </w:rPr>
        <w:t>was used to divide the BMI values into three</w:t>
      </w:r>
      <w:r w:rsidR="008A7BAB" w:rsidRPr="00084FDA">
        <w:rPr>
          <w:rFonts w:ascii="Arial" w:hAnsi="Arial" w:cs="Arial"/>
          <w:bCs/>
        </w:rPr>
        <w:t xml:space="preserve"> </w:t>
      </w:r>
      <w:r w:rsidRPr="00084FDA">
        <w:rPr>
          <w:rFonts w:ascii="Arial" w:hAnsi="Arial" w:cs="Arial"/>
          <w:bCs/>
        </w:rPr>
        <w:t>categories: underweight or normal weight (&lt;25.0), overweight (25.0 – 29.9), and obese (≥30.0).</w:t>
      </w:r>
    </w:p>
    <w:p w:rsidR="005813C7" w:rsidRPr="00084FDA" w:rsidRDefault="005813C7" w:rsidP="002B2164">
      <w:pPr>
        <w:adjustRightInd w:val="0"/>
        <w:snapToGrid w:val="0"/>
        <w:spacing w:afterLines="120" w:after="288" w:line="480" w:lineRule="auto"/>
        <w:jc w:val="both"/>
        <w:rPr>
          <w:rFonts w:ascii="Arial" w:hAnsi="Arial" w:cs="Arial"/>
          <w:b/>
          <w:bCs/>
        </w:rPr>
      </w:pPr>
      <w:r w:rsidRPr="00084FDA">
        <w:rPr>
          <w:rFonts w:ascii="Arial" w:hAnsi="Arial" w:cs="Arial"/>
          <w:b/>
          <w:bCs/>
        </w:rPr>
        <w:t>Chronic illness</w:t>
      </w:r>
    </w:p>
    <w:p w:rsidR="005813C7" w:rsidRPr="00084FDA" w:rsidRDefault="005813C7" w:rsidP="002B2164">
      <w:pPr>
        <w:adjustRightInd w:val="0"/>
        <w:snapToGrid w:val="0"/>
        <w:spacing w:afterLines="120" w:after="288" w:line="480" w:lineRule="auto"/>
        <w:jc w:val="both"/>
        <w:rPr>
          <w:rFonts w:ascii="Arial" w:hAnsi="Arial" w:cs="Arial"/>
          <w:bCs/>
        </w:rPr>
      </w:pPr>
      <w:r w:rsidRPr="00084FDA">
        <w:rPr>
          <w:rFonts w:ascii="Arial" w:hAnsi="Arial" w:cs="Arial"/>
          <w:bCs/>
        </w:rPr>
        <w:t xml:space="preserve">We included four chronic conditions: cardiovascular diseases, diabetes, cancer and arthritis. Participants were considered as having chronic illness if they self-reported being told by a physician that they have the following conditions: congestive heart failure, coronary heart disease, heart attack, a stroke (cardiovascular diseases), diabetes, cancer, or arthritis. </w:t>
      </w:r>
    </w:p>
    <w:p w:rsidR="005813C7" w:rsidRPr="00084FDA" w:rsidRDefault="005813C7" w:rsidP="002B2164">
      <w:pPr>
        <w:adjustRightInd w:val="0"/>
        <w:snapToGrid w:val="0"/>
        <w:spacing w:afterLines="120" w:after="288" w:line="480" w:lineRule="auto"/>
        <w:jc w:val="both"/>
        <w:rPr>
          <w:rFonts w:ascii="Arial" w:hAnsi="Arial" w:cs="Arial"/>
          <w:b/>
          <w:bCs/>
        </w:rPr>
      </w:pPr>
      <w:r w:rsidRPr="00084FDA">
        <w:rPr>
          <w:rFonts w:ascii="Arial" w:hAnsi="Arial" w:cs="Arial"/>
          <w:b/>
          <w:bCs/>
        </w:rPr>
        <w:t>Patient and Public Involvement</w:t>
      </w:r>
    </w:p>
    <w:p w:rsidR="005813C7" w:rsidRPr="00084FDA" w:rsidRDefault="005813C7" w:rsidP="002B2164">
      <w:pPr>
        <w:adjustRightInd w:val="0"/>
        <w:snapToGrid w:val="0"/>
        <w:spacing w:afterLines="120" w:after="288" w:line="480" w:lineRule="auto"/>
        <w:jc w:val="both"/>
        <w:rPr>
          <w:rFonts w:ascii="Arial" w:hAnsi="Arial" w:cs="Arial"/>
          <w:bCs/>
        </w:rPr>
      </w:pPr>
      <w:r w:rsidRPr="00084FDA">
        <w:rPr>
          <w:rFonts w:ascii="Arial" w:hAnsi="Arial" w:cs="Arial"/>
          <w:bCs/>
        </w:rPr>
        <w:t xml:space="preserve">Patients and the public were not involved in the design of the present study. </w:t>
      </w:r>
    </w:p>
    <w:p w:rsidR="005813C7" w:rsidRPr="00084FDA" w:rsidRDefault="005813C7" w:rsidP="002B2164">
      <w:pPr>
        <w:adjustRightInd w:val="0"/>
        <w:snapToGrid w:val="0"/>
        <w:spacing w:afterLines="120" w:after="288" w:line="480" w:lineRule="auto"/>
        <w:jc w:val="both"/>
        <w:rPr>
          <w:rFonts w:ascii="Arial" w:hAnsi="Arial" w:cs="Arial"/>
          <w:b/>
          <w:bCs/>
        </w:rPr>
      </w:pPr>
      <w:r w:rsidRPr="00084FDA">
        <w:rPr>
          <w:rFonts w:ascii="Arial" w:hAnsi="Arial" w:cs="Arial"/>
          <w:b/>
          <w:bCs/>
        </w:rPr>
        <w:br w:type="page"/>
      </w:r>
    </w:p>
    <w:p w:rsidR="005813C7" w:rsidRPr="00084FDA" w:rsidRDefault="005813C7" w:rsidP="002B2164">
      <w:pPr>
        <w:adjustRightInd w:val="0"/>
        <w:snapToGrid w:val="0"/>
        <w:spacing w:afterLines="120" w:after="288" w:line="480" w:lineRule="auto"/>
        <w:jc w:val="both"/>
        <w:rPr>
          <w:rFonts w:ascii="Arial" w:hAnsi="Arial" w:cs="Arial"/>
          <w:bCs/>
        </w:rPr>
      </w:pPr>
      <w:r w:rsidRPr="00084FDA">
        <w:rPr>
          <w:rFonts w:ascii="Arial" w:hAnsi="Arial" w:cs="Arial"/>
          <w:b/>
          <w:bCs/>
        </w:rPr>
        <w:t>Statistical Analysis</w:t>
      </w:r>
    </w:p>
    <w:p w:rsidR="005813C7" w:rsidRPr="00084FDA" w:rsidRDefault="005813C7" w:rsidP="002B2164">
      <w:pPr>
        <w:adjustRightInd w:val="0"/>
        <w:snapToGrid w:val="0"/>
        <w:spacing w:afterLines="120" w:after="288" w:line="480" w:lineRule="auto"/>
        <w:jc w:val="both"/>
        <w:rPr>
          <w:rFonts w:ascii="Arial" w:hAnsi="Arial" w:cs="Arial"/>
        </w:rPr>
      </w:pPr>
      <w:r w:rsidRPr="00084FDA">
        <w:rPr>
          <w:rFonts w:ascii="Arial" w:hAnsi="Arial" w:cs="Arial"/>
        </w:rPr>
        <w:t>Survey analysis procedures were used to account for the sample weights, stratification, and clustering of the complex sampling design to ensure nationally representative estimates. Descriptive statistics for participant characteristics were calculated by presenting vision. Sample size and weighted proportions were summarized.</w:t>
      </w:r>
    </w:p>
    <w:p w:rsidR="005813C7" w:rsidRPr="00084FDA" w:rsidRDefault="005813C7" w:rsidP="002B2164">
      <w:pPr>
        <w:adjustRightInd w:val="0"/>
        <w:snapToGrid w:val="0"/>
        <w:spacing w:afterLines="120" w:after="288" w:line="480" w:lineRule="auto"/>
        <w:jc w:val="both"/>
        <w:rPr>
          <w:rFonts w:ascii="Arial" w:hAnsi="Arial" w:cs="Arial"/>
        </w:rPr>
      </w:pPr>
      <w:r w:rsidRPr="00084FDA">
        <w:rPr>
          <w:rFonts w:ascii="Arial" w:hAnsi="Arial" w:cs="Arial"/>
        </w:rPr>
        <w:t xml:space="preserve">Sex-specific linear associations between presenting vision (normal vision, uncorrected refractive error, nonrefractive visual impairment) and objectively measured physical activity and sedentary patterns were estimated using generalized linear models in children and adolescents aged between 12-19 years old, adult 20-49 years and older adults aged 50+ years, respectively. Generalized linear models were adjusted for age, race, BMI and household income among those between 12-19 years old, and additionally adjusted for employment status, smoking, and chronic illness among adults (20-49 years, and 50 years and older). Due to the small amount of light intensity physical activity and lifestyle physical activity in the younger population, we only included sedentary time and MVPA in models for population age 12-19 years old. </w:t>
      </w:r>
    </w:p>
    <w:p w:rsidR="005813C7" w:rsidRPr="00084FDA" w:rsidRDefault="005813C7" w:rsidP="002B2164">
      <w:pPr>
        <w:adjustRightInd w:val="0"/>
        <w:snapToGrid w:val="0"/>
        <w:spacing w:afterLines="120" w:after="288" w:line="480" w:lineRule="auto"/>
        <w:jc w:val="both"/>
        <w:rPr>
          <w:rFonts w:ascii="Arial" w:eastAsia="Arial Unicode MS" w:hAnsi="Arial" w:cs="Arial"/>
          <w:u w:val="single"/>
          <w:shd w:val="clear" w:color="auto" w:fill="FFFFFF"/>
        </w:rPr>
      </w:pPr>
      <w:r w:rsidRPr="00084FDA">
        <w:rPr>
          <w:rFonts w:ascii="Arial" w:hAnsi="Arial" w:cs="Arial"/>
        </w:rPr>
        <w:t xml:space="preserve">Finally, marginal means were estimated in multivariate adjusted generalized linear models for each modelled outcomes of accelerometer measured activity pattern. All statistical significance was set at </w:t>
      </w:r>
      <w:r w:rsidRPr="00084FDA">
        <w:rPr>
          <w:rFonts w:ascii="Arial" w:hAnsi="Arial" w:cs="Arial"/>
          <w:i/>
        </w:rPr>
        <w:t>p</w:t>
      </w:r>
      <w:r w:rsidRPr="00084FDA">
        <w:rPr>
          <w:rFonts w:ascii="Arial" w:hAnsi="Arial" w:cs="Arial"/>
        </w:rPr>
        <w:t>&lt;0.05.</w:t>
      </w:r>
      <w:r w:rsidR="003D458D" w:rsidRPr="00084FDA">
        <w:rPr>
          <w:rFonts w:ascii="Arial" w:hAnsi="Arial" w:cs="Arial"/>
        </w:rPr>
        <w:t xml:space="preserve"> </w:t>
      </w:r>
      <w:r w:rsidRPr="00084FDA">
        <w:rPr>
          <w:rFonts w:ascii="Arial" w:hAnsi="Arial" w:cs="Arial"/>
          <w:bCs/>
        </w:rPr>
        <w:t xml:space="preserve">All statistical analyses were performed using </w:t>
      </w:r>
      <w:r w:rsidRPr="00084FDA">
        <w:rPr>
          <w:rFonts w:ascii="Arial" w:hAnsi="Arial" w:cs="Arial"/>
        </w:rPr>
        <w:t>Stata version 14.0 (STATA Corp., College Station, Texas, USA).</w:t>
      </w:r>
    </w:p>
    <w:p w:rsidR="005813C7" w:rsidRPr="00084FDA" w:rsidRDefault="005813C7" w:rsidP="002B2164">
      <w:pPr>
        <w:adjustRightInd w:val="0"/>
        <w:snapToGrid w:val="0"/>
        <w:spacing w:afterLines="120" w:after="288" w:line="480" w:lineRule="auto"/>
        <w:jc w:val="both"/>
        <w:rPr>
          <w:rFonts w:ascii="Arial" w:hAnsi="Arial" w:cs="Arial"/>
        </w:rPr>
      </w:pPr>
      <w:r w:rsidRPr="00084FDA">
        <w:rPr>
          <w:rFonts w:ascii="Arial" w:hAnsi="Arial" w:cs="Arial"/>
        </w:rPr>
        <w:br w:type="page"/>
      </w:r>
    </w:p>
    <w:p w:rsidR="005813C7" w:rsidRPr="00084FDA" w:rsidRDefault="005813C7" w:rsidP="002B2164">
      <w:pPr>
        <w:adjustRightInd w:val="0"/>
        <w:snapToGrid w:val="0"/>
        <w:spacing w:afterLines="120" w:after="288" w:line="480" w:lineRule="auto"/>
        <w:jc w:val="both"/>
        <w:rPr>
          <w:rFonts w:ascii="Arial" w:hAnsi="Arial" w:cs="Arial"/>
          <w:b/>
          <w:bCs/>
        </w:rPr>
      </w:pPr>
      <w:r w:rsidRPr="00084FDA">
        <w:rPr>
          <w:rFonts w:ascii="Arial" w:hAnsi="Arial" w:cs="Arial"/>
          <w:b/>
          <w:bCs/>
        </w:rPr>
        <w:t>RESULTS</w:t>
      </w:r>
    </w:p>
    <w:p w:rsidR="005813C7" w:rsidRPr="00084FDA" w:rsidRDefault="005813C7" w:rsidP="002B2164">
      <w:pPr>
        <w:spacing w:afterLines="120" w:after="288" w:line="480" w:lineRule="auto"/>
        <w:jc w:val="both"/>
        <w:rPr>
          <w:rFonts w:ascii="Arial" w:hAnsi="Arial" w:cs="Arial"/>
          <w:bCs/>
        </w:rPr>
      </w:pPr>
      <w:r w:rsidRPr="00084FDA">
        <w:rPr>
          <w:rFonts w:ascii="Arial" w:hAnsi="Arial" w:cs="Arial"/>
          <w:bCs/>
        </w:rPr>
        <w:t xml:space="preserve">The study population consisted of 6,001 participants who had data on presenting refractive error and accelerometer measured activity pattern. The majority of the participants were 20 years and older (n=4235). Overall, 60.8% (weighted proportion) of participants had presenting normal vision, 33.8% and 5.4% had uncorrected refractive error or non-refractive visual impairment. Participants who were older, female, unemployed, with education high school or lower and chronic conditions were more likely to have nonrefractive visual impairment compared </w:t>
      </w:r>
      <w:r w:rsidR="00AF095D" w:rsidRPr="00084FDA">
        <w:rPr>
          <w:rFonts w:ascii="Arial" w:hAnsi="Arial" w:cs="Arial"/>
          <w:bCs/>
        </w:rPr>
        <w:t>with</w:t>
      </w:r>
      <w:r w:rsidRPr="00084FDA">
        <w:rPr>
          <w:rFonts w:ascii="Arial" w:hAnsi="Arial" w:cs="Arial"/>
          <w:bCs/>
        </w:rPr>
        <w:t xml:space="preserve"> younger, male, employed, well-educated participants and those with no chronic illness conditions. (Table 1). </w:t>
      </w:r>
    </w:p>
    <w:p w:rsidR="005813C7" w:rsidRPr="00084FDA" w:rsidRDefault="005813C7" w:rsidP="002B2164">
      <w:pPr>
        <w:spacing w:afterLines="120" w:after="288" w:line="480" w:lineRule="auto"/>
        <w:jc w:val="both"/>
        <w:rPr>
          <w:rFonts w:ascii="Arial" w:hAnsi="Arial" w:cs="Arial"/>
          <w:bCs/>
        </w:rPr>
      </w:pPr>
      <w:r w:rsidRPr="00084FDA">
        <w:rPr>
          <w:rFonts w:ascii="Arial" w:hAnsi="Arial" w:cs="Arial"/>
          <w:bCs/>
        </w:rPr>
        <w:t xml:space="preserve">Tables 2 - 4 summarize both the non-adjusted and adjusted associations between presenting vision status and accelerometer measured activity pattern in younger (12-19 years old) participants and adults aged 20-49 years and ≥50 years, respectively. Children and adolescents aged between 12-19 years old with uncorrected refractive error and nonrefractive visual impairment did not accumulate higher levels of sedentary time or lower levels of MVPA compared </w:t>
      </w:r>
      <w:r w:rsidR="00AF095D" w:rsidRPr="00084FDA">
        <w:rPr>
          <w:rFonts w:ascii="Arial" w:hAnsi="Arial" w:cs="Arial"/>
          <w:bCs/>
        </w:rPr>
        <w:t>with</w:t>
      </w:r>
      <w:r w:rsidRPr="00084FDA">
        <w:rPr>
          <w:rFonts w:ascii="Arial" w:hAnsi="Arial" w:cs="Arial"/>
          <w:bCs/>
        </w:rPr>
        <w:t xml:space="preserve"> those with normal vision. The null association was seen in both male and female. After adjusting for age, BMI, race and household income, the estimated marginal mean of sedentary time in those with nonrefractive visual impairment were 3982.7 minutes per week (equivalent 9.5 hours a day) and 3722.9 minutes per week (equivalent 8.8 hours a day) in male and female, respectively. </w:t>
      </w:r>
      <w:bookmarkStart w:id="5" w:name="_Hlk517637032"/>
      <w:r w:rsidRPr="00084FDA">
        <w:rPr>
          <w:rFonts w:ascii="Arial" w:hAnsi="Arial" w:cs="Arial"/>
          <w:bCs/>
        </w:rPr>
        <w:t xml:space="preserve">The estimated marginal mean of MVPA in those with nonrefractive visual impairment were 156 minutes per week in male and 55 minutes per week in female. </w:t>
      </w:r>
      <w:bookmarkEnd w:id="5"/>
    </w:p>
    <w:p w:rsidR="005813C7" w:rsidRPr="00084FDA" w:rsidRDefault="005813C7" w:rsidP="002B2164">
      <w:pPr>
        <w:spacing w:afterLines="120" w:after="288" w:line="480" w:lineRule="auto"/>
        <w:jc w:val="both"/>
        <w:rPr>
          <w:rFonts w:ascii="Arial" w:hAnsi="Arial" w:cs="Arial"/>
          <w:bCs/>
        </w:rPr>
      </w:pPr>
    </w:p>
    <w:p w:rsidR="005813C7" w:rsidRPr="00084FDA" w:rsidRDefault="005813C7" w:rsidP="002B2164">
      <w:pPr>
        <w:spacing w:afterLines="120" w:after="288" w:line="480" w:lineRule="auto"/>
        <w:jc w:val="both"/>
        <w:rPr>
          <w:rFonts w:ascii="Arial" w:hAnsi="Arial" w:cs="Arial"/>
          <w:bCs/>
        </w:rPr>
        <w:sectPr w:rsidR="005813C7" w:rsidRPr="00084FDA" w:rsidSect="00910518">
          <w:footerReference w:type="default" r:id="rId10"/>
          <w:pgSz w:w="12240" w:h="15840"/>
          <w:pgMar w:top="1440" w:right="1440" w:bottom="1440" w:left="1440" w:header="720" w:footer="720" w:gutter="0"/>
          <w:lnNumType w:countBy="1" w:restart="continuous"/>
          <w:cols w:space="720"/>
          <w:docGrid w:linePitch="360"/>
        </w:sectPr>
      </w:pPr>
    </w:p>
    <w:tbl>
      <w:tblPr>
        <w:tblW w:w="13733" w:type="dxa"/>
        <w:tblInd w:w="93" w:type="dxa"/>
        <w:tblLook w:val="04A0" w:firstRow="1" w:lastRow="0" w:firstColumn="1" w:lastColumn="0" w:noHBand="0" w:noVBand="1"/>
      </w:tblPr>
      <w:tblGrid>
        <w:gridCol w:w="2473"/>
        <w:gridCol w:w="1220"/>
        <w:gridCol w:w="1471"/>
        <w:gridCol w:w="1792"/>
        <w:gridCol w:w="1706"/>
        <w:gridCol w:w="1477"/>
        <w:gridCol w:w="2634"/>
        <w:gridCol w:w="960"/>
      </w:tblGrid>
      <w:tr w:rsidR="00084FDA" w:rsidRPr="00084FDA" w:rsidTr="00EA56A3">
        <w:trPr>
          <w:trHeight w:val="555"/>
        </w:trPr>
        <w:tc>
          <w:tcPr>
            <w:tcW w:w="12773" w:type="dxa"/>
            <w:gridSpan w:val="7"/>
            <w:tcBorders>
              <w:top w:val="nil"/>
              <w:left w:val="nil"/>
              <w:bottom w:val="single" w:sz="4" w:space="0" w:color="auto"/>
              <w:right w:val="nil"/>
            </w:tcBorders>
            <w:shd w:val="clear" w:color="auto" w:fill="auto"/>
            <w:vAlign w:val="bottom"/>
            <w:hideMark/>
          </w:tcPr>
          <w:p w:rsidR="005813C7" w:rsidRPr="00084FDA" w:rsidRDefault="005813C7" w:rsidP="00EA56A3">
            <w:pPr>
              <w:rPr>
                <w:rFonts w:ascii="Arial" w:hAnsi="Arial" w:cs="Arial"/>
                <w:b/>
                <w:bCs/>
                <w:lang w:val="en-US" w:eastAsia="zh-CN"/>
              </w:rPr>
            </w:pPr>
            <w:r w:rsidRPr="00084FDA">
              <w:rPr>
                <w:rFonts w:ascii="Arial" w:hAnsi="Arial" w:cs="Arial"/>
                <w:b/>
                <w:bCs/>
                <w:sz w:val="22"/>
                <w:szCs w:val="22"/>
                <w:lang w:val="en-US" w:eastAsia="zh-CN"/>
              </w:rPr>
              <w:t>Table 1. Socio-demographic characteristics and objectively measured physical activity level of US population aged 12 and older from the NHANES (2003-2006) by visual impairment</w:t>
            </w:r>
          </w:p>
        </w:tc>
        <w:tc>
          <w:tcPr>
            <w:tcW w:w="960"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r>
      <w:tr w:rsidR="00084FDA" w:rsidRPr="00084FDA" w:rsidTr="00EA56A3">
        <w:trPr>
          <w:trHeight w:val="300"/>
        </w:trPr>
        <w:tc>
          <w:tcPr>
            <w:tcW w:w="2473" w:type="dxa"/>
            <w:tcBorders>
              <w:top w:val="nil"/>
              <w:left w:val="nil"/>
              <w:bottom w:val="single" w:sz="4" w:space="0" w:color="auto"/>
              <w:right w:val="nil"/>
            </w:tcBorders>
            <w:shd w:val="clear" w:color="auto" w:fill="auto"/>
            <w:noWrap/>
            <w:vAlign w:val="bottom"/>
            <w:hideMark/>
          </w:tcPr>
          <w:p w:rsidR="005813C7" w:rsidRPr="00084FDA" w:rsidRDefault="005813C7" w:rsidP="00EA56A3">
            <w:pPr>
              <w:rPr>
                <w:rFonts w:ascii="Arial" w:hAnsi="Arial" w:cs="Arial"/>
                <w:b/>
                <w:bCs/>
                <w:lang w:val="en-US" w:eastAsia="zh-CN"/>
              </w:rPr>
            </w:pPr>
            <w:r w:rsidRPr="00084FDA">
              <w:rPr>
                <w:rFonts w:ascii="Arial" w:hAnsi="Arial" w:cs="Arial"/>
                <w:b/>
                <w:bCs/>
                <w:sz w:val="22"/>
                <w:szCs w:val="22"/>
                <w:lang w:val="en-US" w:eastAsia="zh-CN"/>
              </w:rPr>
              <w:t> </w:t>
            </w:r>
          </w:p>
        </w:tc>
        <w:tc>
          <w:tcPr>
            <w:tcW w:w="2691" w:type="dxa"/>
            <w:gridSpan w:val="2"/>
            <w:tcBorders>
              <w:top w:val="single" w:sz="4" w:space="0" w:color="auto"/>
              <w:left w:val="nil"/>
              <w:bottom w:val="single" w:sz="4" w:space="0" w:color="auto"/>
              <w:right w:val="nil"/>
            </w:tcBorders>
            <w:shd w:val="clear" w:color="auto" w:fill="auto"/>
            <w:noWrap/>
            <w:vAlign w:val="bottom"/>
            <w:hideMark/>
          </w:tcPr>
          <w:p w:rsidR="005813C7" w:rsidRPr="00084FDA" w:rsidRDefault="005813C7" w:rsidP="00EA56A3">
            <w:pPr>
              <w:rPr>
                <w:rFonts w:ascii="Arial" w:hAnsi="Arial" w:cs="Arial"/>
                <w:b/>
                <w:bCs/>
                <w:lang w:val="en-US" w:eastAsia="zh-CN"/>
              </w:rPr>
            </w:pPr>
            <w:r w:rsidRPr="00084FDA">
              <w:rPr>
                <w:rFonts w:ascii="Arial" w:hAnsi="Arial" w:cs="Arial"/>
                <w:b/>
                <w:bCs/>
                <w:sz w:val="22"/>
                <w:szCs w:val="22"/>
                <w:lang w:val="en-US" w:eastAsia="zh-CN"/>
              </w:rPr>
              <w:t>Normal vision</w:t>
            </w:r>
          </w:p>
        </w:tc>
        <w:tc>
          <w:tcPr>
            <w:tcW w:w="3498" w:type="dxa"/>
            <w:gridSpan w:val="2"/>
            <w:tcBorders>
              <w:top w:val="single" w:sz="4" w:space="0" w:color="auto"/>
              <w:left w:val="nil"/>
              <w:bottom w:val="single" w:sz="4" w:space="0" w:color="auto"/>
              <w:right w:val="nil"/>
            </w:tcBorders>
            <w:shd w:val="clear" w:color="auto" w:fill="auto"/>
            <w:noWrap/>
            <w:vAlign w:val="bottom"/>
            <w:hideMark/>
          </w:tcPr>
          <w:p w:rsidR="005813C7" w:rsidRPr="00084FDA" w:rsidRDefault="005813C7" w:rsidP="00EA56A3">
            <w:pPr>
              <w:rPr>
                <w:rFonts w:ascii="Arial" w:hAnsi="Arial" w:cs="Arial"/>
                <w:b/>
                <w:bCs/>
                <w:lang w:val="en-US" w:eastAsia="zh-CN"/>
              </w:rPr>
            </w:pPr>
            <w:r w:rsidRPr="00084FDA">
              <w:rPr>
                <w:rFonts w:ascii="Arial" w:hAnsi="Arial" w:cs="Arial"/>
                <w:b/>
                <w:bCs/>
                <w:sz w:val="22"/>
                <w:szCs w:val="22"/>
                <w:lang w:val="en-US" w:eastAsia="zh-CN"/>
              </w:rPr>
              <w:t>Uncorrected refractive error</w:t>
            </w:r>
          </w:p>
        </w:tc>
        <w:tc>
          <w:tcPr>
            <w:tcW w:w="4111" w:type="dxa"/>
            <w:gridSpan w:val="2"/>
            <w:tcBorders>
              <w:top w:val="single" w:sz="4" w:space="0" w:color="auto"/>
              <w:left w:val="nil"/>
              <w:bottom w:val="single" w:sz="4" w:space="0" w:color="auto"/>
              <w:right w:val="nil"/>
            </w:tcBorders>
            <w:shd w:val="clear" w:color="auto" w:fill="auto"/>
            <w:noWrap/>
            <w:vAlign w:val="bottom"/>
            <w:hideMark/>
          </w:tcPr>
          <w:p w:rsidR="005813C7" w:rsidRPr="00084FDA" w:rsidRDefault="005813C7" w:rsidP="00EA56A3">
            <w:pPr>
              <w:rPr>
                <w:rFonts w:ascii="Arial" w:hAnsi="Arial" w:cs="Arial"/>
                <w:b/>
                <w:bCs/>
                <w:lang w:val="en-US" w:eastAsia="zh-CN"/>
              </w:rPr>
            </w:pPr>
            <w:r w:rsidRPr="00084FDA">
              <w:rPr>
                <w:rFonts w:ascii="Arial" w:hAnsi="Arial" w:cs="Arial"/>
                <w:b/>
                <w:bCs/>
                <w:sz w:val="22"/>
                <w:szCs w:val="22"/>
                <w:lang w:val="en-US" w:eastAsia="zh-CN"/>
              </w:rPr>
              <w:t xml:space="preserve">                Visual impairment</w:t>
            </w:r>
          </w:p>
        </w:tc>
        <w:tc>
          <w:tcPr>
            <w:tcW w:w="960" w:type="dxa"/>
            <w:tcBorders>
              <w:top w:val="single" w:sz="4" w:space="0" w:color="auto"/>
              <w:left w:val="nil"/>
              <w:bottom w:val="single" w:sz="4" w:space="0" w:color="auto"/>
              <w:right w:val="nil"/>
            </w:tcBorders>
            <w:shd w:val="clear" w:color="auto" w:fill="auto"/>
            <w:noWrap/>
            <w:vAlign w:val="bottom"/>
            <w:hideMark/>
          </w:tcPr>
          <w:p w:rsidR="005813C7" w:rsidRPr="00084FDA" w:rsidRDefault="005813C7" w:rsidP="00EA56A3">
            <w:pPr>
              <w:rPr>
                <w:rFonts w:ascii="Arial" w:hAnsi="Arial" w:cs="Arial"/>
                <w:lang w:val="en-US" w:eastAsia="zh-CN"/>
              </w:rPr>
            </w:pPr>
            <w:r w:rsidRPr="00084FDA">
              <w:rPr>
                <w:rFonts w:ascii="Arial" w:hAnsi="Arial" w:cs="Arial"/>
                <w:sz w:val="22"/>
                <w:szCs w:val="22"/>
                <w:lang w:val="en-US" w:eastAsia="zh-CN"/>
              </w:rPr>
              <w:t> </w:t>
            </w:r>
          </w:p>
        </w:tc>
      </w:tr>
      <w:tr w:rsidR="00084FDA" w:rsidRPr="00084FDA" w:rsidTr="00EA56A3">
        <w:trPr>
          <w:trHeight w:val="285"/>
        </w:trPr>
        <w:tc>
          <w:tcPr>
            <w:tcW w:w="2473"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1220" w:type="dxa"/>
            <w:tcBorders>
              <w:top w:val="nil"/>
              <w:left w:val="nil"/>
              <w:bottom w:val="single" w:sz="4" w:space="0" w:color="auto"/>
              <w:right w:val="nil"/>
            </w:tcBorders>
            <w:shd w:val="clear" w:color="auto" w:fill="auto"/>
            <w:noWrap/>
            <w:vAlign w:val="bottom"/>
            <w:hideMark/>
          </w:tcPr>
          <w:p w:rsidR="005813C7" w:rsidRPr="00084FDA" w:rsidRDefault="005813C7" w:rsidP="00EA56A3">
            <w:pPr>
              <w:rPr>
                <w:rFonts w:ascii="Arial" w:hAnsi="Arial" w:cs="Arial"/>
                <w:lang w:val="en-US" w:eastAsia="zh-CN"/>
              </w:rPr>
            </w:pPr>
            <w:r w:rsidRPr="00084FDA">
              <w:rPr>
                <w:rFonts w:ascii="Arial" w:hAnsi="Arial" w:cs="Arial"/>
                <w:sz w:val="22"/>
                <w:szCs w:val="22"/>
                <w:lang w:val="en-US" w:eastAsia="zh-CN"/>
              </w:rPr>
              <w:t xml:space="preserve">N </w:t>
            </w:r>
          </w:p>
        </w:tc>
        <w:tc>
          <w:tcPr>
            <w:tcW w:w="1471" w:type="dxa"/>
            <w:tcBorders>
              <w:top w:val="nil"/>
              <w:left w:val="nil"/>
              <w:bottom w:val="single" w:sz="4" w:space="0" w:color="auto"/>
              <w:right w:val="nil"/>
            </w:tcBorders>
            <w:shd w:val="clear" w:color="auto" w:fill="auto"/>
            <w:noWrap/>
            <w:vAlign w:val="bottom"/>
            <w:hideMark/>
          </w:tcPr>
          <w:p w:rsidR="005813C7" w:rsidRPr="00084FDA" w:rsidRDefault="005813C7" w:rsidP="00EA56A3">
            <w:pPr>
              <w:rPr>
                <w:rFonts w:ascii="Arial" w:hAnsi="Arial" w:cs="Arial"/>
                <w:lang w:val="en-US" w:eastAsia="zh-CN"/>
              </w:rPr>
            </w:pPr>
            <w:r w:rsidRPr="00084FDA">
              <w:rPr>
                <w:rFonts w:ascii="Arial" w:hAnsi="Arial" w:cs="Arial"/>
                <w:sz w:val="22"/>
                <w:szCs w:val="22"/>
                <w:lang w:val="en-US" w:eastAsia="zh-CN"/>
              </w:rPr>
              <w:t>Weighted %</w:t>
            </w:r>
          </w:p>
        </w:tc>
        <w:tc>
          <w:tcPr>
            <w:tcW w:w="1792" w:type="dxa"/>
            <w:tcBorders>
              <w:top w:val="nil"/>
              <w:left w:val="nil"/>
              <w:bottom w:val="single" w:sz="4" w:space="0" w:color="auto"/>
              <w:right w:val="nil"/>
            </w:tcBorders>
            <w:shd w:val="clear" w:color="auto" w:fill="auto"/>
            <w:noWrap/>
            <w:vAlign w:val="bottom"/>
            <w:hideMark/>
          </w:tcPr>
          <w:p w:rsidR="005813C7" w:rsidRPr="00084FDA" w:rsidRDefault="005813C7" w:rsidP="00EA56A3">
            <w:pPr>
              <w:rPr>
                <w:rFonts w:ascii="Arial" w:hAnsi="Arial" w:cs="Arial"/>
                <w:lang w:val="en-US" w:eastAsia="zh-CN"/>
              </w:rPr>
            </w:pPr>
            <w:r w:rsidRPr="00084FDA">
              <w:rPr>
                <w:rFonts w:ascii="Arial" w:hAnsi="Arial" w:cs="Arial"/>
                <w:sz w:val="22"/>
                <w:szCs w:val="22"/>
                <w:lang w:val="en-US" w:eastAsia="zh-CN"/>
              </w:rPr>
              <w:t xml:space="preserve">N </w:t>
            </w:r>
          </w:p>
        </w:tc>
        <w:tc>
          <w:tcPr>
            <w:tcW w:w="1706" w:type="dxa"/>
            <w:tcBorders>
              <w:top w:val="nil"/>
              <w:left w:val="nil"/>
              <w:bottom w:val="single" w:sz="4" w:space="0" w:color="auto"/>
              <w:right w:val="nil"/>
            </w:tcBorders>
            <w:shd w:val="clear" w:color="auto" w:fill="auto"/>
            <w:noWrap/>
            <w:vAlign w:val="bottom"/>
            <w:hideMark/>
          </w:tcPr>
          <w:p w:rsidR="005813C7" w:rsidRPr="00084FDA" w:rsidRDefault="005813C7" w:rsidP="00EA56A3">
            <w:pPr>
              <w:rPr>
                <w:rFonts w:ascii="Arial" w:hAnsi="Arial" w:cs="Arial"/>
                <w:lang w:val="en-US" w:eastAsia="zh-CN"/>
              </w:rPr>
            </w:pPr>
            <w:r w:rsidRPr="00084FDA">
              <w:rPr>
                <w:rFonts w:ascii="Arial" w:hAnsi="Arial" w:cs="Arial"/>
                <w:sz w:val="22"/>
                <w:szCs w:val="22"/>
                <w:lang w:val="en-US" w:eastAsia="zh-CN"/>
              </w:rPr>
              <w:t>  Weighted %</w:t>
            </w:r>
          </w:p>
        </w:tc>
        <w:tc>
          <w:tcPr>
            <w:tcW w:w="1477" w:type="dxa"/>
            <w:tcBorders>
              <w:top w:val="nil"/>
              <w:left w:val="nil"/>
              <w:bottom w:val="single" w:sz="4" w:space="0" w:color="auto"/>
              <w:right w:val="nil"/>
            </w:tcBorders>
            <w:shd w:val="clear" w:color="auto" w:fill="auto"/>
            <w:noWrap/>
            <w:vAlign w:val="bottom"/>
            <w:hideMark/>
          </w:tcPr>
          <w:p w:rsidR="005813C7" w:rsidRPr="00084FDA" w:rsidRDefault="005813C7" w:rsidP="00EA56A3">
            <w:pPr>
              <w:rPr>
                <w:rFonts w:ascii="Arial" w:hAnsi="Arial" w:cs="Arial"/>
                <w:lang w:val="en-US" w:eastAsia="zh-CN"/>
              </w:rPr>
            </w:pPr>
            <w:r w:rsidRPr="00084FDA">
              <w:rPr>
                <w:rFonts w:ascii="Arial" w:hAnsi="Arial" w:cs="Arial"/>
                <w:sz w:val="22"/>
                <w:szCs w:val="22"/>
                <w:lang w:val="en-US" w:eastAsia="zh-CN"/>
              </w:rPr>
              <w:t xml:space="preserve">N </w:t>
            </w:r>
          </w:p>
        </w:tc>
        <w:tc>
          <w:tcPr>
            <w:tcW w:w="2634" w:type="dxa"/>
            <w:tcBorders>
              <w:top w:val="nil"/>
              <w:left w:val="nil"/>
              <w:bottom w:val="single" w:sz="4" w:space="0" w:color="auto"/>
              <w:right w:val="nil"/>
            </w:tcBorders>
            <w:shd w:val="clear" w:color="auto" w:fill="auto"/>
            <w:noWrap/>
            <w:vAlign w:val="bottom"/>
            <w:hideMark/>
          </w:tcPr>
          <w:p w:rsidR="005813C7" w:rsidRPr="00084FDA" w:rsidRDefault="005813C7" w:rsidP="00EA56A3">
            <w:pPr>
              <w:rPr>
                <w:rFonts w:ascii="Arial" w:hAnsi="Arial" w:cs="Arial"/>
                <w:lang w:val="en-US" w:eastAsia="zh-CN"/>
              </w:rPr>
            </w:pPr>
            <w:r w:rsidRPr="00084FDA">
              <w:rPr>
                <w:rFonts w:ascii="Arial" w:hAnsi="Arial" w:cs="Arial"/>
                <w:sz w:val="22"/>
                <w:szCs w:val="22"/>
                <w:lang w:val="en-US" w:eastAsia="zh-CN"/>
              </w:rPr>
              <w:t>Weighted %</w:t>
            </w:r>
          </w:p>
        </w:tc>
        <w:tc>
          <w:tcPr>
            <w:tcW w:w="960" w:type="dxa"/>
            <w:tcBorders>
              <w:top w:val="nil"/>
              <w:left w:val="nil"/>
              <w:bottom w:val="single" w:sz="4" w:space="0" w:color="auto"/>
              <w:right w:val="nil"/>
            </w:tcBorders>
            <w:shd w:val="clear" w:color="auto" w:fill="auto"/>
            <w:noWrap/>
            <w:vAlign w:val="bottom"/>
            <w:hideMark/>
          </w:tcPr>
          <w:p w:rsidR="005813C7" w:rsidRPr="00084FDA" w:rsidRDefault="005813C7" w:rsidP="00EA56A3">
            <w:pPr>
              <w:rPr>
                <w:rFonts w:ascii="Arial" w:hAnsi="Arial" w:cs="Arial"/>
                <w:lang w:val="en-US" w:eastAsia="zh-CN"/>
              </w:rPr>
            </w:pPr>
            <w:r w:rsidRPr="00084FDA">
              <w:rPr>
                <w:rFonts w:ascii="Arial" w:hAnsi="Arial" w:cs="Arial"/>
                <w:sz w:val="22"/>
                <w:szCs w:val="22"/>
                <w:lang w:val="en-US" w:eastAsia="zh-CN"/>
              </w:rPr>
              <w:t>p</w:t>
            </w:r>
          </w:p>
        </w:tc>
      </w:tr>
      <w:tr w:rsidR="00084FDA" w:rsidRPr="00084FDA" w:rsidTr="00EA56A3">
        <w:trPr>
          <w:trHeight w:val="285"/>
        </w:trPr>
        <w:tc>
          <w:tcPr>
            <w:tcW w:w="2473" w:type="dxa"/>
            <w:tcBorders>
              <w:top w:val="single" w:sz="4" w:space="0" w:color="auto"/>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r w:rsidRPr="00084FDA">
              <w:rPr>
                <w:rFonts w:ascii="Arial" w:hAnsi="Arial" w:cs="Arial"/>
                <w:sz w:val="22"/>
                <w:szCs w:val="22"/>
                <w:lang w:val="en-US" w:eastAsia="zh-CN"/>
              </w:rPr>
              <w:t>Overall</w:t>
            </w:r>
          </w:p>
        </w:tc>
        <w:tc>
          <w:tcPr>
            <w:tcW w:w="1220"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3350</w:t>
            </w:r>
          </w:p>
        </w:tc>
        <w:tc>
          <w:tcPr>
            <w:tcW w:w="1471"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60.8%</w:t>
            </w:r>
          </w:p>
        </w:tc>
        <w:tc>
          <w:tcPr>
            <w:tcW w:w="1792"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2225</w:t>
            </w:r>
          </w:p>
        </w:tc>
        <w:tc>
          <w:tcPr>
            <w:tcW w:w="1706"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33.8%</w:t>
            </w:r>
          </w:p>
        </w:tc>
        <w:tc>
          <w:tcPr>
            <w:tcW w:w="1477"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426</w:t>
            </w:r>
          </w:p>
        </w:tc>
        <w:tc>
          <w:tcPr>
            <w:tcW w:w="2634"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5.4%</w:t>
            </w:r>
          </w:p>
        </w:tc>
        <w:tc>
          <w:tcPr>
            <w:tcW w:w="960"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r>
      <w:tr w:rsidR="00084FDA" w:rsidRPr="00084FDA" w:rsidTr="00EA56A3">
        <w:trPr>
          <w:trHeight w:val="285"/>
        </w:trPr>
        <w:tc>
          <w:tcPr>
            <w:tcW w:w="2473" w:type="dxa"/>
            <w:tcBorders>
              <w:top w:val="nil"/>
              <w:left w:val="nil"/>
              <w:bottom w:val="nil"/>
              <w:right w:val="nil"/>
            </w:tcBorders>
            <w:shd w:val="clear" w:color="auto" w:fill="auto"/>
            <w:noWrap/>
            <w:vAlign w:val="bottom"/>
            <w:hideMark/>
          </w:tcPr>
          <w:p w:rsidR="005813C7" w:rsidRPr="00084FDA" w:rsidRDefault="005813C7" w:rsidP="00EA56A3">
            <w:pPr>
              <w:ind w:firstLineChars="100" w:firstLine="220"/>
              <w:rPr>
                <w:rFonts w:ascii="Arial" w:hAnsi="Arial" w:cs="Arial"/>
                <w:lang w:val="en-US" w:eastAsia="zh-CN"/>
              </w:rPr>
            </w:pPr>
            <w:r w:rsidRPr="00084FDA">
              <w:rPr>
                <w:rFonts w:ascii="Arial" w:hAnsi="Arial" w:cs="Arial"/>
                <w:sz w:val="22"/>
                <w:szCs w:val="22"/>
                <w:lang w:val="en-US" w:eastAsia="zh-CN"/>
              </w:rPr>
              <w:t>Weighted N</w:t>
            </w:r>
          </w:p>
        </w:tc>
        <w:tc>
          <w:tcPr>
            <w:tcW w:w="1220"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70084202</w:t>
            </w:r>
          </w:p>
        </w:tc>
        <w:tc>
          <w:tcPr>
            <w:tcW w:w="1471"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1792"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38937983</w:t>
            </w:r>
          </w:p>
        </w:tc>
        <w:tc>
          <w:tcPr>
            <w:tcW w:w="1706"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1477"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6184612</w:t>
            </w:r>
          </w:p>
        </w:tc>
        <w:tc>
          <w:tcPr>
            <w:tcW w:w="2634"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960"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r>
      <w:tr w:rsidR="00084FDA" w:rsidRPr="00084FDA" w:rsidTr="00EA56A3">
        <w:trPr>
          <w:trHeight w:val="285"/>
        </w:trPr>
        <w:tc>
          <w:tcPr>
            <w:tcW w:w="2473"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r w:rsidRPr="00084FDA">
              <w:rPr>
                <w:rFonts w:ascii="Arial" w:hAnsi="Arial" w:cs="Arial"/>
                <w:sz w:val="22"/>
                <w:szCs w:val="22"/>
                <w:lang w:val="en-US" w:eastAsia="zh-CN"/>
              </w:rPr>
              <w:t>Age group, y</w:t>
            </w:r>
          </w:p>
        </w:tc>
        <w:tc>
          <w:tcPr>
            <w:tcW w:w="1220"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1471"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1792"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1706"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1477"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2634"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960"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0.001</w:t>
            </w:r>
          </w:p>
        </w:tc>
      </w:tr>
      <w:tr w:rsidR="00084FDA" w:rsidRPr="00084FDA" w:rsidTr="00EA56A3">
        <w:trPr>
          <w:trHeight w:val="285"/>
        </w:trPr>
        <w:tc>
          <w:tcPr>
            <w:tcW w:w="2473" w:type="dxa"/>
            <w:tcBorders>
              <w:top w:val="nil"/>
              <w:left w:val="nil"/>
              <w:bottom w:val="nil"/>
              <w:right w:val="nil"/>
            </w:tcBorders>
            <w:shd w:val="clear" w:color="auto" w:fill="auto"/>
            <w:noWrap/>
            <w:vAlign w:val="bottom"/>
            <w:hideMark/>
          </w:tcPr>
          <w:p w:rsidR="005813C7" w:rsidRPr="00084FDA" w:rsidRDefault="005813C7" w:rsidP="00EA56A3">
            <w:pPr>
              <w:ind w:firstLineChars="100" w:firstLine="220"/>
              <w:rPr>
                <w:rFonts w:ascii="Arial" w:hAnsi="Arial" w:cs="Arial"/>
                <w:lang w:val="en-US" w:eastAsia="zh-CN"/>
              </w:rPr>
            </w:pPr>
            <w:r w:rsidRPr="00084FDA">
              <w:rPr>
                <w:rFonts w:ascii="Arial" w:hAnsi="Arial" w:cs="Arial"/>
                <w:sz w:val="22"/>
                <w:szCs w:val="22"/>
                <w:lang w:val="en-US" w:eastAsia="zh-CN"/>
              </w:rPr>
              <w:t>12-19</w:t>
            </w:r>
          </w:p>
        </w:tc>
        <w:tc>
          <w:tcPr>
            <w:tcW w:w="1220"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999</w:t>
            </w:r>
          </w:p>
        </w:tc>
        <w:tc>
          <w:tcPr>
            <w:tcW w:w="1471"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11.2%</w:t>
            </w:r>
          </w:p>
        </w:tc>
        <w:tc>
          <w:tcPr>
            <w:tcW w:w="1792"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689</w:t>
            </w:r>
          </w:p>
        </w:tc>
        <w:tc>
          <w:tcPr>
            <w:tcW w:w="1706"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12.4%</w:t>
            </w:r>
          </w:p>
        </w:tc>
        <w:tc>
          <w:tcPr>
            <w:tcW w:w="1477"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78</w:t>
            </w:r>
          </w:p>
        </w:tc>
        <w:tc>
          <w:tcPr>
            <w:tcW w:w="2634"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6.8%</w:t>
            </w:r>
          </w:p>
        </w:tc>
        <w:tc>
          <w:tcPr>
            <w:tcW w:w="960"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r>
      <w:tr w:rsidR="00084FDA" w:rsidRPr="00084FDA" w:rsidTr="00EA56A3">
        <w:trPr>
          <w:trHeight w:val="285"/>
        </w:trPr>
        <w:tc>
          <w:tcPr>
            <w:tcW w:w="2473" w:type="dxa"/>
            <w:tcBorders>
              <w:top w:val="nil"/>
              <w:left w:val="nil"/>
              <w:bottom w:val="nil"/>
              <w:right w:val="nil"/>
            </w:tcBorders>
            <w:shd w:val="clear" w:color="auto" w:fill="auto"/>
            <w:noWrap/>
            <w:vAlign w:val="bottom"/>
            <w:hideMark/>
          </w:tcPr>
          <w:p w:rsidR="005813C7" w:rsidRPr="00084FDA" w:rsidRDefault="005813C7" w:rsidP="00EA56A3">
            <w:pPr>
              <w:ind w:firstLineChars="100" w:firstLine="220"/>
              <w:rPr>
                <w:rFonts w:ascii="Arial" w:hAnsi="Arial" w:cs="Arial"/>
                <w:lang w:val="en-US" w:eastAsia="zh-CN"/>
              </w:rPr>
            </w:pPr>
            <w:r w:rsidRPr="00084FDA">
              <w:rPr>
                <w:rFonts w:ascii="Arial" w:hAnsi="Arial" w:cs="Arial"/>
                <w:sz w:val="22"/>
                <w:szCs w:val="22"/>
                <w:lang w:val="en-US" w:eastAsia="zh-CN"/>
              </w:rPr>
              <w:t>20 - 49</w:t>
            </w:r>
          </w:p>
        </w:tc>
        <w:tc>
          <w:tcPr>
            <w:tcW w:w="1220"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1394</w:t>
            </w:r>
          </w:p>
        </w:tc>
        <w:tc>
          <w:tcPr>
            <w:tcW w:w="1471"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57.0%</w:t>
            </w:r>
          </w:p>
        </w:tc>
        <w:tc>
          <w:tcPr>
            <w:tcW w:w="1792"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620</w:t>
            </w:r>
          </w:p>
        </w:tc>
        <w:tc>
          <w:tcPr>
            <w:tcW w:w="1706"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42.1%</w:t>
            </w:r>
          </w:p>
        </w:tc>
        <w:tc>
          <w:tcPr>
            <w:tcW w:w="1477"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58</w:t>
            </w:r>
          </w:p>
        </w:tc>
        <w:tc>
          <w:tcPr>
            <w:tcW w:w="2634"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21.9%</w:t>
            </w:r>
          </w:p>
        </w:tc>
        <w:tc>
          <w:tcPr>
            <w:tcW w:w="960"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r>
      <w:tr w:rsidR="00084FDA" w:rsidRPr="00084FDA" w:rsidTr="00EA56A3">
        <w:trPr>
          <w:trHeight w:val="285"/>
        </w:trPr>
        <w:tc>
          <w:tcPr>
            <w:tcW w:w="2473" w:type="dxa"/>
            <w:tcBorders>
              <w:top w:val="nil"/>
              <w:left w:val="nil"/>
              <w:bottom w:val="nil"/>
              <w:right w:val="nil"/>
            </w:tcBorders>
            <w:shd w:val="clear" w:color="auto" w:fill="auto"/>
            <w:noWrap/>
            <w:vAlign w:val="bottom"/>
          </w:tcPr>
          <w:p w:rsidR="005813C7" w:rsidRPr="00084FDA" w:rsidRDefault="005813C7" w:rsidP="00EA56A3">
            <w:pPr>
              <w:ind w:firstLine="177"/>
              <w:rPr>
                <w:rFonts w:ascii="Arial" w:hAnsi="Arial" w:cs="Arial"/>
                <w:lang w:val="en-US" w:eastAsia="zh-CN"/>
              </w:rPr>
            </w:pPr>
            <w:r w:rsidRPr="00084FDA">
              <w:rPr>
                <w:rFonts w:ascii="Arial" w:hAnsi="Arial" w:cs="Arial"/>
                <w:sz w:val="22"/>
                <w:szCs w:val="22"/>
                <w:lang w:val="en-US" w:eastAsia="zh-CN"/>
              </w:rPr>
              <w:t>≥50</w:t>
            </w:r>
          </w:p>
        </w:tc>
        <w:tc>
          <w:tcPr>
            <w:tcW w:w="1220" w:type="dxa"/>
            <w:tcBorders>
              <w:top w:val="nil"/>
              <w:left w:val="nil"/>
              <w:bottom w:val="nil"/>
              <w:right w:val="nil"/>
            </w:tcBorders>
            <w:shd w:val="clear" w:color="auto" w:fill="auto"/>
            <w:noWrap/>
            <w:vAlign w:val="bottom"/>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937</w:t>
            </w:r>
          </w:p>
        </w:tc>
        <w:tc>
          <w:tcPr>
            <w:tcW w:w="1471" w:type="dxa"/>
            <w:tcBorders>
              <w:top w:val="nil"/>
              <w:left w:val="nil"/>
              <w:bottom w:val="nil"/>
              <w:right w:val="nil"/>
            </w:tcBorders>
            <w:shd w:val="clear" w:color="auto" w:fill="auto"/>
            <w:noWrap/>
            <w:vAlign w:val="bottom"/>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31.8%</w:t>
            </w:r>
          </w:p>
        </w:tc>
        <w:tc>
          <w:tcPr>
            <w:tcW w:w="1792" w:type="dxa"/>
            <w:tcBorders>
              <w:top w:val="nil"/>
              <w:left w:val="nil"/>
              <w:bottom w:val="nil"/>
              <w:right w:val="nil"/>
            </w:tcBorders>
            <w:shd w:val="clear" w:color="auto" w:fill="auto"/>
            <w:noWrap/>
            <w:vAlign w:val="bottom"/>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916</w:t>
            </w:r>
          </w:p>
        </w:tc>
        <w:tc>
          <w:tcPr>
            <w:tcW w:w="1706" w:type="dxa"/>
            <w:tcBorders>
              <w:top w:val="nil"/>
              <w:left w:val="nil"/>
              <w:bottom w:val="nil"/>
              <w:right w:val="nil"/>
            </w:tcBorders>
            <w:shd w:val="clear" w:color="auto" w:fill="auto"/>
            <w:noWrap/>
            <w:vAlign w:val="bottom"/>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44.5%</w:t>
            </w:r>
          </w:p>
        </w:tc>
        <w:tc>
          <w:tcPr>
            <w:tcW w:w="1477" w:type="dxa"/>
            <w:tcBorders>
              <w:top w:val="nil"/>
              <w:left w:val="nil"/>
              <w:bottom w:val="nil"/>
              <w:right w:val="nil"/>
            </w:tcBorders>
            <w:shd w:val="clear" w:color="auto" w:fill="auto"/>
            <w:noWrap/>
            <w:vAlign w:val="bottom"/>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290</w:t>
            </w:r>
          </w:p>
        </w:tc>
        <w:tc>
          <w:tcPr>
            <w:tcW w:w="2634" w:type="dxa"/>
            <w:tcBorders>
              <w:top w:val="nil"/>
              <w:left w:val="nil"/>
              <w:bottom w:val="nil"/>
              <w:right w:val="nil"/>
            </w:tcBorders>
            <w:shd w:val="clear" w:color="auto" w:fill="auto"/>
            <w:noWrap/>
            <w:vAlign w:val="bottom"/>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71.3%</w:t>
            </w:r>
          </w:p>
        </w:tc>
        <w:tc>
          <w:tcPr>
            <w:tcW w:w="960" w:type="dxa"/>
            <w:tcBorders>
              <w:top w:val="nil"/>
              <w:left w:val="nil"/>
              <w:bottom w:val="nil"/>
              <w:right w:val="nil"/>
            </w:tcBorders>
            <w:shd w:val="clear" w:color="auto" w:fill="auto"/>
            <w:noWrap/>
            <w:vAlign w:val="bottom"/>
          </w:tcPr>
          <w:p w:rsidR="005813C7" w:rsidRPr="00084FDA" w:rsidRDefault="005813C7" w:rsidP="00EA56A3">
            <w:pPr>
              <w:jc w:val="right"/>
              <w:rPr>
                <w:rFonts w:ascii="Arial" w:hAnsi="Arial" w:cs="Arial"/>
                <w:lang w:val="en-US" w:eastAsia="zh-CN"/>
              </w:rPr>
            </w:pPr>
          </w:p>
        </w:tc>
      </w:tr>
      <w:tr w:rsidR="00084FDA" w:rsidRPr="00084FDA" w:rsidTr="00EA56A3">
        <w:trPr>
          <w:trHeight w:val="285"/>
        </w:trPr>
        <w:tc>
          <w:tcPr>
            <w:tcW w:w="2473"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r w:rsidRPr="00084FDA">
              <w:rPr>
                <w:rFonts w:ascii="Arial" w:hAnsi="Arial" w:cs="Arial"/>
                <w:sz w:val="22"/>
                <w:szCs w:val="22"/>
                <w:lang w:val="en-US" w:eastAsia="zh-CN"/>
              </w:rPr>
              <w:t>Sex</w:t>
            </w:r>
          </w:p>
        </w:tc>
        <w:tc>
          <w:tcPr>
            <w:tcW w:w="1220"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1471"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1792"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1706"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1477"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2634"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960"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0.004</w:t>
            </w:r>
          </w:p>
        </w:tc>
      </w:tr>
      <w:tr w:rsidR="00084FDA" w:rsidRPr="00084FDA" w:rsidTr="00EA56A3">
        <w:trPr>
          <w:trHeight w:val="285"/>
        </w:trPr>
        <w:tc>
          <w:tcPr>
            <w:tcW w:w="2473" w:type="dxa"/>
            <w:tcBorders>
              <w:top w:val="nil"/>
              <w:left w:val="nil"/>
              <w:bottom w:val="nil"/>
              <w:right w:val="nil"/>
            </w:tcBorders>
            <w:shd w:val="clear" w:color="auto" w:fill="auto"/>
            <w:noWrap/>
            <w:vAlign w:val="bottom"/>
            <w:hideMark/>
          </w:tcPr>
          <w:p w:rsidR="005813C7" w:rsidRPr="00084FDA" w:rsidRDefault="005813C7" w:rsidP="00EA56A3">
            <w:pPr>
              <w:ind w:firstLineChars="100" w:firstLine="220"/>
              <w:rPr>
                <w:rFonts w:ascii="Arial" w:hAnsi="Arial" w:cs="Arial"/>
                <w:lang w:val="en-US" w:eastAsia="zh-CN"/>
              </w:rPr>
            </w:pPr>
            <w:r w:rsidRPr="00084FDA">
              <w:rPr>
                <w:rFonts w:ascii="Arial" w:hAnsi="Arial" w:cs="Arial"/>
                <w:sz w:val="22"/>
                <w:szCs w:val="22"/>
                <w:lang w:val="en-US" w:eastAsia="zh-CN"/>
              </w:rPr>
              <w:t>Men</w:t>
            </w:r>
          </w:p>
        </w:tc>
        <w:tc>
          <w:tcPr>
            <w:tcW w:w="1220"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1837</w:t>
            </w:r>
          </w:p>
        </w:tc>
        <w:tc>
          <w:tcPr>
            <w:tcW w:w="1471"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53.5%</w:t>
            </w:r>
          </w:p>
        </w:tc>
        <w:tc>
          <w:tcPr>
            <w:tcW w:w="1792"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1114</w:t>
            </w:r>
          </w:p>
        </w:tc>
        <w:tc>
          <w:tcPr>
            <w:tcW w:w="1706"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47.0%</w:t>
            </w:r>
          </w:p>
        </w:tc>
        <w:tc>
          <w:tcPr>
            <w:tcW w:w="1477"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223</w:t>
            </w:r>
          </w:p>
        </w:tc>
        <w:tc>
          <w:tcPr>
            <w:tcW w:w="2634"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49.9%</w:t>
            </w:r>
          </w:p>
        </w:tc>
        <w:tc>
          <w:tcPr>
            <w:tcW w:w="960"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r>
      <w:tr w:rsidR="00084FDA" w:rsidRPr="00084FDA" w:rsidTr="00EA56A3">
        <w:trPr>
          <w:trHeight w:val="285"/>
        </w:trPr>
        <w:tc>
          <w:tcPr>
            <w:tcW w:w="2473" w:type="dxa"/>
            <w:tcBorders>
              <w:top w:val="nil"/>
              <w:left w:val="nil"/>
              <w:bottom w:val="nil"/>
              <w:right w:val="nil"/>
            </w:tcBorders>
            <w:shd w:val="clear" w:color="auto" w:fill="auto"/>
            <w:noWrap/>
            <w:vAlign w:val="bottom"/>
            <w:hideMark/>
          </w:tcPr>
          <w:p w:rsidR="005813C7" w:rsidRPr="00084FDA" w:rsidRDefault="005813C7" w:rsidP="00EA56A3">
            <w:pPr>
              <w:ind w:firstLineChars="100" w:firstLine="220"/>
              <w:rPr>
                <w:rFonts w:ascii="Arial" w:hAnsi="Arial" w:cs="Arial"/>
                <w:lang w:val="en-US" w:eastAsia="zh-CN"/>
              </w:rPr>
            </w:pPr>
            <w:r w:rsidRPr="00084FDA">
              <w:rPr>
                <w:rFonts w:ascii="Arial" w:hAnsi="Arial" w:cs="Arial"/>
                <w:sz w:val="22"/>
                <w:szCs w:val="22"/>
                <w:lang w:val="en-US" w:eastAsia="zh-CN"/>
              </w:rPr>
              <w:t>Women</w:t>
            </w:r>
          </w:p>
        </w:tc>
        <w:tc>
          <w:tcPr>
            <w:tcW w:w="1220"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1513</w:t>
            </w:r>
          </w:p>
        </w:tc>
        <w:tc>
          <w:tcPr>
            <w:tcW w:w="1471"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46.5%</w:t>
            </w:r>
          </w:p>
        </w:tc>
        <w:tc>
          <w:tcPr>
            <w:tcW w:w="1792"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1111</w:t>
            </w:r>
          </w:p>
        </w:tc>
        <w:tc>
          <w:tcPr>
            <w:tcW w:w="1706"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53.0%</w:t>
            </w:r>
          </w:p>
        </w:tc>
        <w:tc>
          <w:tcPr>
            <w:tcW w:w="1477"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203</w:t>
            </w:r>
          </w:p>
        </w:tc>
        <w:tc>
          <w:tcPr>
            <w:tcW w:w="2634"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50.1%</w:t>
            </w:r>
          </w:p>
        </w:tc>
        <w:tc>
          <w:tcPr>
            <w:tcW w:w="960"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r>
      <w:tr w:rsidR="00084FDA" w:rsidRPr="00084FDA" w:rsidTr="00EA56A3">
        <w:trPr>
          <w:trHeight w:val="285"/>
        </w:trPr>
        <w:tc>
          <w:tcPr>
            <w:tcW w:w="2473"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r w:rsidRPr="00084FDA">
              <w:rPr>
                <w:rFonts w:ascii="Arial" w:hAnsi="Arial" w:cs="Arial"/>
                <w:sz w:val="22"/>
                <w:szCs w:val="22"/>
                <w:lang w:val="en-US" w:eastAsia="zh-CN"/>
              </w:rPr>
              <w:t>Race/ethnicity</w:t>
            </w:r>
          </w:p>
        </w:tc>
        <w:tc>
          <w:tcPr>
            <w:tcW w:w="1220"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1471"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1792"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1706"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1477"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2634"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960"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0.257</w:t>
            </w:r>
          </w:p>
        </w:tc>
      </w:tr>
      <w:tr w:rsidR="00084FDA" w:rsidRPr="00084FDA" w:rsidTr="00EA56A3">
        <w:trPr>
          <w:trHeight w:val="285"/>
        </w:trPr>
        <w:tc>
          <w:tcPr>
            <w:tcW w:w="2473" w:type="dxa"/>
            <w:tcBorders>
              <w:top w:val="nil"/>
              <w:left w:val="nil"/>
              <w:bottom w:val="nil"/>
              <w:right w:val="nil"/>
            </w:tcBorders>
            <w:shd w:val="clear" w:color="auto" w:fill="auto"/>
            <w:noWrap/>
            <w:vAlign w:val="bottom"/>
            <w:hideMark/>
          </w:tcPr>
          <w:p w:rsidR="005813C7" w:rsidRPr="00084FDA" w:rsidRDefault="005813C7" w:rsidP="00EA56A3">
            <w:pPr>
              <w:ind w:firstLineChars="100" w:firstLine="220"/>
              <w:rPr>
                <w:rFonts w:ascii="Arial" w:hAnsi="Arial" w:cs="Arial"/>
                <w:lang w:val="en-US" w:eastAsia="zh-CN"/>
              </w:rPr>
            </w:pPr>
            <w:r w:rsidRPr="00084FDA">
              <w:rPr>
                <w:rFonts w:ascii="Arial" w:hAnsi="Arial" w:cs="Arial"/>
                <w:sz w:val="22"/>
                <w:szCs w:val="22"/>
                <w:lang w:val="en-US" w:eastAsia="zh-CN"/>
              </w:rPr>
              <w:t>Non-Hispanic white</w:t>
            </w:r>
          </w:p>
        </w:tc>
        <w:tc>
          <w:tcPr>
            <w:tcW w:w="1220"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1555</w:t>
            </w:r>
          </w:p>
        </w:tc>
        <w:tc>
          <w:tcPr>
            <w:tcW w:w="1471"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74.5%</w:t>
            </w:r>
          </w:p>
        </w:tc>
        <w:tc>
          <w:tcPr>
            <w:tcW w:w="1792"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950</w:t>
            </w:r>
          </w:p>
        </w:tc>
        <w:tc>
          <w:tcPr>
            <w:tcW w:w="1706"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71.3%</w:t>
            </w:r>
          </w:p>
        </w:tc>
        <w:tc>
          <w:tcPr>
            <w:tcW w:w="1477"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229</w:t>
            </w:r>
          </w:p>
        </w:tc>
        <w:tc>
          <w:tcPr>
            <w:tcW w:w="2634"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77.0%</w:t>
            </w:r>
          </w:p>
        </w:tc>
        <w:tc>
          <w:tcPr>
            <w:tcW w:w="960"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r>
      <w:tr w:rsidR="00084FDA" w:rsidRPr="00084FDA" w:rsidTr="00EA56A3">
        <w:trPr>
          <w:trHeight w:val="285"/>
        </w:trPr>
        <w:tc>
          <w:tcPr>
            <w:tcW w:w="2473" w:type="dxa"/>
            <w:tcBorders>
              <w:top w:val="nil"/>
              <w:left w:val="nil"/>
              <w:bottom w:val="nil"/>
              <w:right w:val="nil"/>
            </w:tcBorders>
            <w:shd w:val="clear" w:color="auto" w:fill="auto"/>
            <w:noWrap/>
            <w:vAlign w:val="bottom"/>
            <w:hideMark/>
          </w:tcPr>
          <w:p w:rsidR="005813C7" w:rsidRPr="00084FDA" w:rsidRDefault="005813C7" w:rsidP="00EA56A3">
            <w:pPr>
              <w:ind w:firstLineChars="100" w:firstLine="220"/>
              <w:rPr>
                <w:rFonts w:ascii="Arial" w:hAnsi="Arial" w:cs="Arial"/>
                <w:lang w:val="en-US" w:eastAsia="zh-CN"/>
              </w:rPr>
            </w:pPr>
            <w:r w:rsidRPr="00084FDA">
              <w:rPr>
                <w:rFonts w:ascii="Arial" w:hAnsi="Arial" w:cs="Arial"/>
                <w:sz w:val="22"/>
                <w:szCs w:val="22"/>
                <w:lang w:val="en-US" w:eastAsia="zh-CN"/>
              </w:rPr>
              <w:t>Non-Hispanic black</w:t>
            </w:r>
          </w:p>
        </w:tc>
        <w:tc>
          <w:tcPr>
            <w:tcW w:w="1220"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802</w:t>
            </w:r>
          </w:p>
        </w:tc>
        <w:tc>
          <w:tcPr>
            <w:tcW w:w="1471"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9.6%</w:t>
            </w:r>
          </w:p>
        </w:tc>
        <w:tc>
          <w:tcPr>
            <w:tcW w:w="1792"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543</w:t>
            </w:r>
          </w:p>
        </w:tc>
        <w:tc>
          <w:tcPr>
            <w:tcW w:w="1706"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10.7%</w:t>
            </w:r>
          </w:p>
        </w:tc>
        <w:tc>
          <w:tcPr>
            <w:tcW w:w="1477"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86</w:t>
            </w:r>
          </w:p>
        </w:tc>
        <w:tc>
          <w:tcPr>
            <w:tcW w:w="2634"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9.5%</w:t>
            </w:r>
          </w:p>
        </w:tc>
        <w:tc>
          <w:tcPr>
            <w:tcW w:w="960"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r>
      <w:tr w:rsidR="00084FDA" w:rsidRPr="00084FDA" w:rsidTr="00EA56A3">
        <w:trPr>
          <w:trHeight w:val="285"/>
        </w:trPr>
        <w:tc>
          <w:tcPr>
            <w:tcW w:w="2473" w:type="dxa"/>
            <w:tcBorders>
              <w:top w:val="nil"/>
              <w:left w:val="nil"/>
              <w:bottom w:val="nil"/>
              <w:right w:val="nil"/>
            </w:tcBorders>
            <w:shd w:val="clear" w:color="auto" w:fill="auto"/>
            <w:noWrap/>
            <w:vAlign w:val="bottom"/>
            <w:hideMark/>
          </w:tcPr>
          <w:p w:rsidR="005813C7" w:rsidRPr="00084FDA" w:rsidRDefault="005813C7" w:rsidP="00EA56A3">
            <w:pPr>
              <w:ind w:firstLineChars="100" w:firstLine="220"/>
              <w:rPr>
                <w:rFonts w:ascii="Arial" w:hAnsi="Arial" w:cs="Arial"/>
                <w:lang w:val="en-US" w:eastAsia="zh-CN"/>
              </w:rPr>
            </w:pPr>
            <w:r w:rsidRPr="00084FDA">
              <w:rPr>
                <w:rFonts w:ascii="Arial" w:hAnsi="Arial" w:cs="Arial"/>
                <w:sz w:val="22"/>
                <w:szCs w:val="22"/>
                <w:lang w:val="en-US" w:eastAsia="zh-CN"/>
              </w:rPr>
              <w:t>Hispanic</w:t>
            </w:r>
          </w:p>
        </w:tc>
        <w:tc>
          <w:tcPr>
            <w:tcW w:w="1220"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993</w:t>
            </w:r>
          </w:p>
        </w:tc>
        <w:tc>
          <w:tcPr>
            <w:tcW w:w="1471"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15.9%</w:t>
            </w:r>
          </w:p>
        </w:tc>
        <w:tc>
          <w:tcPr>
            <w:tcW w:w="1792"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732</w:t>
            </w:r>
          </w:p>
        </w:tc>
        <w:tc>
          <w:tcPr>
            <w:tcW w:w="1706"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18.0%</w:t>
            </w:r>
          </w:p>
        </w:tc>
        <w:tc>
          <w:tcPr>
            <w:tcW w:w="1477"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111</w:t>
            </w:r>
          </w:p>
        </w:tc>
        <w:tc>
          <w:tcPr>
            <w:tcW w:w="2634"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13.5%</w:t>
            </w:r>
          </w:p>
        </w:tc>
        <w:tc>
          <w:tcPr>
            <w:tcW w:w="960"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r>
      <w:tr w:rsidR="00084FDA" w:rsidRPr="00084FDA" w:rsidTr="00EA56A3">
        <w:trPr>
          <w:trHeight w:val="285"/>
        </w:trPr>
        <w:tc>
          <w:tcPr>
            <w:tcW w:w="2473" w:type="dxa"/>
            <w:tcBorders>
              <w:top w:val="nil"/>
              <w:left w:val="nil"/>
              <w:bottom w:val="nil"/>
              <w:right w:val="nil"/>
            </w:tcBorders>
            <w:shd w:val="clear" w:color="auto" w:fill="auto"/>
            <w:noWrap/>
            <w:vAlign w:val="bottom"/>
            <w:hideMark/>
          </w:tcPr>
          <w:p w:rsidR="005813C7" w:rsidRPr="00084FDA" w:rsidRDefault="005813C7" w:rsidP="00EA56A3">
            <w:pPr>
              <w:ind w:firstLineChars="100" w:firstLine="220"/>
              <w:rPr>
                <w:rFonts w:ascii="Arial" w:hAnsi="Arial" w:cs="Arial"/>
                <w:lang w:val="en-US" w:eastAsia="zh-CN"/>
              </w:rPr>
            </w:pPr>
            <w:r w:rsidRPr="00084FDA">
              <w:rPr>
                <w:rFonts w:ascii="Arial" w:hAnsi="Arial" w:cs="Arial"/>
                <w:sz w:val="22"/>
                <w:szCs w:val="22"/>
                <w:lang w:val="en-US" w:eastAsia="zh-CN"/>
              </w:rPr>
              <w:t>Other</w:t>
            </w:r>
          </w:p>
        </w:tc>
        <w:tc>
          <w:tcPr>
            <w:tcW w:w="1220"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133</w:t>
            </w:r>
          </w:p>
        </w:tc>
        <w:tc>
          <w:tcPr>
            <w:tcW w:w="1471"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4.8%</w:t>
            </w:r>
          </w:p>
        </w:tc>
        <w:tc>
          <w:tcPr>
            <w:tcW w:w="1792"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91</w:t>
            </w:r>
          </w:p>
        </w:tc>
        <w:tc>
          <w:tcPr>
            <w:tcW w:w="1706"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5.7%</w:t>
            </w:r>
          </w:p>
        </w:tc>
        <w:tc>
          <w:tcPr>
            <w:tcW w:w="1477"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8</w:t>
            </w:r>
          </w:p>
        </w:tc>
        <w:tc>
          <w:tcPr>
            <w:tcW w:w="2634"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3.8%</w:t>
            </w:r>
          </w:p>
        </w:tc>
        <w:tc>
          <w:tcPr>
            <w:tcW w:w="960"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r>
      <w:tr w:rsidR="00084FDA" w:rsidRPr="00084FDA" w:rsidTr="00EA56A3">
        <w:trPr>
          <w:trHeight w:val="330"/>
        </w:trPr>
        <w:tc>
          <w:tcPr>
            <w:tcW w:w="2473"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r w:rsidRPr="00084FDA">
              <w:rPr>
                <w:rFonts w:ascii="Arial" w:hAnsi="Arial" w:cs="Arial"/>
                <w:sz w:val="22"/>
                <w:szCs w:val="22"/>
                <w:lang w:val="en-US" w:eastAsia="zh-CN"/>
              </w:rPr>
              <w:t>Household income</w:t>
            </w:r>
          </w:p>
        </w:tc>
        <w:tc>
          <w:tcPr>
            <w:tcW w:w="1220"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1471"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1792"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1706"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1477"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2634"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960"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r w:rsidRPr="00084FDA">
              <w:rPr>
                <w:rFonts w:ascii="Arial" w:hAnsi="Arial" w:cs="Arial"/>
                <w:sz w:val="22"/>
                <w:szCs w:val="22"/>
                <w:lang w:val="en-US" w:eastAsia="zh-CN"/>
              </w:rPr>
              <w:t>&lt;.001</w:t>
            </w:r>
          </w:p>
        </w:tc>
      </w:tr>
      <w:tr w:rsidR="00084FDA" w:rsidRPr="00084FDA" w:rsidTr="00EA56A3">
        <w:trPr>
          <w:trHeight w:val="285"/>
        </w:trPr>
        <w:tc>
          <w:tcPr>
            <w:tcW w:w="2473" w:type="dxa"/>
            <w:tcBorders>
              <w:top w:val="nil"/>
              <w:left w:val="nil"/>
              <w:bottom w:val="nil"/>
              <w:right w:val="nil"/>
            </w:tcBorders>
            <w:shd w:val="clear" w:color="auto" w:fill="auto"/>
            <w:noWrap/>
            <w:vAlign w:val="bottom"/>
            <w:hideMark/>
          </w:tcPr>
          <w:p w:rsidR="005813C7" w:rsidRPr="00084FDA" w:rsidRDefault="005813C7" w:rsidP="00EA56A3">
            <w:pPr>
              <w:ind w:firstLineChars="100" w:firstLine="220"/>
              <w:rPr>
                <w:rFonts w:ascii="Arial" w:hAnsi="Arial" w:cs="Arial"/>
                <w:lang w:val="en-US" w:eastAsia="zh-CN"/>
              </w:rPr>
            </w:pPr>
            <w:r w:rsidRPr="00084FDA">
              <w:rPr>
                <w:rFonts w:ascii="Arial" w:hAnsi="Arial" w:cs="Arial"/>
                <w:sz w:val="22"/>
                <w:szCs w:val="22"/>
                <w:lang w:val="en-US" w:eastAsia="zh-CN"/>
              </w:rPr>
              <w:t>&lt; 20,000</w:t>
            </w:r>
          </w:p>
        </w:tc>
        <w:tc>
          <w:tcPr>
            <w:tcW w:w="1220"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964</w:t>
            </w:r>
          </w:p>
        </w:tc>
        <w:tc>
          <w:tcPr>
            <w:tcW w:w="1471"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17.5%</w:t>
            </w:r>
          </w:p>
        </w:tc>
        <w:tc>
          <w:tcPr>
            <w:tcW w:w="1792"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806</w:t>
            </w:r>
          </w:p>
        </w:tc>
        <w:tc>
          <w:tcPr>
            <w:tcW w:w="1706"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24.7%</w:t>
            </w:r>
          </w:p>
        </w:tc>
        <w:tc>
          <w:tcPr>
            <w:tcW w:w="1477"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209</w:t>
            </w:r>
          </w:p>
        </w:tc>
        <w:tc>
          <w:tcPr>
            <w:tcW w:w="2634"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38.6%</w:t>
            </w:r>
          </w:p>
        </w:tc>
        <w:tc>
          <w:tcPr>
            <w:tcW w:w="960"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r>
      <w:tr w:rsidR="00084FDA" w:rsidRPr="00084FDA" w:rsidTr="00EA56A3">
        <w:trPr>
          <w:trHeight w:val="285"/>
        </w:trPr>
        <w:tc>
          <w:tcPr>
            <w:tcW w:w="2473" w:type="dxa"/>
            <w:tcBorders>
              <w:top w:val="nil"/>
              <w:left w:val="nil"/>
              <w:bottom w:val="nil"/>
              <w:right w:val="nil"/>
            </w:tcBorders>
            <w:shd w:val="clear" w:color="auto" w:fill="auto"/>
            <w:noWrap/>
            <w:vAlign w:val="bottom"/>
            <w:hideMark/>
          </w:tcPr>
          <w:p w:rsidR="005813C7" w:rsidRPr="00084FDA" w:rsidRDefault="005813C7" w:rsidP="00EA56A3">
            <w:pPr>
              <w:ind w:firstLineChars="100" w:firstLine="220"/>
              <w:rPr>
                <w:rFonts w:ascii="Arial" w:hAnsi="Arial" w:cs="Arial"/>
                <w:lang w:val="en-US" w:eastAsia="zh-CN"/>
              </w:rPr>
            </w:pPr>
            <w:r w:rsidRPr="00084FDA">
              <w:rPr>
                <w:rFonts w:ascii="Arial" w:hAnsi="Arial" w:cs="Arial"/>
                <w:bCs/>
                <w:sz w:val="22"/>
                <w:szCs w:val="22"/>
              </w:rPr>
              <w:t>20000-74999</w:t>
            </w:r>
          </w:p>
        </w:tc>
        <w:tc>
          <w:tcPr>
            <w:tcW w:w="1220"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1740</w:t>
            </w:r>
          </w:p>
        </w:tc>
        <w:tc>
          <w:tcPr>
            <w:tcW w:w="1471"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52.2%</w:t>
            </w:r>
          </w:p>
        </w:tc>
        <w:tc>
          <w:tcPr>
            <w:tcW w:w="1792"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1162</w:t>
            </w:r>
          </w:p>
        </w:tc>
        <w:tc>
          <w:tcPr>
            <w:tcW w:w="1706"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53.5%</w:t>
            </w:r>
          </w:p>
        </w:tc>
        <w:tc>
          <w:tcPr>
            <w:tcW w:w="1477"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218</w:t>
            </w:r>
          </w:p>
        </w:tc>
        <w:tc>
          <w:tcPr>
            <w:tcW w:w="2634"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56.8%</w:t>
            </w:r>
          </w:p>
        </w:tc>
        <w:tc>
          <w:tcPr>
            <w:tcW w:w="960"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r>
      <w:tr w:rsidR="00084FDA" w:rsidRPr="00084FDA" w:rsidTr="00EA56A3">
        <w:trPr>
          <w:trHeight w:val="285"/>
        </w:trPr>
        <w:tc>
          <w:tcPr>
            <w:tcW w:w="2473" w:type="dxa"/>
            <w:tcBorders>
              <w:top w:val="nil"/>
              <w:left w:val="nil"/>
              <w:bottom w:val="nil"/>
              <w:right w:val="nil"/>
            </w:tcBorders>
            <w:shd w:val="clear" w:color="auto" w:fill="auto"/>
            <w:noWrap/>
            <w:vAlign w:val="bottom"/>
            <w:hideMark/>
          </w:tcPr>
          <w:p w:rsidR="005813C7" w:rsidRPr="00084FDA" w:rsidRDefault="005813C7" w:rsidP="00EA56A3">
            <w:pPr>
              <w:ind w:firstLineChars="100" w:firstLine="220"/>
              <w:rPr>
                <w:rFonts w:ascii="Arial" w:hAnsi="Arial" w:cs="Arial"/>
                <w:lang w:val="en-US" w:eastAsia="zh-CN"/>
              </w:rPr>
            </w:pPr>
            <w:r w:rsidRPr="00084FDA">
              <w:rPr>
                <w:rFonts w:ascii="Arial" w:hAnsi="Arial" w:cs="Arial"/>
                <w:bCs/>
                <w:sz w:val="22"/>
                <w:szCs w:val="22"/>
              </w:rPr>
              <w:t>≥75,000</w:t>
            </w:r>
          </w:p>
        </w:tc>
        <w:tc>
          <w:tcPr>
            <w:tcW w:w="1220"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976</w:t>
            </w:r>
          </w:p>
        </w:tc>
        <w:tc>
          <w:tcPr>
            <w:tcW w:w="1471"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36.5%</w:t>
            </w:r>
          </w:p>
        </w:tc>
        <w:tc>
          <w:tcPr>
            <w:tcW w:w="1792"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511</w:t>
            </w:r>
          </w:p>
        </w:tc>
        <w:tc>
          <w:tcPr>
            <w:tcW w:w="1706"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31.6%</w:t>
            </w:r>
          </w:p>
        </w:tc>
        <w:tc>
          <w:tcPr>
            <w:tcW w:w="1477"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56</w:t>
            </w:r>
          </w:p>
        </w:tc>
        <w:tc>
          <w:tcPr>
            <w:tcW w:w="2634"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18.0%</w:t>
            </w:r>
          </w:p>
        </w:tc>
        <w:tc>
          <w:tcPr>
            <w:tcW w:w="960"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r>
      <w:tr w:rsidR="00084FDA" w:rsidRPr="00084FDA" w:rsidTr="00EA56A3">
        <w:trPr>
          <w:trHeight w:val="330"/>
        </w:trPr>
        <w:tc>
          <w:tcPr>
            <w:tcW w:w="2473"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r w:rsidRPr="00084FDA">
              <w:rPr>
                <w:rFonts w:ascii="Arial" w:hAnsi="Arial" w:cs="Arial"/>
                <w:sz w:val="22"/>
                <w:szCs w:val="22"/>
                <w:lang w:val="en-US" w:eastAsia="zh-CN"/>
              </w:rPr>
              <w:t xml:space="preserve">Weight </w:t>
            </w:r>
            <w:proofErr w:type="spellStart"/>
            <w:r w:rsidRPr="00084FDA">
              <w:rPr>
                <w:rFonts w:ascii="Arial" w:hAnsi="Arial" w:cs="Arial"/>
                <w:sz w:val="22"/>
                <w:szCs w:val="22"/>
                <w:lang w:val="en-US" w:eastAsia="zh-CN"/>
              </w:rPr>
              <w:t>status</w:t>
            </w:r>
            <w:r w:rsidRPr="00084FDA">
              <w:rPr>
                <w:rFonts w:ascii="Arial" w:hAnsi="Arial" w:cs="Arial"/>
                <w:sz w:val="22"/>
                <w:szCs w:val="22"/>
                <w:vertAlign w:val="superscript"/>
                <w:lang w:val="en-US" w:eastAsia="zh-CN"/>
              </w:rPr>
              <w:t>a</w:t>
            </w:r>
            <w:proofErr w:type="spellEnd"/>
          </w:p>
        </w:tc>
        <w:tc>
          <w:tcPr>
            <w:tcW w:w="1220"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1471"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1792"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1706"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1477"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2634"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960"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0.649</w:t>
            </w:r>
          </w:p>
        </w:tc>
      </w:tr>
      <w:tr w:rsidR="00084FDA" w:rsidRPr="00084FDA" w:rsidTr="00EA56A3">
        <w:trPr>
          <w:trHeight w:val="285"/>
        </w:trPr>
        <w:tc>
          <w:tcPr>
            <w:tcW w:w="2473" w:type="dxa"/>
            <w:tcBorders>
              <w:top w:val="nil"/>
              <w:left w:val="nil"/>
              <w:bottom w:val="nil"/>
              <w:right w:val="nil"/>
            </w:tcBorders>
            <w:shd w:val="clear" w:color="auto" w:fill="auto"/>
            <w:noWrap/>
            <w:vAlign w:val="bottom"/>
            <w:hideMark/>
          </w:tcPr>
          <w:p w:rsidR="005813C7" w:rsidRPr="00084FDA" w:rsidRDefault="005813C7" w:rsidP="00EA56A3">
            <w:pPr>
              <w:ind w:firstLineChars="100" w:firstLine="220"/>
              <w:rPr>
                <w:rFonts w:ascii="Arial" w:hAnsi="Arial" w:cs="Arial"/>
                <w:lang w:val="en-US" w:eastAsia="zh-CN"/>
              </w:rPr>
            </w:pPr>
            <w:r w:rsidRPr="00084FDA">
              <w:rPr>
                <w:rFonts w:ascii="Arial" w:hAnsi="Arial" w:cs="Arial"/>
                <w:sz w:val="22"/>
                <w:szCs w:val="22"/>
                <w:lang w:val="en-US" w:eastAsia="zh-CN"/>
              </w:rPr>
              <w:t>Normal</w:t>
            </w:r>
          </w:p>
        </w:tc>
        <w:tc>
          <w:tcPr>
            <w:tcW w:w="1220"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1416</w:t>
            </w:r>
          </w:p>
        </w:tc>
        <w:tc>
          <w:tcPr>
            <w:tcW w:w="1471"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37.1%</w:t>
            </w:r>
          </w:p>
        </w:tc>
        <w:tc>
          <w:tcPr>
            <w:tcW w:w="1792"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989</w:t>
            </w:r>
          </w:p>
        </w:tc>
        <w:tc>
          <w:tcPr>
            <w:tcW w:w="1706"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39.4%</w:t>
            </w:r>
          </w:p>
        </w:tc>
        <w:tc>
          <w:tcPr>
            <w:tcW w:w="1477"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171</w:t>
            </w:r>
          </w:p>
        </w:tc>
        <w:tc>
          <w:tcPr>
            <w:tcW w:w="2634"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37.5%</w:t>
            </w:r>
          </w:p>
        </w:tc>
        <w:tc>
          <w:tcPr>
            <w:tcW w:w="960"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r>
      <w:tr w:rsidR="00084FDA" w:rsidRPr="00084FDA" w:rsidTr="00EA56A3">
        <w:trPr>
          <w:trHeight w:val="285"/>
        </w:trPr>
        <w:tc>
          <w:tcPr>
            <w:tcW w:w="2473" w:type="dxa"/>
            <w:tcBorders>
              <w:top w:val="nil"/>
              <w:left w:val="nil"/>
              <w:bottom w:val="nil"/>
              <w:right w:val="nil"/>
            </w:tcBorders>
            <w:shd w:val="clear" w:color="auto" w:fill="auto"/>
            <w:noWrap/>
            <w:vAlign w:val="bottom"/>
            <w:hideMark/>
          </w:tcPr>
          <w:p w:rsidR="005813C7" w:rsidRPr="00084FDA" w:rsidRDefault="005813C7" w:rsidP="00EA56A3">
            <w:pPr>
              <w:ind w:firstLineChars="100" w:firstLine="220"/>
              <w:rPr>
                <w:rFonts w:ascii="Arial" w:hAnsi="Arial" w:cs="Arial"/>
                <w:lang w:val="en-US" w:eastAsia="zh-CN"/>
              </w:rPr>
            </w:pPr>
            <w:r w:rsidRPr="00084FDA">
              <w:rPr>
                <w:rFonts w:ascii="Arial" w:hAnsi="Arial" w:cs="Arial"/>
                <w:sz w:val="22"/>
                <w:szCs w:val="22"/>
                <w:lang w:val="en-US" w:eastAsia="zh-CN"/>
              </w:rPr>
              <w:t>Overweight</w:t>
            </w:r>
          </w:p>
        </w:tc>
        <w:tc>
          <w:tcPr>
            <w:tcW w:w="1220"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1009</w:t>
            </w:r>
          </w:p>
        </w:tc>
        <w:tc>
          <w:tcPr>
            <w:tcW w:w="1471"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32.4%</w:t>
            </w:r>
          </w:p>
        </w:tc>
        <w:tc>
          <w:tcPr>
            <w:tcW w:w="1792"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655</w:t>
            </w:r>
          </w:p>
        </w:tc>
        <w:tc>
          <w:tcPr>
            <w:tcW w:w="1706"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32.3%</w:t>
            </w:r>
          </w:p>
        </w:tc>
        <w:tc>
          <w:tcPr>
            <w:tcW w:w="1477"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141</w:t>
            </w:r>
          </w:p>
        </w:tc>
        <w:tc>
          <w:tcPr>
            <w:tcW w:w="2634"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32.0%</w:t>
            </w:r>
          </w:p>
        </w:tc>
        <w:tc>
          <w:tcPr>
            <w:tcW w:w="960"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r>
      <w:tr w:rsidR="00084FDA" w:rsidRPr="00084FDA" w:rsidTr="00EA56A3">
        <w:trPr>
          <w:trHeight w:val="285"/>
        </w:trPr>
        <w:tc>
          <w:tcPr>
            <w:tcW w:w="2473" w:type="dxa"/>
            <w:tcBorders>
              <w:top w:val="nil"/>
              <w:left w:val="nil"/>
              <w:bottom w:val="nil"/>
              <w:right w:val="nil"/>
            </w:tcBorders>
            <w:shd w:val="clear" w:color="auto" w:fill="auto"/>
            <w:noWrap/>
            <w:vAlign w:val="bottom"/>
            <w:hideMark/>
          </w:tcPr>
          <w:p w:rsidR="005813C7" w:rsidRPr="00084FDA" w:rsidRDefault="005813C7" w:rsidP="00EA56A3">
            <w:pPr>
              <w:ind w:firstLineChars="100" w:firstLine="220"/>
              <w:rPr>
                <w:rFonts w:ascii="Arial" w:hAnsi="Arial" w:cs="Arial"/>
                <w:lang w:val="en-US" w:eastAsia="zh-CN"/>
              </w:rPr>
            </w:pPr>
            <w:r w:rsidRPr="00084FDA">
              <w:rPr>
                <w:rFonts w:ascii="Arial" w:hAnsi="Arial" w:cs="Arial"/>
                <w:sz w:val="22"/>
                <w:szCs w:val="22"/>
                <w:lang w:val="en-US" w:eastAsia="zh-CN"/>
              </w:rPr>
              <w:t>Obesity</w:t>
            </w:r>
          </w:p>
        </w:tc>
        <w:tc>
          <w:tcPr>
            <w:tcW w:w="1220"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911</w:t>
            </w:r>
          </w:p>
        </w:tc>
        <w:tc>
          <w:tcPr>
            <w:tcW w:w="1471"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30.0%</w:t>
            </w:r>
          </w:p>
        </w:tc>
        <w:tc>
          <w:tcPr>
            <w:tcW w:w="1792"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571</w:t>
            </w:r>
          </w:p>
        </w:tc>
        <w:tc>
          <w:tcPr>
            <w:tcW w:w="1706"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27.9%</w:t>
            </w:r>
          </w:p>
        </w:tc>
        <w:tc>
          <w:tcPr>
            <w:tcW w:w="1477"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112</w:t>
            </w:r>
          </w:p>
        </w:tc>
        <w:tc>
          <w:tcPr>
            <w:tcW w:w="2634"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30.1%</w:t>
            </w:r>
          </w:p>
        </w:tc>
        <w:tc>
          <w:tcPr>
            <w:tcW w:w="960"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r>
      <w:tr w:rsidR="00084FDA" w:rsidRPr="00084FDA" w:rsidTr="00EA56A3">
        <w:trPr>
          <w:trHeight w:val="330"/>
        </w:trPr>
        <w:tc>
          <w:tcPr>
            <w:tcW w:w="2473" w:type="dxa"/>
            <w:tcBorders>
              <w:top w:val="nil"/>
              <w:left w:val="nil"/>
              <w:bottom w:val="nil"/>
              <w:right w:val="nil"/>
            </w:tcBorders>
            <w:shd w:val="clear" w:color="auto" w:fill="auto"/>
            <w:noWrap/>
            <w:vAlign w:val="bottom"/>
          </w:tcPr>
          <w:p w:rsidR="005813C7" w:rsidRPr="00084FDA" w:rsidRDefault="005813C7" w:rsidP="00EA56A3">
            <w:pPr>
              <w:rPr>
                <w:rFonts w:ascii="Arial" w:hAnsi="Arial" w:cs="Arial"/>
                <w:lang w:val="en-US" w:eastAsia="zh-CN"/>
              </w:rPr>
            </w:pPr>
            <w:r w:rsidRPr="00084FDA">
              <w:rPr>
                <w:rFonts w:ascii="Arial" w:hAnsi="Arial" w:cs="Arial"/>
                <w:sz w:val="22"/>
                <w:szCs w:val="22"/>
                <w:lang w:val="en-US" w:eastAsia="zh-CN"/>
              </w:rPr>
              <w:t xml:space="preserve">Employment </w:t>
            </w:r>
            <w:proofErr w:type="spellStart"/>
            <w:r w:rsidRPr="00084FDA">
              <w:rPr>
                <w:rFonts w:ascii="Arial" w:hAnsi="Arial" w:cs="Arial"/>
                <w:sz w:val="22"/>
                <w:szCs w:val="22"/>
                <w:lang w:val="en-US" w:eastAsia="zh-CN"/>
              </w:rPr>
              <w:t>status</w:t>
            </w:r>
            <w:r w:rsidRPr="00084FDA">
              <w:rPr>
                <w:rFonts w:ascii="Arial" w:hAnsi="Arial" w:cs="Arial"/>
                <w:sz w:val="22"/>
                <w:szCs w:val="22"/>
                <w:vertAlign w:val="superscript"/>
                <w:lang w:val="en-US" w:eastAsia="zh-CN"/>
              </w:rPr>
              <w:t>b</w:t>
            </w:r>
            <w:proofErr w:type="spellEnd"/>
          </w:p>
        </w:tc>
        <w:tc>
          <w:tcPr>
            <w:tcW w:w="1220" w:type="dxa"/>
            <w:tcBorders>
              <w:top w:val="nil"/>
              <w:left w:val="nil"/>
              <w:bottom w:val="nil"/>
              <w:right w:val="nil"/>
            </w:tcBorders>
            <w:shd w:val="clear" w:color="auto" w:fill="auto"/>
            <w:noWrap/>
            <w:vAlign w:val="bottom"/>
          </w:tcPr>
          <w:p w:rsidR="005813C7" w:rsidRPr="00084FDA" w:rsidRDefault="005813C7" w:rsidP="00EA56A3">
            <w:pPr>
              <w:rPr>
                <w:rFonts w:ascii="Arial" w:hAnsi="Arial" w:cs="Arial"/>
                <w:lang w:val="en-US" w:eastAsia="zh-CN"/>
              </w:rPr>
            </w:pPr>
          </w:p>
        </w:tc>
        <w:tc>
          <w:tcPr>
            <w:tcW w:w="1471" w:type="dxa"/>
            <w:tcBorders>
              <w:top w:val="nil"/>
              <w:left w:val="nil"/>
              <w:bottom w:val="nil"/>
              <w:right w:val="nil"/>
            </w:tcBorders>
            <w:shd w:val="clear" w:color="auto" w:fill="auto"/>
            <w:noWrap/>
            <w:vAlign w:val="bottom"/>
          </w:tcPr>
          <w:p w:rsidR="005813C7" w:rsidRPr="00084FDA" w:rsidRDefault="005813C7" w:rsidP="00EA56A3">
            <w:pPr>
              <w:rPr>
                <w:rFonts w:ascii="Arial" w:hAnsi="Arial" w:cs="Arial"/>
                <w:lang w:val="en-US" w:eastAsia="zh-CN"/>
              </w:rPr>
            </w:pPr>
          </w:p>
        </w:tc>
        <w:tc>
          <w:tcPr>
            <w:tcW w:w="1792" w:type="dxa"/>
            <w:tcBorders>
              <w:top w:val="nil"/>
              <w:left w:val="nil"/>
              <w:bottom w:val="nil"/>
              <w:right w:val="nil"/>
            </w:tcBorders>
            <w:shd w:val="clear" w:color="auto" w:fill="auto"/>
            <w:noWrap/>
            <w:vAlign w:val="bottom"/>
          </w:tcPr>
          <w:p w:rsidR="005813C7" w:rsidRPr="00084FDA" w:rsidRDefault="005813C7" w:rsidP="00EA56A3">
            <w:pPr>
              <w:rPr>
                <w:rFonts w:ascii="Arial" w:hAnsi="Arial" w:cs="Arial"/>
                <w:lang w:val="en-US" w:eastAsia="zh-CN"/>
              </w:rPr>
            </w:pPr>
          </w:p>
        </w:tc>
        <w:tc>
          <w:tcPr>
            <w:tcW w:w="1706" w:type="dxa"/>
            <w:tcBorders>
              <w:top w:val="nil"/>
              <w:left w:val="nil"/>
              <w:bottom w:val="nil"/>
              <w:right w:val="nil"/>
            </w:tcBorders>
            <w:shd w:val="clear" w:color="auto" w:fill="auto"/>
            <w:noWrap/>
            <w:vAlign w:val="bottom"/>
          </w:tcPr>
          <w:p w:rsidR="005813C7" w:rsidRPr="00084FDA" w:rsidRDefault="005813C7" w:rsidP="00EA56A3">
            <w:pPr>
              <w:rPr>
                <w:rFonts w:ascii="Arial" w:hAnsi="Arial" w:cs="Arial"/>
                <w:lang w:val="en-US" w:eastAsia="zh-CN"/>
              </w:rPr>
            </w:pPr>
          </w:p>
        </w:tc>
        <w:tc>
          <w:tcPr>
            <w:tcW w:w="1477" w:type="dxa"/>
            <w:tcBorders>
              <w:top w:val="nil"/>
              <w:left w:val="nil"/>
              <w:bottom w:val="nil"/>
              <w:right w:val="nil"/>
            </w:tcBorders>
            <w:shd w:val="clear" w:color="auto" w:fill="auto"/>
            <w:noWrap/>
            <w:vAlign w:val="bottom"/>
          </w:tcPr>
          <w:p w:rsidR="005813C7" w:rsidRPr="00084FDA" w:rsidRDefault="005813C7" w:rsidP="00EA56A3">
            <w:pPr>
              <w:rPr>
                <w:rFonts w:ascii="Arial" w:hAnsi="Arial" w:cs="Arial"/>
                <w:lang w:val="en-US" w:eastAsia="zh-CN"/>
              </w:rPr>
            </w:pPr>
          </w:p>
        </w:tc>
        <w:tc>
          <w:tcPr>
            <w:tcW w:w="2634" w:type="dxa"/>
            <w:tcBorders>
              <w:top w:val="nil"/>
              <w:left w:val="nil"/>
              <w:bottom w:val="nil"/>
              <w:right w:val="nil"/>
            </w:tcBorders>
            <w:shd w:val="clear" w:color="auto" w:fill="auto"/>
            <w:noWrap/>
            <w:vAlign w:val="bottom"/>
          </w:tcPr>
          <w:p w:rsidR="005813C7" w:rsidRPr="00084FDA" w:rsidRDefault="005813C7" w:rsidP="00EA56A3">
            <w:pPr>
              <w:rPr>
                <w:rFonts w:ascii="Arial" w:hAnsi="Arial" w:cs="Arial"/>
                <w:lang w:val="en-US" w:eastAsia="zh-CN"/>
              </w:rPr>
            </w:pPr>
          </w:p>
        </w:tc>
        <w:tc>
          <w:tcPr>
            <w:tcW w:w="960" w:type="dxa"/>
            <w:tcBorders>
              <w:top w:val="nil"/>
              <w:left w:val="nil"/>
              <w:bottom w:val="nil"/>
              <w:right w:val="nil"/>
            </w:tcBorders>
            <w:shd w:val="clear" w:color="auto" w:fill="auto"/>
            <w:noWrap/>
            <w:vAlign w:val="bottom"/>
          </w:tcPr>
          <w:p w:rsidR="005813C7" w:rsidRPr="00084FDA" w:rsidRDefault="005813C7" w:rsidP="00EA56A3">
            <w:pPr>
              <w:jc w:val="right"/>
              <w:rPr>
                <w:rFonts w:ascii="Arial" w:hAnsi="Arial" w:cs="Arial"/>
                <w:lang w:val="en-US" w:eastAsia="zh-CN"/>
              </w:rPr>
            </w:pPr>
          </w:p>
        </w:tc>
      </w:tr>
      <w:tr w:rsidR="00084FDA" w:rsidRPr="00084FDA" w:rsidTr="00EA56A3">
        <w:trPr>
          <w:trHeight w:val="330"/>
        </w:trPr>
        <w:tc>
          <w:tcPr>
            <w:tcW w:w="2473" w:type="dxa"/>
            <w:tcBorders>
              <w:top w:val="nil"/>
              <w:left w:val="nil"/>
              <w:bottom w:val="nil"/>
              <w:right w:val="nil"/>
            </w:tcBorders>
            <w:shd w:val="clear" w:color="auto" w:fill="auto"/>
            <w:noWrap/>
            <w:vAlign w:val="bottom"/>
          </w:tcPr>
          <w:p w:rsidR="005813C7" w:rsidRPr="00084FDA" w:rsidRDefault="005813C7" w:rsidP="00EA56A3">
            <w:pPr>
              <w:ind w:firstLine="177"/>
              <w:rPr>
                <w:rFonts w:ascii="Arial" w:hAnsi="Arial" w:cs="Arial"/>
                <w:lang w:val="en-US" w:eastAsia="zh-CN"/>
              </w:rPr>
            </w:pPr>
            <w:r w:rsidRPr="00084FDA">
              <w:rPr>
                <w:rFonts w:ascii="Arial" w:hAnsi="Arial" w:cs="Arial"/>
                <w:sz w:val="22"/>
                <w:szCs w:val="22"/>
                <w:lang w:val="en-US" w:eastAsia="zh-CN"/>
              </w:rPr>
              <w:t>Unemployed</w:t>
            </w:r>
          </w:p>
        </w:tc>
        <w:tc>
          <w:tcPr>
            <w:tcW w:w="1220" w:type="dxa"/>
            <w:tcBorders>
              <w:top w:val="nil"/>
              <w:left w:val="nil"/>
              <w:bottom w:val="nil"/>
              <w:right w:val="nil"/>
            </w:tcBorders>
            <w:shd w:val="clear" w:color="auto" w:fill="auto"/>
            <w:noWrap/>
            <w:vAlign w:val="bottom"/>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664</w:t>
            </w:r>
          </w:p>
        </w:tc>
        <w:tc>
          <w:tcPr>
            <w:tcW w:w="1471" w:type="dxa"/>
            <w:tcBorders>
              <w:top w:val="nil"/>
              <w:left w:val="nil"/>
              <w:bottom w:val="nil"/>
              <w:right w:val="nil"/>
            </w:tcBorders>
            <w:shd w:val="clear" w:color="auto" w:fill="auto"/>
            <w:noWrap/>
            <w:vAlign w:val="bottom"/>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23.0%</w:t>
            </w:r>
          </w:p>
        </w:tc>
        <w:tc>
          <w:tcPr>
            <w:tcW w:w="1792" w:type="dxa"/>
            <w:tcBorders>
              <w:top w:val="nil"/>
              <w:left w:val="nil"/>
              <w:bottom w:val="nil"/>
              <w:right w:val="nil"/>
            </w:tcBorders>
            <w:shd w:val="clear" w:color="auto" w:fill="auto"/>
            <w:noWrap/>
            <w:vAlign w:val="bottom"/>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724</w:t>
            </w:r>
          </w:p>
        </w:tc>
        <w:tc>
          <w:tcPr>
            <w:tcW w:w="1706" w:type="dxa"/>
            <w:tcBorders>
              <w:top w:val="nil"/>
              <w:left w:val="nil"/>
              <w:bottom w:val="nil"/>
              <w:right w:val="nil"/>
            </w:tcBorders>
            <w:shd w:val="clear" w:color="auto" w:fill="auto"/>
            <w:noWrap/>
            <w:vAlign w:val="bottom"/>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35.9%</w:t>
            </w:r>
          </w:p>
        </w:tc>
        <w:tc>
          <w:tcPr>
            <w:tcW w:w="1477" w:type="dxa"/>
            <w:tcBorders>
              <w:top w:val="nil"/>
              <w:left w:val="nil"/>
              <w:bottom w:val="nil"/>
              <w:right w:val="nil"/>
            </w:tcBorders>
            <w:shd w:val="clear" w:color="auto" w:fill="auto"/>
            <w:noWrap/>
            <w:vAlign w:val="bottom"/>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242</w:t>
            </w:r>
          </w:p>
        </w:tc>
        <w:tc>
          <w:tcPr>
            <w:tcW w:w="2634" w:type="dxa"/>
            <w:tcBorders>
              <w:top w:val="nil"/>
              <w:left w:val="nil"/>
              <w:bottom w:val="nil"/>
              <w:right w:val="nil"/>
            </w:tcBorders>
            <w:shd w:val="clear" w:color="auto" w:fill="auto"/>
            <w:noWrap/>
            <w:vAlign w:val="bottom"/>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59.0%</w:t>
            </w:r>
          </w:p>
        </w:tc>
        <w:tc>
          <w:tcPr>
            <w:tcW w:w="960" w:type="dxa"/>
            <w:tcBorders>
              <w:top w:val="nil"/>
              <w:left w:val="nil"/>
              <w:bottom w:val="nil"/>
              <w:right w:val="nil"/>
            </w:tcBorders>
            <w:shd w:val="clear" w:color="auto" w:fill="auto"/>
            <w:noWrap/>
            <w:vAlign w:val="bottom"/>
          </w:tcPr>
          <w:p w:rsidR="005813C7" w:rsidRPr="00084FDA" w:rsidRDefault="005813C7" w:rsidP="00EA56A3">
            <w:pPr>
              <w:jc w:val="right"/>
              <w:rPr>
                <w:rFonts w:ascii="Arial" w:hAnsi="Arial" w:cs="Arial"/>
                <w:lang w:val="en-US" w:eastAsia="zh-CN"/>
              </w:rPr>
            </w:pPr>
          </w:p>
        </w:tc>
      </w:tr>
      <w:tr w:rsidR="00084FDA" w:rsidRPr="00084FDA" w:rsidTr="00EA56A3">
        <w:trPr>
          <w:trHeight w:val="330"/>
        </w:trPr>
        <w:tc>
          <w:tcPr>
            <w:tcW w:w="2473" w:type="dxa"/>
            <w:tcBorders>
              <w:top w:val="nil"/>
              <w:left w:val="nil"/>
              <w:bottom w:val="nil"/>
              <w:right w:val="nil"/>
            </w:tcBorders>
            <w:shd w:val="clear" w:color="auto" w:fill="auto"/>
            <w:noWrap/>
            <w:vAlign w:val="bottom"/>
          </w:tcPr>
          <w:p w:rsidR="005813C7" w:rsidRPr="00084FDA" w:rsidRDefault="005813C7" w:rsidP="00EA56A3">
            <w:pPr>
              <w:ind w:firstLine="177"/>
              <w:rPr>
                <w:rFonts w:ascii="Arial" w:hAnsi="Arial" w:cs="Arial"/>
                <w:lang w:val="en-US" w:eastAsia="zh-CN"/>
              </w:rPr>
            </w:pPr>
            <w:r w:rsidRPr="00084FDA">
              <w:rPr>
                <w:rFonts w:ascii="Arial" w:hAnsi="Arial" w:cs="Arial"/>
                <w:sz w:val="22"/>
                <w:szCs w:val="22"/>
                <w:lang w:val="en-US" w:eastAsia="zh-CN"/>
              </w:rPr>
              <w:t>Employed</w:t>
            </w:r>
          </w:p>
        </w:tc>
        <w:tc>
          <w:tcPr>
            <w:tcW w:w="1220" w:type="dxa"/>
            <w:tcBorders>
              <w:top w:val="nil"/>
              <w:left w:val="nil"/>
              <w:bottom w:val="nil"/>
              <w:right w:val="nil"/>
            </w:tcBorders>
            <w:shd w:val="clear" w:color="auto" w:fill="auto"/>
            <w:noWrap/>
            <w:vAlign w:val="bottom"/>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1604</w:t>
            </w:r>
          </w:p>
        </w:tc>
        <w:tc>
          <w:tcPr>
            <w:tcW w:w="1471" w:type="dxa"/>
            <w:tcBorders>
              <w:top w:val="nil"/>
              <w:left w:val="nil"/>
              <w:bottom w:val="nil"/>
              <w:right w:val="nil"/>
            </w:tcBorders>
            <w:shd w:val="clear" w:color="auto" w:fill="auto"/>
            <w:noWrap/>
            <w:vAlign w:val="bottom"/>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77.0%</w:t>
            </w:r>
          </w:p>
        </w:tc>
        <w:tc>
          <w:tcPr>
            <w:tcW w:w="1792" w:type="dxa"/>
            <w:tcBorders>
              <w:top w:val="nil"/>
              <w:left w:val="nil"/>
              <w:bottom w:val="nil"/>
              <w:right w:val="nil"/>
            </w:tcBorders>
            <w:shd w:val="clear" w:color="auto" w:fill="auto"/>
            <w:noWrap/>
            <w:vAlign w:val="bottom"/>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780</w:t>
            </w:r>
          </w:p>
        </w:tc>
        <w:tc>
          <w:tcPr>
            <w:tcW w:w="1706" w:type="dxa"/>
            <w:tcBorders>
              <w:top w:val="nil"/>
              <w:left w:val="nil"/>
              <w:bottom w:val="nil"/>
              <w:right w:val="nil"/>
            </w:tcBorders>
            <w:shd w:val="clear" w:color="auto" w:fill="auto"/>
            <w:noWrap/>
            <w:vAlign w:val="bottom"/>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64.1%</w:t>
            </w:r>
          </w:p>
        </w:tc>
        <w:tc>
          <w:tcPr>
            <w:tcW w:w="1477" w:type="dxa"/>
            <w:tcBorders>
              <w:top w:val="nil"/>
              <w:left w:val="nil"/>
              <w:bottom w:val="nil"/>
              <w:right w:val="nil"/>
            </w:tcBorders>
            <w:shd w:val="clear" w:color="auto" w:fill="auto"/>
            <w:noWrap/>
            <w:vAlign w:val="bottom"/>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98</w:t>
            </w:r>
          </w:p>
        </w:tc>
        <w:tc>
          <w:tcPr>
            <w:tcW w:w="2634" w:type="dxa"/>
            <w:tcBorders>
              <w:top w:val="nil"/>
              <w:left w:val="nil"/>
              <w:bottom w:val="nil"/>
              <w:right w:val="nil"/>
            </w:tcBorders>
            <w:shd w:val="clear" w:color="auto" w:fill="auto"/>
            <w:noWrap/>
            <w:vAlign w:val="bottom"/>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41.0%</w:t>
            </w:r>
          </w:p>
        </w:tc>
        <w:tc>
          <w:tcPr>
            <w:tcW w:w="960" w:type="dxa"/>
            <w:tcBorders>
              <w:top w:val="nil"/>
              <w:left w:val="nil"/>
              <w:bottom w:val="nil"/>
              <w:right w:val="nil"/>
            </w:tcBorders>
            <w:shd w:val="clear" w:color="auto" w:fill="auto"/>
            <w:noWrap/>
            <w:vAlign w:val="bottom"/>
          </w:tcPr>
          <w:p w:rsidR="005813C7" w:rsidRPr="00084FDA" w:rsidRDefault="005813C7" w:rsidP="00EA56A3">
            <w:pPr>
              <w:jc w:val="right"/>
              <w:rPr>
                <w:rFonts w:ascii="Arial" w:hAnsi="Arial" w:cs="Arial"/>
                <w:lang w:val="en-US" w:eastAsia="zh-CN"/>
              </w:rPr>
            </w:pPr>
          </w:p>
        </w:tc>
      </w:tr>
      <w:tr w:rsidR="00084FDA" w:rsidRPr="00084FDA" w:rsidTr="00EA56A3">
        <w:trPr>
          <w:trHeight w:val="330"/>
        </w:trPr>
        <w:tc>
          <w:tcPr>
            <w:tcW w:w="2473"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r w:rsidRPr="00084FDA">
              <w:rPr>
                <w:rFonts w:ascii="Arial" w:hAnsi="Arial" w:cs="Arial"/>
                <w:sz w:val="22"/>
                <w:szCs w:val="22"/>
                <w:lang w:val="en-US" w:eastAsia="zh-CN"/>
              </w:rPr>
              <w:t xml:space="preserve">Smoking </w:t>
            </w:r>
            <w:proofErr w:type="spellStart"/>
            <w:r w:rsidRPr="00084FDA">
              <w:rPr>
                <w:rFonts w:ascii="Arial" w:hAnsi="Arial" w:cs="Arial"/>
                <w:sz w:val="22"/>
                <w:szCs w:val="22"/>
                <w:lang w:val="en-US" w:eastAsia="zh-CN"/>
              </w:rPr>
              <w:t>status</w:t>
            </w:r>
            <w:r w:rsidRPr="00084FDA">
              <w:rPr>
                <w:rFonts w:ascii="Arial" w:hAnsi="Arial" w:cs="Arial"/>
                <w:sz w:val="22"/>
                <w:szCs w:val="22"/>
                <w:vertAlign w:val="superscript"/>
                <w:lang w:val="en-US" w:eastAsia="zh-CN"/>
              </w:rPr>
              <w:t>b</w:t>
            </w:r>
            <w:proofErr w:type="spellEnd"/>
          </w:p>
        </w:tc>
        <w:tc>
          <w:tcPr>
            <w:tcW w:w="1220"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1471"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1792"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1706"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1477"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2634"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960"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0.079</w:t>
            </w:r>
          </w:p>
        </w:tc>
      </w:tr>
      <w:tr w:rsidR="00084FDA" w:rsidRPr="00084FDA" w:rsidTr="00EA56A3">
        <w:trPr>
          <w:trHeight w:val="285"/>
        </w:trPr>
        <w:tc>
          <w:tcPr>
            <w:tcW w:w="2473" w:type="dxa"/>
            <w:tcBorders>
              <w:top w:val="nil"/>
              <w:left w:val="nil"/>
              <w:bottom w:val="nil"/>
              <w:right w:val="nil"/>
            </w:tcBorders>
            <w:shd w:val="clear" w:color="auto" w:fill="auto"/>
            <w:noWrap/>
            <w:vAlign w:val="bottom"/>
            <w:hideMark/>
          </w:tcPr>
          <w:p w:rsidR="005813C7" w:rsidRPr="00084FDA" w:rsidRDefault="005813C7" w:rsidP="00EA56A3">
            <w:pPr>
              <w:ind w:firstLineChars="100" w:firstLine="220"/>
              <w:rPr>
                <w:rFonts w:ascii="Arial" w:hAnsi="Arial" w:cs="Arial"/>
                <w:lang w:val="en-US" w:eastAsia="zh-CN"/>
              </w:rPr>
            </w:pPr>
            <w:r w:rsidRPr="00084FDA">
              <w:rPr>
                <w:rFonts w:ascii="Arial" w:hAnsi="Arial" w:cs="Arial"/>
                <w:sz w:val="22"/>
                <w:szCs w:val="22"/>
                <w:lang w:val="en-US" w:eastAsia="zh-CN"/>
              </w:rPr>
              <w:t>Never smoker</w:t>
            </w:r>
          </w:p>
        </w:tc>
        <w:tc>
          <w:tcPr>
            <w:tcW w:w="1220"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1243</w:t>
            </w:r>
          </w:p>
        </w:tc>
        <w:tc>
          <w:tcPr>
            <w:tcW w:w="1471"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46.0%</w:t>
            </w:r>
          </w:p>
        </w:tc>
        <w:tc>
          <w:tcPr>
            <w:tcW w:w="1792"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780</w:t>
            </w:r>
          </w:p>
        </w:tc>
        <w:tc>
          <w:tcPr>
            <w:tcW w:w="1706"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45.0%</w:t>
            </w:r>
          </w:p>
        </w:tc>
        <w:tc>
          <w:tcPr>
            <w:tcW w:w="1477"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167</w:t>
            </w:r>
          </w:p>
        </w:tc>
        <w:tc>
          <w:tcPr>
            <w:tcW w:w="2634"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44.6%</w:t>
            </w:r>
          </w:p>
        </w:tc>
        <w:tc>
          <w:tcPr>
            <w:tcW w:w="960"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r>
      <w:tr w:rsidR="00084FDA" w:rsidRPr="00084FDA" w:rsidTr="00EA56A3">
        <w:trPr>
          <w:trHeight w:val="285"/>
        </w:trPr>
        <w:tc>
          <w:tcPr>
            <w:tcW w:w="2473" w:type="dxa"/>
            <w:tcBorders>
              <w:top w:val="nil"/>
              <w:left w:val="nil"/>
              <w:bottom w:val="nil"/>
              <w:right w:val="nil"/>
            </w:tcBorders>
            <w:shd w:val="clear" w:color="auto" w:fill="auto"/>
            <w:noWrap/>
            <w:vAlign w:val="bottom"/>
            <w:hideMark/>
          </w:tcPr>
          <w:p w:rsidR="005813C7" w:rsidRPr="00084FDA" w:rsidRDefault="005813C7" w:rsidP="00EA56A3">
            <w:pPr>
              <w:ind w:firstLineChars="100" w:firstLine="220"/>
              <w:rPr>
                <w:rFonts w:ascii="Arial" w:hAnsi="Arial" w:cs="Arial"/>
                <w:lang w:val="en-US" w:eastAsia="zh-CN"/>
              </w:rPr>
            </w:pPr>
            <w:r w:rsidRPr="00084FDA">
              <w:rPr>
                <w:rFonts w:ascii="Arial" w:hAnsi="Arial" w:cs="Arial"/>
                <w:sz w:val="22"/>
                <w:szCs w:val="22"/>
                <w:lang w:val="en-US" w:eastAsia="zh-CN"/>
              </w:rPr>
              <w:t>Former smoker</w:t>
            </w:r>
          </w:p>
        </w:tc>
        <w:tc>
          <w:tcPr>
            <w:tcW w:w="1220"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611</w:t>
            </w:r>
          </w:p>
        </w:tc>
        <w:tc>
          <w:tcPr>
            <w:tcW w:w="1471"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22.7%</w:t>
            </w:r>
          </w:p>
        </w:tc>
        <w:tc>
          <w:tcPr>
            <w:tcW w:w="1792"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450</w:t>
            </w:r>
          </w:p>
        </w:tc>
        <w:tc>
          <w:tcPr>
            <w:tcW w:w="1706"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24.2%</w:t>
            </w:r>
          </w:p>
        </w:tc>
        <w:tc>
          <w:tcPr>
            <w:tcW w:w="1477"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130</w:t>
            </w:r>
          </w:p>
        </w:tc>
        <w:tc>
          <w:tcPr>
            <w:tcW w:w="2634"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33.3%</w:t>
            </w:r>
          </w:p>
        </w:tc>
        <w:tc>
          <w:tcPr>
            <w:tcW w:w="960"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r>
      <w:tr w:rsidR="00084FDA" w:rsidRPr="00084FDA" w:rsidTr="00EA56A3">
        <w:trPr>
          <w:trHeight w:val="285"/>
        </w:trPr>
        <w:tc>
          <w:tcPr>
            <w:tcW w:w="2473" w:type="dxa"/>
            <w:tcBorders>
              <w:top w:val="nil"/>
              <w:left w:val="nil"/>
              <w:bottom w:val="nil"/>
              <w:right w:val="nil"/>
            </w:tcBorders>
            <w:shd w:val="clear" w:color="auto" w:fill="auto"/>
            <w:noWrap/>
            <w:vAlign w:val="bottom"/>
            <w:hideMark/>
          </w:tcPr>
          <w:p w:rsidR="005813C7" w:rsidRPr="00084FDA" w:rsidRDefault="005813C7" w:rsidP="00EA56A3">
            <w:pPr>
              <w:ind w:firstLineChars="100" w:firstLine="220"/>
              <w:rPr>
                <w:rFonts w:ascii="Arial" w:hAnsi="Arial" w:cs="Arial"/>
                <w:lang w:val="en-US" w:eastAsia="zh-CN"/>
              </w:rPr>
            </w:pPr>
            <w:r w:rsidRPr="00084FDA">
              <w:rPr>
                <w:rFonts w:ascii="Arial" w:hAnsi="Arial" w:cs="Arial"/>
                <w:sz w:val="22"/>
                <w:szCs w:val="22"/>
                <w:lang w:val="en-US" w:eastAsia="zh-CN"/>
              </w:rPr>
              <w:t>Current smoker</w:t>
            </w:r>
          </w:p>
        </w:tc>
        <w:tc>
          <w:tcPr>
            <w:tcW w:w="1220"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496</w:t>
            </w:r>
          </w:p>
        </w:tc>
        <w:tc>
          <w:tcPr>
            <w:tcW w:w="1471"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20.0%</w:t>
            </w:r>
          </w:p>
        </w:tc>
        <w:tc>
          <w:tcPr>
            <w:tcW w:w="1792"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306</w:t>
            </w:r>
          </w:p>
        </w:tc>
        <w:tc>
          <w:tcPr>
            <w:tcW w:w="1706"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18.4%</w:t>
            </w:r>
          </w:p>
        </w:tc>
        <w:tc>
          <w:tcPr>
            <w:tcW w:w="1477"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51</w:t>
            </w:r>
          </w:p>
        </w:tc>
        <w:tc>
          <w:tcPr>
            <w:tcW w:w="2634" w:type="dxa"/>
            <w:tcBorders>
              <w:top w:val="nil"/>
              <w:left w:val="nil"/>
              <w:bottom w:val="nil"/>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15.3%</w:t>
            </w:r>
          </w:p>
        </w:tc>
        <w:tc>
          <w:tcPr>
            <w:tcW w:w="960"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r>
      <w:tr w:rsidR="00084FDA" w:rsidRPr="00084FDA" w:rsidTr="00EA56A3">
        <w:trPr>
          <w:trHeight w:val="330"/>
        </w:trPr>
        <w:tc>
          <w:tcPr>
            <w:tcW w:w="2473"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r w:rsidRPr="00084FDA">
              <w:rPr>
                <w:rFonts w:ascii="Arial" w:hAnsi="Arial" w:cs="Arial"/>
                <w:sz w:val="22"/>
                <w:szCs w:val="22"/>
                <w:lang w:val="en-US" w:eastAsia="zh-CN"/>
              </w:rPr>
              <w:t xml:space="preserve">Chronic </w:t>
            </w:r>
            <w:proofErr w:type="spellStart"/>
            <w:r w:rsidRPr="00084FDA">
              <w:rPr>
                <w:rFonts w:ascii="Arial" w:hAnsi="Arial" w:cs="Arial"/>
                <w:sz w:val="22"/>
                <w:szCs w:val="22"/>
                <w:lang w:val="en-US" w:eastAsia="zh-CN"/>
              </w:rPr>
              <w:t>condition</w:t>
            </w:r>
            <w:r w:rsidRPr="00084FDA">
              <w:rPr>
                <w:rFonts w:ascii="Arial" w:hAnsi="Arial" w:cs="Arial"/>
                <w:sz w:val="22"/>
                <w:szCs w:val="22"/>
                <w:vertAlign w:val="superscript"/>
                <w:lang w:val="en-US" w:eastAsia="zh-CN"/>
              </w:rPr>
              <w:t>c</w:t>
            </w:r>
            <w:proofErr w:type="spellEnd"/>
          </w:p>
        </w:tc>
        <w:tc>
          <w:tcPr>
            <w:tcW w:w="1220"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1471"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1792"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1706"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1477"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2634"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960"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r w:rsidRPr="00084FDA">
              <w:rPr>
                <w:rFonts w:ascii="Arial" w:hAnsi="Arial" w:cs="Arial"/>
                <w:sz w:val="22"/>
                <w:szCs w:val="22"/>
                <w:lang w:val="en-US" w:eastAsia="zh-CN"/>
              </w:rPr>
              <w:t>&lt;.001</w:t>
            </w:r>
          </w:p>
        </w:tc>
      </w:tr>
      <w:tr w:rsidR="00084FDA" w:rsidRPr="00084FDA" w:rsidTr="00EA56A3">
        <w:trPr>
          <w:trHeight w:val="285"/>
        </w:trPr>
        <w:tc>
          <w:tcPr>
            <w:tcW w:w="2473" w:type="dxa"/>
            <w:tcBorders>
              <w:top w:val="nil"/>
              <w:left w:val="nil"/>
              <w:bottom w:val="single" w:sz="4" w:space="0" w:color="auto"/>
              <w:right w:val="nil"/>
            </w:tcBorders>
            <w:shd w:val="clear" w:color="auto" w:fill="auto"/>
            <w:noWrap/>
            <w:vAlign w:val="bottom"/>
            <w:hideMark/>
          </w:tcPr>
          <w:p w:rsidR="005813C7" w:rsidRPr="00084FDA" w:rsidRDefault="005813C7" w:rsidP="00EA56A3">
            <w:pPr>
              <w:ind w:firstLineChars="100" w:firstLine="220"/>
              <w:rPr>
                <w:rFonts w:ascii="Arial" w:hAnsi="Arial" w:cs="Arial"/>
                <w:lang w:val="en-US" w:eastAsia="zh-CN"/>
              </w:rPr>
            </w:pPr>
            <w:r w:rsidRPr="00084FDA">
              <w:rPr>
                <w:rFonts w:ascii="Arial" w:hAnsi="Arial" w:cs="Arial"/>
                <w:sz w:val="22"/>
                <w:szCs w:val="22"/>
                <w:lang w:val="en-US" w:eastAsia="zh-CN"/>
              </w:rPr>
              <w:t>Yes</w:t>
            </w:r>
          </w:p>
        </w:tc>
        <w:tc>
          <w:tcPr>
            <w:tcW w:w="1220" w:type="dxa"/>
            <w:tcBorders>
              <w:top w:val="nil"/>
              <w:left w:val="nil"/>
              <w:bottom w:val="single" w:sz="4" w:space="0" w:color="auto"/>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649</w:t>
            </w:r>
          </w:p>
        </w:tc>
        <w:tc>
          <w:tcPr>
            <w:tcW w:w="1471" w:type="dxa"/>
            <w:tcBorders>
              <w:top w:val="nil"/>
              <w:left w:val="nil"/>
              <w:bottom w:val="single" w:sz="4" w:space="0" w:color="auto"/>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23.1%</w:t>
            </w:r>
          </w:p>
        </w:tc>
        <w:tc>
          <w:tcPr>
            <w:tcW w:w="1792" w:type="dxa"/>
            <w:tcBorders>
              <w:top w:val="nil"/>
              <w:left w:val="nil"/>
              <w:bottom w:val="single" w:sz="4" w:space="0" w:color="auto"/>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616</w:t>
            </w:r>
          </w:p>
        </w:tc>
        <w:tc>
          <w:tcPr>
            <w:tcW w:w="1706" w:type="dxa"/>
            <w:tcBorders>
              <w:top w:val="nil"/>
              <w:left w:val="nil"/>
              <w:bottom w:val="single" w:sz="4" w:space="0" w:color="auto"/>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30.3%</w:t>
            </w:r>
          </w:p>
        </w:tc>
        <w:tc>
          <w:tcPr>
            <w:tcW w:w="1477" w:type="dxa"/>
            <w:tcBorders>
              <w:top w:val="nil"/>
              <w:left w:val="nil"/>
              <w:bottom w:val="single" w:sz="4" w:space="0" w:color="auto"/>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180</w:t>
            </w:r>
          </w:p>
        </w:tc>
        <w:tc>
          <w:tcPr>
            <w:tcW w:w="2634" w:type="dxa"/>
            <w:tcBorders>
              <w:top w:val="nil"/>
              <w:left w:val="nil"/>
              <w:bottom w:val="single" w:sz="4" w:space="0" w:color="auto"/>
              <w:right w:val="nil"/>
            </w:tcBorders>
            <w:shd w:val="clear" w:color="auto" w:fill="auto"/>
            <w:noWrap/>
            <w:vAlign w:val="bottom"/>
            <w:hideMark/>
          </w:tcPr>
          <w:p w:rsidR="005813C7" w:rsidRPr="00084FDA" w:rsidRDefault="005813C7" w:rsidP="00EA56A3">
            <w:pPr>
              <w:jc w:val="right"/>
              <w:rPr>
                <w:rFonts w:ascii="Arial" w:hAnsi="Arial" w:cs="Arial"/>
                <w:lang w:val="en-US" w:eastAsia="zh-CN"/>
              </w:rPr>
            </w:pPr>
            <w:r w:rsidRPr="00084FDA">
              <w:rPr>
                <w:rFonts w:ascii="Arial" w:hAnsi="Arial" w:cs="Arial"/>
                <w:sz w:val="22"/>
                <w:szCs w:val="22"/>
                <w:lang w:val="en-US" w:eastAsia="zh-CN"/>
              </w:rPr>
              <w:t>44.4%</w:t>
            </w:r>
          </w:p>
        </w:tc>
        <w:tc>
          <w:tcPr>
            <w:tcW w:w="960" w:type="dxa"/>
            <w:tcBorders>
              <w:top w:val="nil"/>
              <w:left w:val="nil"/>
              <w:bottom w:val="single" w:sz="4" w:space="0" w:color="auto"/>
              <w:right w:val="nil"/>
            </w:tcBorders>
            <w:shd w:val="clear" w:color="auto" w:fill="auto"/>
            <w:noWrap/>
            <w:vAlign w:val="bottom"/>
            <w:hideMark/>
          </w:tcPr>
          <w:p w:rsidR="005813C7" w:rsidRPr="00084FDA" w:rsidRDefault="005813C7" w:rsidP="00EA56A3">
            <w:pPr>
              <w:rPr>
                <w:rFonts w:ascii="Arial" w:hAnsi="Arial" w:cs="Arial"/>
                <w:lang w:val="en-US" w:eastAsia="zh-CN"/>
              </w:rPr>
            </w:pPr>
            <w:r w:rsidRPr="00084FDA">
              <w:rPr>
                <w:rFonts w:ascii="Arial" w:hAnsi="Arial" w:cs="Arial"/>
                <w:sz w:val="22"/>
                <w:szCs w:val="22"/>
                <w:lang w:val="en-US" w:eastAsia="zh-CN"/>
              </w:rPr>
              <w:t> </w:t>
            </w:r>
          </w:p>
        </w:tc>
      </w:tr>
      <w:tr w:rsidR="00084FDA" w:rsidRPr="00084FDA" w:rsidTr="00EA56A3">
        <w:trPr>
          <w:trHeight w:val="555"/>
        </w:trPr>
        <w:tc>
          <w:tcPr>
            <w:tcW w:w="12773" w:type="dxa"/>
            <w:gridSpan w:val="7"/>
            <w:tcBorders>
              <w:top w:val="single" w:sz="4" w:space="0" w:color="auto"/>
              <w:left w:val="nil"/>
              <w:bottom w:val="nil"/>
              <w:right w:val="nil"/>
            </w:tcBorders>
            <w:shd w:val="clear" w:color="auto" w:fill="auto"/>
            <w:vAlign w:val="bottom"/>
            <w:hideMark/>
          </w:tcPr>
          <w:p w:rsidR="005813C7" w:rsidRPr="00084FDA" w:rsidRDefault="005813C7" w:rsidP="00EA56A3">
            <w:pPr>
              <w:rPr>
                <w:rFonts w:ascii="Arial" w:hAnsi="Arial" w:cs="Arial"/>
                <w:lang w:val="en-US" w:eastAsia="zh-CN"/>
              </w:rPr>
            </w:pPr>
            <w:proofErr w:type="spellStart"/>
            <w:r w:rsidRPr="00084FDA">
              <w:rPr>
                <w:rFonts w:ascii="Arial" w:hAnsi="Arial" w:cs="Arial"/>
                <w:sz w:val="22"/>
                <w:szCs w:val="22"/>
                <w:vertAlign w:val="superscript"/>
                <w:lang w:val="en-US" w:eastAsia="zh-CN"/>
              </w:rPr>
              <w:t>a</w:t>
            </w:r>
            <w:r w:rsidRPr="00084FDA">
              <w:rPr>
                <w:rFonts w:ascii="Arial" w:hAnsi="Arial" w:cs="Arial"/>
                <w:sz w:val="22"/>
                <w:szCs w:val="22"/>
                <w:lang w:val="en-US" w:eastAsia="zh-CN"/>
              </w:rPr>
              <w:t>Body</w:t>
            </w:r>
            <w:proofErr w:type="spellEnd"/>
            <w:r w:rsidRPr="00084FDA">
              <w:rPr>
                <w:rFonts w:ascii="Arial" w:hAnsi="Arial" w:cs="Arial"/>
                <w:sz w:val="22"/>
                <w:szCs w:val="22"/>
                <w:lang w:val="en-US" w:eastAsia="zh-CN"/>
              </w:rPr>
              <w:t xml:space="preserve"> mass index was calculated as weight in kilograms divided by height in meters squared. Weight status were defined using BMI-to-age percentile in 12-19 years old, and WHO standard cut-off for adults 20 years and older</w:t>
            </w:r>
          </w:p>
        </w:tc>
        <w:tc>
          <w:tcPr>
            <w:tcW w:w="960" w:type="dxa"/>
            <w:tcBorders>
              <w:top w:val="single" w:sz="4" w:space="0" w:color="auto"/>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r>
      <w:tr w:rsidR="00084FDA" w:rsidRPr="00084FDA" w:rsidTr="00EA56A3">
        <w:trPr>
          <w:trHeight w:val="330"/>
        </w:trPr>
        <w:tc>
          <w:tcPr>
            <w:tcW w:w="12773" w:type="dxa"/>
            <w:gridSpan w:val="7"/>
            <w:tcBorders>
              <w:top w:val="nil"/>
              <w:left w:val="nil"/>
              <w:bottom w:val="nil"/>
              <w:right w:val="nil"/>
            </w:tcBorders>
            <w:shd w:val="clear" w:color="auto" w:fill="auto"/>
            <w:noWrap/>
            <w:vAlign w:val="bottom"/>
          </w:tcPr>
          <w:p w:rsidR="005813C7" w:rsidRPr="00084FDA" w:rsidRDefault="005813C7" w:rsidP="00EA56A3">
            <w:pPr>
              <w:rPr>
                <w:rFonts w:ascii="Arial" w:hAnsi="Arial" w:cs="Arial"/>
                <w:vertAlign w:val="superscript"/>
                <w:lang w:val="en-US" w:eastAsia="zh-CN"/>
              </w:rPr>
            </w:pPr>
            <w:proofErr w:type="spellStart"/>
            <w:r w:rsidRPr="00084FDA">
              <w:rPr>
                <w:rFonts w:ascii="Arial" w:hAnsi="Arial" w:cs="Arial"/>
                <w:sz w:val="22"/>
                <w:szCs w:val="22"/>
                <w:vertAlign w:val="superscript"/>
                <w:lang w:val="en-US" w:eastAsia="zh-CN"/>
              </w:rPr>
              <w:t>b</w:t>
            </w:r>
            <w:r w:rsidRPr="00084FDA">
              <w:rPr>
                <w:rFonts w:ascii="Arial" w:hAnsi="Arial" w:cs="Arial"/>
                <w:sz w:val="22"/>
                <w:szCs w:val="22"/>
                <w:lang w:val="en-US" w:eastAsia="zh-CN"/>
              </w:rPr>
              <w:t>Data</w:t>
            </w:r>
            <w:proofErr w:type="spellEnd"/>
            <w:r w:rsidRPr="00084FDA">
              <w:rPr>
                <w:rFonts w:ascii="Arial" w:hAnsi="Arial" w:cs="Arial"/>
                <w:sz w:val="22"/>
                <w:szCs w:val="22"/>
                <w:lang w:val="en-US" w:eastAsia="zh-CN"/>
              </w:rPr>
              <w:t xml:space="preserve"> are only available on adults age 20 years and older</w:t>
            </w:r>
          </w:p>
        </w:tc>
        <w:tc>
          <w:tcPr>
            <w:tcW w:w="960" w:type="dxa"/>
            <w:tcBorders>
              <w:top w:val="nil"/>
              <w:left w:val="nil"/>
              <w:bottom w:val="nil"/>
              <w:right w:val="nil"/>
            </w:tcBorders>
            <w:shd w:val="clear" w:color="auto" w:fill="auto"/>
            <w:noWrap/>
            <w:vAlign w:val="bottom"/>
          </w:tcPr>
          <w:p w:rsidR="005813C7" w:rsidRPr="00084FDA" w:rsidRDefault="005813C7" w:rsidP="00EA56A3">
            <w:pPr>
              <w:rPr>
                <w:rFonts w:ascii="Arial" w:hAnsi="Arial" w:cs="Arial"/>
                <w:lang w:val="en-US" w:eastAsia="zh-CN"/>
              </w:rPr>
            </w:pPr>
          </w:p>
        </w:tc>
      </w:tr>
      <w:tr w:rsidR="005813C7" w:rsidRPr="00084FDA" w:rsidTr="00EA56A3">
        <w:trPr>
          <w:trHeight w:val="330"/>
        </w:trPr>
        <w:tc>
          <w:tcPr>
            <w:tcW w:w="12773" w:type="dxa"/>
            <w:gridSpan w:val="7"/>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roofErr w:type="spellStart"/>
            <w:r w:rsidRPr="00084FDA">
              <w:rPr>
                <w:rFonts w:ascii="Arial" w:hAnsi="Arial" w:cs="Arial"/>
                <w:sz w:val="22"/>
                <w:szCs w:val="22"/>
                <w:vertAlign w:val="superscript"/>
                <w:lang w:val="en-US" w:eastAsia="zh-CN"/>
              </w:rPr>
              <w:t>c</w:t>
            </w:r>
            <w:r w:rsidRPr="00084FDA">
              <w:rPr>
                <w:rFonts w:ascii="Arial" w:hAnsi="Arial" w:cs="Arial"/>
                <w:sz w:val="22"/>
                <w:szCs w:val="22"/>
                <w:lang w:val="en-US" w:eastAsia="zh-CN"/>
              </w:rPr>
              <w:t>If</w:t>
            </w:r>
            <w:proofErr w:type="spellEnd"/>
            <w:r w:rsidRPr="00084FDA">
              <w:rPr>
                <w:rFonts w:ascii="Arial" w:hAnsi="Arial" w:cs="Arial"/>
                <w:sz w:val="22"/>
                <w:szCs w:val="22"/>
                <w:lang w:val="en-US" w:eastAsia="zh-CN"/>
              </w:rPr>
              <w:t xml:space="preserve"> participants have one of the following conditions: cardiovascular disease, diabetes, arthritis, and cancer</w:t>
            </w:r>
          </w:p>
        </w:tc>
        <w:tc>
          <w:tcPr>
            <w:tcW w:w="960"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r>
    </w:tbl>
    <w:p w:rsidR="005813C7" w:rsidRPr="00084FDA" w:rsidRDefault="005813C7" w:rsidP="002B2164">
      <w:pPr>
        <w:spacing w:afterLines="120" w:after="288" w:line="480" w:lineRule="auto"/>
        <w:jc w:val="both"/>
        <w:rPr>
          <w:rFonts w:ascii="Arial" w:hAnsi="Arial" w:cs="Arial"/>
          <w:bCs/>
        </w:rPr>
      </w:pPr>
    </w:p>
    <w:p w:rsidR="005813C7" w:rsidRPr="00084FDA" w:rsidRDefault="005813C7" w:rsidP="005813C7">
      <w:pPr>
        <w:spacing w:after="200" w:line="276" w:lineRule="auto"/>
        <w:rPr>
          <w:rFonts w:ascii="Arial" w:hAnsi="Arial" w:cs="Arial"/>
          <w:bCs/>
        </w:rPr>
      </w:pPr>
      <w:r w:rsidRPr="00084FDA">
        <w:rPr>
          <w:rFonts w:ascii="Arial" w:hAnsi="Arial" w:cs="Arial"/>
          <w:bCs/>
        </w:rPr>
        <w:br w:type="page"/>
      </w:r>
    </w:p>
    <w:p w:rsidR="005813C7" w:rsidRPr="00084FDA" w:rsidRDefault="005813C7" w:rsidP="002B2164">
      <w:pPr>
        <w:spacing w:afterLines="120" w:after="288" w:line="480" w:lineRule="auto"/>
        <w:jc w:val="both"/>
        <w:rPr>
          <w:rFonts w:ascii="Arial" w:hAnsi="Arial" w:cs="Arial"/>
          <w:bCs/>
        </w:rPr>
      </w:pPr>
    </w:p>
    <w:tbl>
      <w:tblPr>
        <w:tblpPr w:leftFromText="141" w:rightFromText="141" w:vertAnchor="text" w:horzAnchor="margin" w:tblpXSpec="center" w:tblpY="23"/>
        <w:tblW w:w="15701" w:type="dxa"/>
        <w:tblLayout w:type="fixed"/>
        <w:tblLook w:val="04A0" w:firstRow="1" w:lastRow="0" w:firstColumn="1" w:lastColumn="0" w:noHBand="0" w:noVBand="1"/>
      </w:tblPr>
      <w:tblGrid>
        <w:gridCol w:w="1979"/>
        <w:gridCol w:w="854"/>
        <w:gridCol w:w="1012"/>
        <w:gridCol w:w="1037"/>
        <w:gridCol w:w="851"/>
        <w:gridCol w:w="1009"/>
        <w:gridCol w:w="963"/>
        <w:gridCol w:w="1171"/>
        <w:gridCol w:w="283"/>
        <w:gridCol w:w="814"/>
        <w:gridCol w:w="1013"/>
        <w:gridCol w:w="840"/>
        <w:gridCol w:w="26"/>
        <w:gridCol w:w="741"/>
        <w:gridCol w:w="1073"/>
        <w:gridCol w:w="1021"/>
        <w:gridCol w:w="7"/>
        <w:gridCol w:w="1007"/>
      </w:tblGrid>
      <w:tr w:rsidR="00084FDA" w:rsidRPr="00084FDA" w:rsidTr="00EA56A3">
        <w:trPr>
          <w:trHeight w:val="300"/>
        </w:trPr>
        <w:tc>
          <w:tcPr>
            <w:tcW w:w="15701" w:type="dxa"/>
            <w:gridSpan w:val="18"/>
            <w:tcBorders>
              <w:bottom w:val="single" w:sz="2" w:space="0" w:color="auto"/>
            </w:tcBorders>
            <w:shd w:val="clear" w:color="auto" w:fill="auto"/>
            <w:vAlign w:val="bottom"/>
            <w:hideMark/>
          </w:tcPr>
          <w:p w:rsidR="005813C7" w:rsidRPr="00084FDA" w:rsidRDefault="005813C7" w:rsidP="00EA56A3">
            <w:pPr>
              <w:rPr>
                <w:rFonts w:ascii="Arial" w:hAnsi="Arial" w:cs="Arial"/>
                <w:b/>
                <w:bCs/>
                <w:lang w:val="en-US" w:eastAsia="zh-CN"/>
              </w:rPr>
            </w:pPr>
            <w:r w:rsidRPr="00084FDA">
              <w:rPr>
                <w:rFonts w:ascii="Arial" w:hAnsi="Arial" w:cs="Arial"/>
                <w:b/>
                <w:bCs/>
                <w:sz w:val="22"/>
                <w:szCs w:val="22"/>
                <w:lang w:val="en-US" w:eastAsia="zh-CN"/>
              </w:rPr>
              <w:t>Table 2. Accelerometer measured activity pattern (minutes per week) by vision status in the NHANES (2003-2006) children and adolescents</w:t>
            </w:r>
            <w:r w:rsidR="00EE19D9" w:rsidRPr="00084FDA">
              <w:rPr>
                <w:rFonts w:ascii="Arial" w:hAnsi="Arial" w:cs="Arial"/>
                <w:b/>
                <w:bCs/>
                <w:sz w:val="22"/>
                <w:szCs w:val="22"/>
                <w:lang w:val="en-US" w:eastAsia="zh-CN"/>
              </w:rPr>
              <w:t xml:space="preserve"> </w:t>
            </w:r>
            <w:r w:rsidRPr="00084FDA">
              <w:rPr>
                <w:rFonts w:ascii="Arial" w:hAnsi="Arial" w:cs="Arial"/>
                <w:b/>
                <w:bCs/>
                <w:sz w:val="22"/>
                <w:szCs w:val="22"/>
                <w:lang w:val="en-US" w:eastAsia="zh-CN"/>
              </w:rPr>
              <w:t xml:space="preserve">aged 12-19 years </w:t>
            </w:r>
          </w:p>
        </w:tc>
      </w:tr>
      <w:tr w:rsidR="00084FDA" w:rsidRPr="00084FDA" w:rsidTr="00EA56A3">
        <w:trPr>
          <w:trHeight w:val="300"/>
        </w:trPr>
        <w:tc>
          <w:tcPr>
            <w:tcW w:w="1979" w:type="dxa"/>
            <w:tcBorders>
              <w:top w:val="single" w:sz="2" w:space="0" w:color="auto"/>
            </w:tcBorders>
            <w:shd w:val="clear" w:color="auto" w:fill="auto"/>
            <w:noWrap/>
            <w:vAlign w:val="bottom"/>
            <w:hideMark/>
          </w:tcPr>
          <w:p w:rsidR="005813C7" w:rsidRPr="00084FDA" w:rsidRDefault="005813C7" w:rsidP="00EA56A3">
            <w:pPr>
              <w:jc w:val="center"/>
              <w:rPr>
                <w:rFonts w:ascii="Arial" w:hAnsi="Arial" w:cs="Arial"/>
                <w:b/>
                <w:bCs/>
                <w:lang w:val="en-US" w:eastAsia="zh-CN"/>
              </w:rPr>
            </w:pPr>
          </w:p>
        </w:tc>
        <w:tc>
          <w:tcPr>
            <w:tcW w:w="13722" w:type="dxa"/>
            <w:gridSpan w:val="17"/>
            <w:tcBorders>
              <w:top w:val="single" w:sz="2" w:space="0" w:color="auto"/>
            </w:tcBorders>
            <w:shd w:val="clear" w:color="auto" w:fill="auto"/>
            <w:vAlign w:val="bottom"/>
          </w:tcPr>
          <w:p w:rsidR="005813C7" w:rsidRPr="00084FDA" w:rsidRDefault="005813C7" w:rsidP="00EA56A3">
            <w:pPr>
              <w:jc w:val="center"/>
              <w:rPr>
                <w:rFonts w:ascii="Arial" w:hAnsi="Arial" w:cs="Arial"/>
                <w:b/>
                <w:bCs/>
                <w:lang w:val="en-US" w:eastAsia="zh-CN"/>
              </w:rPr>
            </w:pPr>
            <w:r w:rsidRPr="00084FDA">
              <w:rPr>
                <w:rFonts w:ascii="Arial" w:hAnsi="Arial" w:cs="Arial"/>
                <w:b/>
                <w:bCs/>
                <w:sz w:val="22"/>
                <w:szCs w:val="22"/>
                <w:lang w:val="en-US" w:eastAsia="zh-CN"/>
              </w:rPr>
              <w:t>Sedentary time</w:t>
            </w:r>
          </w:p>
        </w:tc>
      </w:tr>
      <w:tr w:rsidR="00084FDA" w:rsidRPr="00084FDA" w:rsidTr="00EA56A3">
        <w:trPr>
          <w:trHeight w:val="300"/>
        </w:trPr>
        <w:tc>
          <w:tcPr>
            <w:tcW w:w="1979" w:type="dxa"/>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6897" w:type="dxa"/>
            <w:gridSpan w:val="7"/>
            <w:tcBorders>
              <w:bottom w:val="single" w:sz="2" w:space="0" w:color="auto"/>
            </w:tcBorders>
            <w:shd w:val="clear" w:color="auto" w:fill="auto"/>
            <w:noWrap/>
            <w:vAlign w:val="bottom"/>
            <w:hideMark/>
          </w:tcPr>
          <w:p w:rsidR="005813C7" w:rsidRPr="00084FDA" w:rsidRDefault="005813C7" w:rsidP="00EA56A3">
            <w:pPr>
              <w:jc w:val="center"/>
              <w:rPr>
                <w:rFonts w:ascii="Arial" w:hAnsi="Arial" w:cs="Arial"/>
                <w:b/>
                <w:bCs/>
                <w:lang w:val="en-US" w:eastAsia="zh-CN"/>
              </w:rPr>
            </w:pPr>
            <w:r w:rsidRPr="00084FDA">
              <w:rPr>
                <w:rFonts w:ascii="Arial" w:hAnsi="Arial" w:cs="Arial"/>
                <w:b/>
                <w:bCs/>
                <w:sz w:val="22"/>
                <w:szCs w:val="22"/>
                <w:lang w:val="en-US" w:eastAsia="zh-CN"/>
              </w:rPr>
              <w:t>Male</w:t>
            </w:r>
          </w:p>
        </w:tc>
        <w:tc>
          <w:tcPr>
            <w:tcW w:w="283" w:type="dxa"/>
            <w:shd w:val="clear" w:color="auto" w:fill="auto"/>
            <w:vAlign w:val="bottom"/>
          </w:tcPr>
          <w:p w:rsidR="005813C7" w:rsidRPr="00084FDA" w:rsidRDefault="005813C7" w:rsidP="00EA56A3">
            <w:pPr>
              <w:jc w:val="center"/>
              <w:rPr>
                <w:rFonts w:ascii="Arial" w:hAnsi="Arial" w:cs="Arial"/>
                <w:b/>
                <w:bCs/>
                <w:lang w:val="en-US" w:eastAsia="zh-CN"/>
              </w:rPr>
            </w:pPr>
          </w:p>
        </w:tc>
        <w:tc>
          <w:tcPr>
            <w:tcW w:w="6542" w:type="dxa"/>
            <w:gridSpan w:val="9"/>
            <w:tcBorders>
              <w:bottom w:val="single" w:sz="2" w:space="0" w:color="auto"/>
            </w:tcBorders>
            <w:shd w:val="clear" w:color="auto" w:fill="auto"/>
            <w:vAlign w:val="bottom"/>
          </w:tcPr>
          <w:p w:rsidR="005813C7" w:rsidRPr="00084FDA" w:rsidRDefault="005813C7" w:rsidP="00EA56A3">
            <w:pPr>
              <w:jc w:val="center"/>
              <w:rPr>
                <w:rFonts w:ascii="Arial" w:hAnsi="Arial" w:cs="Arial"/>
                <w:b/>
                <w:bCs/>
                <w:lang w:val="en-US" w:eastAsia="zh-CN"/>
              </w:rPr>
            </w:pPr>
            <w:r w:rsidRPr="00084FDA">
              <w:rPr>
                <w:rFonts w:ascii="Arial" w:hAnsi="Arial" w:cs="Arial"/>
                <w:b/>
                <w:bCs/>
                <w:sz w:val="22"/>
                <w:szCs w:val="22"/>
                <w:lang w:val="en-US" w:eastAsia="zh-CN"/>
              </w:rPr>
              <w:t>Female</w:t>
            </w:r>
          </w:p>
        </w:tc>
      </w:tr>
      <w:tr w:rsidR="00084FDA" w:rsidRPr="00084FDA" w:rsidTr="00EA56A3">
        <w:trPr>
          <w:trHeight w:val="300"/>
        </w:trPr>
        <w:tc>
          <w:tcPr>
            <w:tcW w:w="1979" w:type="dxa"/>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2903" w:type="dxa"/>
            <w:gridSpan w:val="3"/>
            <w:tcBorders>
              <w:top w:val="single" w:sz="2" w:space="0" w:color="auto"/>
            </w:tcBorders>
            <w:shd w:val="clear" w:color="auto" w:fill="auto"/>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Un-adjusted β (95%CI)</w:t>
            </w:r>
          </w:p>
        </w:tc>
        <w:tc>
          <w:tcPr>
            <w:tcW w:w="2823" w:type="dxa"/>
            <w:gridSpan w:val="3"/>
            <w:tcBorders>
              <w:top w:val="single" w:sz="2" w:space="0" w:color="auto"/>
            </w:tcBorders>
            <w:shd w:val="clear" w:color="auto" w:fill="auto"/>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MV-adjusted β (95%CI)</w:t>
            </w:r>
            <w:r w:rsidRPr="00084FDA">
              <w:rPr>
                <w:rFonts w:ascii="Arial" w:hAnsi="Arial" w:cs="Arial"/>
                <w:sz w:val="22"/>
                <w:szCs w:val="22"/>
                <w:vertAlign w:val="superscript"/>
                <w:lang w:val="en-US" w:eastAsia="zh-CN"/>
              </w:rPr>
              <w:t>a</w:t>
            </w:r>
          </w:p>
        </w:tc>
        <w:tc>
          <w:tcPr>
            <w:tcW w:w="1171" w:type="dxa"/>
            <w:tcBorders>
              <w:top w:val="single" w:sz="2" w:space="0" w:color="auto"/>
            </w:tcBorders>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Marginal mean</w:t>
            </w:r>
          </w:p>
        </w:tc>
        <w:tc>
          <w:tcPr>
            <w:tcW w:w="283" w:type="dxa"/>
            <w:shd w:val="clear" w:color="auto" w:fill="auto"/>
            <w:vAlign w:val="center"/>
          </w:tcPr>
          <w:p w:rsidR="005813C7" w:rsidRPr="00084FDA" w:rsidRDefault="005813C7" w:rsidP="00EA56A3">
            <w:pPr>
              <w:spacing w:after="200" w:line="276" w:lineRule="auto"/>
              <w:rPr>
                <w:rFonts w:ascii="Arial" w:hAnsi="Arial" w:cs="Arial"/>
                <w:lang w:val="en-US" w:eastAsia="zh-CN"/>
              </w:rPr>
            </w:pPr>
          </w:p>
          <w:p w:rsidR="005813C7" w:rsidRPr="00084FDA" w:rsidRDefault="005813C7" w:rsidP="00EA56A3">
            <w:pPr>
              <w:jc w:val="center"/>
              <w:rPr>
                <w:rFonts w:ascii="Arial" w:hAnsi="Arial" w:cs="Arial"/>
                <w:lang w:val="en-US" w:eastAsia="zh-CN"/>
              </w:rPr>
            </w:pPr>
          </w:p>
        </w:tc>
        <w:tc>
          <w:tcPr>
            <w:tcW w:w="2667" w:type="dxa"/>
            <w:gridSpan w:val="3"/>
            <w:tcBorders>
              <w:top w:val="single" w:sz="2" w:space="0" w:color="auto"/>
            </w:tcBorders>
            <w:shd w:val="clear" w:color="auto" w:fill="auto"/>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Un-adjusted β (95%CI)</w:t>
            </w:r>
          </w:p>
        </w:tc>
        <w:tc>
          <w:tcPr>
            <w:tcW w:w="2868" w:type="dxa"/>
            <w:gridSpan w:val="5"/>
            <w:tcBorders>
              <w:top w:val="single" w:sz="2" w:space="0" w:color="auto"/>
            </w:tcBorders>
            <w:shd w:val="clear" w:color="auto" w:fill="auto"/>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MV-adjusted β (95%CI)</w:t>
            </w:r>
            <w:r w:rsidRPr="00084FDA">
              <w:rPr>
                <w:rFonts w:ascii="Arial" w:hAnsi="Arial" w:cs="Arial"/>
                <w:sz w:val="22"/>
                <w:szCs w:val="22"/>
                <w:vertAlign w:val="superscript"/>
                <w:lang w:val="en-US" w:eastAsia="zh-CN"/>
              </w:rPr>
              <w:t>a</w:t>
            </w:r>
          </w:p>
        </w:tc>
        <w:tc>
          <w:tcPr>
            <w:tcW w:w="1007" w:type="dxa"/>
            <w:tcBorders>
              <w:top w:val="single" w:sz="2" w:space="0" w:color="auto"/>
            </w:tcBorders>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Marginal mean</w:t>
            </w:r>
          </w:p>
        </w:tc>
      </w:tr>
      <w:tr w:rsidR="00084FDA" w:rsidRPr="00084FDA" w:rsidTr="00EA56A3">
        <w:trPr>
          <w:trHeight w:val="300"/>
        </w:trPr>
        <w:tc>
          <w:tcPr>
            <w:tcW w:w="1979" w:type="dxa"/>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Normal vision</w:t>
            </w:r>
          </w:p>
        </w:tc>
        <w:tc>
          <w:tcPr>
            <w:tcW w:w="854" w:type="dxa"/>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Ref</w:t>
            </w:r>
          </w:p>
        </w:tc>
        <w:tc>
          <w:tcPr>
            <w:tcW w:w="1012" w:type="dxa"/>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1037" w:type="dxa"/>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851" w:type="dxa"/>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Ref</w:t>
            </w:r>
          </w:p>
        </w:tc>
        <w:tc>
          <w:tcPr>
            <w:tcW w:w="1009" w:type="dxa"/>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963" w:type="dxa"/>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1171" w:type="dxa"/>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3354.3</w:t>
            </w:r>
          </w:p>
        </w:tc>
        <w:tc>
          <w:tcPr>
            <w:tcW w:w="283" w:type="dxa"/>
            <w:shd w:val="clear" w:color="auto" w:fill="auto"/>
            <w:vAlign w:val="bottom"/>
          </w:tcPr>
          <w:p w:rsidR="005813C7" w:rsidRPr="00084FDA" w:rsidRDefault="005813C7" w:rsidP="00EA56A3">
            <w:pPr>
              <w:jc w:val="center"/>
              <w:rPr>
                <w:rFonts w:ascii="Arial" w:hAnsi="Arial" w:cs="Arial"/>
                <w:lang w:val="en-US" w:eastAsia="zh-CN"/>
              </w:rPr>
            </w:pPr>
          </w:p>
        </w:tc>
        <w:tc>
          <w:tcPr>
            <w:tcW w:w="814" w:type="dxa"/>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Ref</w:t>
            </w:r>
          </w:p>
        </w:tc>
        <w:tc>
          <w:tcPr>
            <w:tcW w:w="1013" w:type="dxa"/>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840" w:type="dxa"/>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767" w:type="dxa"/>
            <w:gridSpan w:val="2"/>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Ref</w:t>
            </w:r>
          </w:p>
        </w:tc>
        <w:tc>
          <w:tcPr>
            <w:tcW w:w="1073" w:type="dxa"/>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1028" w:type="dxa"/>
            <w:gridSpan w:val="2"/>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1007" w:type="dxa"/>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3541.5</w:t>
            </w:r>
          </w:p>
        </w:tc>
      </w:tr>
      <w:tr w:rsidR="00084FDA" w:rsidRPr="00084FDA" w:rsidTr="00EA56A3">
        <w:trPr>
          <w:trHeight w:val="300"/>
        </w:trPr>
        <w:tc>
          <w:tcPr>
            <w:tcW w:w="1979" w:type="dxa"/>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Uncorrected refractive error</w:t>
            </w:r>
          </w:p>
        </w:tc>
        <w:tc>
          <w:tcPr>
            <w:tcW w:w="854" w:type="dxa"/>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-50.9</w:t>
            </w:r>
          </w:p>
        </w:tc>
        <w:tc>
          <w:tcPr>
            <w:tcW w:w="2049" w:type="dxa"/>
            <w:gridSpan w:val="2"/>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(-326.4 to224.5)</w:t>
            </w:r>
          </w:p>
        </w:tc>
        <w:tc>
          <w:tcPr>
            <w:tcW w:w="851" w:type="dxa"/>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-101.7</w:t>
            </w:r>
          </w:p>
        </w:tc>
        <w:tc>
          <w:tcPr>
            <w:tcW w:w="1972" w:type="dxa"/>
            <w:gridSpan w:val="2"/>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(-362.5 to159.2)</w:t>
            </w:r>
          </w:p>
        </w:tc>
        <w:tc>
          <w:tcPr>
            <w:tcW w:w="1171" w:type="dxa"/>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3252.6</w:t>
            </w:r>
          </w:p>
        </w:tc>
        <w:tc>
          <w:tcPr>
            <w:tcW w:w="283" w:type="dxa"/>
            <w:shd w:val="clear" w:color="auto" w:fill="auto"/>
            <w:vAlign w:val="bottom"/>
          </w:tcPr>
          <w:p w:rsidR="005813C7" w:rsidRPr="00084FDA" w:rsidRDefault="005813C7" w:rsidP="00EA56A3">
            <w:pPr>
              <w:jc w:val="center"/>
              <w:rPr>
                <w:rFonts w:ascii="Arial" w:hAnsi="Arial" w:cs="Arial"/>
                <w:lang w:val="en-US" w:eastAsia="zh-CN"/>
              </w:rPr>
            </w:pPr>
          </w:p>
        </w:tc>
        <w:tc>
          <w:tcPr>
            <w:tcW w:w="814" w:type="dxa"/>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-63.3</w:t>
            </w:r>
          </w:p>
        </w:tc>
        <w:tc>
          <w:tcPr>
            <w:tcW w:w="1853" w:type="dxa"/>
            <w:gridSpan w:val="2"/>
            <w:shd w:val="clear" w:color="auto" w:fill="auto"/>
            <w:noWrap/>
            <w:vAlign w:val="bottom"/>
            <w:hideMark/>
          </w:tcPr>
          <w:p w:rsidR="005813C7" w:rsidRPr="00084FDA" w:rsidRDefault="005813C7" w:rsidP="00EA56A3">
            <w:pPr>
              <w:ind w:right="-40"/>
              <w:jc w:val="center"/>
              <w:rPr>
                <w:rFonts w:ascii="Arial" w:hAnsi="Arial" w:cs="Arial"/>
                <w:lang w:val="en-US" w:eastAsia="zh-CN"/>
              </w:rPr>
            </w:pPr>
            <w:r w:rsidRPr="00084FDA">
              <w:rPr>
                <w:rFonts w:ascii="Arial" w:hAnsi="Arial" w:cs="Arial"/>
                <w:sz w:val="22"/>
                <w:szCs w:val="22"/>
                <w:lang w:val="en-US" w:eastAsia="zh-CN"/>
              </w:rPr>
              <w:t>(-257.0 to130.4)</w:t>
            </w:r>
          </w:p>
        </w:tc>
        <w:tc>
          <w:tcPr>
            <w:tcW w:w="767" w:type="dxa"/>
            <w:gridSpan w:val="2"/>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-41.4</w:t>
            </w:r>
          </w:p>
        </w:tc>
        <w:tc>
          <w:tcPr>
            <w:tcW w:w="2101" w:type="dxa"/>
            <w:gridSpan w:val="3"/>
            <w:shd w:val="clear" w:color="auto" w:fill="auto"/>
            <w:noWrap/>
            <w:vAlign w:val="bottom"/>
            <w:hideMark/>
          </w:tcPr>
          <w:p w:rsidR="005813C7" w:rsidRPr="00084FDA" w:rsidRDefault="005813C7" w:rsidP="00EA56A3">
            <w:pPr>
              <w:ind w:firstLine="8"/>
              <w:jc w:val="center"/>
              <w:rPr>
                <w:rFonts w:ascii="Arial" w:hAnsi="Arial" w:cs="Arial"/>
                <w:lang w:val="en-US" w:eastAsia="zh-CN"/>
              </w:rPr>
            </w:pPr>
            <w:r w:rsidRPr="00084FDA">
              <w:rPr>
                <w:rFonts w:ascii="Arial" w:hAnsi="Arial" w:cs="Arial"/>
                <w:sz w:val="22"/>
                <w:szCs w:val="22"/>
                <w:lang w:val="en-US" w:eastAsia="zh-CN"/>
              </w:rPr>
              <w:t>(-226.85 to 144.1)</w:t>
            </w:r>
          </w:p>
        </w:tc>
        <w:tc>
          <w:tcPr>
            <w:tcW w:w="1007" w:type="dxa"/>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3500.1</w:t>
            </w:r>
          </w:p>
        </w:tc>
      </w:tr>
      <w:tr w:rsidR="00084FDA" w:rsidRPr="00084FDA" w:rsidTr="00EA56A3">
        <w:trPr>
          <w:trHeight w:val="300"/>
        </w:trPr>
        <w:tc>
          <w:tcPr>
            <w:tcW w:w="1979" w:type="dxa"/>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Visual impairment</w:t>
            </w:r>
          </w:p>
        </w:tc>
        <w:tc>
          <w:tcPr>
            <w:tcW w:w="854" w:type="dxa"/>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697.5</w:t>
            </w:r>
          </w:p>
        </w:tc>
        <w:tc>
          <w:tcPr>
            <w:tcW w:w="2049" w:type="dxa"/>
            <w:gridSpan w:val="2"/>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(-326.4 to1721.3)</w:t>
            </w:r>
          </w:p>
        </w:tc>
        <w:tc>
          <w:tcPr>
            <w:tcW w:w="851" w:type="dxa"/>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628.5</w:t>
            </w:r>
          </w:p>
        </w:tc>
        <w:tc>
          <w:tcPr>
            <w:tcW w:w="1972" w:type="dxa"/>
            <w:gridSpan w:val="2"/>
            <w:shd w:val="clear" w:color="auto" w:fill="auto"/>
            <w:noWrap/>
            <w:vAlign w:val="bottom"/>
            <w:hideMark/>
          </w:tcPr>
          <w:p w:rsidR="005813C7" w:rsidRPr="00084FDA" w:rsidRDefault="005813C7" w:rsidP="00EA56A3">
            <w:pPr>
              <w:ind w:right="-62"/>
              <w:jc w:val="center"/>
              <w:rPr>
                <w:rFonts w:ascii="Arial" w:hAnsi="Arial" w:cs="Arial"/>
                <w:lang w:val="en-US" w:eastAsia="zh-CN"/>
              </w:rPr>
            </w:pPr>
            <w:r w:rsidRPr="00084FDA">
              <w:rPr>
                <w:rFonts w:ascii="Arial" w:hAnsi="Arial" w:cs="Arial"/>
                <w:sz w:val="22"/>
                <w:szCs w:val="22"/>
                <w:lang w:val="en-US" w:eastAsia="zh-CN"/>
              </w:rPr>
              <w:t>(-296.6 to1553.5)</w:t>
            </w:r>
          </w:p>
        </w:tc>
        <w:tc>
          <w:tcPr>
            <w:tcW w:w="1171" w:type="dxa"/>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3982.7</w:t>
            </w:r>
          </w:p>
        </w:tc>
        <w:tc>
          <w:tcPr>
            <w:tcW w:w="283" w:type="dxa"/>
            <w:shd w:val="clear" w:color="auto" w:fill="auto"/>
            <w:vAlign w:val="bottom"/>
          </w:tcPr>
          <w:p w:rsidR="005813C7" w:rsidRPr="00084FDA" w:rsidRDefault="005813C7" w:rsidP="00EA56A3">
            <w:pPr>
              <w:jc w:val="center"/>
              <w:rPr>
                <w:rFonts w:ascii="Arial" w:hAnsi="Arial" w:cs="Arial"/>
                <w:lang w:val="en-US" w:eastAsia="zh-CN"/>
              </w:rPr>
            </w:pPr>
          </w:p>
        </w:tc>
        <w:tc>
          <w:tcPr>
            <w:tcW w:w="814" w:type="dxa"/>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141.5</w:t>
            </w:r>
          </w:p>
        </w:tc>
        <w:tc>
          <w:tcPr>
            <w:tcW w:w="1853" w:type="dxa"/>
            <w:gridSpan w:val="2"/>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(-424.5 to707.5)</w:t>
            </w:r>
          </w:p>
        </w:tc>
        <w:tc>
          <w:tcPr>
            <w:tcW w:w="767" w:type="dxa"/>
            <w:gridSpan w:val="2"/>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181.4</w:t>
            </w:r>
          </w:p>
        </w:tc>
        <w:tc>
          <w:tcPr>
            <w:tcW w:w="2101" w:type="dxa"/>
            <w:gridSpan w:val="3"/>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(-347.99 to 710.8)</w:t>
            </w:r>
          </w:p>
        </w:tc>
        <w:tc>
          <w:tcPr>
            <w:tcW w:w="1007" w:type="dxa"/>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3722.9</w:t>
            </w:r>
          </w:p>
        </w:tc>
      </w:tr>
      <w:tr w:rsidR="00084FDA" w:rsidRPr="00084FDA" w:rsidTr="00EA56A3">
        <w:trPr>
          <w:trHeight w:val="300"/>
        </w:trPr>
        <w:tc>
          <w:tcPr>
            <w:tcW w:w="1979" w:type="dxa"/>
            <w:tcBorders>
              <w:bottom w:val="single" w:sz="2" w:space="0" w:color="auto"/>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P trend</w:t>
            </w:r>
          </w:p>
        </w:tc>
        <w:tc>
          <w:tcPr>
            <w:tcW w:w="2903" w:type="dxa"/>
            <w:gridSpan w:val="3"/>
            <w:tcBorders>
              <w:bottom w:val="single" w:sz="2" w:space="0" w:color="auto"/>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0.578</w:t>
            </w:r>
          </w:p>
        </w:tc>
        <w:tc>
          <w:tcPr>
            <w:tcW w:w="2823" w:type="dxa"/>
            <w:gridSpan w:val="3"/>
            <w:tcBorders>
              <w:bottom w:val="single" w:sz="2" w:space="0" w:color="auto"/>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0.815</w:t>
            </w:r>
          </w:p>
        </w:tc>
        <w:tc>
          <w:tcPr>
            <w:tcW w:w="1171" w:type="dxa"/>
            <w:tcBorders>
              <w:bottom w:val="single" w:sz="2" w:space="0" w:color="auto"/>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283" w:type="dxa"/>
            <w:tcBorders>
              <w:bottom w:val="single" w:sz="2" w:space="0" w:color="auto"/>
            </w:tcBorders>
            <w:shd w:val="clear" w:color="auto" w:fill="auto"/>
            <w:vAlign w:val="bottom"/>
          </w:tcPr>
          <w:p w:rsidR="005813C7" w:rsidRPr="00084FDA" w:rsidRDefault="005813C7" w:rsidP="00EA56A3">
            <w:pPr>
              <w:jc w:val="center"/>
              <w:rPr>
                <w:rFonts w:ascii="Arial" w:hAnsi="Arial" w:cs="Arial"/>
                <w:lang w:val="en-US" w:eastAsia="zh-CN"/>
              </w:rPr>
            </w:pPr>
          </w:p>
        </w:tc>
        <w:tc>
          <w:tcPr>
            <w:tcW w:w="2667" w:type="dxa"/>
            <w:gridSpan w:val="3"/>
            <w:tcBorders>
              <w:bottom w:val="single" w:sz="2" w:space="0" w:color="auto"/>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0.844</w:t>
            </w:r>
          </w:p>
        </w:tc>
        <w:tc>
          <w:tcPr>
            <w:tcW w:w="2868" w:type="dxa"/>
            <w:gridSpan w:val="5"/>
            <w:tcBorders>
              <w:bottom w:val="single" w:sz="2" w:space="0" w:color="auto"/>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0.960</w:t>
            </w:r>
          </w:p>
        </w:tc>
        <w:tc>
          <w:tcPr>
            <w:tcW w:w="1007" w:type="dxa"/>
            <w:tcBorders>
              <w:bottom w:val="single" w:sz="2" w:space="0" w:color="auto"/>
            </w:tcBorders>
            <w:shd w:val="clear" w:color="auto" w:fill="auto"/>
            <w:noWrap/>
            <w:vAlign w:val="bottom"/>
            <w:hideMark/>
          </w:tcPr>
          <w:p w:rsidR="005813C7" w:rsidRPr="00084FDA" w:rsidRDefault="005813C7" w:rsidP="00EA56A3">
            <w:pPr>
              <w:jc w:val="center"/>
              <w:rPr>
                <w:rFonts w:ascii="Arial" w:hAnsi="Arial" w:cs="Arial"/>
                <w:lang w:val="en-US" w:eastAsia="zh-CN"/>
              </w:rPr>
            </w:pPr>
          </w:p>
        </w:tc>
      </w:tr>
      <w:tr w:rsidR="00084FDA" w:rsidRPr="00084FDA" w:rsidTr="00EA56A3">
        <w:trPr>
          <w:trHeight w:val="300"/>
        </w:trPr>
        <w:tc>
          <w:tcPr>
            <w:tcW w:w="1979" w:type="dxa"/>
            <w:tcBorders>
              <w:top w:val="single" w:sz="2" w:space="0" w:color="auto"/>
            </w:tcBorders>
            <w:shd w:val="clear" w:color="auto" w:fill="auto"/>
            <w:noWrap/>
            <w:vAlign w:val="bottom"/>
            <w:hideMark/>
          </w:tcPr>
          <w:p w:rsidR="005813C7" w:rsidRPr="00084FDA" w:rsidRDefault="005813C7" w:rsidP="00EA56A3">
            <w:pPr>
              <w:jc w:val="center"/>
              <w:rPr>
                <w:rFonts w:ascii="Arial" w:hAnsi="Arial" w:cs="Arial"/>
                <w:b/>
                <w:bCs/>
                <w:lang w:val="en-US" w:eastAsia="zh-CN"/>
              </w:rPr>
            </w:pPr>
          </w:p>
        </w:tc>
        <w:tc>
          <w:tcPr>
            <w:tcW w:w="13722" w:type="dxa"/>
            <w:gridSpan w:val="17"/>
            <w:shd w:val="clear" w:color="auto" w:fill="auto"/>
            <w:vAlign w:val="bottom"/>
          </w:tcPr>
          <w:p w:rsidR="005813C7" w:rsidRPr="00084FDA" w:rsidRDefault="005813C7" w:rsidP="00EA56A3">
            <w:pPr>
              <w:jc w:val="center"/>
              <w:rPr>
                <w:rFonts w:ascii="Arial" w:hAnsi="Arial" w:cs="Arial"/>
                <w:b/>
                <w:bCs/>
                <w:lang w:val="en-US" w:eastAsia="zh-CN"/>
              </w:rPr>
            </w:pPr>
            <w:r w:rsidRPr="00084FDA">
              <w:rPr>
                <w:rFonts w:ascii="Arial" w:hAnsi="Arial" w:cs="Arial"/>
                <w:b/>
                <w:bCs/>
                <w:sz w:val="22"/>
                <w:szCs w:val="22"/>
                <w:lang w:val="en-US" w:eastAsia="zh-CN"/>
              </w:rPr>
              <w:t>Moderate to vigorous physical activity</w:t>
            </w:r>
          </w:p>
        </w:tc>
      </w:tr>
      <w:tr w:rsidR="00084FDA" w:rsidRPr="00084FDA" w:rsidTr="00EA56A3">
        <w:trPr>
          <w:trHeight w:val="300"/>
        </w:trPr>
        <w:tc>
          <w:tcPr>
            <w:tcW w:w="1979" w:type="dxa"/>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6897" w:type="dxa"/>
            <w:gridSpan w:val="7"/>
            <w:tcBorders>
              <w:bottom w:val="single" w:sz="2" w:space="0" w:color="auto"/>
            </w:tcBorders>
            <w:shd w:val="clear" w:color="auto" w:fill="auto"/>
            <w:noWrap/>
            <w:vAlign w:val="bottom"/>
            <w:hideMark/>
          </w:tcPr>
          <w:p w:rsidR="005813C7" w:rsidRPr="00084FDA" w:rsidRDefault="005813C7" w:rsidP="00EA56A3">
            <w:pPr>
              <w:jc w:val="center"/>
              <w:rPr>
                <w:rFonts w:ascii="Arial" w:hAnsi="Arial" w:cs="Arial"/>
                <w:b/>
                <w:bCs/>
                <w:lang w:val="en-US" w:eastAsia="zh-CN"/>
              </w:rPr>
            </w:pPr>
            <w:r w:rsidRPr="00084FDA">
              <w:rPr>
                <w:rFonts w:ascii="Arial" w:hAnsi="Arial" w:cs="Arial"/>
                <w:b/>
                <w:bCs/>
                <w:sz w:val="22"/>
                <w:szCs w:val="22"/>
                <w:lang w:val="en-US" w:eastAsia="zh-CN"/>
              </w:rPr>
              <w:t>Male</w:t>
            </w:r>
          </w:p>
        </w:tc>
        <w:tc>
          <w:tcPr>
            <w:tcW w:w="283" w:type="dxa"/>
            <w:shd w:val="clear" w:color="auto" w:fill="auto"/>
            <w:vAlign w:val="bottom"/>
          </w:tcPr>
          <w:p w:rsidR="005813C7" w:rsidRPr="00084FDA" w:rsidRDefault="005813C7" w:rsidP="00EA56A3">
            <w:pPr>
              <w:jc w:val="center"/>
              <w:rPr>
                <w:rFonts w:ascii="Arial" w:hAnsi="Arial" w:cs="Arial"/>
                <w:b/>
                <w:bCs/>
                <w:lang w:val="en-US" w:eastAsia="zh-CN"/>
              </w:rPr>
            </w:pPr>
          </w:p>
        </w:tc>
        <w:tc>
          <w:tcPr>
            <w:tcW w:w="6542" w:type="dxa"/>
            <w:gridSpan w:val="9"/>
            <w:tcBorders>
              <w:bottom w:val="single" w:sz="2" w:space="0" w:color="auto"/>
            </w:tcBorders>
            <w:shd w:val="clear" w:color="auto" w:fill="auto"/>
            <w:vAlign w:val="bottom"/>
          </w:tcPr>
          <w:p w:rsidR="005813C7" w:rsidRPr="00084FDA" w:rsidRDefault="005813C7" w:rsidP="00EA56A3">
            <w:pPr>
              <w:jc w:val="center"/>
              <w:rPr>
                <w:rFonts w:ascii="Arial" w:hAnsi="Arial" w:cs="Arial"/>
                <w:b/>
                <w:bCs/>
                <w:lang w:val="en-US" w:eastAsia="zh-CN"/>
              </w:rPr>
            </w:pPr>
            <w:r w:rsidRPr="00084FDA">
              <w:rPr>
                <w:rFonts w:ascii="Arial" w:hAnsi="Arial" w:cs="Arial"/>
                <w:b/>
                <w:bCs/>
                <w:sz w:val="22"/>
                <w:szCs w:val="22"/>
                <w:lang w:val="en-US" w:eastAsia="zh-CN"/>
              </w:rPr>
              <w:t>Female</w:t>
            </w:r>
          </w:p>
        </w:tc>
      </w:tr>
      <w:tr w:rsidR="00084FDA" w:rsidRPr="00084FDA" w:rsidTr="00EA56A3">
        <w:trPr>
          <w:trHeight w:val="300"/>
        </w:trPr>
        <w:tc>
          <w:tcPr>
            <w:tcW w:w="1979" w:type="dxa"/>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2903" w:type="dxa"/>
            <w:gridSpan w:val="3"/>
            <w:tcBorders>
              <w:top w:val="single" w:sz="2" w:space="0" w:color="auto"/>
            </w:tcBorders>
            <w:shd w:val="clear" w:color="auto" w:fill="auto"/>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Un-adjusted β (95%CI)</w:t>
            </w:r>
          </w:p>
        </w:tc>
        <w:tc>
          <w:tcPr>
            <w:tcW w:w="2823" w:type="dxa"/>
            <w:gridSpan w:val="3"/>
            <w:tcBorders>
              <w:top w:val="single" w:sz="2" w:space="0" w:color="auto"/>
            </w:tcBorders>
            <w:shd w:val="clear" w:color="auto" w:fill="auto"/>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MV-adjusted β (95%CI)</w:t>
            </w:r>
            <w:r w:rsidRPr="00084FDA">
              <w:rPr>
                <w:rFonts w:ascii="Arial" w:hAnsi="Arial" w:cs="Arial"/>
                <w:sz w:val="22"/>
                <w:szCs w:val="22"/>
                <w:vertAlign w:val="superscript"/>
                <w:lang w:val="en-US" w:eastAsia="zh-CN"/>
              </w:rPr>
              <w:t>a</w:t>
            </w:r>
          </w:p>
        </w:tc>
        <w:tc>
          <w:tcPr>
            <w:tcW w:w="1171" w:type="dxa"/>
            <w:tcBorders>
              <w:top w:val="single" w:sz="2" w:space="0" w:color="auto"/>
            </w:tcBorders>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Marginal mean</w:t>
            </w:r>
          </w:p>
        </w:tc>
        <w:tc>
          <w:tcPr>
            <w:tcW w:w="283" w:type="dxa"/>
            <w:shd w:val="clear" w:color="auto" w:fill="auto"/>
            <w:vAlign w:val="center"/>
          </w:tcPr>
          <w:p w:rsidR="005813C7" w:rsidRPr="00084FDA" w:rsidRDefault="005813C7" w:rsidP="00EA56A3">
            <w:pPr>
              <w:spacing w:after="200" w:line="276" w:lineRule="auto"/>
              <w:rPr>
                <w:rFonts w:ascii="Arial" w:hAnsi="Arial" w:cs="Arial"/>
                <w:lang w:val="en-US" w:eastAsia="zh-CN"/>
              </w:rPr>
            </w:pPr>
          </w:p>
          <w:p w:rsidR="005813C7" w:rsidRPr="00084FDA" w:rsidRDefault="005813C7" w:rsidP="00EA56A3">
            <w:pPr>
              <w:jc w:val="center"/>
              <w:rPr>
                <w:rFonts w:ascii="Arial" w:hAnsi="Arial" w:cs="Arial"/>
                <w:lang w:val="en-US" w:eastAsia="zh-CN"/>
              </w:rPr>
            </w:pPr>
          </w:p>
        </w:tc>
        <w:tc>
          <w:tcPr>
            <w:tcW w:w="2667" w:type="dxa"/>
            <w:gridSpan w:val="3"/>
            <w:tcBorders>
              <w:top w:val="single" w:sz="2" w:space="0" w:color="auto"/>
            </w:tcBorders>
            <w:shd w:val="clear" w:color="auto" w:fill="auto"/>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Un-adjusted β (95%CI)</w:t>
            </w:r>
          </w:p>
        </w:tc>
        <w:tc>
          <w:tcPr>
            <w:tcW w:w="2868" w:type="dxa"/>
            <w:gridSpan w:val="5"/>
            <w:tcBorders>
              <w:top w:val="single" w:sz="2" w:space="0" w:color="auto"/>
            </w:tcBorders>
            <w:shd w:val="clear" w:color="auto" w:fill="auto"/>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MV-adjusted β (95%CI)</w:t>
            </w:r>
            <w:r w:rsidRPr="00084FDA">
              <w:rPr>
                <w:rFonts w:ascii="Arial" w:hAnsi="Arial" w:cs="Arial"/>
                <w:sz w:val="22"/>
                <w:szCs w:val="22"/>
                <w:vertAlign w:val="superscript"/>
                <w:lang w:val="en-US" w:eastAsia="zh-CN"/>
              </w:rPr>
              <w:t>a</w:t>
            </w:r>
          </w:p>
        </w:tc>
        <w:tc>
          <w:tcPr>
            <w:tcW w:w="1007" w:type="dxa"/>
            <w:tcBorders>
              <w:top w:val="single" w:sz="2" w:space="0" w:color="auto"/>
            </w:tcBorders>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Marginal mean</w:t>
            </w:r>
          </w:p>
        </w:tc>
      </w:tr>
      <w:tr w:rsidR="00084FDA" w:rsidRPr="00084FDA" w:rsidTr="00EA56A3">
        <w:trPr>
          <w:trHeight w:val="300"/>
        </w:trPr>
        <w:tc>
          <w:tcPr>
            <w:tcW w:w="1979" w:type="dxa"/>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Normal vision</w:t>
            </w:r>
          </w:p>
        </w:tc>
        <w:tc>
          <w:tcPr>
            <w:tcW w:w="854" w:type="dxa"/>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Ref</w:t>
            </w:r>
          </w:p>
        </w:tc>
        <w:tc>
          <w:tcPr>
            <w:tcW w:w="1012" w:type="dxa"/>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1037" w:type="dxa"/>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851" w:type="dxa"/>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Ref</w:t>
            </w:r>
          </w:p>
        </w:tc>
        <w:tc>
          <w:tcPr>
            <w:tcW w:w="1009" w:type="dxa"/>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963" w:type="dxa"/>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1171" w:type="dxa"/>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104.8</w:t>
            </w:r>
          </w:p>
        </w:tc>
        <w:tc>
          <w:tcPr>
            <w:tcW w:w="283" w:type="dxa"/>
            <w:shd w:val="clear" w:color="auto" w:fill="auto"/>
            <w:vAlign w:val="bottom"/>
          </w:tcPr>
          <w:p w:rsidR="005813C7" w:rsidRPr="00084FDA" w:rsidRDefault="005813C7" w:rsidP="00EA56A3">
            <w:pPr>
              <w:jc w:val="center"/>
              <w:rPr>
                <w:rFonts w:ascii="Arial" w:hAnsi="Arial" w:cs="Arial"/>
                <w:lang w:val="en-US" w:eastAsia="zh-CN"/>
              </w:rPr>
            </w:pPr>
          </w:p>
        </w:tc>
        <w:tc>
          <w:tcPr>
            <w:tcW w:w="814" w:type="dxa"/>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Ref</w:t>
            </w:r>
          </w:p>
        </w:tc>
        <w:tc>
          <w:tcPr>
            <w:tcW w:w="1013" w:type="dxa"/>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840" w:type="dxa"/>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767" w:type="dxa"/>
            <w:gridSpan w:val="2"/>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Ref</w:t>
            </w:r>
          </w:p>
        </w:tc>
        <w:tc>
          <w:tcPr>
            <w:tcW w:w="1073" w:type="dxa"/>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1028" w:type="dxa"/>
            <w:gridSpan w:val="2"/>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1007" w:type="dxa"/>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47.7</w:t>
            </w:r>
          </w:p>
        </w:tc>
      </w:tr>
      <w:tr w:rsidR="00084FDA" w:rsidRPr="00084FDA" w:rsidTr="00EA56A3">
        <w:trPr>
          <w:trHeight w:val="300"/>
        </w:trPr>
        <w:tc>
          <w:tcPr>
            <w:tcW w:w="1979" w:type="dxa"/>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Uncorrected refractive error</w:t>
            </w:r>
          </w:p>
        </w:tc>
        <w:tc>
          <w:tcPr>
            <w:tcW w:w="854" w:type="dxa"/>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-1.4</w:t>
            </w:r>
          </w:p>
        </w:tc>
        <w:tc>
          <w:tcPr>
            <w:tcW w:w="2049" w:type="dxa"/>
            <w:gridSpan w:val="2"/>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(-24.2 to21.4)</w:t>
            </w:r>
          </w:p>
        </w:tc>
        <w:tc>
          <w:tcPr>
            <w:tcW w:w="851" w:type="dxa"/>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-9.1</w:t>
            </w:r>
          </w:p>
        </w:tc>
        <w:tc>
          <w:tcPr>
            <w:tcW w:w="1972" w:type="dxa"/>
            <w:gridSpan w:val="2"/>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(-30.0 to11.8)</w:t>
            </w:r>
          </w:p>
        </w:tc>
        <w:tc>
          <w:tcPr>
            <w:tcW w:w="1171" w:type="dxa"/>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95.7</w:t>
            </w:r>
          </w:p>
        </w:tc>
        <w:tc>
          <w:tcPr>
            <w:tcW w:w="283" w:type="dxa"/>
            <w:shd w:val="clear" w:color="auto" w:fill="auto"/>
            <w:vAlign w:val="bottom"/>
          </w:tcPr>
          <w:p w:rsidR="005813C7" w:rsidRPr="00084FDA" w:rsidRDefault="005813C7" w:rsidP="00EA56A3">
            <w:pPr>
              <w:jc w:val="center"/>
              <w:rPr>
                <w:rFonts w:ascii="Arial" w:hAnsi="Arial" w:cs="Arial"/>
                <w:lang w:val="en-US" w:eastAsia="zh-CN"/>
              </w:rPr>
            </w:pPr>
          </w:p>
        </w:tc>
        <w:tc>
          <w:tcPr>
            <w:tcW w:w="814" w:type="dxa"/>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-4.3</w:t>
            </w:r>
          </w:p>
        </w:tc>
        <w:tc>
          <w:tcPr>
            <w:tcW w:w="1853" w:type="dxa"/>
            <w:gridSpan w:val="2"/>
            <w:shd w:val="clear" w:color="auto" w:fill="auto"/>
            <w:noWrap/>
            <w:vAlign w:val="bottom"/>
            <w:hideMark/>
          </w:tcPr>
          <w:p w:rsidR="005813C7" w:rsidRPr="00084FDA" w:rsidRDefault="005813C7" w:rsidP="00EA56A3">
            <w:pPr>
              <w:ind w:right="-40"/>
              <w:jc w:val="center"/>
              <w:rPr>
                <w:rFonts w:ascii="Arial" w:hAnsi="Arial" w:cs="Arial"/>
                <w:lang w:val="en-US" w:eastAsia="zh-CN"/>
              </w:rPr>
            </w:pPr>
            <w:r w:rsidRPr="00084FDA">
              <w:rPr>
                <w:rFonts w:ascii="Arial" w:hAnsi="Arial" w:cs="Arial"/>
                <w:sz w:val="22"/>
                <w:szCs w:val="22"/>
                <w:lang w:val="en-US" w:eastAsia="zh-CN"/>
              </w:rPr>
              <w:t>(-19.6 to11.0)</w:t>
            </w:r>
          </w:p>
        </w:tc>
        <w:tc>
          <w:tcPr>
            <w:tcW w:w="767" w:type="dxa"/>
            <w:gridSpan w:val="2"/>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-5.7</w:t>
            </w:r>
          </w:p>
        </w:tc>
        <w:tc>
          <w:tcPr>
            <w:tcW w:w="2101" w:type="dxa"/>
            <w:gridSpan w:val="3"/>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(-21.4 to10.1)</w:t>
            </w:r>
          </w:p>
        </w:tc>
        <w:tc>
          <w:tcPr>
            <w:tcW w:w="1007" w:type="dxa"/>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42.0</w:t>
            </w:r>
          </w:p>
        </w:tc>
      </w:tr>
      <w:tr w:rsidR="00084FDA" w:rsidRPr="00084FDA" w:rsidTr="00EA56A3">
        <w:trPr>
          <w:trHeight w:val="300"/>
        </w:trPr>
        <w:tc>
          <w:tcPr>
            <w:tcW w:w="1979" w:type="dxa"/>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Visual impairment</w:t>
            </w:r>
          </w:p>
        </w:tc>
        <w:tc>
          <w:tcPr>
            <w:tcW w:w="854" w:type="dxa"/>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63.9</w:t>
            </w:r>
          </w:p>
        </w:tc>
        <w:tc>
          <w:tcPr>
            <w:tcW w:w="2049" w:type="dxa"/>
            <w:gridSpan w:val="2"/>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(-1.2 to129.1)</w:t>
            </w:r>
          </w:p>
        </w:tc>
        <w:tc>
          <w:tcPr>
            <w:tcW w:w="851" w:type="dxa"/>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51.3</w:t>
            </w:r>
          </w:p>
        </w:tc>
        <w:tc>
          <w:tcPr>
            <w:tcW w:w="1972" w:type="dxa"/>
            <w:gridSpan w:val="2"/>
            <w:shd w:val="clear" w:color="auto" w:fill="auto"/>
            <w:noWrap/>
            <w:vAlign w:val="bottom"/>
            <w:hideMark/>
          </w:tcPr>
          <w:p w:rsidR="005813C7" w:rsidRPr="00084FDA" w:rsidRDefault="005813C7" w:rsidP="00EA56A3">
            <w:pPr>
              <w:ind w:right="-62"/>
              <w:jc w:val="center"/>
              <w:rPr>
                <w:rFonts w:ascii="Arial" w:hAnsi="Arial" w:cs="Arial"/>
                <w:lang w:val="en-US" w:eastAsia="zh-CN"/>
              </w:rPr>
            </w:pPr>
            <w:r w:rsidRPr="00084FDA">
              <w:rPr>
                <w:rFonts w:ascii="Arial" w:hAnsi="Arial" w:cs="Arial"/>
                <w:sz w:val="22"/>
                <w:szCs w:val="22"/>
                <w:lang w:val="en-US" w:eastAsia="zh-CN"/>
              </w:rPr>
              <w:t>(-16.4 to119.0)</w:t>
            </w:r>
          </w:p>
        </w:tc>
        <w:tc>
          <w:tcPr>
            <w:tcW w:w="1171" w:type="dxa"/>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156.1</w:t>
            </w:r>
          </w:p>
        </w:tc>
        <w:tc>
          <w:tcPr>
            <w:tcW w:w="283" w:type="dxa"/>
            <w:shd w:val="clear" w:color="auto" w:fill="auto"/>
            <w:vAlign w:val="bottom"/>
          </w:tcPr>
          <w:p w:rsidR="005813C7" w:rsidRPr="00084FDA" w:rsidRDefault="005813C7" w:rsidP="00EA56A3">
            <w:pPr>
              <w:jc w:val="center"/>
              <w:rPr>
                <w:rFonts w:ascii="Arial" w:hAnsi="Arial" w:cs="Arial"/>
                <w:lang w:val="en-US" w:eastAsia="zh-CN"/>
              </w:rPr>
            </w:pPr>
          </w:p>
        </w:tc>
        <w:tc>
          <w:tcPr>
            <w:tcW w:w="814" w:type="dxa"/>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10.2</w:t>
            </w:r>
          </w:p>
        </w:tc>
        <w:tc>
          <w:tcPr>
            <w:tcW w:w="1853" w:type="dxa"/>
            <w:gridSpan w:val="2"/>
            <w:shd w:val="clear" w:color="auto" w:fill="auto"/>
            <w:noWrap/>
            <w:vAlign w:val="bottom"/>
            <w:hideMark/>
          </w:tcPr>
          <w:p w:rsidR="005813C7" w:rsidRPr="00084FDA" w:rsidRDefault="005813C7" w:rsidP="00EA56A3">
            <w:pPr>
              <w:ind w:right="-40"/>
              <w:jc w:val="center"/>
              <w:rPr>
                <w:rFonts w:ascii="Arial" w:hAnsi="Arial" w:cs="Arial"/>
                <w:lang w:val="en-US" w:eastAsia="zh-CN"/>
              </w:rPr>
            </w:pPr>
            <w:r w:rsidRPr="00084FDA">
              <w:rPr>
                <w:rFonts w:ascii="Arial" w:hAnsi="Arial" w:cs="Arial"/>
                <w:sz w:val="22"/>
                <w:szCs w:val="22"/>
                <w:lang w:val="en-US" w:eastAsia="zh-CN"/>
              </w:rPr>
              <w:t>(-36.9 to57.2)</w:t>
            </w:r>
          </w:p>
        </w:tc>
        <w:tc>
          <w:tcPr>
            <w:tcW w:w="767" w:type="dxa"/>
            <w:gridSpan w:val="2"/>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7.7</w:t>
            </w:r>
          </w:p>
        </w:tc>
        <w:tc>
          <w:tcPr>
            <w:tcW w:w="2101" w:type="dxa"/>
            <w:gridSpan w:val="3"/>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(-36.7 to52.1)</w:t>
            </w:r>
          </w:p>
        </w:tc>
        <w:tc>
          <w:tcPr>
            <w:tcW w:w="1007" w:type="dxa"/>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55.4</w:t>
            </w:r>
          </w:p>
        </w:tc>
      </w:tr>
      <w:tr w:rsidR="00084FDA" w:rsidRPr="00084FDA" w:rsidTr="00EA56A3">
        <w:trPr>
          <w:trHeight w:val="300"/>
        </w:trPr>
        <w:tc>
          <w:tcPr>
            <w:tcW w:w="1979" w:type="dxa"/>
            <w:tcBorders>
              <w:bottom w:val="single" w:sz="2" w:space="0" w:color="auto"/>
            </w:tcBorders>
            <w:shd w:val="clear" w:color="auto" w:fill="auto"/>
            <w:noWrap/>
            <w:vAlign w:val="bottom"/>
            <w:hideMark/>
          </w:tcPr>
          <w:p w:rsidR="005813C7" w:rsidRPr="00084FDA" w:rsidRDefault="005813C7" w:rsidP="00EA56A3">
            <w:pPr>
              <w:ind w:leftChars="-49" w:left="-10" w:hangingChars="49" w:hanging="108"/>
              <w:jc w:val="center"/>
              <w:rPr>
                <w:rFonts w:ascii="Arial" w:hAnsi="Arial" w:cs="Arial"/>
                <w:lang w:val="en-US" w:eastAsia="zh-CN"/>
              </w:rPr>
            </w:pPr>
            <w:r w:rsidRPr="00084FDA">
              <w:rPr>
                <w:rFonts w:ascii="Arial" w:hAnsi="Arial" w:cs="Arial"/>
                <w:sz w:val="22"/>
                <w:szCs w:val="22"/>
                <w:lang w:val="en-US" w:eastAsia="zh-CN"/>
              </w:rPr>
              <w:t>P trend</w:t>
            </w:r>
          </w:p>
        </w:tc>
        <w:tc>
          <w:tcPr>
            <w:tcW w:w="2903" w:type="dxa"/>
            <w:gridSpan w:val="3"/>
            <w:tcBorders>
              <w:bottom w:val="single" w:sz="2" w:space="0" w:color="auto"/>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0.432</w:t>
            </w:r>
          </w:p>
        </w:tc>
        <w:tc>
          <w:tcPr>
            <w:tcW w:w="2823" w:type="dxa"/>
            <w:gridSpan w:val="3"/>
            <w:tcBorders>
              <w:bottom w:val="single" w:sz="2" w:space="0" w:color="auto"/>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0.870</w:t>
            </w:r>
          </w:p>
        </w:tc>
        <w:tc>
          <w:tcPr>
            <w:tcW w:w="1171" w:type="dxa"/>
            <w:tcBorders>
              <w:bottom w:val="single" w:sz="2" w:space="0" w:color="auto"/>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283" w:type="dxa"/>
            <w:tcBorders>
              <w:bottom w:val="single" w:sz="2" w:space="0" w:color="auto"/>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2693" w:type="dxa"/>
            <w:gridSpan w:val="4"/>
            <w:tcBorders>
              <w:bottom w:val="single" w:sz="2" w:space="0" w:color="auto"/>
            </w:tcBorders>
            <w:shd w:val="clear" w:color="auto" w:fill="auto"/>
            <w:vAlign w:val="bottom"/>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0.888</w:t>
            </w:r>
          </w:p>
        </w:tc>
        <w:tc>
          <w:tcPr>
            <w:tcW w:w="2835" w:type="dxa"/>
            <w:gridSpan w:val="3"/>
            <w:tcBorders>
              <w:bottom w:val="single" w:sz="2" w:space="0" w:color="auto"/>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0.759</w:t>
            </w:r>
          </w:p>
        </w:tc>
        <w:tc>
          <w:tcPr>
            <w:tcW w:w="1014" w:type="dxa"/>
            <w:gridSpan w:val="2"/>
            <w:tcBorders>
              <w:bottom w:val="single" w:sz="2" w:space="0" w:color="auto"/>
            </w:tcBorders>
            <w:shd w:val="clear" w:color="auto" w:fill="auto"/>
            <w:noWrap/>
            <w:vAlign w:val="bottom"/>
            <w:hideMark/>
          </w:tcPr>
          <w:p w:rsidR="005813C7" w:rsidRPr="00084FDA" w:rsidRDefault="005813C7" w:rsidP="00EA56A3">
            <w:pPr>
              <w:jc w:val="center"/>
              <w:rPr>
                <w:rFonts w:ascii="Arial" w:hAnsi="Arial" w:cs="Arial"/>
                <w:lang w:val="en-US" w:eastAsia="zh-CN"/>
              </w:rPr>
            </w:pPr>
          </w:p>
        </w:tc>
      </w:tr>
      <w:tr w:rsidR="00084FDA" w:rsidRPr="00084FDA" w:rsidTr="00EA56A3">
        <w:trPr>
          <w:trHeight w:val="300"/>
        </w:trPr>
        <w:tc>
          <w:tcPr>
            <w:tcW w:w="8876" w:type="dxa"/>
            <w:gridSpan w:val="8"/>
            <w:tcBorders>
              <w:top w:val="single" w:sz="2" w:space="0" w:color="auto"/>
            </w:tcBorders>
            <w:shd w:val="clear" w:color="auto" w:fill="auto"/>
            <w:vAlign w:val="bottom"/>
            <w:hideMark/>
          </w:tcPr>
          <w:p w:rsidR="005813C7" w:rsidRPr="00084FDA" w:rsidRDefault="005813C7" w:rsidP="00EA56A3">
            <w:pPr>
              <w:rPr>
                <w:rFonts w:ascii="Arial" w:hAnsi="Arial" w:cs="Arial"/>
                <w:lang w:val="en-US" w:eastAsia="zh-CN"/>
              </w:rPr>
            </w:pPr>
            <w:r w:rsidRPr="00084FDA">
              <w:rPr>
                <w:rFonts w:ascii="Arial" w:hAnsi="Arial" w:cs="Arial"/>
                <w:sz w:val="22"/>
                <w:szCs w:val="22"/>
                <w:vertAlign w:val="superscript"/>
                <w:lang w:val="en-US" w:eastAsia="zh-CN"/>
              </w:rPr>
              <w:t xml:space="preserve">a </w:t>
            </w:r>
            <w:r w:rsidRPr="00084FDA">
              <w:rPr>
                <w:rFonts w:ascii="Arial" w:hAnsi="Arial" w:cs="Arial"/>
                <w:sz w:val="22"/>
                <w:szCs w:val="22"/>
                <w:lang w:val="en-US" w:eastAsia="zh-CN"/>
              </w:rPr>
              <w:t>Multivariate adjusted models included age (continuous), BMI, race and household income</w:t>
            </w:r>
          </w:p>
        </w:tc>
        <w:tc>
          <w:tcPr>
            <w:tcW w:w="283" w:type="dxa"/>
            <w:shd w:val="clear" w:color="auto" w:fill="auto"/>
            <w:vAlign w:val="bottom"/>
          </w:tcPr>
          <w:p w:rsidR="005813C7" w:rsidRPr="00084FDA" w:rsidRDefault="005813C7" w:rsidP="00EA56A3">
            <w:pPr>
              <w:spacing w:after="200" w:line="276" w:lineRule="auto"/>
              <w:rPr>
                <w:rFonts w:ascii="Arial" w:hAnsi="Arial" w:cs="Arial"/>
                <w:lang w:val="en-US" w:eastAsia="zh-CN"/>
              </w:rPr>
            </w:pPr>
          </w:p>
          <w:p w:rsidR="005813C7" w:rsidRPr="00084FDA" w:rsidRDefault="005813C7" w:rsidP="00EA56A3">
            <w:pPr>
              <w:rPr>
                <w:rFonts w:ascii="Arial" w:hAnsi="Arial" w:cs="Arial"/>
                <w:lang w:val="en-US" w:eastAsia="zh-CN"/>
              </w:rPr>
            </w:pPr>
          </w:p>
        </w:tc>
        <w:tc>
          <w:tcPr>
            <w:tcW w:w="6542" w:type="dxa"/>
            <w:gridSpan w:val="9"/>
            <w:tcBorders>
              <w:top w:val="single" w:sz="2" w:space="0" w:color="auto"/>
            </w:tcBorders>
            <w:shd w:val="clear" w:color="auto" w:fill="auto"/>
            <w:vAlign w:val="bottom"/>
          </w:tcPr>
          <w:p w:rsidR="005813C7" w:rsidRPr="00084FDA" w:rsidRDefault="005813C7" w:rsidP="00EA56A3">
            <w:pPr>
              <w:rPr>
                <w:rFonts w:ascii="Arial" w:hAnsi="Arial" w:cs="Arial"/>
                <w:lang w:val="en-US" w:eastAsia="zh-CN"/>
              </w:rPr>
            </w:pPr>
          </w:p>
        </w:tc>
      </w:tr>
    </w:tbl>
    <w:p w:rsidR="005813C7" w:rsidRPr="00084FDA" w:rsidRDefault="005813C7" w:rsidP="005813C7">
      <w:pPr>
        <w:spacing w:after="200" w:line="276" w:lineRule="auto"/>
        <w:rPr>
          <w:rFonts w:ascii="Arial" w:hAnsi="Arial" w:cs="Arial"/>
          <w:bCs/>
        </w:rPr>
      </w:pPr>
    </w:p>
    <w:p w:rsidR="005813C7" w:rsidRPr="00084FDA" w:rsidRDefault="005813C7" w:rsidP="005813C7">
      <w:pPr>
        <w:spacing w:after="200" w:line="276" w:lineRule="auto"/>
        <w:rPr>
          <w:rFonts w:ascii="Arial" w:hAnsi="Arial" w:cs="Arial"/>
          <w:bCs/>
        </w:rPr>
      </w:pPr>
    </w:p>
    <w:p w:rsidR="005813C7" w:rsidRPr="00084FDA" w:rsidRDefault="005813C7" w:rsidP="005813C7">
      <w:pPr>
        <w:spacing w:after="200" w:line="276" w:lineRule="auto"/>
        <w:rPr>
          <w:rFonts w:ascii="Arial" w:hAnsi="Arial" w:cs="Arial"/>
          <w:bCs/>
        </w:rPr>
      </w:pPr>
      <w:r w:rsidRPr="00084FDA">
        <w:rPr>
          <w:rFonts w:ascii="Arial" w:hAnsi="Arial" w:cs="Arial"/>
          <w:bCs/>
        </w:rPr>
        <w:br w:type="page"/>
      </w:r>
    </w:p>
    <w:tbl>
      <w:tblPr>
        <w:tblpPr w:leftFromText="180" w:rightFromText="180" w:vertAnchor="text" w:horzAnchor="margin" w:tblpXSpec="center" w:tblpY="-291"/>
        <w:tblW w:w="1573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019"/>
        <w:gridCol w:w="908"/>
        <w:gridCol w:w="1199"/>
        <w:gridCol w:w="694"/>
        <w:gridCol w:w="767"/>
        <w:gridCol w:w="1233"/>
        <w:gridCol w:w="693"/>
        <w:gridCol w:w="1134"/>
        <w:gridCol w:w="238"/>
        <w:gridCol w:w="896"/>
        <w:gridCol w:w="1172"/>
        <w:gridCol w:w="795"/>
        <w:gridCol w:w="18"/>
        <w:gridCol w:w="820"/>
        <w:gridCol w:w="83"/>
        <w:gridCol w:w="1202"/>
        <w:gridCol w:w="730"/>
        <w:gridCol w:w="1134"/>
      </w:tblGrid>
      <w:tr w:rsidR="00084FDA" w:rsidRPr="00084FDA" w:rsidTr="00EA56A3">
        <w:trPr>
          <w:trHeight w:val="315"/>
        </w:trPr>
        <w:tc>
          <w:tcPr>
            <w:tcW w:w="15735" w:type="dxa"/>
            <w:gridSpan w:val="18"/>
            <w:tcBorders>
              <w:top w:val="nil"/>
              <w:left w:val="nil"/>
              <w:bottom w:val="single" w:sz="2" w:space="0" w:color="auto"/>
              <w:right w:val="nil"/>
            </w:tcBorders>
            <w:shd w:val="clear" w:color="auto" w:fill="auto"/>
            <w:vAlign w:val="bottom"/>
            <w:hideMark/>
          </w:tcPr>
          <w:p w:rsidR="005813C7" w:rsidRPr="00084FDA" w:rsidRDefault="005813C7" w:rsidP="00EA56A3">
            <w:pPr>
              <w:rPr>
                <w:rFonts w:ascii="Arial" w:hAnsi="Arial" w:cs="Arial"/>
                <w:b/>
                <w:bCs/>
                <w:lang w:val="en-US" w:eastAsia="zh-CN"/>
              </w:rPr>
            </w:pPr>
            <w:r w:rsidRPr="00084FDA">
              <w:rPr>
                <w:rFonts w:ascii="Arial" w:hAnsi="Arial" w:cs="Arial"/>
                <w:b/>
                <w:bCs/>
                <w:sz w:val="22"/>
                <w:szCs w:val="22"/>
                <w:lang w:val="en-US" w:eastAsia="zh-CN"/>
              </w:rPr>
              <w:t xml:space="preserve">Table 3. Accelerometer measured activity pattern (minutes per week) by vision status in the NHANES (2003-2006) adults aged 20 -49 years </w:t>
            </w:r>
          </w:p>
        </w:tc>
      </w:tr>
      <w:tr w:rsidR="00084FDA" w:rsidRPr="00084FDA" w:rsidTr="00EA56A3">
        <w:trPr>
          <w:trHeight w:val="315"/>
        </w:trPr>
        <w:tc>
          <w:tcPr>
            <w:tcW w:w="2019" w:type="dxa"/>
            <w:tcBorders>
              <w:top w:val="single" w:sz="2" w:space="0" w:color="auto"/>
              <w:left w:val="nil"/>
              <w:bottom w:val="nil"/>
              <w:right w:val="nil"/>
            </w:tcBorders>
            <w:shd w:val="clear" w:color="auto" w:fill="auto"/>
            <w:noWrap/>
            <w:vAlign w:val="bottom"/>
            <w:hideMark/>
          </w:tcPr>
          <w:p w:rsidR="005813C7" w:rsidRPr="00084FDA" w:rsidRDefault="005813C7" w:rsidP="00EA56A3">
            <w:pPr>
              <w:jc w:val="center"/>
              <w:rPr>
                <w:rFonts w:ascii="Arial" w:hAnsi="Arial" w:cs="Arial"/>
                <w:b/>
                <w:bCs/>
                <w:lang w:val="en-US" w:eastAsia="zh-CN"/>
              </w:rPr>
            </w:pPr>
          </w:p>
        </w:tc>
        <w:tc>
          <w:tcPr>
            <w:tcW w:w="13716" w:type="dxa"/>
            <w:gridSpan w:val="17"/>
            <w:tcBorders>
              <w:top w:val="single" w:sz="2" w:space="0" w:color="auto"/>
              <w:left w:val="nil"/>
              <w:bottom w:val="nil"/>
              <w:right w:val="nil"/>
            </w:tcBorders>
            <w:shd w:val="clear" w:color="auto" w:fill="auto"/>
            <w:vAlign w:val="bottom"/>
          </w:tcPr>
          <w:p w:rsidR="005813C7" w:rsidRPr="00084FDA" w:rsidRDefault="005813C7" w:rsidP="00EA56A3">
            <w:pPr>
              <w:jc w:val="center"/>
              <w:rPr>
                <w:rFonts w:ascii="Arial" w:hAnsi="Arial" w:cs="Arial"/>
                <w:b/>
                <w:bCs/>
                <w:lang w:val="en-US" w:eastAsia="zh-CN"/>
              </w:rPr>
            </w:pPr>
            <w:r w:rsidRPr="00084FDA">
              <w:rPr>
                <w:rFonts w:ascii="Arial" w:hAnsi="Arial" w:cs="Arial"/>
                <w:b/>
                <w:bCs/>
                <w:sz w:val="22"/>
                <w:szCs w:val="22"/>
                <w:lang w:val="en-US" w:eastAsia="zh-CN"/>
              </w:rPr>
              <w:t>Sedentary time</w:t>
            </w:r>
          </w:p>
        </w:tc>
      </w:tr>
      <w:tr w:rsidR="00084FDA" w:rsidRPr="00084FDA" w:rsidTr="00EA56A3">
        <w:trPr>
          <w:trHeight w:val="300"/>
        </w:trPr>
        <w:tc>
          <w:tcPr>
            <w:tcW w:w="2019"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6628" w:type="dxa"/>
            <w:gridSpan w:val="7"/>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b/>
                <w:bCs/>
                <w:lang w:val="en-US" w:eastAsia="zh-CN"/>
              </w:rPr>
            </w:pPr>
            <w:r w:rsidRPr="00084FDA">
              <w:rPr>
                <w:rFonts w:ascii="Arial" w:hAnsi="Arial" w:cs="Arial"/>
                <w:b/>
                <w:bCs/>
                <w:sz w:val="22"/>
                <w:szCs w:val="22"/>
                <w:lang w:val="en-US" w:eastAsia="zh-CN"/>
              </w:rPr>
              <w:t>Male</w:t>
            </w:r>
          </w:p>
        </w:tc>
        <w:tc>
          <w:tcPr>
            <w:tcW w:w="238"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b/>
                <w:bCs/>
                <w:lang w:val="en-US" w:eastAsia="zh-CN"/>
              </w:rPr>
            </w:pPr>
          </w:p>
        </w:tc>
        <w:tc>
          <w:tcPr>
            <w:tcW w:w="6850" w:type="dxa"/>
            <w:gridSpan w:val="9"/>
            <w:tcBorders>
              <w:top w:val="nil"/>
              <w:left w:val="nil"/>
              <w:bottom w:val="single" w:sz="2" w:space="0" w:color="auto"/>
              <w:right w:val="nil"/>
            </w:tcBorders>
            <w:shd w:val="clear" w:color="auto" w:fill="auto"/>
            <w:vAlign w:val="bottom"/>
          </w:tcPr>
          <w:p w:rsidR="005813C7" w:rsidRPr="00084FDA" w:rsidRDefault="005813C7" w:rsidP="00EA56A3">
            <w:pPr>
              <w:jc w:val="center"/>
              <w:rPr>
                <w:rFonts w:ascii="Arial" w:hAnsi="Arial" w:cs="Arial"/>
                <w:b/>
                <w:bCs/>
                <w:lang w:val="en-US" w:eastAsia="zh-CN"/>
              </w:rPr>
            </w:pPr>
            <w:r w:rsidRPr="00084FDA">
              <w:rPr>
                <w:rFonts w:ascii="Arial" w:hAnsi="Arial" w:cs="Arial"/>
                <w:b/>
                <w:bCs/>
                <w:sz w:val="22"/>
                <w:szCs w:val="22"/>
                <w:lang w:val="en-US" w:eastAsia="zh-CN"/>
              </w:rPr>
              <w:t>Female</w:t>
            </w:r>
          </w:p>
        </w:tc>
      </w:tr>
      <w:tr w:rsidR="00084FDA" w:rsidRPr="00084FDA" w:rsidTr="00EA56A3">
        <w:trPr>
          <w:trHeight w:val="285"/>
        </w:trPr>
        <w:tc>
          <w:tcPr>
            <w:tcW w:w="2019"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2801" w:type="dxa"/>
            <w:gridSpan w:val="3"/>
            <w:tcBorders>
              <w:top w:val="single" w:sz="2" w:space="0" w:color="auto"/>
              <w:left w:val="nil"/>
              <w:bottom w:val="nil"/>
              <w:right w:val="nil"/>
            </w:tcBorders>
            <w:shd w:val="clear" w:color="auto" w:fill="auto"/>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Un-adjusted β (95%CI)</w:t>
            </w:r>
          </w:p>
        </w:tc>
        <w:tc>
          <w:tcPr>
            <w:tcW w:w="2693" w:type="dxa"/>
            <w:gridSpan w:val="3"/>
            <w:tcBorders>
              <w:top w:val="single" w:sz="2" w:space="0" w:color="auto"/>
              <w:left w:val="nil"/>
              <w:bottom w:val="nil"/>
              <w:right w:val="nil"/>
            </w:tcBorders>
            <w:shd w:val="clear" w:color="auto" w:fill="auto"/>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MV-adjusted β (95%CI)</w:t>
            </w:r>
            <w:r w:rsidRPr="00084FDA">
              <w:rPr>
                <w:rFonts w:ascii="Arial" w:hAnsi="Arial" w:cs="Arial"/>
                <w:sz w:val="22"/>
                <w:szCs w:val="22"/>
                <w:vertAlign w:val="superscript"/>
                <w:lang w:val="en-US" w:eastAsia="zh-CN"/>
              </w:rPr>
              <w:t>a</w:t>
            </w:r>
          </w:p>
        </w:tc>
        <w:tc>
          <w:tcPr>
            <w:tcW w:w="1134" w:type="dxa"/>
            <w:tcBorders>
              <w:top w:val="single" w:sz="2" w:space="0" w:color="auto"/>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Marginal mean</w:t>
            </w:r>
          </w:p>
        </w:tc>
        <w:tc>
          <w:tcPr>
            <w:tcW w:w="238" w:type="dxa"/>
            <w:tcBorders>
              <w:top w:val="nil"/>
              <w:left w:val="nil"/>
              <w:bottom w:val="nil"/>
              <w:right w:val="nil"/>
            </w:tcBorders>
            <w:shd w:val="clear" w:color="auto" w:fill="auto"/>
            <w:vAlign w:val="center"/>
            <w:hideMark/>
          </w:tcPr>
          <w:p w:rsidR="005813C7" w:rsidRPr="00084FDA" w:rsidRDefault="005813C7" w:rsidP="00EA56A3">
            <w:pPr>
              <w:jc w:val="center"/>
              <w:rPr>
                <w:rFonts w:ascii="Arial" w:hAnsi="Arial" w:cs="Arial"/>
                <w:lang w:val="en-US" w:eastAsia="zh-CN"/>
              </w:rPr>
            </w:pPr>
          </w:p>
        </w:tc>
        <w:tc>
          <w:tcPr>
            <w:tcW w:w="2881" w:type="dxa"/>
            <w:gridSpan w:val="4"/>
            <w:tcBorders>
              <w:top w:val="single" w:sz="2" w:space="0" w:color="auto"/>
              <w:left w:val="nil"/>
              <w:bottom w:val="nil"/>
              <w:right w:val="nil"/>
            </w:tcBorders>
            <w:shd w:val="clear" w:color="auto" w:fill="auto"/>
            <w:vAlign w:val="center"/>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Un-adjusted β (95%CI)</w:t>
            </w:r>
          </w:p>
        </w:tc>
        <w:tc>
          <w:tcPr>
            <w:tcW w:w="2835" w:type="dxa"/>
            <w:gridSpan w:val="4"/>
            <w:tcBorders>
              <w:top w:val="single" w:sz="2" w:space="0" w:color="auto"/>
              <w:left w:val="nil"/>
              <w:bottom w:val="nil"/>
              <w:right w:val="nil"/>
            </w:tcBorders>
            <w:shd w:val="clear" w:color="auto" w:fill="auto"/>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MV-adjusted β (95%CI)</w:t>
            </w:r>
            <w:r w:rsidRPr="00084FDA">
              <w:rPr>
                <w:rFonts w:ascii="Arial" w:hAnsi="Arial" w:cs="Arial"/>
                <w:sz w:val="22"/>
                <w:szCs w:val="22"/>
                <w:vertAlign w:val="superscript"/>
                <w:lang w:val="en-US" w:eastAsia="zh-CN"/>
              </w:rPr>
              <w:t>a</w:t>
            </w:r>
          </w:p>
        </w:tc>
        <w:tc>
          <w:tcPr>
            <w:tcW w:w="1134" w:type="dxa"/>
            <w:tcBorders>
              <w:top w:val="single" w:sz="2" w:space="0" w:color="auto"/>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Marginal mean</w:t>
            </w:r>
          </w:p>
        </w:tc>
      </w:tr>
      <w:tr w:rsidR="00084FDA" w:rsidRPr="00084FDA" w:rsidTr="00EA56A3">
        <w:trPr>
          <w:trHeight w:val="300"/>
        </w:trPr>
        <w:tc>
          <w:tcPr>
            <w:tcW w:w="2019"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b/>
                <w:bCs/>
                <w:lang w:val="en-US" w:eastAsia="zh-CN"/>
              </w:rPr>
            </w:pPr>
          </w:p>
        </w:tc>
        <w:tc>
          <w:tcPr>
            <w:tcW w:w="6628" w:type="dxa"/>
            <w:gridSpan w:val="7"/>
            <w:tcBorders>
              <w:top w:val="nil"/>
              <w:left w:val="nil"/>
              <w:bottom w:val="nil"/>
              <w:right w:val="nil"/>
            </w:tcBorders>
            <w:shd w:val="clear" w:color="auto" w:fill="auto"/>
            <w:vAlign w:val="bottom"/>
          </w:tcPr>
          <w:p w:rsidR="005813C7" w:rsidRPr="00084FDA" w:rsidRDefault="005813C7" w:rsidP="00EA56A3">
            <w:pPr>
              <w:jc w:val="center"/>
              <w:rPr>
                <w:rFonts w:ascii="Arial" w:hAnsi="Arial" w:cs="Arial"/>
                <w:b/>
                <w:bCs/>
                <w:lang w:val="en-US" w:eastAsia="zh-CN"/>
              </w:rPr>
            </w:pPr>
          </w:p>
        </w:tc>
        <w:tc>
          <w:tcPr>
            <w:tcW w:w="238" w:type="dxa"/>
            <w:tcBorders>
              <w:top w:val="nil"/>
              <w:left w:val="nil"/>
              <w:bottom w:val="nil"/>
              <w:right w:val="nil"/>
            </w:tcBorders>
            <w:shd w:val="clear" w:color="auto" w:fill="auto"/>
            <w:vAlign w:val="bottom"/>
          </w:tcPr>
          <w:p w:rsidR="005813C7" w:rsidRPr="00084FDA" w:rsidRDefault="005813C7" w:rsidP="00EA56A3">
            <w:pPr>
              <w:jc w:val="center"/>
              <w:rPr>
                <w:rFonts w:ascii="Arial" w:hAnsi="Arial" w:cs="Arial"/>
                <w:b/>
                <w:bCs/>
                <w:lang w:val="en-US" w:eastAsia="zh-CN"/>
              </w:rPr>
            </w:pPr>
          </w:p>
        </w:tc>
        <w:tc>
          <w:tcPr>
            <w:tcW w:w="5716" w:type="dxa"/>
            <w:gridSpan w:val="8"/>
            <w:tcBorders>
              <w:top w:val="nil"/>
              <w:left w:val="nil"/>
              <w:bottom w:val="nil"/>
              <w:right w:val="nil"/>
            </w:tcBorders>
            <w:shd w:val="clear" w:color="auto" w:fill="auto"/>
            <w:vAlign w:val="bottom"/>
          </w:tcPr>
          <w:p w:rsidR="005813C7" w:rsidRPr="00084FDA" w:rsidRDefault="005813C7" w:rsidP="00EA56A3">
            <w:pPr>
              <w:jc w:val="center"/>
              <w:rPr>
                <w:rFonts w:ascii="Arial" w:hAnsi="Arial" w:cs="Arial"/>
                <w:b/>
                <w:bCs/>
                <w:lang w:val="en-US" w:eastAsia="zh-CN"/>
              </w:rPr>
            </w:pPr>
          </w:p>
        </w:tc>
        <w:tc>
          <w:tcPr>
            <w:tcW w:w="1134"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b/>
                <w:bCs/>
                <w:lang w:val="en-US" w:eastAsia="zh-CN"/>
              </w:rPr>
            </w:pPr>
          </w:p>
        </w:tc>
      </w:tr>
      <w:tr w:rsidR="00084FDA" w:rsidRPr="00084FDA" w:rsidTr="00EA56A3">
        <w:trPr>
          <w:trHeight w:val="285"/>
        </w:trPr>
        <w:tc>
          <w:tcPr>
            <w:tcW w:w="2019"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r w:rsidRPr="00084FDA">
              <w:rPr>
                <w:rFonts w:ascii="Arial" w:hAnsi="Arial" w:cs="Arial"/>
                <w:sz w:val="22"/>
                <w:szCs w:val="22"/>
                <w:lang w:val="en-US" w:eastAsia="zh-CN"/>
              </w:rPr>
              <w:t>Normal vision</w:t>
            </w:r>
          </w:p>
        </w:tc>
        <w:tc>
          <w:tcPr>
            <w:tcW w:w="908" w:type="dxa"/>
            <w:tcBorders>
              <w:top w:val="nil"/>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Ref</w:t>
            </w:r>
          </w:p>
        </w:tc>
        <w:tc>
          <w:tcPr>
            <w:tcW w:w="1199"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694"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767" w:type="dxa"/>
            <w:tcBorders>
              <w:top w:val="nil"/>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Ref</w:t>
            </w:r>
          </w:p>
        </w:tc>
        <w:tc>
          <w:tcPr>
            <w:tcW w:w="1233"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693"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1134"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3367.7</w:t>
            </w:r>
          </w:p>
        </w:tc>
        <w:tc>
          <w:tcPr>
            <w:tcW w:w="238" w:type="dxa"/>
            <w:tcBorders>
              <w:top w:val="nil"/>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p>
        </w:tc>
        <w:tc>
          <w:tcPr>
            <w:tcW w:w="896" w:type="dxa"/>
            <w:tcBorders>
              <w:top w:val="nil"/>
              <w:left w:val="nil"/>
              <w:bottom w:val="nil"/>
              <w:right w:val="nil"/>
            </w:tcBorders>
            <w:shd w:val="clear" w:color="auto" w:fill="auto"/>
            <w:vAlign w:val="center"/>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Ref</w:t>
            </w:r>
          </w:p>
        </w:tc>
        <w:tc>
          <w:tcPr>
            <w:tcW w:w="1172"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813"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903" w:type="dxa"/>
            <w:gridSpan w:val="2"/>
            <w:tcBorders>
              <w:top w:val="nil"/>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Ref</w:t>
            </w:r>
          </w:p>
        </w:tc>
        <w:tc>
          <w:tcPr>
            <w:tcW w:w="1202"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730"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1134"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3326.2</w:t>
            </w:r>
          </w:p>
        </w:tc>
      </w:tr>
      <w:tr w:rsidR="00084FDA" w:rsidRPr="00084FDA" w:rsidTr="00EA56A3">
        <w:trPr>
          <w:trHeight w:val="285"/>
        </w:trPr>
        <w:tc>
          <w:tcPr>
            <w:tcW w:w="2019"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r w:rsidRPr="00084FDA">
              <w:rPr>
                <w:rFonts w:ascii="Arial" w:hAnsi="Arial" w:cs="Arial"/>
                <w:sz w:val="22"/>
                <w:szCs w:val="22"/>
                <w:lang w:val="en-US" w:eastAsia="zh-CN"/>
              </w:rPr>
              <w:t>Uncorrected refractive error</w:t>
            </w:r>
          </w:p>
        </w:tc>
        <w:tc>
          <w:tcPr>
            <w:tcW w:w="908"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-55.8</w:t>
            </w:r>
          </w:p>
        </w:tc>
        <w:tc>
          <w:tcPr>
            <w:tcW w:w="1893"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(-213.0 to 101.4)</w:t>
            </w:r>
          </w:p>
        </w:tc>
        <w:tc>
          <w:tcPr>
            <w:tcW w:w="767"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-13.5</w:t>
            </w:r>
          </w:p>
        </w:tc>
        <w:tc>
          <w:tcPr>
            <w:tcW w:w="1926"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(-180.8 to 153.9)</w:t>
            </w:r>
          </w:p>
        </w:tc>
        <w:tc>
          <w:tcPr>
            <w:tcW w:w="1134"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3354.2</w:t>
            </w:r>
          </w:p>
        </w:tc>
        <w:tc>
          <w:tcPr>
            <w:tcW w:w="238" w:type="dxa"/>
            <w:tcBorders>
              <w:top w:val="nil"/>
              <w:left w:val="nil"/>
              <w:bottom w:val="nil"/>
              <w:right w:val="nil"/>
            </w:tcBorders>
            <w:shd w:val="clear" w:color="auto" w:fill="auto"/>
            <w:noWrap/>
            <w:vAlign w:val="bottom"/>
          </w:tcPr>
          <w:p w:rsidR="005813C7" w:rsidRPr="00084FDA" w:rsidRDefault="005813C7" w:rsidP="00EA56A3">
            <w:pPr>
              <w:jc w:val="center"/>
              <w:rPr>
                <w:rFonts w:ascii="Arial" w:hAnsi="Arial" w:cs="Arial"/>
                <w:lang w:val="en-US" w:eastAsia="zh-CN"/>
              </w:rPr>
            </w:pPr>
          </w:p>
        </w:tc>
        <w:tc>
          <w:tcPr>
            <w:tcW w:w="896" w:type="dxa"/>
            <w:tcBorders>
              <w:top w:val="nil"/>
              <w:left w:val="nil"/>
              <w:bottom w:val="nil"/>
              <w:right w:val="nil"/>
            </w:tcBorders>
            <w:shd w:val="clear" w:color="auto" w:fill="auto"/>
            <w:vAlign w:val="bottom"/>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-5.0</w:t>
            </w:r>
          </w:p>
        </w:tc>
        <w:tc>
          <w:tcPr>
            <w:tcW w:w="1985" w:type="dxa"/>
            <w:gridSpan w:val="3"/>
            <w:tcBorders>
              <w:top w:val="nil"/>
              <w:left w:val="nil"/>
              <w:bottom w:val="nil"/>
              <w:right w:val="nil"/>
            </w:tcBorders>
            <w:shd w:val="clear" w:color="auto" w:fill="auto"/>
            <w:noWrap/>
            <w:vAlign w:val="bottom"/>
            <w:hideMark/>
          </w:tcPr>
          <w:p w:rsidR="005813C7" w:rsidRPr="00084FDA" w:rsidRDefault="005813C7" w:rsidP="00EA56A3">
            <w:pPr>
              <w:tabs>
                <w:tab w:val="left" w:pos="1834"/>
              </w:tabs>
              <w:ind w:right="-19"/>
              <w:jc w:val="center"/>
              <w:rPr>
                <w:rFonts w:ascii="Arial" w:hAnsi="Arial" w:cs="Arial"/>
                <w:lang w:val="en-US" w:eastAsia="zh-CN"/>
              </w:rPr>
            </w:pPr>
            <w:r w:rsidRPr="00084FDA">
              <w:rPr>
                <w:rFonts w:ascii="Arial" w:hAnsi="Arial" w:cs="Arial"/>
                <w:sz w:val="22"/>
                <w:szCs w:val="22"/>
                <w:lang w:val="en-US" w:eastAsia="zh-CN"/>
              </w:rPr>
              <w:t>(-184.5 to 174.5)</w:t>
            </w:r>
          </w:p>
        </w:tc>
        <w:tc>
          <w:tcPr>
            <w:tcW w:w="903"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9.9</w:t>
            </w:r>
          </w:p>
        </w:tc>
        <w:tc>
          <w:tcPr>
            <w:tcW w:w="1932" w:type="dxa"/>
            <w:gridSpan w:val="2"/>
            <w:tcBorders>
              <w:top w:val="nil"/>
              <w:left w:val="nil"/>
              <w:bottom w:val="nil"/>
              <w:right w:val="nil"/>
            </w:tcBorders>
            <w:shd w:val="clear" w:color="auto" w:fill="auto"/>
            <w:noWrap/>
            <w:vAlign w:val="bottom"/>
            <w:hideMark/>
          </w:tcPr>
          <w:p w:rsidR="005813C7" w:rsidRPr="00084FDA" w:rsidRDefault="005813C7" w:rsidP="00EA56A3">
            <w:pPr>
              <w:ind w:right="1"/>
              <w:jc w:val="center"/>
              <w:rPr>
                <w:rFonts w:ascii="Arial" w:hAnsi="Arial" w:cs="Arial"/>
                <w:lang w:val="en-US" w:eastAsia="zh-CN"/>
              </w:rPr>
            </w:pPr>
            <w:r w:rsidRPr="00084FDA">
              <w:rPr>
                <w:rFonts w:ascii="Arial" w:hAnsi="Arial" w:cs="Arial"/>
                <w:sz w:val="22"/>
                <w:szCs w:val="22"/>
                <w:lang w:val="en-US" w:eastAsia="zh-CN"/>
              </w:rPr>
              <w:t>(-193.6 to 213.4)</w:t>
            </w:r>
          </w:p>
        </w:tc>
        <w:tc>
          <w:tcPr>
            <w:tcW w:w="1134"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3336.1</w:t>
            </w:r>
          </w:p>
        </w:tc>
      </w:tr>
      <w:tr w:rsidR="00084FDA" w:rsidRPr="00084FDA" w:rsidTr="00EA56A3">
        <w:trPr>
          <w:trHeight w:val="285"/>
        </w:trPr>
        <w:tc>
          <w:tcPr>
            <w:tcW w:w="2019"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r w:rsidRPr="00084FDA">
              <w:rPr>
                <w:rFonts w:ascii="Arial" w:hAnsi="Arial" w:cs="Arial"/>
                <w:sz w:val="22"/>
                <w:szCs w:val="22"/>
                <w:lang w:val="en-US" w:eastAsia="zh-CN"/>
              </w:rPr>
              <w:t>Visual impairment</w:t>
            </w:r>
          </w:p>
        </w:tc>
        <w:tc>
          <w:tcPr>
            <w:tcW w:w="908"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52.7</w:t>
            </w:r>
          </w:p>
        </w:tc>
        <w:tc>
          <w:tcPr>
            <w:tcW w:w="1893" w:type="dxa"/>
            <w:gridSpan w:val="2"/>
            <w:tcBorders>
              <w:top w:val="nil"/>
              <w:left w:val="nil"/>
              <w:bottom w:val="nil"/>
              <w:right w:val="nil"/>
            </w:tcBorders>
            <w:shd w:val="clear" w:color="auto" w:fill="auto"/>
            <w:noWrap/>
            <w:vAlign w:val="bottom"/>
            <w:hideMark/>
          </w:tcPr>
          <w:p w:rsidR="005813C7" w:rsidRPr="00084FDA" w:rsidRDefault="005813C7" w:rsidP="00EA56A3">
            <w:pPr>
              <w:ind w:right="46"/>
              <w:jc w:val="center"/>
              <w:rPr>
                <w:rFonts w:ascii="Arial" w:hAnsi="Arial" w:cs="Arial"/>
                <w:lang w:val="en-US" w:eastAsia="zh-CN"/>
              </w:rPr>
            </w:pPr>
            <w:r w:rsidRPr="00084FDA">
              <w:rPr>
                <w:rFonts w:ascii="Arial" w:hAnsi="Arial" w:cs="Arial"/>
                <w:sz w:val="22"/>
                <w:szCs w:val="22"/>
                <w:lang w:val="en-US" w:eastAsia="zh-CN"/>
              </w:rPr>
              <w:t>(-496.7 to 602.2)</w:t>
            </w:r>
          </w:p>
        </w:tc>
        <w:tc>
          <w:tcPr>
            <w:tcW w:w="767"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273.9</w:t>
            </w:r>
          </w:p>
        </w:tc>
        <w:tc>
          <w:tcPr>
            <w:tcW w:w="1926"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(-323.3 to 871.0)</w:t>
            </w:r>
          </w:p>
        </w:tc>
        <w:tc>
          <w:tcPr>
            <w:tcW w:w="1134"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3641.5</w:t>
            </w:r>
          </w:p>
        </w:tc>
        <w:tc>
          <w:tcPr>
            <w:tcW w:w="238" w:type="dxa"/>
            <w:tcBorders>
              <w:top w:val="nil"/>
              <w:left w:val="nil"/>
              <w:bottom w:val="nil"/>
              <w:right w:val="nil"/>
            </w:tcBorders>
            <w:shd w:val="clear" w:color="auto" w:fill="auto"/>
            <w:noWrap/>
            <w:vAlign w:val="bottom"/>
          </w:tcPr>
          <w:p w:rsidR="005813C7" w:rsidRPr="00084FDA" w:rsidRDefault="005813C7" w:rsidP="00EA56A3">
            <w:pPr>
              <w:jc w:val="center"/>
              <w:rPr>
                <w:rFonts w:ascii="Arial" w:hAnsi="Arial" w:cs="Arial"/>
                <w:lang w:val="en-US" w:eastAsia="zh-CN"/>
              </w:rPr>
            </w:pPr>
          </w:p>
        </w:tc>
        <w:tc>
          <w:tcPr>
            <w:tcW w:w="896" w:type="dxa"/>
            <w:tcBorders>
              <w:top w:val="nil"/>
              <w:left w:val="nil"/>
              <w:bottom w:val="nil"/>
              <w:right w:val="nil"/>
            </w:tcBorders>
            <w:shd w:val="clear" w:color="auto" w:fill="auto"/>
            <w:vAlign w:val="bottom"/>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257.9</w:t>
            </w:r>
          </w:p>
        </w:tc>
        <w:tc>
          <w:tcPr>
            <w:tcW w:w="1985" w:type="dxa"/>
            <w:gridSpan w:val="3"/>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(-90.8 to 606.5)</w:t>
            </w:r>
          </w:p>
        </w:tc>
        <w:tc>
          <w:tcPr>
            <w:tcW w:w="903"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329.8</w:t>
            </w:r>
          </w:p>
        </w:tc>
        <w:tc>
          <w:tcPr>
            <w:tcW w:w="1932" w:type="dxa"/>
            <w:gridSpan w:val="2"/>
            <w:tcBorders>
              <w:top w:val="nil"/>
              <w:left w:val="nil"/>
              <w:bottom w:val="nil"/>
              <w:right w:val="nil"/>
            </w:tcBorders>
            <w:shd w:val="clear" w:color="auto" w:fill="auto"/>
            <w:noWrap/>
            <w:vAlign w:val="bottom"/>
            <w:hideMark/>
          </w:tcPr>
          <w:p w:rsidR="005813C7" w:rsidRPr="00084FDA" w:rsidRDefault="005813C7" w:rsidP="00EA56A3">
            <w:pPr>
              <w:ind w:right="1"/>
              <w:jc w:val="center"/>
              <w:rPr>
                <w:rFonts w:ascii="Arial" w:hAnsi="Arial" w:cs="Arial"/>
                <w:lang w:val="en-US" w:eastAsia="zh-CN"/>
              </w:rPr>
            </w:pPr>
            <w:r w:rsidRPr="00084FDA">
              <w:rPr>
                <w:rFonts w:ascii="Arial" w:hAnsi="Arial" w:cs="Arial"/>
                <w:sz w:val="22"/>
                <w:szCs w:val="22"/>
                <w:lang w:val="en-US" w:eastAsia="zh-CN"/>
              </w:rPr>
              <w:t>(12.5 to 647.0)</w:t>
            </w:r>
          </w:p>
        </w:tc>
        <w:tc>
          <w:tcPr>
            <w:tcW w:w="1134"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3655.9</w:t>
            </w:r>
          </w:p>
        </w:tc>
      </w:tr>
      <w:tr w:rsidR="00084FDA" w:rsidRPr="00084FDA" w:rsidTr="00EA56A3">
        <w:trPr>
          <w:trHeight w:val="315"/>
        </w:trPr>
        <w:tc>
          <w:tcPr>
            <w:tcW w:w="2019" w:type="dxa"/>
            <w:tcBorders>
              <w:top w:val="nil"/>
              <w:left w:val="nil"/>
              <w:bottom w:val="single" w:sz="2" w:space="0" w:color="auto"/>
              <w:right w:val="nil"/>
            </w:tcBorders>
            <w:shd w:val="clear" w:color="auto" w:fill="auto"/>
            <w:noWrap/>
            <w:vAlign w:val="bottom"/>
            <w:hideMark/>
          </w:tcPr>
          <w:p w:rsidR="005813C7" w:rsidRPr="00084FDA" w:rsidRDefault="005813C7" w:rsidP="00EA56A3">
            <w:pPr>
              <w:ind w:firstLineChars="200" w:firstLine="440"/>
              <w:rPr>
                <w:rFonts w:ascii="Arial" w:hAnsi="Arial" w:cs="Arial"/>
                <w:lang w:val="en-US" w:eastAsia="zh-CN"/>
              </w:rPr>
            </w:pPr>
            <w:r w:rsidRPr="00084FDA">
              <w:rPr>
                <w:rFonts w:ascii="Arial" w:hAnsi="Arial" w:cs="Arial"/>
                <w:sz w:val="22"/>
                <w:szCs w:val="22"/>
                <w:lang w:val="en-US" w:eastAsia="zh-CN"/>
              </w:rPr>
              <w:t>P trend</w:t>
            </w:r>
          </w:p>
        </w:tc>
        <w:tc>
          <w:tcPr>
            <w:tcW w:w="2801" w:type="dxa"/>
            <w:gridSpan w:val="3"/>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0.646</w:t>
            </w:r>
          </w:p>
        </w:tc>
        <w:tc>
          <w:tcPr>
            <w:tcW w:w="2693" w:type="dxa"/>
            <w:gridSpan w:val="3"/>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0.659</w:t>
            </w:r>
          </w:p>
        </w:tc>
        <w:tc>
          <w:tcPr>
            <w:tcW w:w="1134" w:type="dxa"/>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238" w:type="dxa"/>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2881" w:type="dxa"/>
            <w:gridSpan w:val="4"/>
            <w:tcBorders>
              <w:top w:val="nil"/>
              <w:left w:val="nil"/>
              <w:bottom w:val="single" w:sz="2" w:space="0" w:color="auto"/>
              <w:right w:val="nil"/>
            </w:tcBorders>
            <w:shd w:val="clear" w:color="auto" w:fill="auto"/>
            <w:vAlign w:val="bottom"/>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0.666</w:t>
            </w:r>
          </w:p>
        </w:tc>
        <w:tc>
          <w:tcPr>
            <w:tcW w:w="2835" w:type="dxa"/>
            <w:gridSpan w:val="4"/>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0.500</w:t>
            </w:r>
          </w:p>
        </w:tc>
        <w:tc>
          <w:tcPr>
            <w:tcW w:w="1134" w:type="dxa"/>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r>
      <w:tr w:rsidR="00084FDA" w:rsidRPr="00084FDA" w:rsidTr="00EA56A3">
        <w:trPr>
          <w:trHeight w:val="300"/>
        </w:trPr>
        <w:tc>
          <w:tcPr>
            <w:tcW w:w="2019" w:type="dxa"/>
            <w:tcBorders>
              <w:top w:val="single" w:sz="2" w:space="0" w:color="auto"/>
              <w:left w:val="nil"/>
              <w:bottom w:val="nil"/>
              <w:right w:val="nil"/>
            </w:tcBorders>
            <w:shd w:val="clear" w:color="auto" w:fill="auto"/>
            <w:noWrap/>
            <w:vAlign w:val="bottom"/>
            <w:hideMark/>
          </w:tcPr>
          <w:p w:rsidR="005813C7" w:rsidRPr="00084FDA" w:rsidRDefault="005813C7" w:rsidP="00EA56A3">
            <w:pPr>
              <w:jc w:val="center"/>
              <w:rPr>
                <w:rFonts w:ascii="Arial" w:hAnsi="Arial" w:cs="Arial"/>
                <w:b/>
                <w:bCs/>
                <w:lang w:val="en-US" w:eastAsia="zh-CN"/>
              </w:rPr>
            </w:pPr>
          </w:p>
        </w:tc>
        <w:tc>
          <w:tcPr>
            <w:tcW w:w="13716" w:type="dxa"/>
            <w:gridSpan w:val="17"/>
            <w:tcBorders>
              <w:top w:val="single" w:sz="2" w:space="0" w:color="auto"/>
              <w:left w:val="nil"/>
              <w:bottom w:val="nil"/>
              <w:right w:val="nil"/>
            </w:tcBorders>
            <w:shd w:val="clear" w:color="auto" w:fill="auto"/>
            <w:vAlign w:val="bottom"/>
          </w:tcPr>
          <w:p w:rsidR="005813C7" w:rsidRPr="00084FDA" w:rsidRDefault="005813C7" w:rsidP="00EA56A3">
            <w:pPr>
              <w:jc w:val="center"/>
              <w:rPr>
                <w:rFonts w:ascii="Arial" w:hAnsi="Arial" w:cs="Arial"/>
                <w:b/>
                <w:bCs/>
                <w:lang w:val="en-US" w:eastAsia="zh-CN"/>
              </w:rPr>
            </w:pPr>
            <w:r w:rsidRPr="00084FDA">
              <w:rPr>
                <w:rFonts w:ascii="Arial" w:hAnsi="Arial" w:cs="Arial"/>
                <w:b/>
                <w:bCs/>
                <w:sz w:val="22"/>
                <w:szCs w:val="22"/>
                <w:lang w:val="en-US" w:eastAsia="zh-CN"/>
              </w:rPr>
              <w:t>Light intensity physical activity</w:t>
            </w:r>
          </w:p>
        </w:tc>
      </w:tr>
      <w:tr w:rsidR="00084FDA" w:rsidRPr="00084FDA" w:rsidTr="00EA56A3">
        <w:trPr>
          <w:trHeight w:val="300"/>
        </w:trPr>
        <w:tc>
          <w:tcPr>
            <w:tcW w:w="2019"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6628" w:type="dxa"/>
            <w:gridSpan w:val="7"/>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b/>
                <w:bCs/>
                <w:lang w:val="en-US" w:eastAsia="zh-CN"/>
              </w:rPr>
            </w:pPr>
            <w:r w:rsidRPr="00084FDA">
              <w:rPr>
                <w:rFonts w:ascii="Arial" w:hAnsi="Arial" w:cs="Arial"/>
                <w:b/>
                <w:bCs/>
                <w:sz w:val="22"/>
                <w:szCs w:val="22"/>
                <w:lang w:val="en-US" w:eastAsia="zh-CN"/>
              </w:rPr>
              <w:t>Male</w:t>
            </w:r>
          </w:p>
        </w:tc>
        <w:tc>
          <w:tcPr>
            <w:tcW w:w="238"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b/>
                <w:bCs/>
                <w:lang w:val="en-US" w:eastAsia="zh-CN"/>
              </w:rPr>
            </w:pPr>
          </w:p>
        </w:tc>
        <w:tc>
          <w:tcPr>
            <w:tcW w:w="6850" w:type="dxa"/>
            <w:gridSpan w:val="9"/>
            <w:tcBorders>
              <w:top w:val="nil"/>
              <w:left w:val="nil"/>
              <w:bottom w:val="single" w:sz="2" w:space="0" w:color="auto"/>
              <w:right w:val="nil"/>
            </w:tcBorders>
            <w:shd w:val="clear" w:color="auto" w:fill="auto"/>
            <w:vAlign w:val="bottom"/>
          </w:tcPr>
          <w:p w:rsidR="005813C7" w:rsidRPr="00084FDA" w:rsidRDefault="005813C7" w:rsidP="00EA56A3">
            <w:pPr>
              <w:jc w:val="center"/>
              <w:rPr>
                <w:rFonts w:ascii="Arial" w:hAnsi="Arial" w:cs="Arial"/>
                <w:b/>
                <w:bCs/>
                <w:lang w:val="en-US" w:eastAsia="zh-CN"/>
              </w:rPr>
            </w:pPr>
            <w:r w:rsidRPr="00084FDA">
              <w:rPr>
                <w:rFonts w:ascii="Arial" w:hAnsi="Arial" w:cs="Arial"/>
                <w:b/>
                <w:bCs/>
                <w:sz w:val="22"/>
                <w:szCs w:val="22"/>
                <w:lang w:val="en-US" w:eastAsia="zh-CN"/>
              </w:rPr>
              <w:t>Female</w:t>
            </w:r>
          </w:p>
        </w:tc>
      </w:tr>
      <w:tr w:rsidR="00084FDA" w:rsidRPr="00084FDA" w:rsidTr="00EA56A3">
        <w:trPr>
          <w:trHeight w:val="285"/>
        </w:trPr>
        <w:tc>
          <w:tcPr>
            <w:tcW w:w="2019"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2801" w:type="dxa"/>
            <w:gridSpan w:val="3"/>
            <w:tcBorders>
              <w:top w:val="single" w:sz="2" w:space="0" w:color="auto"/>
              <w:left w:val="nil"/>
              <w:bottom w:val="nil"/>
              <w:right w:val="nil"/>
            </w:tcBorders>
            <w:shd w:val="clear" w:color="auto" w:fill="auto"/>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Un-adjusted β (95%CI)</w:t>
            </w:r>
          </w:p>
        </w:tc>
        <w:tc>
          <w:tcPr>
            <w:tcW w:w="2693" w:type="dxa"/>
            <w:gridSpan w:val="3"/>
            <w:tcBorders>
              <w:top w:val="single" w:sz="2" w:space="0" w:color="auto"/>
              <w:left w:val="nil"/>
              <w:bottom w:val="nil"/>
              <w:right w:val="nil"/>
            </w:tcBorders>
            <w:shd w:val="clear" w:color="auto" w:fill="auto"/>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MV-adjusted β (95%CI)</w:t>
            </w:r>
            <w:r w:rsidRPr="00084FDA">
              <w:rPr>
                <w:rFonts w:ascii="Arial" w:hAnsi="Arial" w:cs="Arial"/>
                <w:sz w:val="22"/>
                <w:szCs w:val="22"/>
                <w:vertAlign w:val="superscript"/>
                <w:lang w:val="en-US" w:eastAsia="zh-CN"/>
              </w:rPr>
              <w:t>a</w:t>
            </w:r>
          </w:p>
        </w:tc>
        <w:tc>
          <w:tcPr>
            <w:tcW w:w="1134" w:type="dxa"/>
            <w:tcBorders>
              <w:top w:val="single" w:sz="2" w:space="0" w:color="auto"/>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Marginal mean</w:t>
            </w:r>
          </w:p>
        </w:tc>
        <w:tc>
          <w:tcPr>
            <w:tcW w:w="238" w:type="dxa"/>
            <w:tcBorders>
              <w:top w:val="nil"/>
              <w:left w:val="nil"/>
              <w:bottom w:val="nil"/>
              <w:right w:val="nil"/>
            </w:tcBorders>
            <w:shd w:val="clear" w:color="auto" w:fill="auto"/>
            <w:vAlign w:val="center"/>
            <w:hideMark/>
          </w:tcPr>
          <w:p w:rsidR="005813C7" w:rsidRPr="00084FDA" w:rsidRDefault="005813C7" w:rsidP="00EA56A3">
            <w:pPr>
              <w:jc w:val="center"/>
              <w:rPr>
                <w:rFonts w:ascii="Arial" w:hAnsi="Arial" w:cs="Arial"/>
                <w:lang w:val="en-US" w:eastAsia="zh-CN"/>
              </w:rPr>
            </w:pPr>
          </w:p>
        </w:tc>
        <w:tc>
          <w:tcPr>
            <w:tcW w:w="2881" w:type="dxa"/>
            <w:gridSpan w:val="4"/>
            <w:tcBorders>
              <w:top w:val="single" w:sz="2" w:space="0" w:color="auto"/>
              <w:left w:val="nil"/>
              <w:bottom w:val="nil"/>
              <w:right w:val="nil"/>
            </w:tcBorders>
            <w:shd w:val="clear" w:color="auto" w:fill="auto"/>
            <w:vAlign w:val="center"/>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Un-adjusted β (95%CI)</w:t>
            </w:r>
          </w:p>
        </w:tc>
        <w:tc>
          <w:tcPr>
            <w:tcW w:w="2835" w:type="dxa"/>
            <w:gridSpan w:val="4"/>
            <w:tcBorders>
              <w:top w:val="single" w:sz="2" w:space="0" w:color="auto"/>
              <w:left w:val="nil"/>
              <w:bottom w:val="nil"/>
              <w:right w:val="nil"/>
            </w:tcBorders>
            <w:shd w:val="clear" w:color="auto" w:fill="auto"/>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MV-adjusted β (95%CI)</w:t>
            </w:r>
            <w:r w:rsidRPr="00084FDA">
              <w:rPr>
                <w:rFonts w:ascii="Arial" w:hAnsi="Arial" w:cs="Arial"/>
                <w:sz w:val="22"/>
                <w:szCs w:val="22"/>
                <w:vertAlign w:val="superscript"/>
                <w:lang w:val="en-US" w:eastAsia="zh-CN"/>
              </w:rPr>
              <w:t>a</w:t>
            </w:r>
          </w:p>
        </w:tc>
        <w:tc>
          <w:tcPr>
            <w:tcW w:w="1134" w:type="dxa"/>
            <w:tcBorders>
              <w:top w:val="single" w:sz="2" w:space="0" w:color="auto"/>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Marginal mean</w:t>
            </w:r>
          </w:p>
        </w:tc>
      </w:tr>
      <w:tr w:rsidR="00084FDA" w:rsidRPr="00084FDA" w:rsidTr="00EA56A3">
        <w:trPr>
          <w:trHeight w:val="285"/>
        </w:trPr>
        <w:tc>
          <w:tcPr>
            <w:tcW w:w="2019"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r w:rsidRPr="00084FDA">
              <w:rPr>
                <w:rFonts w:ascii="Arial" w:hAnsi="Arial" w:cs="Arial"/>
                <w:sz w:val="22"/>
                <w:szCs w:val="22"/>
                <w:lang w:val="en-US" w:eastAsia="zh-CN"/>
              </w:rPr>
              <w:t>Normal vision</w:t>
            </w:r>
          </w:p>
        </w:tc>
        <w:tc>
          <w:tcPr>
            <w:tcW w:w="908" w:type="dxa"/>
            <w:tcBorders>
              <w:top w:val="nil"/>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Ref</w:t>
            </w:r>
          </w:p>
        </w:tc>
        <w:tc>
          <w:tcPr>
            <w:tcW w:w="1199"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694"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767" w:type="dxa"/>
            <w:tcBorders>
              <w:top w:val="nil"/>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Ref</w:t>
            </w:r>
          </w:p>
        </w:tc>
        <w:tc>
          <w:tcPr>
            <w:tcW w:w="1233"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693"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1134"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1871.5</w:t>
            </w:r>
          </w:p>
        </w:tc>
        <w:tc>
          <w:tcPr>
            <w:tcW w:w="238" w:type="dxa"/>
            <w:tcBorders>
              <w:top w:val="nil"/>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p>
        </w:tc>
        <w:tc>
          <w:tcPr>
            <w:tcW w:w="896" w:type="dxa"/>
            <w:tcBorders>
              <w:top w:val="nil"/>
              <w:left w:val="nil"/>
              <w:bottom w:val="nil"/>
              <w:right w:val="nil"/>
            </w:tcBorders>
            <w:shd w:val="clear" w:color="auto" w:fill="auto"/>
            <w:vAlign w:val="center"/>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Ref</w:t>
            </w:r>
          </w:p>
        </w:tc>
        <w:tc>
          <w:tcPr>
            <w:tcW w:w="1172"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813"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903" w:type="dxa"/>
            <w:gridSpan w:val="2"/>
            <w:tcBorders>
              <w:top w:val="nil"/>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Ref</w:t>
            </w:r>
          </w:p>
        </w:tc>
        <w:tc>
          <w:tcPr>
            <w:tcW w:w="1202"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730"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1134"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1900.1</w:t>
            </w:r>
          </w:p>
        </w:tc>
      </w:tr>
      <w:tr w:rsidR="00084FDA" w:rsidRPr="00084FDA" w:rsidTr="00EA56A3">
        <w:trPr>
          <w:trHeight w:val="285"/>
        </w:trPr>
        <w:tc>
          <w:tcPr>
            <w:tcW w:w="2019"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r w:rsidRPr="00084FDA">
              <w:rPr>
                <w:rFonts w:ascii="Arial" w:hAnsi="Arial" w:cs="Arial"/>
                <w:sz w:val="22"/>
                <w:szCs w:val="22"/>
                <w:lang w:val="en-US" w:eastAsia="zh-CN"/>
              </w:rPr>
              <w:t>Uncorrected refractive error</w:t>
            </w:r>
          </w:p>
        </w:tc>
        <w:tc>
          <w:tcPr>
            <w:tcW w:w="908"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41.3</w:t>
            </w:r>
          </w:p>
        </w:tc>
        <w:tc>
          <w:tcPr>
            <w:tcW w:w="1893"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(-71.8 to 154.3)</w:t>
            </w:r>
          </w:p>
        </w:tc>
        <w:tc>
          <w:tcPr>
            <w:tcW w:w="767"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25.1</w:t>
            </w:r>
          </w:p>
        </w:tc>
        <w:tc>
          <w:tcPr>
            <w:tcW w:w="1926"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(-86.5 to 136.8)</w:t>
            </w:r>
          </w:p>
        </w:tc>
        <w:tc>
          <w:tcPr>
            <w:tcW w:w="1134"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1896.6</w:t>
            </w:r>
          </w:p>
        </w:tc>
        <w:tc>
          <w:tcPr>
            <w:tcW w:w="238"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896" w:type="dxa"/>
            <w:tcBorders>
              <w:top w:val="nil"/>
              <w:left w:val="nil"/>
              <w:bottom w:val="nil"/>
              <w:right w:val="nil"/>
            </w:tcBorders>
            <w:shd w:val="clear" w:color="auto" w:fill="auto"/>
            <w:vAlign w:val="bottom"/>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23.7</w:t>
            </w:r>
          </w:p>
        </w:tc>
        <w:tc>
          <w:tcPr>
            <w:tcW w:w="1985" w:type="dxa"/>
            <w:gridSpan w:val="3"/>
            <w:tcBorders>
              <w:top w:val="nil"/>
              <w:left w:val="nil"/>
              <w:bottom w:val="nil"/>
              <w:right w:val="nil"/>
            </w:tcBorders>
            <w:shd w:val="clear" w:color="auto" w:fill="auto"/>
            <w:noWrap/>
            <w:vAlign w:val="bottom"/>
            <w:hideMark/>
          </w:tcPr>
          <w:p w:rsidR="005813C7" w:rsidRPr="00084FDA" w:rsidRDefault="005813C7" w:rsidP="00EA56A3">
            <w:pPr>
              <w:ind w:right="-19"/>
              <w:jc w:val="center"/>
              <w:rPr>
                <w:rFonts w:ascii="Arial" w:hAnsi="Arial" w:cs="Arial"/>
                <w:lang w:val="en-US" w:eastAsia="zh-CN"/>
              </w:rPr>
            </w:pPr>
            <w:r w:rsidRPr="00084FDA">
              <w:rPr>
                <w:rFonts w:ascii="Arial" w:hAnsi="Arial" w:cs="Arial"/>
                <w:sz w:val="22"/>
                <w:szCs w:val="22"/>
                <w:lang w:val="en-US" w:eastAsia="zh-CN"/>
              </w:rPr>
              <w:t>(-84.1 to 131.5)</w:t>
            </w:r>
          </w:p>
        </w:tc>
        <w:tc>
          <w:tcPr>
            <w:tcW w:w="903"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6.5</w:t>
            </w:r>
          </w:p>
        </w:tc>
        <w:tc>
          <w:tcPr>
            <w:tcW w:w="1932" w:type="dxa"/>
            <w:gridSpan w:val="2"/>
            <w:tcBorders>
              <w:top w:val="nil"/>
              <w:left w:val="nil"/>
              <w:bottom w:val="nil"/>
              <w:right w:val="nil"/>
            </w:tcBorders>
            <w:shd w:val="clear" w:color="auto" w:fill="auto"/>
            <w:noWrap/>
            <w:vAlign w:val="bottom"/>
            <w:hideMark/>
          </w:tcPr>
          <w:p w:rsidR="005813C7" w:rsidRPr="00084FDA" w:rsidRDefault="005813C7" w:rsidP="00EA56A3">
            <w:pPr>
              <w:ind w:right="1"/>
              <w:jc w:val="center"/>
              <w:rPr>
                <w:rFonts w:ascii="Arial" w:hAnsi="Arial" w:cs="Arial"/>
                <w:lang w:val="en-US" w:eastAsia="zh-CN"/>
              </w:rPr>
            </w:pPr>
            <w:r w:rsidRPr="00084FDA">
              <w:rPr>
                <w:rFonts w:ascii="Arial" w:hAnsi="Arial" w:cs="Arial"/>
                <w:sz w:val="22"/>
                <w:szCs w:val="22"/>
                <w:lang w:val="en-US" w:eastAsia="zh-CN"/>
              </w:rPr>
              <w:t>(-101.6 to 114.7)</w:t>
            </w:r>
          </w:p>
        </w:tc>
        <w:tc>
          <w:tcPr>
            <w:tcW w:w="1134"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1906.7</w:t>
            </w:r>
          </w:p>
        </w:tc>
      </w:tr>
      <w:tr w:rsidR="00084FDA" w:rsidRPr="00084FDA" w:rsidTr="00EA56A3">
        <w:trPr>
          <w:trHeight w:val="285"/>
        </w:trPr>
        <w:tc>
          <w:tcPr>
            <w:tcW w:w="2019"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r w:rsidRPr="00084FDA">
              <w:rPr>
                <w:rFonts w:ascii="Arial" w:hAnsi="Arial" w:cs="Arial"/>
                <w:sz w:val="22"/>
                <w:szCs w:val="22"/>
                <w:lang w:val="en-US" w:eastAsia="zh-CN"/>
              </w:rPr>
              <w:t>Visual impairment</w:t>
            </w:r>
          </w:p>
        </w:tc>
        <w:tc>
          <w:tcPr>
            <w:tcW w:w="908"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292.8</w:t>
            </w:r>
          </w:p>
        </w:tc>
        <w:tc>
          <w:tcPr>
            <w:tcW w:w="1893"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(-37.5 to 623.1)</w:t>
            </w:r>
          </w:p>
        </w:tc>
        <w:tc>
          <w:tcPr>
            <w:tcW w:w="767"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7.3</w:t>
            </w:r>
          </w:p>
        </w:tc>
        <w:tc>
          <w:tcPr>
            <w:tcW w:w="1926"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(-77.9 to 505.1)</w:t>
            </w:r>
          </w:p>
        </w:tc>
        <w:tc>
          <w:tcPr>
            <w:tcW w:w="1134"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2085.1</w:t>
            </w:r>
          </w:p>
        </w:tc>
        <w:tc>
          <w:tcPr>
            <w:tcW w:w="238" w:type="dxa"/>
            <w:tcBorders>
              <w:top w:val="nil"/>
              <w:left w:val="nil"/>
              <w:bottom w:val="nil"/>
              <w:right w:val="nil"/>
            </w:tcBorders>
            <w:shd w:val="clear" w:color="auto" w:fill="auto"/>
            <w:noWrap/>
            <w:vAlign w:val="bottom"/>
          </w:tcPr>
          <w:p w:rsidR="005813C7" w:rsidRPr="00084FDA" w:rsidRDefault="005813C7" w:rsidP="00EA56A3">
            <w:pPr>
              <w:jc w:val="center"/>
              <w:rPr>
                <w:rFonts w:ascii="Arial" w:hAnsi="Arial" w:cs="Arial"/>
                <w:lang w:val="en-US" w:eastAsia="zh-CN"/>
              </w:rPr>
            </w:pPr>
          </w:p>
        </w:tc>
        <w:tc>
          <w:tcPr>
            <w:tcW w:w="896" w:type="dxa"/>
            <w:tcBorders>
              <w:top w:val="nil"/>
              <w:left w:val="nil"/>
              <w:bottom w:val="nil"/>
              <w:right w:val="nil"/>
            </w:tcBorders>
            <w:shd w:val="clear" w:color="auto" w:fill="auto"/>
            <w:vAlign w:val="bottom"/>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-5.7</w:t>
            </w:r>
          </w:p>
        </w:tc>
        <w:tc>
          <w:tcPr>
            <w:tcW w:w="1985" w:type="dxa"/>
            <w:gridSpan w:val="3"/>
            <w:tcBorders>
              <w:top w:val="nil"/>
              <w:left w:val="nil"/>
              <w:bottom w:val="nil"/>
              <w:right w:val="nil"/>
            </w:tcBorders>
            <w:shd w:val="clear" w:color="auto" w:fill="auto"/>
            <w:noWrap/>
            <w:vAlign w:val="bottom"/>
            <w:hideMark/>
          </w:tcPr>
          <w:p w:rsidR="005813C7" w:rsidRPr="00084FDA" w:rsidRDefault="005813C7" w:rsidP="00EA56A3">
            <w:pPr>
              <w:ind w:right="-19"/>
              <w:jc w:val="center"/>
              <w:rPr>
                <w:rFonts w:ascii="Arial" w:hAnsi="Arial" w:cs="Arial"/>
                <w:lang w:val="en-US" w:eastAsia="zh-CN"/>
              </w:rPr>
            </w:pPr>
            <w:r w:rsidRPr="00084FDA">
              <w:rPr>
                <w:rFonts w:ascii="Arial" w:hAnsi="Arial" w:cs="Arial"/>
                <w:sz w:val="22"/>
                <w:szCs w:val="22"/>
                <w:lang w:val="en-US" w:eastAsia="zh-CN"/>
              </w:rPr>
              <w:t>(-256.4 to245.0)</w:t>
            </w:r>
          </w:p>
        </w:tc>
        <w:tc>
          <w:tcPr>
            <w:tcW w:w="903"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-15.5</w:t>
            </w:r>
          </w:p>
        </w:tc>
        <w:tc>
          <w:tcPr>
            <w:tcW w:w="1932" w:type="dxa"/>
            <w:gridSpan w:val="2"/>
            <w:tcBorders>
              <w:top w:val="nil"/>
              <w:left w:val="nil"/>
              <w:bottom w:val="nil"/>
              <w:right w:val="nil"/>
            </w:tcBorders>
            <w:shd w:val="clear" w:color="auto" w:fill="auto"/>
            <w:noWrap/>
            <w:vAlign w:val="bottom"/>
            <w:hideMark/>
          </w:tcPr>
          <w:p w:rsidR="005813C7" w:rsidRPr="00084FDA" w:rsidRDefault="005813C7" w:rsidP="00EA56A3">
            <w:pPr>
              <w:ind w:right="1"/>
              <w:jc w:val="center"/>
              <w:rPr>
                <w:rFonts w:ascii="Arial" w:hAnsi="Arial" w:cs="Arial"/>
                <w:lang w:val="en-US" w:eastAsia="zh-CN"/>
              </w:rPr>
            </w:pPr>
            <w:r w:rsidRPr="00084FDA">
              <w:rPr>
                <w:rFonts w:ascii="Arial" w:hAnsi="Arial" w:cs="Arial"/>
                <w:sz w:val="22"/>
                <w:szCs w:val="22"/>
                <w:lang w:val="en-US" w:eastAsia="zh-CN"/>
              </w:rPr>
              <w:t>(-264.5 to 233.4)</w:t>
            </w:r>
          </w:p>
        </w:tc>
        <w:tc>
          <w:tcPr>
            <w:tcW w:w="1134"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1884.6</w:t>
            </w:r>
          </w:p>
        </w:tc>
      </w:tr>
      <w:tr w:rsidR="00084FDA" w:rsidRPr="00084FDA" w:rsidTr="00EA56A3">
        <w:trPr>
          <w:trHeight w:val="285"/>
        </w:trPr>
        <w:tc>
          <w:tcPr>
            <w:tcW w:w="2019" w:type="dxa"/>
            <w:tcBorders>
              <w:top w:val="nil"/>
              <w:left w:val="nil"/>
              <w:bottom w:val="single" w:sz="2" w:space="0" w:color="auto"/>
              <w:right w:val="nil"/>
            </w:tcBorders>
            <w:shd w:val="clear" w:color="auto" w:fill="auto"/>
            <w:noWrap/>
            <w:vAlign w:val="bottom"/>
            <w:hideMark/>
          </w:tcPr>
          <w:p w:rsidR="005813C7" w:rsidRPr="00084FDA" w:rsidRDefault="005813C7" w:rsidP="00EA56A3">
            <w:pPr>
              <w:ind w:firstLineChars="200" w:firstLine="440"/>
              <w:rPr>
                <w:rFonts w:ascii="Arial" w:hAnsi="Arial" w:cs="Arial"/>
                <w:lang w:val="en-US" w:eastAsia="zh-CN"/>
              </w:rPr>
            </w:pPr>
            <w:r w:rsidRPr="00084FDA">
              <w:rPr>
                <w:rFonts w:ascii="Arial" w:hAnsi="Arial" w:cs="Arial"/>
                <w:sz w:val="22"/>
                <w:szCs w:val="22"/>
                <w:lang w:val="en-US" w:eastAsia="zh-CN"/>
              </w:rPr>
              <w:t>P trend</w:t>
            </w:r>
          </w:p>
        </w:tc>
        <w:tc>
          <w:tcPr>
            <w:tcW w:w="2801" w:type="dxa"/>
            <w:gridSpan w:val="3"/>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0.047</w:t>
            </w:r>
          </w:p>
        </w:tc>
        <w:tc>
          <w:tcPr>
            <w:tcW w:w="2693" w:type="dxa"/>
            <w:gridSpan w:val="3"/>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0.198</w:t>
            </w:r>
          </w:p>
        </w:tc>
        <w:tc>
          <w:tcPr>
            <w:tcW w:w="1134" w:type="dxa"/>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238" w:type="dxa"/>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2881" w:type="dxa"/>
            <w:gridSpan w:val="4"/>
            <w:tcBorders>
              <w:top w:val="nil"/>
              <w:left w:val="nil"/>
              <w:bottom w:val="single" w:sz="2" w:space="0" w:color="auto"/>
              <w:right w:val="nil"/>
            </w:tcBorders>
            <w:shd w:val="clear" w:color="auto" w:fill="auto"/>
            <w:vAlign w:val="bottom"/>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0.717</w:t>
            </w:r>
          </w:p>
        </w:tc>
        <w:tc>
          <w:tcPr>
            <w:tcW w:w="2835" w:type="dxa"/>
            <w:gridSpan w:val="4"/>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0.953</w:t>
            </w:r>
          </w:p>
        </w:tc>
        <w:tc>
          <w:tcPr>
            <w:tcW w:w="1134" w:type="dxa"/>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r>
      <w:tr w:rsidR="00084FDA" w:rsidRPr="00084FDA" w:rsidTr="00EA56A3">
        <w:trPr>
          <w:trHeight w:val="315"/>
        </w:trPr>
        <w:tc>
          <w:tcPr>
            <w:tcW w:w="2019" w:type="dxa"/>
            <w:tcBorders>
              <w:top w:val="single" w:sz="2" w:space="0" w:color="auto"/>
              <w:left w:val="nil"/>
              <w:bottom w:val="nil"/>
              <w:right w:val="nil"/>
            </w:tcBorders>
            <w:shd w:val="clear" w:color="auto" w:fill="auto"/>
            <w:noWrap/>
            <w:vAlign w:val="bottom"/>
            <w:hideMark/>
          </w:tcPr>
          <w:p w:rsidR="005813C7" w:rsidRPr="00084FDA" w:rsidRDefault="005813C7" w:rsidP="00EA56A3">
            <w:pPr>
              <w:jc w:val="center"/>
              <w:rPr>
                <w:rFonts w:ascii="Arial" w:hAnsi="Arial" w:cs="Arial"/>
                <w:b/>
                <w:bCs/>
                <w:lang w:val="en-US" w:eastAsia="zh-CN"/>
              </w:rPr>
            </w:pPr>
          </w:p>
        </w:tc>
        <w:tc>
          <w:tcPr>
            <w:tcW w:w="13716" w:type="dxa"/>
            <w:gridSpan w:val="17"/>
            <w:tcBorders>
              <w:top w:val="single" w:sz="2" w:space="0" w:color="auto"/>
              <w:left w:val="nil"/>
              <w:bottom w:val="nil"/>
              <w:right w:val="nil"/>
            </w:tcBorders>
            <w:shd w:val="clear" w:color="auto" w:fill="auto"/>
            <w:vAlign w:val="bottom"/>
          </w:tcPr>
          <w:p w:rsidR="005813C7" w:rsidRPr="00084FDA" w:rsidRDefault="005813C7" w:rsidP="00EA56A3">
            <w:pPr>
              <w:jc w:val="center"/>
              <w:rPr>
                <w:rFonts w:ascii="Arial" w:hAnsi="Arial" w:cs="Arial"/>
                <w:b/>
                <w:bCs/>
                <w:lang w:val="en-US" w:eastAsia="zh-CN"/>
              </w:rPr>
            </w:pPr>
            <w:r w:rsidRPr="00084FDA">
              <w:rPr>
                <w:rFonts w:ascii="Arial" w:hAnsi="Arial" w:cs="Arial"/>
                <w:b/>
                <w:bCs/>
                <w:sz w:val="22"/>
                <w:szCs w:val="22"/>
                <w:lang w:val="en-US" w:eastAsia="zh-CN"/>
              </w:rPr>
              <w:t>Lifestyle physical activity</w:t>
            </w:r>
          </w:p>
        </w:tc>
      </w:tr>
      <w:tr w:rsidR="00084FDA" w:rsidRPr="00084FDA" w:rsidTr="00EA56A3">
        <w:trPr>
          <w:trHeight w:val="300"/>
        </w:trPr>
        <w:tc>
          <w:tcPr>
            <w:tcW w:w="2019"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6628" w:type="dxa"/>
            <w:gridSpan w:val="7"/>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b/>
                <w:bCs/>
                <w:lang w:val="en-US" w:eastAsia="zh-CN"/>
              </w:rPr>
            </w:pPr>
            <w:r w:rsidRPr="00084FDA">
              <w:rPr>
                <w:rFonts w:ascii="Arial" w:hAnsi="Arial" w:cs="Arial"/>
                <w:b/>
                <w:bCs/>
                <w:sz w:val="22"/>
                <w:szCs w:val="22"/>
                <w:lang w:val="en-US" w:eastAsia="zh-CN"/>
              </w:rPr>
              <w:t>Male</w:t>
            </w:r>
          </w:p>
        </w:tc>
        <w:tc>
          <w:tcPr>
            <w:tcW w:w="238"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b/>
                <w:bCs/>
                <w:lang w:val="en-US" w:eastAsia="zh-CN"/>
              </w:rPr>
            </w:pPr>
          </w:p>
        </w:tc>
        <w:tc>
          <w:tcPr>
            <w:tcW w:w="6850" w:type="dxa"/>
            <w:gridSpan w:val="9"/>
            <w:tcBorders>
              <w:top w:val="nil"/>
              <w:left w:val="nil"/>
              <w:bottom w:val="single" w:sz="2" w:space="0" w:color="auto"/>
              <w:right w:val="nil"/>
            </w:tcBorders>
            <w:shd w:val="clear" w:color="auto" w:fill="auto"/>
            <w:vAlign w:val="bottom"/>
          </w:tcPr>
          <w:p w:rsidR="005813C7" w:rsidRPr="00084FDA" w:rsidRDefault="005813C7" w:rsidP="00EA56A3">
            <w:pPr>
              <w:jc w:val="center"/>
              <w:rPr>
                <w:rFonts w:ascii="Arial" w:hAnsi="Arial" w:cs="Arial"/>
                <w:b/>
                <w:bCs/>
                <w:lang w:val="en-US" w:eastAsia="zh-CN"/>
              </w:rPr>
            </w:pPr>
            <w:r w:rsidRPr="00084FDA">
              <w:rPr>
                <w:rFonts w:ascii="Arial" w:hAnsi="Arial" w:cs="Arial"/>
                <w:b/>
                <w:bCs/>
                <w:sz w:val="22"/>
                <w:szCs w:val="22"/>
                <w:lang w:val="en-US" w:eastAsia="zh-CN"/>
              </w:rPr>
              <w:t>Female</w:t>
            </w:r>
          </w:p>
        </w:tc>
      </w:tr>
      <w:tr w:rsidR="00084FDA" w:rsidRPr="00084FDA" w:rsidTr="00EA56A3">
        <w:trPr>
          <w:trHeight w:val="285"/>
        </w:trPr>
        <w:tc>
          <w:tcPr>
            <w:tcW w:w="2019"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2801" w:type="dxa"/>
            <w:gridSpan w:val="3"/>
            <w:tcBorders>
              <w:top w:val="single" w:sz="2" w:space="0" w:color="auto"/>
              <w:left w:val="nil"/>
              <w:bottom w:val="nil"/>
              <w:right w:val="nil"/>
            </w:tcBorders>
            <w:shd w:val="clear" w:color="auto" w:fill="auto"/>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Un-adjusted β (95%CI)</w:t>
            </w:r>
          </w:p>
        </w:tc>
        <w:tc>
          <w:tcPr>
            <w:tcW w:w="2693" w:type="dxa"/>
            <w:gridSpan w:val="3"/>
            <w:tcBorders>
              <w:top w:val="single" w:sz="2" w:space="0" w:color="auto"/>
              <w:left w:val="nil"/>
              <w:bottom w:val="nil"/>
              <w:right w:val="nil"/>
            </w:tcBorders>
            <w:shd w:val="clear" w:color="auto" w:fill="auto"/>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MV-adjusted β (95%CI)</w:t>
            </w:r>
            <w:r w:rsidRPr="00084FDA">
              <w:rPr>
                <w:rFonts w:ascii="Arial" w:hAnsi="Arial" w:cs="Arial"/>
                <w:sz w:val="22"/>
                <w:szCs w:val="22"/>
                <w:vertAlign w:val="superscript"/>
                <w:lang w:val="en-US" w:eastAsia="zh-CN"/>
              </w:rPr>
              <w:t>a</w:t>
            </w:r>
          </w:p>
        </w:tc>
        <w:tc>
          <w:tcPr>
            <w:tcW w:w="1134" w:type="dxa"/>
            <w:tcBorders>
              <w:top w:val="single" w:sz="2" w:space="0" w:color="auto"/>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Marginal mean</w:t>
            </w:r>
          </w:p>
        </w:tc>
        <w:tc>
          <w:tcPr>
            <w:tcW w:w="238" w:type="dxa"/>
            <w:tcBorders>
              <w:top w:val="nil"/>
              <w:left w:val="nil"/>
              <w:bottom w:val="nil"/>
              <w:right w:val="nil"/>
            </w:tcBorders>
            <w:shd w:val="clear" w:color="auto" w:fill="auto"/>
            <w:vAlign w:val="center"/>
            <w:hideMark/>
          </w:tcPr>
          <w:p w:rsidR="005813C7" w:rsidRPr="00084FDA" w:rsidRDefault="005813C7" w:rsidP="00EA56A3">
            <w:pPr>
              <w:jc w:val="center"/>
              <w:rPr>
                <w:rFonts w:ascii="Arial" w:hAnsi="Arial" w:cs="Arial"/>
                <w:lang w:val="en-US" w:eastAsia="zh-CN"/>
              </w:rPr>
            </w:pPr>
          </w:p>
        </w:tc>
        <w:tc>
          <w:tcPr>
            <w:tcW w:w="2881" w:type="dxa"/>
            <w:gridSpan w:val="4"/>
            <w:tcBorders>
              <w:top w:val="single" w:sz="2" w:space="0" w:color="auto"/>
              <w:left w:val="nil"/>
              <w:bottom w:val="nil"/>
              <w:right w:val="nil"/>
            </w:tcBorders>
            <w:shd w:val="clear" w:color="auto" w:fill="auto"/>
            <w:vAlign w:val="center"/>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Un-adjusted β (95%CI)</w:t>
            </w:r>
          </w:p>
        </w:tc>
        <w:tc>
          <w:tcPr>
            <w:tcW w:w="2835" w:type="dxa"/>
            <w:gridSpan w:val="4"/>
            <w:tcBorders>
              <w:top w:val="single" w:sz="2" w:space="0" w:color="auto"/>
              <w:left w:val="nil"/>
              <w:bottom w:val="nil"/>
              <w:right w:val="nil"/>
            </w:tcBorders>
            <w:shd w:val="clear" w:color="auto" w:fill="auto"/>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MV-adjusted β (95%CI)</w:t>
            </w:r>
            <w:r w:rsidRPr="00084FDA">
              <w:rPr>
                <w:rFonts w:ascii="Arial" w:hAnsi="Arial" w:cs="Arial"/>
                <w:sz w:val="22"/>
                <w:szCs w:val="22"/>
                <w:vertAlign w:val="superscript"/>
                <w:lang w:val="en-US" w:eastAsia="zh-CN"/>
              </w:rPr>
              <w:t>a</w:t>
            </w:r>
          </w:p>
        </w:tc>
        <w:tc>
          <w:tcPr>
            <w:tcW w:w="1134" w:type="dxa"/>
            <w:tcBorders>
              <w:top w:val="single" w:sz="2" w:space="0" w:color="auto"/>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Marginal mean</w:t>
            </w:r>
          </w:p>
        </w:tc>
      </w:tr>
      <w:tr w:rsidR="00084FDA" w:rsidRPr="00084FDA" w:rsidTr="00EA56A3">
        <w:trPr>
          <w:trHeight w:val="285"/>
        </w:trPr>
        <w:tc>
          <w:tcPr>
            <w:tcW w:w="2019"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r w:rsidRPr="00084FDA">
              <w:rPr>
                <w:rFonts w:ascii="Arial" w:hAnsi="Arial" w:cs="Arial"/>
                <w:sz w:val="22"/>
                <w:szCs w:val="22"/>
                <w:lang w:val="en-US" w:eastAsia="zh-CN"/>
              </w:rPr>
              <w:t>Normal vision</w:t>
            </w:r>
          </w:p>
        </w:tc>
        <w:tc>
          <w:tcPr>
            <w:tcW w:w="908" w:type="dxa"/>
            <w:tcBorders>
              <w:top w:val="nil"/>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Ref</w:t>
            </w:r>
          </w:p>
        </w:tc>
        <w:tc>
          <w:tcPr>
            <w:tcW w:w="1199"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694"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767" w:type="dxa"/>
            <w:tcBorders>
              <w:top w:val="nil"/>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Ref</w:t>
            </w:r>
          </w:p>
        </w:tc>
        <w:tc>
          <w:tcPr>
            <w:tcW w:w="1233"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693"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1134"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815.9</w:t>
            </w:r>
          </w:p>
        </w:tc>
        <w:tc>
          <w:tcPr>
            <w:tcW w:w="238" w:type="dxa"/>
            <w:tcBorders>
              <w:top w:val="nil"/>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p>
        </w:tc>
        <w:tc>
          <w:tcPr>
            <w:tcW w:w="896" w:type="dxa"/>
            <w:tcBorders>
              <w:top w:val="nil"/>
              <w:left w:val="nil"/>
              <w:bottom w:val="nil"/>
              <w:right w:val="nil"/>
            </w:tcBorders>
            <w:shd w:val="clear" w:color="auto" w:fill="auto"/>
            <w:vAlign w:val="center"/>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Ref</w:t>
            </w:r>
          </w:p>
        </w:tc>
        <w:tc>
          <w:tcPr>
            <w:tcW w:w="1172"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813"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903" w:type="dxa"/>
            <w:gridSpan w:val="2"/>
            <w:tcBorders>
              <w:top w:val="nil"/>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Ref</w:t>
            </w:r>
          </w:p>
        </w:tc>
        <w:tc>
          <w:tcPr>
            <w:tcW w:w="1202"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730"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1134"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654.5</w:t>
            </w:r>
          </w:p>
        </w:tc>
      </w:tr>
      <w:tr w:rsidR="00084FDA" w:rsidRPr="00084FDA" w:rsidTr="00EA56A3">
        <w:trPr>
          <w:trHeight w:val="285"/>
        </w:trPr>
        <w:tc>
          <w:tcPr>
            <w:tcW w:w="2019"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r w:rsidRPr="00084FDA">
              <w:rPr>
                <w:rFonts w:ascii="Arial" w:hAnsi="Arial" w:cs="Arial"/>
                <w:sz w:val="22"/>
                <w:szCs w:val="22"/>
                <w:lang w:val="en-US" w:eastAsia="zh-CN"/>
              </w:rPr>
              <w:t>Uncorrected refractive error</w:t>
            </w:r>
          </w:p>
        </w:tc>
        <w:tc>
          <w:tcPr>
            <w:tcW w:w="908"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9.9</w:t>
            </w:r>
          </w:p>
        </w:tc>
        <w:tc>
          <w:tcPr>
            <w:tcW w:w="1893"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(-55.74 to 75.5)</w:t>
            </w:r>
          </w:p>
        </w:tc>
        <w:tc>
          <w:tcPr>
            <w:tcW w:w="767"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-2.4</w:t>
            </w:r>
          </w:p>
        </w:tc>
        <w:tc>
          <w:tcPr>
            <w:tcW w:w="1926"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(-70.1 to 65.3)</w:t>
            </w:r>
          </w:p>
        </w:tc>
        <w:tc>
          <w:tcPr>
            <w:tcW w:w="1134"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813.5</w:t>
            </w:r>
          </w:p>
        </w:tc>
        <w:tc>
          <w:tcPr>
            <w:tcW w:w="238"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896" w:type="dxa"/>
            <w:tcBorders>
              <w:top w:val="nil"/>
              <w:left w:val="nil"/>
              <w:bottom w:val="nil"/>
              <w:right w:val="nil"/>
            </w:tcBorders>
            <w:shd w:val="clear" w:color="auto" w:fill="auto"/>
            <w:vAlign w:val="bottom"/>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-13.3</w:t>
            </w:r>
          </w:p>
        </w:tc>
        <w:tc>
          <w:tcPr>
            <w:tcW w:w="1985" w:type="dxa"/>
            <w:gridSpan w:val="3"/>
            <w:tcBorders>
              <w:top w:val="nil"/>
              <w:left w:val="nil"/>
              <w:bottom w:val="nil"/>
              <w:right w:val="nil"/>
            </w:tcBorders>
            <w:shd w:val="clear" w:color="auto" w:fill="auto"/>
            <w:noWrap/>
            <w:vAlign w:val="bottom"/>
            <w:hideMark/>
          </w:tcPr>
          <w:p w:rsidR="005813C7" w:rsidRPr="00084FDA" w:rsidRDefault="005813C7" w:rsidP="00EA56A3">
            <w:pPr>
              <w:tabs>
                <w:tab w:val="left" w:pos="1834"/>
              </w:tabs>
              <w:ind w:right="-19"/>
              <w:jc w:val="center"/>
              <w:rPr>
                <w:rFonts w:ascii="Arial" w:hAnsi="Arial" w:cs="Arial"/>
                <w:lang w:val="en-US" w:eastAsia="zh-CN"/>
              </w:rPr>
            </w:pPr>
            <w:r w:rsidRPr="00084FDA">
              <w:rPr>
                <w:rFonts w:ascii="Arial" w:hAnsi="Arial" w:cs="Arial"/>
                <w:sz w:val="22"/>
                <w:szCs w:val="22"/>
                <w:lang w:val="en-US" w:eastAsia="zh-CN"/>
              </w:rPr>
              <w:t>(-59.6 to 33.1)</w:t>
            </w:r>
          </w:p>
        </w:tc>
        <w:tc>
          <w:tcPr>
            <w:tcW w:w="903"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-15.0</w:t>
            </w:r>
          </w:p>
        </w:tc>
        <w:tc>
          <w:tcPr>
            <w:tcW w:w="1932" w:type="dxa"/>
            <w:gridSpan w:val="2"/>
            <w:tcBorders>
              <w:top w:val="nil"/>
              <w:left w:val="nil"/>
              <w:bottom w:val="nil"/>
              <w:right w:val="nil"/>
            </w:tcBorders>
            <w:shd w:val="clear" w:color="auto" w:fill="auto"/>
            <w:noWrap/>
            <w:vAlign w:val="bottom"/>
            <w:hideMark/>
          </w:tcPr>
          <w:p w:rsidR="005813C7" w:rsidRPr="00084FDA" w:rsidRDefault="005813C7" w:rsidP="00EA56A3">
            <w:pPr>
              <w:ind w:right="1"/>
              <w:jc w:val="center"/>
              <w:rPr>
                <w:rFonts w:ascii="Arial" w:hAnsi="Arial" w:cs="Arial"/>
                <w:lang w:val="en-US" w:eastAsia="zh-CN"/>
              </w:rPr>
            </w:pPr>
            <w:r w:rsidRPr="00084FDA">
              <w:rPr>
                <w:rFonts w:ascii="Arial" w:hAnsi="Arial" w:cs="Arial"/>
                <w:sz w:val="22"/>
                <w:szCs w:val="22"/>
                <w:lang w:val="en-US" w:eastAsia="zh-CN"/>
              </w:rPr>
              <w:t>(-60.6 to 30.6)</w:t>
            </w:r>
          </w:p>
        </w:tc>
        <w:tc>
          <w:tcPr>
            <w:tcW w:w="1134"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639.5</w:t>
            </w:r>
          </w:p>
        </w:tc>
      </w:tr>
      <w:tr w:rsidR="00084FDA" w:rsidRPr="00084FDA" w:rsidTr="00EA56A3">
        <w:trPr>
          <w:trHeight w:val="285"/>
        </w:trPr>
        <w:tc>
          <w:tcPr>
            <w:tcW w:w="2019"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r w:rsidRPr="00084FDA">
              <w:rPr>
                <w:rFonts w:ascii="Arial" w:hAnsi="Arial" w:cs="Arial"/>
                <w:sz w:val="22"/>
                <w:szCs w:val="22"/>
                <w:lang w:val="en-US" w:eastAsia="zh-CN"/>
              </w:rPr>
              <w:t>Visual impairment</w:t>
            </w:r>
          </w:p>
        </w:tc>
        <w:tc>
          <w:tcPr>
            <w:tcW w:w="908"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115.9</w:t>
            </w:r>
          </w:p>
        </w:tc>
        <w:tc>
          <w:tcPr>
            <w:tcW w:w="1893"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(-112.8 to 344.5)</w:t>
            </w:r>
          </w:p>
        </w:tc>
        <w:tc>
          <w:tcPr>
            <w:tcW w:w="767"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45.9</w:t>
            </w:r>
          </w:p>
        </w:tc>
        <w:tc>
          <w:tcPr>
            <w:tcW w:w="1926"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(-157.2 to 249.1)</w:t>
            </w:r>
          </w:p>
        </w:tc>
        <w:tc>
          <w:tcPr>
            <w:tcW w:w="1134"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861.8</w:t>
            </w:r>
          </w:p>
        </w:tc>
        <w:tc>
          <w:tcPr>
            <w:tcW w:w="238" w:type="dxa"/>
            <w:tcBorders>
              <w:top w:val="nil"/>
              <w:left w:val="nil"/>
              <w:bottom w:val="nil"/>
              <w:right w:val="nil"/>
            </w:tcBorders>
            <w:shd w:val="clear" w:color="auto" w:fill="auto"/>
            <w:noWrap/>
            <w:vAlign w:val="bottom"/>
          </w:tcPr>
          <w:p w:rsidR="005813C7" w:rsidRPr="00084FDA" w:rsidRDefault="005813C7" w:rsidP="00EA56A3">
            <w:pPr>
              <w:jc w:val="center"/>
              <w:rPr>
                <w:rFonts w:ascii="Arial" w:hAnsi="Arial" w:cs="Arial"/>
                <w:lang w:val="en-US" w:eastAsia="zh-CN"/>
              </w:rPr>
            </w:pPr>
          </w:p>
        </w:tc>
        <w:tc>
          <w:tcPr>
            <w:tcW w:w="896" w:type="dxa"/>
            <w:tcBorders>
              <w:top w:val="nil"/>
              <w:left w:val="nil"/>
              <w:bottom w:val="nil"/>
              <w:right w:val="nil"/>
            </w:tcBorders>
            <w:shd w:val="clear" w:color="auto" w:fill="auto"/>
            <w:vAlign w:val="bottom"/>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-68.6</w:t>
            </w:r>
          </w:p>
        </w:tc>
        <w:tc>
          <w:tcPr>
            <w:tcW w:w="1985" w:type="dxa"/>
            <w:gridSpan w:val="3"/>
            <w:tcBorders>
              <w:top w:val="nil"/>
              <w:left w:val="nil"/>
              <w:bottom w:val="nil"/>
              <w:right w:val="nil"/>
            </w:tcBorders>
            <w:shd w:val="clear" w:color="auto" w:fill="auto"/>
            <w:noWrap/>
            <w:vAlign w:val="bottom"/>
            <w:hideMark/>
          </w:tcPr>
          <w:p w:rsidR="005813C7" w:rsidRPr="00084FDA" w:rsidRDefault="005813C7" w:rsidP="00EA56A3">
            <w:pPr>
              <w:tabs>
                <w:tab w:val="left" w:pos="1834"/>
              </w:tabs>
              <w:ind w:right="-19"/>
              <w:jc w:val="center"/>
              <w:rPr>
                <w:rFonts w:ascii="Arial" w:hAnsi="Arial" w:cs="Arial"/>
                <w:lang w:val="en-US" w:eastAsia="zh-CN"/>
              </w:rPr>
            </w:pPr>
            <w:r w:rsidRPr="00084FDA">
              <w:rPr>
                <w:rFonts w:ascii="Arial" w:hAnsi="Arial" w:cs="Arial"/>
                <w:sz w:val="22"/>
                <w:szCs w:val="22"/>
                <w:lang w:val="en-US" w:eastAsia="zh-CN"/>
              </w:rPr>
              <w:t>(-187.6 to</w:t>
            </w:r>
            <w:del w:id="6" w:author="Lin Yang" w:date="2019-01-09T21:13:00Z">
              <w:r w:rsidRPr="00084FDA" w:rsidDel="00C14792">
                <w:rPr>
                  <w:rFonts w:ascii="Arial" w:hAnsi="Arial" w:cs="Arial"/>
                  <w:sz w:val="22"/>
                  <w:szCs w:val="22"/>
                  <w:lang w:val="en-US" w:eastAsia="zh-CN"/>
                </w:rPr>
                <w:delText>-</w:delText>
              </w:r>
            </w:del>
            <w:r w:rsidRPr="00084FDA">
              <w:rPr>
                <w:rFonts w:ascii="Arial" w:hAnsi="Arial" w:cs="Arial"/>
                <w:sz w:val="22"/>
                <w:szCs w:val="22"/>
                <w:lang w:val="en-US" w:eastAsia="zh-CN"/>
              </w:rPr>
              <w:t xml:space="preserve"> 50.3)</w:t>
            </w:r>
          </w:p>
        </w:tc>
        <w:tc>
          <w:tcPr>
            <w:tcW w:w="903"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-81.3</w:t>
            </w:r>
          </w:p>
        </w:tc>
        <w:tc>
          <w:tcPr>
            <w:tcW w:w="1932" w:type="dxa"/>
            <w:gridSpan w:val="2"/>
            <w:tcBorders>
              <w:top w:val="nil"/>
              <w:left w:val="nil"/>
              <w:bottom w:val="nil"/>
              <w:right w:val="nil"/>
            </w:tcBorders>
            <w:shd w:val="clear" w:color="auto" w:fill="auto"/>
            <w:noWrap/>
            <w:vAlign w:val="bottom"/>
            <w:hideMark/>
          </w:tcPr>
          <w:p w:rsidR="005813C7" w:rsidRPr="00084FDA" w:rsidRDefault="005813C7" w:rsidP="00EA56A3">
            <w:pPr>
              <w:ind w:right="1"/>
              <w:jc w:val="center"/>
              <w:rPr>
                <w:rFonts w:ascii="Arial" w:hAnsi="Arial" w:cs="Arial"/>
                <w:lang w:val="en-US" w:eastAsia="zh-CN"/>
              </w:rPr>
            </w:pPr>
            <w:r w:rsidRPr="00084FDA">
              <w:rPr>
                <w:rFonts w:ascii="Arial" w:hAnsi="Arial" w:cs="Arial"/>
                <w:sz w:val="22"/>
                <w:szCs w:val="22"/>
                <w:lang w:val="en-US" w:eastAsia="zh-CN"/>
              </w:rPr>
              <w:t>(-181.7 to 19.0)</w:t>
            </w:r>
          </w:p>
        </w:tc>
        <w:tc>
          <w:tcPr>
            <w:tcW w:w="1134"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573.2</w:t>
            </w:r>
          </w:p>
        </w:tc>
      </w:tr>
      <w:tr w:rsidR="00084FDA" w:rsidRPr="00084FDA" w:rsidTr="00EA56A3">
        <w:trPr>
          <w:trHeight w:val="285"/>
        </w:trPr>
        <w:tc>
          <w:tcPr>
            <w:tcW w:w="2019" w:type="dxa"/>
            <w:tcBorders>
              <w:top w:val="nil"/>
              <w:left w:val="nil"/>
              <w:bottom w:val="single" w:sz="2" w:space="0" w:color="auto"/>
              <w:right w:val="nil"/>
            </w:tcBorders>
            <w:shd w:val="clear" w:color="auto" w:fill="auto"/>
            <w:noWrap/>
            <w:vAlign w:val="bottom"/>
            <w:hideMark/>
          </w:tcPr>
          <w:p w:rsidR="005813C7" w:rsidRPr="00084FDA" w:rsidRDefault="005813C7" w:rsidP="00EA56A3">
            <w:pPr>
              <w:ind w:firstLineChars="200" w:firstLine="440"/>
              <w:rPr>
                <w:rFonts w:ascii="Arial" w:hAnsi="Arial" w:cs="Arial"/>
                <w:lang w:val="en-US" w:eastAsia="zh-CN"/>
              </w:rPr>
            </w:pPr>
            <w:r w:rsidRPr="00084FDA">
              <w:rPr>
                <w:rFonts w:ascii="Arial" w:hAnsi="Arial" w:cs="Arial"/>
                <w:sz w:val="22"/>
                <w:szCs w:val="22"/>
                <w:lang w:val="en-US" w:eastAsia="zh-CN"/>
              </w:rPr>
              <w:t>P trend</w:t>
            </w:r>
          </w:p>
        </w:tc>
        <w:tc>
          <w:tcPr>
            <w:tcW w:w="2801" w:type="dxa"/>
            <w:gridSpan w:val="3"/>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0.330</w:t>
            </w:r>
          </w:p>
        </w:tc>
        <w:tc>
          <w:tcPr>
            <w:tcW w:w="2693" w:type="dxa"/>
            <w:gridSpan w:val="3"/>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0.842</w:t>
            </w:r>
          </w:p>
        </w:tc>
        <w:tc>
          <w:tcPr>
            <w:tcW w:w="1134" w:type="dxa"/>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238" w:type="dxa"/>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2881" w:type="dxa"/>
            <w:gridSpan w:val="4"/>
            <w:tcBorders>
              <w:top w:val="nil"/>
              <w:left w:val="nil"/>
              <w:bottom w:val="single" w:sz="2" w:space="0" w:color="auto"/>
              <w:right w:val="nil"/>
            </w:tcBorders>
            <w:shd w:val="clear" w:color="auto" w:fill="auto"/>
            <w:vAlign w:val="bottom"/>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0.337</w:t>
            </w:r>
          </w:p>
        </w:tc>
        <w:tc>
          <w:tcPr>
            <w:tcW w:w="2835" w:type="dxa"/>
            <w:gridSpan w:val="4"/>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0.249</w:t>
            </w:r>
          </w:p>
        </w:tc>
        <w:tc>
          <w:tcPr>
            <w:tcW w:w="1134" w:type="dxa"/>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r>
      <w:tr w:rsidR="00084FDA" w:rsidRPr="00084FDA" w:rsidTr="00EA56A3">
        <w:trPr>
          <w:trHeight w:val="300"/>
        </w:trPr>
        <w:tc>
          <w:tcPr>
            <w:tcW w:w="2019" w:type="dxa"/>
            <w:tcBorders>
              <w:top w:val="single" w:sz="2" w:space="0" w:color="auto"/>
              <w:left w:val="nil"/>
              <w:bottom w:val="nil"/>
              <w:right w:val="nil"/>
            </w:tcBorders>
            <w:shd w:val="clear" w:color="auto" w:fill="auto"/>
            <w:noWrap/>
            <w:vAlign w:val="bottom"/>
            <w:hideMark/>
          </w:tcPr>
          <w:p w:rsidR="005813C7" w:rsidRPr="00084FDA" w:rsidRDefault="005813C7" w:rsidP="00EA56A3">
            <w:pPr>
              <w:jc w:val="center"/>
              <w:rPr>
                <w:rFonts w:ascii="Arial" w:hAnsi="Arial" w:cs="Arial"/>
                <w:b/>
                <w:bCs/>
                <w:lang w:val="en-US" w:eastAsia="zh-CN"/>
              </w:rPr>
            </w:pPr>
          </w:p>
        </w:tc>
        <w:tc>
          <w:tcPr>
            <w:tcW w:w="13716" w:type="dxa"/>
            <w:gridSpan w:val="17"/>
            <w:tcBorders>
              <w:top w:val="single" w:sz="2" w:space="0" w:color="auto"/>
              <w:left w:val="nil"/>
              <w:bottom w:val="nil"/>
              <w:right w:val="nil"/>
            </w:tcBorders>
            <w:shd w:val="clear" w:color="auto" w:fill="auto"/>
            <w:vAlign w:val="bottom"/>
          </w:tcPr>
          <w:p w:rsidR="005813C7" w:rsidRPr="00084FDA" w:rsidRDefault="005813C7" w:rsidP="00EA56A3">
            <w:pPr>
              <w:jc w:val="center"/>
              <w:rPr>
                <w:rFonts w:ascii="Arial" w:hAnsi="Arial" w:cs="Arial"/>
                <w:b/>
                <w:bCs/>
                <w:lang w:val="en-US" w:eastAsia="zh-CN"/>
              </w:rPr>
            </w:pPr>
            <w:r w:rsidRPr="00084FDA">
              <w:rPr>
                <w:rFonts w:ascii="Arial" w:hAnsi="Arial" w:cs="Arial"/>
                <w:b/>
                <w:bCs/>
                <w:sz w:val="22"/>
                <w:szCs w:val="22"/>
                <w:lang w:val="en-US" w:eastAsia="zh-CN"/>
              </w:rPr>
              <w:t>Moderate to vigorous physical activity</w:t>
            </w:r>
          </w:p>
        </w:tc>
      </w:tr>
      <w:tr w:rsidR="00084FDA" w:rsidRPr="00084FDA" w:rsidTr="00EA56A3">
        <w:trPr>
          <w:trHeight w:val="300"/>
        </w:trPr>
        <w:tc>
          <w:tcPr>
            <w:tcW w:w="2019"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6628" w:type="dxa"/>
            <w:gridSpan w:val="7"/>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b/>
                <w:bCs/>
                <w:lang w:val="en-US" w:eastAsia="zh-CN"/>
              </w:rPr>
            </w:pPr>
            <w:r w:rsidRPr="00084FDA">
              <w:rPr>
                <w:rFonts w:ascii="Arial" w:hAnsi="Arial" w:cs="Arial"/>
                <w:b/>
                <w:bCs/>
                <w:sz w:val="22"/>
                <w:szCs w:val="22"/>
                <w:lang w:val="en-US" w:eastAsia="zh-CN"/>
              </w:rPr>
              <w:t>Male</w:t>
            </w:r>
          </w:p>
        </w:tc>
        <w:tc>
          <w:tcPr>
            <w:tcW w:w="238"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b/>
                <w:bCs/>
                <w:lang w:val="en-US" w:eastAsia="zh-CN"/>
              </w:rPr>
            </w:pPr>
          </w:p>
        </w:tc>
        <w:tc>
          <w:tcPr>
            <w:tcW w:w="6850" w:type="dxa"/>
            <w:gridSpan w:val="9"/>
            <w:tcBorders>
              <w:top w:val="nil"/>
              <w:left w:val="nil"/>
              <w:bottom w:val="single" w:sz="2" w:space="0" w:color="auto"/>
              <w:right w:val="nil"/>
            </w:tcBorders>
            <w:shd w:val="clear" w:color="auto" w:fill="auto"/>
            <w:vAlign w:val="bottom"/>
          </w:tcPr>
          <w:p w:rsidR="005813C7" w:rsidRPr="00084FDA" w:rsidRDefault="005813C7" w:rsidP="00EA56A3">
            <w:pPr>
              <w:jc w:val="center"/>
              <w:rPr>
                <w:rFonts w:ascii="Arial" w:hAnsi="Arial" w:cs="Arial"/>
                <w:b/>
                <w:bCs/>
                <w:lang w:val="en-US" w:eastAsia="zh-CN"/>
              </w:rPr>
            </w:pPr>
            <w:r w:rsidRPr="00084FDA">
              <w:rPr>
                <w:rFonts w:ascii="Arial" w:hAnsi="Arial" w:cs="Arial"/>
                <w:b/>
                <w:bCs/>
                <w:sz w:val="22"/>
                <w:szCs w:val="22"/>
                <w:lang w:val="en-US" w:eastAsia="zh-CN"/>
              </w:rPr>
              <w:t>Female</w:t>
            </w:r>
          </w:p>
        </w:tc>
      </w:tr>
      <w:tr w:rsidR="00084FDA" w:rsidRPr="00084FDA" w:rsidTr="00EA56A3">
        <w:trPr>
          <w:trHeight w:val="285"/>
        </w:trPr>
        <w:tc>
          <w:tcPr>
            <w:tcW w:w="2019"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2801" w:type="dxa"/>
            <w:gridSpan w:val="3"/>
            <w:tcBorders>
              <w:top w:val="single" w:sz="2" w:space="0" w:color="auto"/>
              <w:left w:val="nil"/>
              <w:bottom w:val="nil"/>
              <w:right w:val="nil"/>
            </w:tcBorders>
            <w:shd w:val="clear" w:color="auto" w:fill="auto"/>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Un-adjusted β (95%CI)</w:t>
            </w:r>
          </w:p>
        </w:tc>
        <w:tc>
          <w:tcPr>
            <w:tcW w:w="2693" w:type="dxa"/>
            <w:gridSpan w:val="3"/>
            <w:tcBorders>
              <w:top w:val="single" w:sz="2" w:space="0" w:color="auto"/>
              <w:left w:val="nil"/>
              <w:bottom w:val="nil"/>
              <w:right w:val="nil"/>
            </w:tcBorders>
            <w:shd w:val="clear" w:color="auto" w:fill="auto"/>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MV-adjusted β (95%CI)</w:t>
            </w:r>
            <w:r w:rsidRPr="00084FDA">
              <w:rPr>
                <w:rFonts w:ascii="Arial" w:hAnsi="Arial" w:cs="Arial"/>
                <w:sz w:val="22"/>
                <w:szCs w:val="22"/>
                <w:vertAlign w:val="superscript"/>
                <w:lang w:val="en-US" w:eastAsia="zh-CN"/>
              </w:rPr>
              <w:t>a</w:t>
            </w:r>
          </w:p>
        </w:tc>
        <w:tc>
          <w:tcPr>
            <w:tcW w:w="1134" w:type="dxa"/>
            <w:tcBorders>
              <w:top w:val="single" w:sz="2" w:space="0" w:color="auto"/>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Marginal mean</w:t>
            </w:r>
          </w:p>
        </w:tc>
        <w:tc>
          <w:tcPr>
            <w:tcW w:w="238" w:type="dxa"/>
            <w:tcBorders>
              <w:top w:val="nil"/>
              <w:left w:val="nil"/>
              <w:bottom w:val="nil"/>
              <w:right w:val="nil"/>
            </w:tcBorders>
            <w:shd w:val="clear" w:color="auto" w:fill="auto"/>
            <w:vAlign w:val="center"/>
            <w:hideMark/>
          </w:tcPr>
          <w:p w:rsidR="005813C7" w:rsidRPr="00084FDA" w:rsidRDefault="005813C7" w:rsidP="00EA56A3">
            <w:pPr>
              <w:jc w:val="center"/>
              <w:rPr>
                <w:rFonts w:ascii="Arial" w:hAnsi="Arial" w:cs="Arial"/>
                <w:lang w:val="en-US" w:eastAsia="zh-CN"/>
              </w:rPr>
            </w:pPr>
          </w:p>
        </w:tc>
        <w:tc>
          <w:tcPr>
            <w:tcW w:w="2881" w:type="dxa"/>
            <w:gridSpan w:val="4"/>
            <w:tcBorders>
              <w:top w:val="single" w:sz="2" w:space="0" w:color="auto"/>
              <w:left w:val="nil"/>
              <w:bottom w:val="nil"/>
              <w:right w:val="nil"/>
            </w:tcBorders>
            <w:shd w:val="clear" w:color="auto" w:fill="auto"/>
            <w:vAlign w:val="center"/>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Un-adjusted β (95%CI)</w:t>
            </w:r>
          </w:p>
        </w:tc>
        <w:tc>
          <w:tcPr>
            <w:tcW w:w="2835" w:type="dxa"/>
            <w:gridSpan w:val="4"/>
            <w:tcBorders>
              <w:top w:val="single" w:sz="2" w:space="0" w:color="auto"/>
              <w:left w:val="nil"/>
              <w:bottom w:val="nil"/>
              <w:right w:val="nil"/>
            </w:tcBorders>
            <w:shd w:val="clear" w:color="auto" w:fill="auto"/>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MV-adjusted β (95%CI)</w:t>
            </w:r>
            <w:r w:rsidRPr="00084FDA">
              <w:rPr>
                <w:rFonts w:ascii="Arial" w:hAnsi="Arial" w:cs="Arial"/>
                <w:sz w:val="22"/>
                <w:szCs w:val="22"/>
                <w:vertAlign w:val="superscript"/>
                <w:lang w:val="en-US" w:eastAsia="zh-CN"/>
              </w:rPr>
              <w:t>a</w:t>
            </w:r>
          </w:p>
        </w:tc>
        <w:tc>
          <w:tcPr>
            <w:tcW w:w="1134" w:type="dxa"/>
            <w:tcBorders>
              <w:top w:val="single" w:sz="2" w:space="0" w:color="auto"/>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Marginal mean</w:t>
            </w:r>
          </w:p>
        </w:tc>
      </w:tr>
      <w:tr w:rsidR="00084FDA" w:rsidRPr="00084FDA" w:rsidTr="00EA56A3">
        <w:trPr>
          <w:trHeight w:val="285"/>
        </w:trPr>
        <w:tc>
          <w:tcPr>
            <w:tcW w:w="2019"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r w:rsidRPr="00084FDA">
              <w:rPr>
                <w:rFonts w:ascii="Arial" w:hAnsi="Arial" w:cs="Arial"/>
                <w:sz w:val="22"/>
                <w:szCs w:val="22"/>
                <w:lang w:val="en-US" w:eastAsia="zh-CN"/>
              </w:rPr>
              <w:t>Normal vision</w:t>
            </w:r>
          </w:p>
        </w:tc>
        <w:tc>
          <w:tcPr>
            <w:tcW w:w="908" w:type="dxa"/>
            <w:tcBorders>
              <w:top w:val="nil"/>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Ref</w:t>
            </w:r>
          </w:p>
        </w:tc>
        <w:tc>
          <w:tcPr>
            <w:tcW w:w="1199"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694"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767" w:type="dxa"/>
            <w:tcBorders>
              <w:top w:val="nil"/>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Ref</w:t>
            </w:r>
          </w:p>
        </w:tc>
        <w:tc>
          <w:tcPr>
            <w:tcW w:w="1233"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693"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1134"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62.6</w:t>
            </w:r>
          </w:p>
        </w:tc>
        <w:tc>
          <w:tcPr>
            <w:tcW w:w="238" w:type="dxa"/>
            <w:tcBorders>
              <w:top w:val="nil"/>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p>
        </w:tc>
        <w:tc>
          <w:tcPr>
            <w:tcW w:w="896" w:type="dxa"/>
            <w:tcBorders>
              <w:top w:val="nil"/>
              <w:left w:val="nil"/>
              <w:bottom w:val="nil"/>
              <w:right w:val="nil"/>
            </w:tcBorders>
            <w:shd w:val="clear" w:color="auto" w:fill="auto"/>
            <w:vAlign w:val="center"/>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Ref</w:t>
            </w:r>
          </w:p>
        </w:tc>
        <w:tc>
          <w:tcPr>
            <w:tcW w:w="1172"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813"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903" w:type="dxa"/>
            <w:gridSpan w:val="2"/>
            <w:tcBorders>
              <w:top w:val="nil"/>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Ref</w:t>
            </w:r>
          </w:p>
        </w:tc>
        <w:tc>
          <w:tcPr>
            <w:tcW w:w="1202"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730"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1134"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49.8</w:t>
            </w:r>
          </w:p>
        </w:tc>
      </w:tr>
      <w:tr w:rsidR="00084FDA" w:rsidRPr="00084FDA" w:rsidTr="00EA56A3">
        <w:trPr>
          <w:trHeight w:val="285"/>
        </w:trPr>
        <w:tc>
          <w:tcPr>
            <w:tcW w:w="2019"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r w:rsidRPr="00084FDA">
              <w:rPr>
                <w:rFonts w:ascii="Arial" w:hAnsi="Arial" w:cs="Arial"/>
                <w:sz w:val="22"/>
                <w:szCs w:val="22"/>
                <w:lang w:val="en-US" w:eastAsia="zh-CN"/>
              </w:rPr>
              <w:t>Uncorrected refractive error</w:t>
            </w:r>
          </w:p>
        </w:tc>
        <w:tc>
          <w:tcPr>
            <w:tcW w:w="908"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11.4</w:t>
            </w:r>
          </w:p>
        </w:tc>
        <w:tc>
          <w:tcPr>
            <w:tcW w:w="1893"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(-4.2 to 27.0)</w:t>
            </w:r>
          </w:p>
        </w:tc>
        <w:tc>
          <w:tcPr>
            <w:tcW w:w="767"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10.2</w:t>
            </w:r>
          </w:p>
        </w:tc>
        <w:tc>
          <w:tcPr>
            <w:tcW w:w="1926"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(-6.8 to 27.2)</w:t>
            </w:r>
          </w:p>
        </w:tc>
        <w:tc>
          <w:tcPr>
            <w:tcW w:w="1134"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72.9</w:t>
            </w:r>
          </w:p>
        </w:tc>
        <w:tc>
          <w:tcPr>
            <w:tcW w:w="238"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896" w:type="dxa"/>
            <w:tcBorders>
              <w:top w:val="nil"/>
              <w:left w:val="nil"/>
              <w:bottom w:val="nil"/>
              <w:right w:val="nil"/>
            </w:tcBorders>
            <w:shd w:val="clear" w:color="auto" w:fill="auto"/>
            <w:vAlign w:val="bottom"/>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2.1</w:t>
            </w:r>
          </w:p>
        </w:tc>
        <w:tc>
          <w:tcPr>
            <w:tcW w:w="1985" w:type="dxa"/>
            <w:gridSpan w:val="3"/>
            <w:tcBorders>
              <w:top w:val="nil"/>
              <w:left w:val="nil"/>
              <w:bottom w:val="nil"/>
              <w:right w:val="nil"/>
            </w:tcBorders>
            <w:shd w:val="clear" w:color="auto" w:fill="auto"/>
            <w:noWrap/>
            <w:vAlign w:val="bottom"/>
            <w:hideMark/>
          </w:tcPr>
          <w:p w:rsidR="005813C7" w:rsidRPr="00084FDA" w:rsidRDefault="005813C7" w:rsidP="00EA56A3">
            <w:pPr>
              <w:ind w:right="-19"/>
              <w:jc w:val="center"/>
              <w:rPr>
                <w:rFonts w:ascii="Arial" w:hAnsi="Arial" w:cs="Arial"/>
                <w:lang w:val="en-US" w:eastAsia="zh-CN"/>
              </w:rPr>
            </w:pPr>
            <w:r w:rsidRPr="00084FDA">
              <w:rPr>
                <w:rFonts w:ascii="Arial" w:hAnsi="Arial" w:cs="Arial"/>
                <w:sz w:val="22"/>
                <w:szCs w:val="22"/>
                <w:lang w:val="en-US" w:eastAsia="zh-CN"/>
              </w:rPr>
              <w:t>(-8.4 to 12.6)</w:t>
            </w:r>
          </w:p>
        </w:tc>
        <w:tc>
          <w:tcPr>
            <w:tcW w:w="903"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-2.9</w:t>
            </w:r>
          </w:p>
        </w:tc>
        <w:tc>
          <w:tcPr>
            <w:tcW w:w="1932" w:type="dxa"/>
            <w:gridSpan w:val="2"/>
            <w:tcBorders>
              <w:top w:val="nil"/>
              <w:left w:val="nil"/>
              <w:bottom w:val="nil"/>
              <w:right w:val="nil"/>
            </w:tcBorders>
            <w:shd w:val="clear" w:color="auto" w:fill="auto"/>
            <w:noWrap/>
            <w:vAlign w:val="bottom"/>
            <w:hideMark/>
          </w:tcPr>
          <w:p w:rsidR="005813C7" w:rsidRPr="00084FDA" w:rsidRDefault="005813C7" w:rsidP="00EA56A3">
            <w:pPr>
              <w:ind w:right="1"/>
              <w:jc w:val="center"/>
              <w:rPr>
                <w:rFonts w:ascii="Arial" w:hAnsi="Arial" w:cs="Arial"/>
                <w:lang w:val="en-US" w:eastAsia="zh-CN"/>
              </w:rPr>
            </w:pPr>
            <w:r w:rsidRPr="00084FDA">
              <w:rPr>
                <w:rFonts w:ascii="Arial" w:hAnsi="Arial" w:cs="Arial"/>
                <w:sz w:val="22"/>
                <w:szCs w:val="22"/>
                <w:lang w:val="en-US" w:eastAsia="zh-CN"/>
              </w:rPr>
              <w:t>(-11.5 to 5.7)</w:t>
            </w:r>
          </w:p>
        </w:tc>
        <w:tc>
          <w:tcPr>
            <w:tcW w:w="1134"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46.9</w:t>
            </w:r>
          </w:p>
        </w:tc>
      </w:tr>
      <w:tr w:rsidR="00084FDA" w:rsidRPr="00084FDA" w:rsidTr="00EA56A3">
        <w:trPr>
          <w:trHeight w:val="285"/>
        </w:trPr>
        <w:tc>
          <w:tcPr>
            <w:tcW w:w="2019"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r w:rsidRPr="00084FDA">
              <w:rPr>
                <w:rFonts w:ascii="Arial" w:hAnsi="Arial" w:cs="Arial"/>
                <w:sz w:val="22"/>
                <w:szCs w:val="22"/>
                <w:lang w:val="en-US" w:eastAsia="zh-CN"/>
              </w:rPr>
              <w:t>Visual impairment</w:t>
            </w:r>
          </w:p>
        </w:tc>
        <w:tc>
          <w:tcPr>
            <w:tcW w:w="908"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2.7</w:t>
            </w:r>
          </w:p>
        </w:tc>
        <w:tc>
          <w:tcPr>
            <w:tcW w:w="1893"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(-28.3 to 33.7)</w:t>
            </w:r>
          </w:p>
        </w:tc>
        <w:tc>
          <w:tcPr>
            <w:tcW w:w="767"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3.9</w:t>
            </w:r>
          </w:p>
        </w:tc>
        <w:tc>
          <w:tcPr>
            <w:tcW w:w="1926"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(-25.9 to 33.7)</w:t>
            </w:r>
          </w:p>
        </w:tc>
        <w:tc>
          <w:tcPr>
            <w:tcW w:w="1134"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66.5</w:t>
            </w:r>
          </w:p>
        </w:tc>
        <w:tc>
          <w:tcPr>
            <w:tcW w:w="238"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896" w:type="dxa"/>
            <w:tcBorders>
              <w:top w:val="nil"/>
              <w:left w:val="nil"/>
              <w:bottom w:val="nil"/>
              <w:right w:val="nil"/>
            </w:tcBorders>
            <w:shd w:val="clear" w:color="auto" w:fill="auto"/>
            <w:vAlign w:val="bottom"/>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1.7</w:t>
            </w:r>
          </w:p>
        </w:tc>
        <w:tc>
          <w:tcPr>
            <w:tcW w:w="1967" w:type="dxa"/>
            <w:gridSpan w:val="2"/>
            <w:tcBorders>
              <w:top w:val="nil"/>
              <w:left w:val="nil"/>
              <w:bottom w:val="nil"/>
              <w:right w:val="nil"/>
            </w:tcBorders>
            <w:shd w:val="clear" w:color="auto" w:fill="auto"/>
            <w:noWrap/>
            <w:vAlign w:val="bottom"/>
            <w:hideMark/>
          </w:tcPr>
          <w:p w:rsidR="005813C7" w:rsidRPr="00084FDA" w:rsidRDefault="005813C7" w:rsidP="00EA56A3">
            <w:pPr>
              <w:ind w:right="-19"/>
              <w:jc w:val="center"/>
              <w:rPr>
                <w:rFonts w:ascii="Arial" w:hAnsi="Arial" w:cs="Arial"/>
                <w:lang w:val="en-US" w:eastAsia="zh-CN"/>
              </w:rPr>
            </w:pPr>
            <w:r w:rsidRPr="00084FDA">
              <w:rPr>
                <w:rFonts w:ascii="Arial" w:hAnsi="Arial" w:cs="Arial"/>
                <w:sz w:val="22"/>
                <w:szCs w:val="22"/>
                <w:lang w:val="en-US" w:eastAsia="zh-CN"/>
              </w:rPr>
              <w:t>(-29.3 to 32.7)</w:t>
            </w:r>
          </w:p>
        </w:tc>
        <w:tc>
          <w:tcPr>
            <w:tcW w:w="838"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-2.7</w:t>
            </w:r>
          </w:p>
        </w:tc>
        <w:tc>
          <w:tcPr>
            <w:tcW w:w="2015" w:type="dxa"/>
            <w:gridSpan w:val="3"/>
            <w:tcBorders>
              <w:top w:val="nil"/>
              <w:left w:val="nil"/>
              <w:bottom w:val="nil"/>
              <w:right w:val="nil"/>
            </w:tcBorders>
            <w:shd w:val="clear" w:color="auto" w:fill="auto"/>
            <w:noWrap/>
            <w:vAlign w:val="bottom"/>
            <w:hideMark/>
          </w:tcPr>
          <w:p w:rsidR="005813C7" w:rsidRPr="00084FDA" w:rsidRDefault="005813C7" w:rsidP="00EA56A3">
            <w:pPr>
              <w:ind w:right="1"/>
              <w:jc w:val="center"/>
              <w:rPr>
                <w:rFonts w:ascii="Arial" w:hAnsi="Arial" w:cs="Arial"/>
                <w:lang w:val="en-US" w:eastAsia="zh-CN"/>
              </w:rPr>
            </w:pPr>
            <w:r w:rsidRPr="00084FDA">
              <w:rPr>
                <w:rFonts w:ascii="Arial" w:hAnsi="Arial" w:cs="Arial"/>
                <w:sz w:val="22"/>
                <w:szCs w:val="22"/>
                <w:lang w:val="en-US" w:eastAsia="zh-CN"/>
              </w:rPr>
              <w:t>(-25.5 to 20.1)</w:t>
            </w:r>
          </w:p>
        </w:tc>
        <w:tc>
          <w:tcPr>
            <w:tcW w:w="1134"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47.1</w:t>
            </w:r>
          </w:p>
        </w:tc>
      </w:tr>
      <w:tr w:rsidR="00084FDA" w:rsidRPr="00084FDA" w:rsidTr="00EA56A3">
        <w:trPr>
          <w:trHeight w:val="285"/>
        </w:trPr>
        <w:tc>
          <w:tcPr>
            <w:tcW w:w="2019" w:type="dxa"/>
            <w:tcBorders>
              <w:top w:val="nil"/>
              <w:left w:val="nil"/>
              <w:bottom w:val="single" w:sz="2" w:space="0" w:color="auto"/>
              <w:right w:val="nil"/>
            </w:tcBorders>
            <w:shd w:val="clear" w:color="auto" w:fill="auto"/>
            <w:noWrap/>
            <w:vAlign w:val="bottom"/>
            <w:hideMark/>
          </w:tcPr>
          <w:p w:rsidR="005813C7" w:rsidRPr="00084FDA" w:rsidRDefault="005813C7" w:rsidP="00EA56A3">
            <w:pPr>
              <w:ind w:firstLineChars="200" w:firstLine="440"/>
              <w:rPr>
                <w:rFonts w:ascii="Arial" w:hAnsi="Arial" w:cs="Arial"/>
                <w:lang w:val="en-US" w:eastAsia="zh-CN"/>
              </w:rPr>
            </w:pPr>
            <w:r w:rsidRPr="00084FDA">
              <w:rPr>
                <w:rFonts w:ascii="Arial" w:hAnsi="Arial" w:cs="Arial"/>
                <w:sz w:val="22"/>
                <w:szCs w:val="22"/>
                <w:lang w:val="en-US" w:eastAsia="zh-CN"/>
              </w:rPr>
              <w:t>P trend</w:t>
            </w:r>
          </w:p>
        </w:tc>
        <w:tc>
          <w:tcPr>
            <w:tcW w:w="2801" w:type="dxa"/>
            <w:gridSpan w:val="3"/>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0.226</w:t>
            </w:r>
          </w:p>
        </w:tc>
        <w:tc>
          <w:tcPr>
            <w:tcW w:w="2693" w:type="dxa"/>
            <w:gridSpan w:val="3"/>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0.287</w:t>
            </w:r>
          </w:p>
        </w:tc>
        <w:tc>
          <w:tcPr>
            <w:tcW w:w="1134" w:type="dxa"/>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238" w:type="dxa"/>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2863" w:type="dxa"/>
            <w:gridSpan w:val="3"/>
            <w:tcBorders>
              <w:top w:val="nil"/>
              <w:left w:val="nil"/>
              <w:bottom w:val="single" w:sz="2" w:space="0" w:color="auto"/>
              <w:right w:val="nil"/>
            </w:tcBorders>
            <w:shd w:val="clear" w:color="auto" w:fill="auto"/>
            <w:vAlign w:val="bottom"/>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0.624</w:t>
            </w:r>
          </w:p>
        </w:tc>
        <w:tc>
          <w:tcPr>
            <w:tcW w:w="2853" w:type="dxa"/>
            <w:gridSpan w:val="5"/>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0.457</w:t>
            </w:r>
          </w:p>
        </w:tc>
        <w:tc>
          <w:tcPr>
            <w:tcW w:w="1134" w:type="dxa"/>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r>
      <w:tr w:rsidR="00084FDA" w:rsidRPr="00084FDA" w:rsidTr="00EA56A3">
        <w:trPr>
          <w:trHeight w:val="285"/>
        </w:trPr>
        <w:tc>
          <w:tcPr>
            <w:tcW w:w="8885" w:type="dxa"/>
            <w:gridSpan w:val="9"/>
            <w:tcBorders>
              <w:top w:val="single" w:sz="2" w:space="0" w:color="auto"/>
              <w:left w:val="nil"/>
              <w:bottom w:val="nil"/>
              <w:right w:val="nil"/>
            </w:tcBorders>
            <w:shd w:val="clear" w:color="auto" w:fill="auto"/>
            <w:vAlign w:val="bottom"/>
            <w:hideMark/>
          </w:tcPr>
          <w:p w:rsidR="005813C7" w:rsidRPr="00084FDA" w:rsidRDefault="005813C7" w:rsidP="00EA56A3">
            <w:pPr>
              <w:rPr>
                <w:rFonts w:ascii="Arial" w:hAnsi="Arial" w:cs="Arial"/>
                <w:lang w:val="en-US" w:eastAsia="zh-CN"/>
              </w:rPr>
            </w:pPr>
            <w:r w:rsidRPr="00084FDA">
              <w:rPr>
                <w:rFonts w:ascii="Arial" w:hAnsi="Arial" w:cs="Arial"/>
                <w:sz w:val="22"/>
                <w:szCs w:val="22"/>
                <w:vertAlign w:val="superscript"/>
                <w:lang w:val="en-US" w:eastAsia="zh-CN"/>
              </w:rPr>
              <w:t xml:space="preserve">a </w:t>
            </w:r>
            <w:r w:rsidRPr="00084FDA">
              <w:rPr>
                <w:rFonts w:ascii="Arial" w:hAnsi="Arial" w:cs="Arial"/>
                <w:sz w:val="22"/>
                <w:szCs w:val="22"/>
                <w:lang w:val="en-US" w:eastAsia="zh-CN"/>
              </w:rPr>
              <w:t>Multivariate adjusted models included age (continuous), BMI, race , household income, employment status, smoking status, and chronic illness</w:t>
            </w:r>
          </w:p>
        </w:tc>
        <w:tc>
          <w:tcPr>
            <w:tcW w:w="5716" w:type="dxa"/>
            <w:gridSpan w:val="8"/>
            <w:tcBorders>
              <w:top w:val="single" w:sz="2" w:space="0" w:color="auto"/>
              <w:left w:val="nil"/>
              <w:bottom w:val="nil"/>
              <w:right w:val="nil"/>
            </w:tcBorders>
            <w:shd w:val="clear" w:color="auto" w:fill="auto"/>
            <w:vAlign w:val="bottom"/>
          </w:tcPr>
          <w:p w:rsidR="005813C7" w:rsidRPr="00084FDA" w:rsidRDefault="005813C7" w:rsidP="00EA56A3">
            <w:pPr>
              <w:rPr>
                <w:rFonts w:ascii="Arial" w:hAnsi="Arial" w:cs="Arial"/>
                <w:lang w:val="en-US" w:eastAsia="zh-CN"/>
              </w:rPr>
            </w:pPr>
          </w:p>
        </w:tc>
        <w:tc>
          <w:tcPr>
            <w:tcW w:w="1134" w:type="dxa"/>
            <w:tcBorders>
              <w:top w:val="single" w:sz="2" w:space="0" w:color="auto"/>
              <w:left w:val="nil"/>
              <w:bottom w:val="nil"/>
              <w:right w:val="nil"/>
            </w:tcBorders>
            <w:shd w:val="clear" w:color="auto" w:fill="auto"/>
            <w:vAlign w:val="bottom"/>
            <w:hideMark/>
          </w:tcPr>
          <w:p w:rsidR="005813C7" w:rsidRPr="00084FDA" w:rsidRDefault="005813C7" w:rsidP="00EA56A3">
            <w:pPr>
              <w:rPr>
                <w:rFonts w:ascii="Arial" w:hAnsi="Arial" w:cs="Arial"/>
                <w:lang w:val="en-US" w:eastAsia="zh-CN"/>
              </w:rPr>
            </w:pPr>
          </w:p>
        </w:tc>
      </w:tr>
    </w:tbl>
    <w:p w:rsidR="005813C7" w:rsidRPr="00084FDA" w:rsidRDefault="005813C7" w:rsidP="005813C7">
      <w:pPr>
        <w:spacing w:after="200" w:line="276" w:lineRule="auto"/>
        <w:rPr>
          <w:rFonts w:ascii="Arial" w:hAnsi="Arial" w:cs="Arial"/>
          <w:bCs/>
        </w:rPr>
      </w:pPr>
    </w:p>
    <w:p w:rsidR="005813C7" w:rsidRPr="00084FDA" w:rsidRDefault="005813C7" w:rsidP="005813C7">
      <w:pPr>
        <w:spacing w:after="200" w:line="276" w:lineRule="auto"/>
        <w:rPr>
          <w:rFonts w:ascii="Arial" w:hAnsi="Arial" w:cs="Arial"/>
          <w:bCs/>
        </w:rPr>
      </w:pPr>
    </w:p>
    <w:p w:rsidR="005813C7" w:rsidRPr="00084FDA" w:rsidRDefault="005813C7" w:rsidP="005813C7">
      <w:pPr>
        <w:spacing w:after="200" w:line="276" w:lineRule="auto"/>
        <w:rPr>
          <w:rFonts w:ascii="Arial" w:hAnsi="Arial" w:cs="Arial"/>
          <w:bCs/>
        </w:rPr>
      </w:pPr>
      <w:r w:rsidRPr="00084FDA">
        <w:rPr>
          <w:rFonts w:ascii="Arial" w:hAnsi="Arial" w:cs="Arial"/>
          <w:bCs/>
        </w:rPr>
        <w:br w:type="page"/>
      </w:r>
    </w:p>
    <w:tbl>
      <w:tblPr>
        <w:tblpPr w:leftFromText="180" w:rightFromText="180" w:horzAnchor="margin" w:tblpXSpec="center" w:tblpY="-282"/>
        <w:tblW w:w="1582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019"/>
        <w:gridCol w:w="843"/>
        <w:gridCol w:w="1199"/>
        <w:gridCol w:w="781"/>
        <w:gridCol w:w="900"/>
        <w:gridCol w:w="1233"/>
        <w:gridCol w:w="693"/>
        <w:gridCol w:w="1134"/>
        <w:gridCol w:w="238"/>
        <w:gridCol w:w="842"/>
        <w:gridCol w:w="1172"/>
        <w:gridCol w:w="795"/>
        <w:gridCol w:w="18"/>
        <w:gridCol w:w="895"/>
        <w:gridCol w:w="1202"/>
        <w:gridCol w:w="715"/>
        <w:gridCol w:w="15"/>
        <w:gridCol w:w="1119"/>
        <w:gridCol w:w="15"/>
      </w:tblGrid>
      <w:tr w:rsidR="00084FDA" w:rsidRPr="00084FDA" w:rsidTr="00EA56A3">
        <w:trPr>
          <w:trHeight w:val="315"/>
        </w:trPr>
        <w:tc>
          <w:tcPr>
            <w:tcW w:w="15828" w:type="dxa"/>
            <w:gridSpan w:val="19"/>
            <w:tcBorders>
              <w:top w:val="nil"/>
              <w:left w:val="nil"/>
              <w:bottom w:val="single" w:sz="2" w:space="0" w:color="auto"/>
              <w:right w:val="nil"/>
            </w:tcBorders>
            <w:shd w:val="clear" w:color="auto" w:fill="auto"/>
            <w:vAlign w:val="bottom"/>
            <w:hideMark/>
          </w:tcPr>
          <w:p w:rsidR="005813C7" w:rsidRPr="00084FDA" w:rsidRDefault="005813C7" w:rsidP="005813C7">
            <w:pPr>
              <w:rPr>
                <w:rFonts w:ascii="Arial" w:hAnsi="Arial" w:cs="Arial"/>
                <w:b/>
                <w:bCs/>
                <w:lang w:val="en-US" w:eastAsia="zh-CN"/>
              </w:rPr>
            </w:pPr>
            <w:r w:rsidRPr="00084FDA">
              <w:rPr>
                <w:rFonts w:ascii="Arial" w:hAnsi="Arial" w:cs="Arial"/>
                <w:b/>
                <w:bCs/>
                <w:sz w:val="22"/>
                <w:szCs w:val="22"/>
                <w:lang w:val="en-US" w:eastAsia="zh-CN"/>
              </w:rPr>
              <w:t>Table 4. Accelerometer measured activity pattern (minutes per week) by vision status in the NHANES (2003-2006) adults aged 50 years and older</w:t>
            </w:r>
          </w:p>
        </w:tc>
      </w:tr>
      <w:tr w:rsidR="00084FDA" w:rsidRPr="00084FDA" w:rsidTr="00EA56A3">
        <w:trPr>
          <w:trHeight w:val="315"/>
        </w:trPr>
        <w:tc>
          <w:tcPr>
            <w:tcW w:w="2019" w:type="dxa"/>
            <w:tcBorders>
              <w:top w:val="single" w:sz="2" w:space="0" w:color="auto"/>
              <w:left w:val="nil"/>
              <w:bottom w:val="nil"/>
              <w:right w:val="nil"/>
            </w:tcBorders>
            <w:shd w:val="clear" w:color="auto" w:fill="auto"/>
            <w:noWrap/>
            <w:vAlign w:val="bottom"/>
            <w:hideMark/>
          </w:tcPr>
          <w:p w:rsidR="005813C7" w:rsidRPr="00084FDA" w:rsidRDefault="005813C7" w:rsidP="00EA56A3">
            <w:pPr>
              <w:jc w:val="center"/>
              <w:rPr>
                <w:rFonts w:ascii="Arial" w:hAnsi="Arial" w:cs="Arial"/>
                <w:b/>
                <w:bCs/>
                <w:lang w:val="en-US" w:eastAsia="zh-CN"/>
              </w:rPr>
            </w:pPr>
          </w:p>
        </w:tc>
        <w:tc>
          <w:tcPr>
            <w:tcW w:w="13809" w:type="dxa"/>
            <w:gridSpan w:val="18"/>
            <w:tcBorders>
              <w:top w:val="single" w:sz="2" w:space="0" w:color="auto"/>
              <w:left w:val="nil"/>
              <w:bottom w:val="nil"/>
              <w:right w:val="nil"/>
            </w:tcBorders>
            <w:shd w:val="clear" w:color="auto" w:fill="auto"/>
            <w:vAlign w:val="bottom"/>
          </w:tcPr>
          <w:p w:rsidR="005813C7" w:rsidRPr="00084FDA" w:rsidRDefault="005813C7" w:rsidP="00EA56A3">
            <w:pPr>
              <w:jc w:val="center"/>
              <w:rPr>
                <w:rFonts w:ascii="Arial" w:hAnsi="Arial" w:cs="Arial"/>
                <w:b/>
                <w:bCs/>
                <w:lang w:val="en-US" w:eastAsia="zh-CN"/>
              </w:rPr>
            </w:pPr>
            <w:r w:rsidRPr="00084FDA">
              <w:rPr>
                <w:rFonts w:ascii="Arial" w:hAnsi="Arial" w:cs="Arial"/>
                <w:b/>
                <w:bCs/>
                <w:sz w:val="22"/>
                <w:szCs w:val="22"/>
                <w:lang w:val="en-US" w:eastAsia="zh-CN"/>
              </w:rPr>
              <w:t>Sedentary time</w:t>
            </w:r>
          </w:p>
        </w:tc>
      </w:tr>
      <w:tr w:rsidR="00084FDA" w:rsidRPr="00084FDA" w:rsidTr="00EA56A3">
        <w:trPr>
          <w:trHeight w:val="300"/>
        </w:trPr>
        <w:tc>
          <w:tcPr>
            <w:tcW w:w="2019"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6783" w:type="dxa"/>
            <w:gridSpan w:val="7"/>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b/>
                <w:bCs/>
                <w:lang w:val="en-US" w:eastAsia="zh-CN"/>
              </w:rPr>
            </w:pPr>
            <w:r w:rsidRPr="00084FDA">
              <w:rPr>
                <w:rFonts w:ascii="Arial" w:hAnsi="Arial" w:cs="Arial"/>
                <w:b/>
                <w:bCs/>
                <w:sz w:val="22"/>
                <w:szCs w:val="22"/>
                <w:lang w:val="en-US" w:eastAsia="zh-CN"/>
              </w:rPr>
              <w:t>Male</w:t>
            </w:r>
          </w:p>
        </w:tc>
        <w:tc>
          <w:tcPr>
            <w:tcW w:w="238"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b/>
                <w:bCs/>
                <w:lang w:val="en-US" w:eastAsia="zh-CN"/>
              </w:rPr>
            </w:pPr>
          </w:p>
        </w:tc>
        <w:tc>
          <w:tcPr>
            <w:tcW w:w="6788" w:type="dxa"/>
            <w:gridSpan w:val="10"/>
            <w:tcBorders>
              <w:top w:val="nil"/>
              <w:left w:val="nil"/>
              <w:bottom w:val="single" w:sz="2" w:space="0" w:color="auto"/>
              <w:right w:val="nil"/>
            </w:tcBorders>
            <w:shd w:val="clear" w:color="auto" w:fill="auto"/>
            <w:vAlign w:val="bottom"/>
          </w:tcPr>
          <w:p w:rsidR="005813C7" w:rsidRPr="00084FDA" w:rsidRDefault="005813C7" w:rsidP="00EA56A3">
            <w:pPr>
              <w:jc w:val="center"/>
              <w:rPr>
                <w:rFonts w:ascii="Arial" w:hAnsi="Arial" w:cs="Arial"/>
                <w:b/>
                <w:bCs/>
                <w:lang w:val="en-US" w:eastAsia="zh-CN"/>
              </w:rPr>
            </w:pPr>
            <w:r w:rsidRPr="00084FDA">
              <w:rPr>
                <w:rFonts w:ascii="Arial" w:hAnsi="Arial" w:cs="Arial"/>
                <w:b/>
                <w:bCs/>
                <w:sz w:val="22"/>
                <w:szCs w:val="22"/>
                <w:lang w:val="en-US" w:eastAsia="zh-CN"/>
              </w:rPr>
              <w:t>Female</w:t>
            </w:r>
          </w:p>
        </w:tc>
      </w:tr>
      <w:tr w:rsidR="00084FDA" w:rsidRPr="00084FDA" w:rsidTr="00EA56A3">
        <w:trPr>
          <w:trHeight w:val="285"/>
        </w:trPr>
        <w:tc>
          <w:tcPr>
            <w:tcW w:w="2019"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2823" w:type="dxa"/>
            <w:gridSpan w:val="3"/>
            <w:tcBorders>
              <w:top w:val="single" w:sz="2" w:space="0" w:color="auto"/>
              <w:left w:val="nil"/>
              <w:bottom w:val="nil"/>
              <w:right w:val="nil"/>
            </w:tcBorders>
            <w:shd w:val="clear" w:color="auto" w:fill="auto"/>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Un-adjusted β (95%CI)</w:t>
            </w:r>
          </w:p>
        </w:tc>
        <w:tc>
          <w:tcPr>
            <w:tcW w:w="2826" w:type="dxa"/>
            <w:gridSpan w:val="3"/>
            <w:tcBorders>
              <w:top w:val="single" w:sz="2" w:space="0" w:color="auto"/>
              <w:left w:val="nil"/>
              <w:bottom w:val="nil"/>
              <w:right w:val="nil"/>
            </w:tcBorders>
            <w:shd w:val="clear" w:color="auto" w:fill="auto"/>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MV-adjusted β (95%CI)</w:t>
            </w:r>
            <w:r w:rsidRPr="00084FDA">
              <w:rPr>
                <w:rFonts w:ascii="Arial" w:hAnsi="Arial" w:cs="Arial"/>
                <w:sz w:val="22"/>
                <w:szCs w:val="22"/>
                <w:vertAlign w:val="superscript"/>
                <w:lang w:val="en-US" w:eastAsia="zh-CN"/>
              </w:rPr>
              <w:t>a</w:t>
            </w:r>
          </w:p>
        </w:tc>
        <w:tc>
          <w:tcPr>
            <w:tcW w:w="1134" w:type="dxa"/>
            <w:tcBorders>
              <w:top w:val="single" w:sz="2" w:space="0" w:color="auto"/>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Marginal mean</w:t>
            </w:r>
          </w:p>
        </w:tc>
        <w:tc>
          <w:tcPr>
            <w:tcW w:w="238" w:type="dxa"/>
            <w:tcBorders>
              <w:top w:val="nil"/>
              <w:left w:val="nil"/>
              <w:bottom w:val="nil"/>
              <w:right w:val="nil"/>
            </w:tcBorders>
            <w:shd w:val="clear" w:color="auto" w:fill="auto"/>
            <w:vAlign w:val="center"/>
            <w:hideMark/>
          </w:tcPr>
          <w:p w:rsidR="005813C7" w:rsidRPr="00084FDA" w:rsidRDefault="005813C7" w:rsidP="00EA56A3">
            <w:pPr>
              <w:jc w:val="center"/>
              <w:rPr>
                <w:rFonts w:ascii="Arial" w:hAnsi="Arial" w:cs="Arial"/>
                <w:lang w:val="en-US" w:eastAsia="zh-CN"/>
              </w:rPr>
            </w:pPr>
          </w:p>
        </w:tc>
        <w:tc>
          <w:tcPr>
            <w:tcW w:w="2827" w:type="dxa"/>
            <w:gridSpan w:val="4"/>
            <w:tcBorders>
              <w:top w:val="single" w:sz="2" w:space="0" w:color="auto"/>
              <w:left w:val="nil"/>
              <w:bottom w:val="nil"/>
              <w:right w:val="nil"/>
            </w:tcBorders>
            <w:shd w:val="clear" w:color="auto" w:fill="auto"/>
            <w:vAlign w:val="center"/>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Un-adjusted β (95%CI)</w:t>
            </w:r>
          </w:p>
        </w:tc>
        <w:tc>
          <w:tcPr>
            <w:tcW w:w="2827" w:type="dxa"/>
            <w:gridSpan w:val="4"/>
            <w:tcBorders>
              <w:top w:val="single" w:sz="2" w:space="0" w:color="auto"/>
              <w:left w:val="nil"/>
              <w:bottom w:val="nil"/>
              <w:right w:val="nil"/>
            </w:tcBorders>
            <w:shd w:val="clear" w:color="auto" w:fill="auto"/>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MV-adjusted β (95%CI)</w:t>
            </w:r>
            <w:r w:rsidRPr="00084FDA">
              <w:rPr>
                <w:rFonts w:ascii="Arial" w:hAnsi="Arial" w:cs="Arial"/>
                <w:sz w:val="22"/>
                <w:szCs w:val="22"/>
                <w:vertAlign w:val="superscript"/>
                <w:lang w:val="en-US" w:eastAsia="zh-CN"/>
              </w:rPr>
              <w:t>a</w:t>
            </w:r>
          </w:p>
        </w:tc>
        <w:tc>
          <w:tcPr>
            <w:tcW w:w="1134" w:type="dxa"/>
            <w:gridSpan w:val="2"/>
            <w:tcBorders>
              <w:top w:val="single" w:sz="2" w:space="0" w:color="auto"/>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Marginal mean</w:t>
            </w:r>
          </w:p>
        </w:tc>
      </w:tr>
      <w:tr w:rsidR="00084FDA" w:rsidRPr="00084FDA" w:rsidTr="00EA56A3">
        <w:trPr>
          <w:trHeight w:val="300"/>
        </w:trPr>
        <w:tc>
          <w:tcPr>
            <w:tcW w:w="2019"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b/>
                <w:bCs/>
                <w:lang w:val="en-US" w:eastAsia="zh-CN"/>
              </w:rPr>
            </w:pPr>
          </w:p>
        </w:tc>
        <w:tc>
          <w:tcPr>
            <w:tcW w:w="6783" w:type="dxa"/>
            <w:gridSpan w:val="7"/>
            <w:tcBorders>
              <w:top w:val="nil"/>
              <w:left w:val="nil"/>
              <w:bottom w:val="nil"/>
              <w:right w:val="nil"/>
            </w:tcBorders>
            <w:shd w:val="clear" w:color="auto" w:fill="auto"/>
            <w:vAlign w:val="bottom"/>
          </w:tcPr>
          <w:p w:rsidR="005813C7" w:rsidRPr="00084FDA" w:rsidRDefault="005813C7" w:rsidP="00EA56A3">
            <w:pPr>
              <w:jc w:val="center"/>
              <w:rPr>
                <w:rFonts w:ascii="Arial" w:hAnsi="Arial" w:cs="Arial"/>
                <w:b/>
                <w:bCs/>
                <w:lang w:val="en-US" w:eastAsia="zh-CN"/>
              </w:rPr>
            </w:pPr>
          </w:p>
        </w:tc>
        <w:tc>
          <w:tcPr>
            <w:tcW w:w="238" w:type="dxa"/>
            <w:tcBorders>
              <w:top w:val="nil"/>
              <w:left w:val="nil"/>
              <w:bottom w:val="nil"/>
              <w:right w:val="nil"/>
            </w:tcBorders>
            <w:shd w:val="clear" w:color="auto" w:fill="auto"/>
            <w:vAlign w:val="bottom"/>
          </w:tcPr>
          <w:p w:rsidR="005813C7" w:rsidRPr="00084FDA" w:rsidRDefault="005813C7" w:rsidP="00EA56A3">
            <w:pPr>
              <w:jc w:val="center"/>
              <w:rPr>
                <w:rFonts w:ascii="Arial" w:hAnsi="Arial" w:cs="Arial"/>
                <w:b/>
                <w:bCs/>
                <w:lang w:val="en-US" w:eastAsia="zh-CN"/>
              </w:rPr>
            </w:pPr>
          </w:p>
        </w:tc>
        <w:tc>
          <w:tcPr>
            <w:tcW w:w="5654" w:type="dxa"/>
            <w:gridSpan w:val="8"/>
            <w:tcBorders>
              <w:top w:val="nil"/>
              <w:left w:val="nil"/>
              <w:bottom w:val="nil"/>
              <w:right w:val="nil"/>
            </w:tcBorders>
            <w:shd w:val="clear" w:color="auto" w:fill="auto"/>
            <w:vAlign w:val="bottom"/>
          </w:tcPr>
          <w:p w:rsidR="005813C7" w:rsidRPr="00084FDA" w:rsidRDefault="005813C7" w:rsidP="00EA56A3">
            <w:pPr>
              <w:jc w:val="center"/>
              <w:rPr>
                <w:rFonts w:ascii="Arial" w:hAnsi="Arial" w:cs="Arial"/>
                <w:b/>
                <w:bCs/>
                <w:lang w:val="en-US" w:eastAsia="zh-CN"/>
              </w:rPr>
            </w:pPr>
          </w:p>
        </w:tc>
        <w:tc>
          <w:tcPr>
            <w:tcW w:w="1134"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b/>
                <w:bCs/>
                <w:lang w:val="en-US" w:eastAsia="zh-CN"/>
              </w:rPr>
            </w:pPr>
          </w:p>
        </w:tc>
      </w:tr>
      <w:tr w:rsidR="00084FDA" w:rsidRPr="00084FDA" w:rsidTr="00EA56A3">
        <w:trPr>
          <w:trHeight w:val="285"/>
        </w:trPr>
        <w:tc>
          <w:tcPr>
            <w:tcW w:w="2019"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r w:rsidRPr="00084FDA">
              <w:rPr>
                <w:rFonts w:ascii="Arial" w:hAnsi="Arial" w:cs="Arial"/>
                <w:sz w:val="22"/>
                <w:szCs w:val="22"/>
                <w:lang w:val="en-US" w:eastAsia="zh-CN"/>
              </w:rPr>
              <w:t>Normal vision</w:t>
            </w:r>
          </w:p>
        </w:tc>
        <w:tc>
          <w:tcPr>
            <w:tcW w:w="843" w:type="dxa"/>
            <w:tcBorders>
              <w:top w:val="nil"/>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Ref</w:t>
            </w:r>
          </w:p>
        </w:tc>
        <w:tc>
          <w:tcPr>
            <w:tcW w:w="1199"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781"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900" w:type="dxa"/>
            <w:tcBorders>
              <w:top w:val="nil"/>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Ref</w:t>
            </w:r>
          </w:p>
        </w:tc>
        <w:tc>
          <w:tcPr>
            <w:tcW w:w="1233"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693"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1134"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3756.2</w:t>
            </w:r>
          </w:p>
        </w:tc>
        <w:tc>
          <w:tcPr>
            <w:tcW w:w="238" w:type="dxa"/>
            <w:tcBorders>
              <w:top w:val="nil"/>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p>
        </w:tc>
        <w:tc>
          <w:tcPr>
            <w:tcW w:w="842" w:type="dxa"/>
            <w:tcBorders>
              <w:top w:val="nil"/>
              <w:left w:val="nil"/>
              <w:bottom w:val="nil"/>
              <w:right w:val="nil"/>
            </w:tcBorders>
            <w:shd w:val="clear" w:color="auto" w:fill="auto"/>
            <w:vAlign w:val="center"/>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Ref</w:t>
            </w:r>
          </w:p>
        </w:tc>
        <w:tc>
          <w:tcPr>
            <w:tcW w:w="1172"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813"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895" w:type="dxa"/>
            <w:tcBorders>
              <w:top w:val="nil"/>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Ref</w:t>
            </w:r>
          </w:p>
        </w:tc>
        <w:tc>
          <w:tcPr>
            <w:tcW w:w="1202"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730"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1134"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3502.5</w:t>
            </w:r>
          </w:p>
        </w:tc>
      </w:tr>
      <w:tr w:rsidR="00084FDA" w:rsidRPr="00084FDA" w:rsidTr="00EA56A3">
        <w:trPr>
          <w:trHeight w:val="285"/>
        </w:trPr>
        <w:tc>
          <w:tcPr>
            <w:tcW w:w="2019"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r w:rsidRPr="00084FDA">
              <w:rPr>
                <w:rFonts w:ascii="Arial" w:hAnsi="Arial" w:cs="Arial"/>
                <w:sz w:val="22"/>
                <w:szCs w:val="22"/>
                <w:lang w:val="en-US" w:eastAsia="zh-CN"/>
              </w:rPr>
              <w:t>Uncorrected refractive error</w:t>
            </w:r>
          </w:p>
        </w:tc>
        <w:tc>
          <w:tcPr>
            <w:tcW w:w="843"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-42.0</w:t>
            </w:r>
          </w:p>
        </w:tc>
        <w:tc>
          <w:tcPr>
            <w:tcW w:w="1980"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(-196.9 to 112.9)</w:t>
            </w:r>
          </w:p>
        </w:tc>
        <w:tc>
          <w:tcPr>
            <w:tcW w:w="900"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-100.7</w:t>
            </w:r>
          </w:p>
        </w:tc>
        <w:tc>
          <w:tcPr>
            <w:tcW w:w="1926"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(-271.5 to 70.0)</w:t>
            </w:r>
          </w:p>
        </w:tc>
        <w:tc>
          <w:tcPr>
            <w:tcW w:w="1134"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3655.5</w:t>
            </w:r>
          </w:p>
        </w:tc>
        <w:tc>
          <w:tcPr>
            <w:tcW w:w="238" w:type="dxa"/>
            <w:tcBorders>
              <w:top w:val="nil"/>
              <w:left w:val="nil"/>
              <w:bottom w:val="nil"/>
              <w:right w:val="nil"/>
            </w:tcBorders>
            <w:shd w:val="clear" w:color="auto" w:fill="auto"/>
            <w:noWrap/>
            <w:vAlign w:val="bottom"/>
          </w:tcPr>
          <w:p w:rsidR="005813C7" w:rsidRPr="00084FDA" w:rsidRDefault="005813C7" w:rsidP="00EA56A3">
            <w:pPr>
              <w:jc w:val="center"/>
              <w:rPr>
                <w:rFonts w:ascii="Arial" w:hAnsi="Arial" w:cs="Arial"/>
                <w:lang w:val="en-US" w:eastAsia="zh-CN"/>
              </w:rPr>
            </w:pPr>
          </w:p>
        </w:tc>
        <w:tc>
          <w:tcPr>
            <w:tcW w:w="842" w:type="dxa"/>
            <w:tcBorders>
              <w:top w:val="nil"/>
              <w:left w:val="nil"/>
              <w:bottom w:val="nil"/>
              <w:right w:val="nil"/>
            </w:tcBorders>
            <w:shd w:val="clear" w:color="auto" w:fill="auto"/>
            <w:vAlign w:val="bottom"/>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211.0</w:t>
            </w:r>
          </w:p>
        </w:tc>
        <w:tc>
          <w:tcPr>
            <w:tcW w:w="1985" w:type="dxa"/>
            <w:gridSpan w:val="3"/>
            <w:tcBorders>
              <w:top w:val="nil"/>
              <w:left w:val="nil"/>
              <w:bottom w:val="nil"/>
              <w:right w:val="nil"/>
            </w:tcBorders>
            <w:shd w:val="clear" w:color="auto" w:fill="auto"/>
            <w:noWrap/>
            <w:vAlign w:val="bottom"/>
            <w:hideMark/>
          </w:tcPr>
          <w:p w:rsidR="005813C7" w:rsidRPr="00084FDA" w:rsidRDefault="005813C7" w:rsidP="00EA56A3">
            <w:pPr>
              <w:tabs>
                <w:tab w:val="left" w:pos="1834"/>
              </w:tabs>
              <w:ind w:right="-19"/>
              <w:jc w:val="center"/>
              <w:rPr>
                <w:rFonts w:ascii="Arial" w:hAnsi="Arial" w:cs="Arial"/>
                <w:lang w:val="en-US" w:eastAsia="zh-CN"/>
              </w:rPr>
            </w:pPr>
            <w:r w:rsidRPr="00084FDA">
              <w:rPr>
                <w:rFonts w:ascii="Arial" w:hAnsi="Arial" w:cs="Arial"/>
                <w:sz w:val="22"/>
                <w:szCs w:val="22"/>
                <w:lang w:val="en-US" w:eastAsia="zh-CN"/>
              </w:rPr>
              <w:t>(47.9 to 374.2)</w:t>
            </w:r>
          </w:p>
        </w:tc>
        <w:tc>
          <w:tcPr>
            <w:tcW w:w="895"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123.8</w:t>
            </w:r>
          </w:p>
        </w:tc>
        <w:tc>
          <w:tcPr>
            <w:tcW w:w="1932" w:type="dxa"/>
            <w:gridSpan w:val="3"/>
            <w:tcBorders>
              <w:top w:val="nil"/>
              <w:left w:val="nil"/>
              <w:bottom w:val="nil"/>
              <w:right w:val="nil"/>
            </w:tcBorders>
            <w:shd w:val="clear" w:color="auto" w:fill="auto"/>
            <w:noWrap/>
            <w:vAlign w:val="bottom"/>
            <w:hideMark/>
          </w:tcPr>
          <w:p w:rsidR="005813C7" w:rsidRPr="00084FDA" w:rsidRDefault="005813C7" w:rsidP="00EA56A3">
            <w:pPr>
              <w:ind w:right="1"/>
              <w:jc w:val="center"/>
              <w:rPr>
                <w:rFonts w:ascii="Arial" w:hAnsi="Arial" w:cs="Arial"/>
                <w:lang w:val="en-US" w:eastAsia="zh-CN"/>
              </w:rPr>
            </w:pPr>
            <w:r w:rsidRPr="00084FDA">
              <w:rPr>
                <w:rFonts w:ascii="Arial" w:hAnsi="Arial" w:cs="Arial"/>
                <w:sz w:val="22"/>
                <w:szCs w:val="22"/>
                <w:lang w:val="en-US" w:eastAsia="zh-CN"/>
              </w:rPr>
              <w:t>(-52.4 to 300.0)</w:t>
            </w:r>
          </w:p>
        </w:tc>
        <w:tc>
          <w:tcPr>
            <w:tcW w:w="1134"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3626.3</w:t>
            </w:r>
          </w:p>
        </w:tc>
      </w:tr>
      <w:tr w:rsidR="00084FDA" w:rsidRPr="00084FDA" w:rsidTr="00EA56A3">
        <w:trPr>
          <w:trHeight w:val="285"/>
        </w:trPr>
        <w:tc>
          <w:tcPr>
            <w:tcW w:w="2019"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r w:rsidRPr="00084FDA">
              <w:rPr>
                <w:rFonts w:ascii="Arial" w:hAnsi="Arial" w:cs="Arial"/>
                <w:sz w:val="22"/>
                <w:szCs w:val="22"/>
                <w:lang w:val="en-US" w:eastAsia="zh-CN"/>
              </w:rPr>
              <w:t>Visual impairment</w:t>
            </w:r>
          </w:p>
        </w:tc>
        <w:tc>
          <w:tcPr>
            <w:tcW w:w="843"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290.9</w:t>
            </w:r>
          </w:p>
        </w:tc>
        <w:tc>
          <w:tcPr>
            <w:tcW w:w="1980" w:type="dxa"/>
            <w:gridSpan w:val="2"/>
            <w:tcBorders>
              <w:top w:val="nil"/>
              <w:left w:val="nil"/>
              <w:bottom w:val="nil"/>
              <w:right w:val="nil"/>
            </w:tcBorders>
            <w:shd w:val="clear" w:color="auto" w:fill="auto"/>
            <w:noWrap/>
            <w:vAlign w:val="bottom"/>
            <w:hideMark/>
          </w:tcPr>
          <w:p w:rsidR="005813C7" w:rsidRPr="00084FDA" w:rsidRDefault="005813C7" w:rsidP="00EA56A3">
            <w:pPr>
              <w:ind w:right="46"/>
              <w:jc w:val="center"/>
              <w:rPr>
                <w:rFonts w:ascii="Arial" w:hAnsi="Arial" w:cs="Arial"/>
                <w:lang w:val="en-US" w:eastAsia="zh-CN"/>
              </w:rPr>
            </w:pPr>
            <w:r w:rsidRPr="00084FDA">
              <w:rPr>
                <w:rFonts w:ascii="Arial" w:hAnsi="Arial" w:cs="Arial"/>
                <w:sz w:val="22"/>
                <w:szCs w:val="22"/>
                <w:lang w:val="en-US" w:eastAsia="zh-CN"/>
              </w:rPr>
              <w:t>(-26.9 to 608.7)</w:t>
            </w:r>
          </w:p>
        </w:tc>
        <w:tc>
          <w:tcPr>
            <w:tcW w:w="900"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230.8</w:t>
            </w:r>
          </w:p>
        </w:tc>
        <w:tc>
          <w:tcPr>
            <w:tcW w:w="1926"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(-183.3 to 513.0)</w:t>
            </w:r>
          </w:p>
        </w:tc>
        <w:tc>
          <w:tcPr>
            <w:tcW w:w="1134"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3921.0</w:t>
            </w:r>
          </w:p>
        </w:tc>
        <w:tc>
          <w:tcPr>
            <w:tcW w:w="238" w:type="dxa"/>
            <w:tcBorders>
              <w:top w:val="nil"/>
              <w:left w:val="nil"/>
              <w:bottom w:val="nil"/>
              <w:right w:val="nil"/>
            </w:tcBorders>
            <w:shd w:val="clear" w:color="auto" w:fill="auto"/>
            <w:noWrap/>
            <w:vAlign w:val="bottom"/>
          </w:tcPr>
          <w:p w:rsidR="005813C7" w:rsidRPr="00084FDA" w:rsidRDefault="005813C7" w:rsidP="00EA56A3">
            <w:pPr>
              <w:jc w:val="center"/>
              <w:rPr>
                <w:rFonts w:ascii="Arial" w:hAnsi="Arial" w:cs="Arial"/>
                <w:lang w:val="en-US" w:eastAsia="zh-CN"/>
              </w:rPr>
            </w:pPr>
          </w:p>
        </w:tc>
        <w:tc>
          <w:tcPr>
            <w:tcW w:w="842" w:type="dxa"/>
            <w:tcBorders>
              <w:top w:val="nil"/>
              <w:left w:val="nil"/>
              <w:bottom w:val="nil"/>
              <w:right w:val="nil"/>
            </w:tcBorders>
            <w:shd w:val="clear" w:color="auto" w:fill="auto"/>
            <w:vAlign w:val="bottom"/>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318.3</w:t>
            </w:r>
          </w:p>
        </w:tc>
        <w:tc>
          <w:tcPr>
            <w:tcW w:w="1985" w:type="dxa"/>
            <w:gridSpan w:val="3"/>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(44.4 to 592.2)</w:t>
            </w:r>
          </w:p>
        </w:tc>
        <w:tc>
          <w:tcPr>
            <w:tcW w:w="895"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179.6</w:t>
            </w:r>
          </w:p>
        </w:tc>
        <w:tc>
          <w:tcPr>
            <w:tcW w:w="1932" w:type="dxa"/>
            <w:gridSpan w:val="3"/>
            <w:tcBorders>
              <w:top w:val="nil"/>
              <w:left w:val="nil"/>
              <w:bottom w:val="nil"/>
              <w:right w:val="nil"/>
            </w:tcBorders>
            <w:shd w:val="clear" w:color="auto" w:fill="auto"/>
            <w:noWrap/>
            <w:vAlign w:val="bottom"/>
            <w:hideMark/>
          </w:tcPr>
          <w:p w:rsidR="005813C7" w:rsidRPr="00084FDA" w:rsidRDefault="005813C7" w:rsidP="00EA56A3">
            <w:pPr>
              <w:ind w:right="1"/>
              <w:jc w:val="center"/>
              <w:rPr>
                <w:rFonts w:ascii="Arial" w:hAnsi="Arial" w:cs="Arial"/>
                <w:lang w:val="en-US" w:eastAsia="zh-CN"/>
              </w:rPr>
            </w:pPr>
            <w:r w:rsidRPr="00084FDA">
              <w:rPr>
                <w:rFonts w:ascii="Arial" w:hAnsi="Arial" w:cs="Arial"/>
                <w:sz w:val="22"/>
                <w:szCs w:val="22"/>
                <w:lang w:val="en-US" w:eastAsia="zh-CN"/>
              </w:rPr>
              <w:t>(-104.9 to 464.1)</w:t>
            </w:r>
          </w:p>
        </w:tc>
        <w:tc>
          <w:tcPr>
            <w:tcW w:w="1134"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3682.1</w:t>
            </w:r>
          </w:p>
        </w:tc>
      </w:tr>
      <w:tr w:rsidR="00084FDA" w:rsidRPr="00084FDA" w:rsidTr="00EA56A3">
        <w:trPr>
          <w:trHeight w:val="315"/>
        </w:trPr>
        <w:tc>
          <w:tcPr>
            <w:tcW w:w="2019" w:type="dxa"/>
            <w:tcBorders>
              <w:top w:val="nil"/>
              <w:left w:val="nil"/>
              <w:bottom w:val="single" w:sz="2" w:space="0" w:color="auto"/>
              <w:right w:val="nil"/>
            </w:tcBorders>
            <w:shd w:val="clear" w:color="auto" w:fill="auto"/>
            <w:noWrap/>
            <w:vAlign w:val="bottom"/>
            <w:hideMark/>
          </w:tcPr>
          <w:p w:rsidR="005813C7" w:rsidRPr="00084FDA" w:rsidRDefault="005813C7" w:rsidP="00EA56A3">
            <w:pPr>
              <w:ind w:firstLineChars="200" w:firstLine="440"/>
              <w:rPr>
                <w:rFonts w:ascii="Arial" w:hAnsi="Arial" w:cs="Arial"/>
                <w:lang w:val="en-US" w:eastAsia="zh-CN"/>
              </w:rPr>
            </w:pPr>
            <w:r w:rsidRPr="00084FDA">
              <w:rPr>
                <w:rFonts w:ascii="Arial" w:hAnsi="Arial" w:cs="Arial"/>
                <w:sz w:val="22"/>
                <w:szCs w:val="22"/>
                <w:lang w:val="en-US" w:eastAsia="zh-CN"/>
              </w:rPr>
              <w:t>P trend</w:t>
            </w:r>
          </w:p>
        </w:tc>
        <w:tc>
          <w:tcPr>
            <w:tcW w:w="2823" w:type="dxa"/>
            <w:gridSpan w:val="3"/>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0.244</w:t>
            </w:r>
          </w:p>
        </w:tc>
        <w:tc>
          <w:tcPr>
            <w:tcW w:w="2826" w:type="dxa"/>
            <w:gridSpan w:val="3"/>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0.816</w:t>
            </w:r>
          </w:p>
        </w:tc>
        <w:tc>
          <w:tcPr>
            <w:tcW w:w="1134" w:type="dxa"/>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238" w:type="dxa"/>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2827" w:type="dxa"/>
            <w:gridSpan w:val="4"/>
            <w:tcBorders>
              <w:top w:val="nil"/>
              <w:left w:val="nil"/>
              <w:bottom w:val="single" w:sz="2" w:space="0" w:color="auto"/>
              <w:right w:val="nil"/>
            </w:tcBorders>
            <w:shd w:val="clear" w:color="auto" w:fill="auto"/>
            <w:vAlign w:val="bottom"/>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0.003</w:t>
            </w:r>
          </w:p>
        </w:tc>
        <w:tc>
          <w:tcPr>
            <w:tcW w:w="2827" w:type="dxa"/>
            <w:gridSpan w:val="4"/>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0.098</w:t>
            </w:r>
          </w:p>
        </w:tc>
        <w:tc>
          <w:tcPr>
            <w:tcW w:w="1134" w:type="dxa"/>
            <w:gridSpan w:val="2"/>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r>
      <w:tr w:rsidR="00084FDA" w:rsidRPr="00084FDA" w:rsidTr="00EA56A3">
        <w:trPr>
          <w:trHeight w:val="300"/>
        </w:trPr>
        <w:tc>
          <w:tcPr>
            <w:tcW w:w="2019" w:type="dxa"/>
            <w:tcBorders>
              <w:top w:val="single" w:sz="2" w:space="0" w:color="auto"/>
              <w:left w:val="nil"/>
              <w:bottom w:val="nil"/>
              <w:right w:val="nil"/>
            </w:tcBorders>
            <w:shd w:val="clear" w:color="auto" w:fill="auto"/>
            <w:noWrap/>
            <w:vAlign w:val="bottom"/>
            <w:hideMark/>
          </w:tcPr>
          <w:p w:rsidR="005813C7" w:rsidRPr="00084FDA" w:rsidRDefault="005813C7" w:rsidP="00EA56A3">
            <w:pPr>
              <w:jc w:val="center"/>
              <w:rPr>
                <w:rFonts w:ascii="Arial" w:hAnsi="Arial" w:cs="Arial"/>
                <w:b/>
                <w:bCs/>
                <w:lang w:val="en-US" w:eastAsia="zh-CN"/>
              </w:rPr>
            </w:pPr>
          </w:p>
        </w:tc>
        <w:tc>
          <w:tcPr>
            <w:tcW w:w="13809" w:type="dxa"/>
            <w:gridSpan w:val="18"/>
            <w:tcBorders>
              <w:top w:val="single" w:sz="2" w:space="0" w:color="auto"/>
              <w:left w:val="nil"/>
              <w:bottom w:val="nil"/>
              <w:right w:val="nil"/>
            </w:tcBorders>
            <w:shd w:val="clear" w:color="auto" w:fill="auto"/>
            <w:vAlign w:val="bottom"/>
          </w:tcPr>
          <w:p w:rsidR="005813C7" w:rsidRPr="00084FDA" w:rsidRDefault="005813C7" w:rsidP="00EA56A3">
            <w:pPr>
              <w:jc w:val="center"/>
              <w:rPr>
                <w:rFonts w:ascii="Arial" w:hAnsi="Arial" w:cs="Arial"/>
                <w:b/>
                <w:bCs/>
                <w:lang w:val="en-US" w:eastAsia="zh-CN"/>
              </w:rPr>
            </w:pPr>
            <w:r w:rsidRPr="00084FDA">
              <w:rPr>
                <w:rFonts w:ascii="Arial" w:hAnsi="Arial" w:cs="Arial"/>
                <w:b/>
                <w:bCs/>
                <w:sz w:val="22"/>
                <w:szCs w:val="22"/>
                <w:lang w:val="en-US" w:eastAsia="zh-CN"/>
              </w:rPr>
              <w:t>Light intensity physical activity</w:t>
            </w:r>
          </w:p>
        </w:tc>
      </w:tr>
      <w:tr w:rsidR="00084FDA" w:rsidRPr="00084FDA" w:rsidTr="00EA56A3">
        <w:trPr>
          <w:trHeight w:val="300"/>
        </w:trPr>
        <w:tc>
          <w:tcPr>
            <w:tcW w:w="2019"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6783" w:type="dxa"/>
            <w:gridSpan w:val="7"/>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b/>
                <w:bCs/>
                <w:lang w:val="en-US" w:eastAsia="zh-CN"/>
              </w:rPr>
            </w:pPr>
            <w:r w:rsidRPr="00084FDA">
              <w:rPr>
                <w:rFonts w:ascii="Arial" w:hAnsi="Arial" w:cs="Arial"/>
                <w:b/>
                <w:bCs/>
                <w:sz w:val="22"/>
                <w:szCs w:val="22"/>
                <w:lang w:val="en-US" w:eastAsia="zh-CN"/>
              </w:rPr>
              <w:t>Male</w:t>
            </w:r>
          </w:p>
        </w:tc>
        <w:tc>
          <w:tcPr>
            <w:tcW w:w="238"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b/>
                <w:bCs/>
                <w:lang w:val="en-US" w:eastAsia="zh-CN"/>
              </w:rPr>
            </w:pPr>
          </w:p>
        </w:tc>
        <w:tc>
          <w:tcPr>
            <w:tcW w:w="6788" w:type="dxa"/>
            <w:gridSpan w:val="10"/>
            <w:tcBorders>
              <w:top w:val="nil"/>
              <w:left w:val="nil"/>
              <w:bottom w:val="single" w:sz="2" w:space="0" w:color="auto"/>
              <w:right w:val="nil"/>
            </w:tcBorders>
            <w:shd w:val="clear" w:color="auto" w:fill="auto"/>
            <w:vAlign w:val="bottom"/>
          </w:tcPr>
          <w:p w:rsidR="005813C7" w:rsidRPr="00084FDA" w:rsidRDefault="005813C7" w:rsidP="00EA56A3">
            <w:pPr>
              <w:jc w:val="center"/>
              <w:rPr>
                <w:rFonts w:ascii="Arial" w:hAnsi="Arial" w:cs="Arial"/>
                <w:b/>
                <w:bCs/>
                <w:lang w:val="en-US" w:eastAsia="zh-CN"/>
              </w:rPr>
            </w:pPr>
            <w:r w:rsidRPr="00084FDA">
              <w:rPr>
                <w:rFonts w:ascii="Arial" w:hAnsi="Arial" w:cs="Arial"/>
                <w:b/>
                <w:bCs/>
                <w:sz w:val="22"/>
                <w:szCs w:val="22"/>
                <w:lang w:val="en-US" w:eastAsia="zh-CN"/>
              </w:rPr>
              <w:t>Female</w:t>
            </w:r>
          </w:p>
        </w:tc>
      </w:tr>
      <w:tr w:rsidR="00084FDA" w:rsidRPr="00084FDA" w:rsidTr="00EA56A3">
        <w:trPr>
          <w:trHeight w:val="285"/>
        </w:trPr>
        <w:tc>
          <w:tcPr>
            <w:tcW w:w="2019"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2823" w:type="dxa"/>
            <w:gridSpan w:val="3"/>
            <w:tcBorders>
              <w:top w:val="single" w:sz="2" w:space="0" w:color="auto"/>
              <w:left w:val="nil"/>
              <w:bottom w:val="nil"/>
              <w:right w:val="nil"/>
            </w:tcBorders>
            <w:shd w:val="clear" w:color="auto" w:fill="auto"/>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Un-adjusted β (95%CI)</w:t>
            </w:r>
          </w:p>
        </w:tc>
        <w:tc>
          <w:tcPr>
            <w:tcW w:w="2826" w:type="dxa"/>
            <w:gridSpan w:val="3"/>
            <w:tcBorders>
              <w:top w:val="single" w:sz="2" w:space="0" w:color="auto"/>
              <w:left w:val="nil"/>
              <w:bottom w:val="nil"/>
              <w:right w:val="nil"/>
            </w:tcBorders>
            <w:shd w:val="clear" w:color="auto" w:fill="auto"/>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MV-adjusted β (95%CI)</w:t>
            </w:r>
            <w:r w:rsidRPr="00084FDA">
              <w:rPr>
                <w:rFonts w:ascii="Arial" w:hAnsi="Arial" w:cs="Arial"/>
                <w:sz w:val="22"/>
                <w:szCs w:val="22"/>
                <w:vertAlign w:val="superscript"/>
                <w:lang w:val="en-US" w:eastAsia="zh-CN"/>
              </w:rPr>
              <w:t>a</w:t>
            </w:r>
          </w:p>
        </w:tc>
        <w:tc>
          <w:tcPr>
            <w:tcW w:w="1134" w:type="dxa"/>
            <w:tcBorders>
              <w:top w:val="single" w:sz="2" w:space="0" w:color="auto"/>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Marginal mean</w:t>
            </w:r>
          </w:p>
        </w:tc>
        <w:tc>
          <w:tcPr>
            <w:tcW w:w="238" w:type="dxa"/>
            <w:tcBorders>
              <w:top w:val="nil"/>
              <w:left w:val="nil"/>
              <w:bottom w:val="nil"/>
              <w:right w:val="nil"/>
            </w:tcBorders>
            <w:shd w:val="clear" w:color="auto" w:fill="auto"/>
            <w:vAlign w:val="center"/>
            <w:hideMark/>
          </w:tcPr>
          <w:p w:rsidR="005813C7" w:rsidRPr="00084FDA" w:rsidRDefault="005813C7" w:rsidP="00EA56A3">
            <w:pPr>
              <w:jc w:val="center"/>
              <w:rPr>
                <w:rFonts w:ascii="Arial" w:hAnsi="Arial" w:cs="Arial"/>
                <w:lang w:val="en-US" w:eastAsia="zh-CN"/>
              </w:rPr>
            </w:pPr>
          </w:p>
        </w:tc>
        <w:tc>
          <w:tcPr>
            <w:tcW w:w="2827" w:type="dxa"/>
            <w:gridSpan w:val="4"/>
            <w:tcBorders>
              <w:top w:val="single" w:sz="2" w:space="0" w:color="auto"/>
              <w:left w:val="nil"/>
              <w:bottom w:val="nil"/>
              <w:right w:val="nil"/>
            </w:tcBorders>
            <w:shd w:val="clear" w:color="auto" w:fill="auto"/>
            <w:vAlign w:val="center"/>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Un-adjusted β (95%CI)</w:t>
            </w:r>
          </w:p>
        </w:tc>
        <w:tc>
          <w:tcPr>
            <w:tcW w:w="2827" w:type="dxa"/>
            <w:gridSpan w:val="4"/>
            <w:tcBorders>
              <w:top w:val="single" w:sz="2" w:space="0" w:color="auto"/>
              <w:left w:val="nil"/>
              <w:bottom w:val="nil"/>
              <w:right w:val="nil"/>
            </w:tcBorders>
            <w:shd w:val="clear" w:color="auto" w:fill="auto"/>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MV-adjusted β (95%CI)</w:t>
            </w:r>
            <w:r w:rsidRPr="00084FDA">
              <w:rPr>
                <w:rFonts w:ascii="Arial" w:hAnsi="Arial" w:cs="Arial"/>
                <w:sz w:val="22"/>
                <w:szCs w:val="22"/>
                <w:vertAlign w:val="superscript"/>
                <w:lang w:val="en-US" w:eastAsia="zh-CN"/>
              </w:rPr>
              <w:t>a</w:t>
            </w:r>
          </w:p>
        </w:tc>
        <w:tc>
          <w:tcPr>
            <w:tcW w:w="1134" w:type="dxa"/>
            <w:gridSpan w:val="2"/>
            <w:tcBorders>
              <w:top w:val="single" w:sz="2" w:space="0" w:color="auto"/>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Marginal mean</w:t>
            </w:r>
          </w:p>
        </w:tc>
      </w:tr>
      <w:tr w:rsidR="00084FDA" w:rsidRPr="00084FDA" w:rsidTr="00EA56A3">
        <w:trPr>
          <w:trHeight w:val="285"/>
        </w:trPr>
        <w:tc>
          <w:tcPr>
            <w:tcW w:w="2019"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r w:rsidRPr="00084FDA">
              <w:rPr>
                <w:rFonts w:ascii="Arial" w:hAnsi="Arial" w:cs="Arial"/>
                <w:sz w:val="22"/>
                <w:szCs w:val="22"/>
                <w:lang w:val="en-US" w:eastAsia="zh-CN"/>
              </w:rPr>
              <w:t>Normal vision</w:t>
            </w:r>
          </w:p>
        </w:tc>
        <w:tc>
          <w:tcPr>
            <w:tcW w:w="843" w:type="dxa"/>
            <w:tcBorders>
              <w:top w:val="nil"/>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Ref</w:t>
            </w:r>
          </w:p>
        </w:tc>
        <w:tc>
          <w:tcPr>
            <w:tcW w:w="1199"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781"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900" w:type="dxa"/>
            <w:tcBorders>
              <w:top w:val="nil"/>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Ref</w:t>
            </w:r>
          </w:p>
        </w:tc>
        <w:tc>
          <w:tcPr>
            <w:tcW w:w="1233"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693"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1134"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1815.6</w:t>
            </w:r>
          </w:p>
        </w:tc>
        <w:tc>
          <w:tcPr>
            <w:tcW w:w="238" w:type="dxa"/>
            <w:tcBorders>
              <w:top w:val="nil"/>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p>
        </w:tc>
        <w:tc>
          <w:tcPr>
            <w:tcW w:w="842" w:type="dxa"/>
            <w:tcBorders>
              <w:top w:val="nil"/>
              <w:left w:val="nil"/>
              <w:bottom w:val="nil"/>
              <w:right w:val="nil"/>
            </w:tcBorders>
            <w:shd w:val="clear" w:color="auto" w:fill="auto"/>
            <w:vAlign w:val="center"/>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Ref</w:t>
            </w:r>
          </w:p>
        </w:tc>
        <w:tc>
          <w:tcPr>
            <w:tcW w:w="1172"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813"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895" w:type="dxa"/>
            <w:tcBorders>
              <w:top w:val="nil"/>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Ref</w:t>
            </w:r>
          </w:p>
        </w:tc>
        <w:tc>
          <w:tcPr>
            <w:tcW w:w="1202"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730"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1134"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1914.4</w:t>
            </w:r>
          </w:p>
        </w:tc>
      </w:tr>
      <w:tr w:rsidR="00084FDA" w:rsidRPr="00084FDA" w:rsidTr="00EA56A3">
        <w:trPr>
          <w:trHeight w:val="285"/>
        </w:trPr>
        <w:tc>
          <w:tcPr>
            <w:tcW w:w="2019"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r w:rsidRPr="00084FDA">
              <w:rPr>
                <w:rFonts w:ascii="Arial" w:hAnsi="Arial" w:cs="Arial"/>
                <w:sz w:val="22"/>
                <w:szCs w:val="22"/>
                <w:lang w:val="en-US" w:eastAsia="zh-CN"/>
              </w:rPr>
              <w:t>Uncorrected refractive error</w:t>
            </w:r>
          </w:p>
        </w:tc>
        <w:tc>
          <w:tcPr>
            <w:tcW w:w="843"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-202.7</w:t>
            </w:r>
          </w:p>
        </w:tc>
        <w:tc>
          <w:tcPr>
            <w:tcW w:w="1980"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(-330.4 to -75.0)</w:t>
            </w:r>
          </w:p>
        </w:tc>
        <w:tc>
          <w:tcPr>
            <w:tcW w:w="900"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-134.9</w:t>
            </w:r>
          </w:p>
        </w:tc>
        <w:tc>
          <w:tcPr>
            <w:tcW w:w="1926"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(-257.6 to -12.2)</w:t>
            </w:r>
          </w:p>
        </w:tc>
        <w:tc>
          <w:tcPr>
            <w:tcW w:w="1134"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1680.7</w:t>
            </w:r>
          </w:p>
        </w:tc>
        <w:tc>
          <w:tcPr>
            <w:tcW w:w="238"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842" w:type="dxa"/>
            <w:tcBorders>
              <w:top w:val="nil"/>
              <w:left w:val="nil"/>
              <w:bottom w:val="nil"/>
              <w:right w:val="nil"/>
            </w:tcBorders>
            <w:shd w:val="clear" w:color="auto" w:fill="auto"/>
            <w:vAlign w:val="bottom"/>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-115.9</w:t>
            </w:r>
          </w:p>
        </w:tc>
        <w:tc>
          <w:tcPr>
            <w:tcW w:w="1985" w:type="dxa"/>
            <w:gridSpan w:val="3"/>
            <w:tcBorders>
              <w:top w:val="nil"/>
              <w:left w:val="nil"/>
              <w:bottom w:val="nil"/>
              <w:right w:val="nil"/>
            </w:tcBorders>
            <w:shd w:val="clear" w:color="auto" w:fill="auto"/>
            <w:noWrap/>
            <w:vAlign w:val="bottom"/>
            <w:hideMark/>
          </w:tcPr>
          <w:p w:rsidR="005813C7" w:rsidRPr="00084FDA" w:rsidRDefault="005813C7" w:rsidP="00EA56A3">
            <w:pPr>
              <w:ind w:right="-19"/>
              <w:jc w:val="center"/>
              <w:rPr>
                <w:rFonts w:ascii="Arial" w:hAnsi="Arial" w:cs="Arial"/>
                <w:lang w:val="en-US" w:eastAsia="zh-CN"/>
              </w:rPr>
            </w:pPr>
            <w:r w:rsidRPr="00084FDA">
              <w:rPr>
                <w:rFonts w:ascii="Arial" w:hAnsi="Arial" w:cs="Arial"/>
                <w:sz w:val="22"/>
                <w:szCs w:val="22"/>
                <w:lang w:val="en-US" w:eastAsia="zh-CN"/>
              </w:rPr>
              <w:t>(-187.5 to -44.3)</w:t>
            </w:r>
          </w:p>
        </w:tc>
        <w:tc>
          <w:tcPr>
            <w:tcW w:w="895"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-34.9</w:t>
            </w:r>
          </w:p>
        </w:tc>
        <w:tc>
          <w:tcPr>
            <w:tcW w:w="1932" w:type="dxa"/>
            <w:gridSpan w:val="3"/>
            <w:tcBorders>
              <w:top w:val="nil"/>
              <w:left w:val="nil"/>
              <w:bottom w:val="nil"/>
              <w:right w:val="nil"/>
            </w:tcBorders>
            <w:shd w:val="clear" w:color="auto" w:fill="auto"/>
            <w:noWrap/>
            <w:vAlign w:val="bottom"/>
            <w:hideMark/>
          </w:tcPr>
          <w:p w:rsidR="005813C7" w:rsidRPr="00084FDA" w:rsidRDefault="005813C7" w:rsidP="00EA56A3">
            <w:pPr>
              <w:ind w:right="1"/>
              <w:jc w:val="center"/>
              <w:rPr>
                <w:rFonts w:ascii="Arial" w:hAnsi="Arial" w:cs="Arial"/>
                <w:lang w:val="en-US" w:eastAsia="zh-CN"/>
              </w:rPr>
            </w:pPr>
            <w:r w:rsidRPr="00084FDA">
              <w:rPr>
                <w:rFonts w:ascii="Arial" w:hAnsi="Arial" w:cs="Arial"/>
                <w:sz w:val="22"/>
                <w:szCs w:val="22"/>
                <w:lang w:val="en-US" w:eastAsia="zh-CN"/>
              </w:rPr>
              <w:t>(-103.6 to 24.8)</w:t>
            </w:r>
          </w:p>
        </w:tc>
        <w:tc>
          <w:tcPr>
            <w:tcW w:w="1134"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1875.0</w:t>
            </w:r>
          </w:p>
        </w:tc>
      </w:tr>
      <w:tr w:rsidR="00084FDA" w:rsidRPr="00084FDA" w:rsidTr="00EA56A3">
        <w:trPr>
          <w:trHeight w:val="285"/>
        </w:trPr>
        <w:tc>
          <w:tcPr>
            <w:tcW w:w="2019"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r w:rsidRPr="00084FDA">
              <w:rPr>
                <w:rFonts w:ascii="Arial" w:hAnsi="Arial" w:cs="Arial"/>
                <w:sz w:val="22"/>
                <w:szCs w:val="22"/>
                <w:lang w:val="en-US" w:eastAsia="zh-CN"/>
              </w:rPr>
              <w:t>Visual impairment</w:t>
            </w:r>
          </w:p>
        </w:tc>
        <w:tc>
          <w:tcPr>
            <w:tcW w:w="843"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-196.0</w:t>
            </w:r>
          </w:p>
        </w:tc>
        <w:tc>
          <w:tcPr>
            <w:tcW w:w="1980"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(-311.91 to -80.1)</w:t>
            </w:r>
          </w:p>
        </w:tc>
        <w:tc>
          <w:tcPr>
            <w:tcW w:w="900"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-57.2</w:t>
            </w:r>
          </w:p>
        </w:tc>
        <w:tc>
          <w:tcPr>
            <w:tcW w:w="1926"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(-182.2 to 67.81)</w:t>
            </w:r>
          </w:p>
        </w:tc>
        <w:tc>
          <w:tcPr>
            <w:tcW w:w="1134"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1758.4</w:t>
            </w:r>
          </w:p>
        </w:tc>
        <w:tc>
          <w:tcPr>
            <w:tcW w:w="238" w:type="dxa"/>
            <w:tcBorders>
              <w:top w:val="nil"/>
              <w:left w:val="nil"/>
              <w:bottom w:val="nil"/>
              <w:right w:val="nil"/>
            </w:tcBorders>
            <w:shd w:val="clear" w:color="auto" w:fill="auto"/>
            <w:noWrap/>
            <w:vAlign w:val="bottom"/>
          </w:tcPr>
          <w:p w:rsidR="005813C7" w:rsidRPr="00084FDA" w:rsidRDefault="005813C7" w:rsidP="00EA56A3">
            <w:pPr>
              <w:jc w:val="center"/>
              <w:rPr>
                <w:rFonts w:ascii="Arial" w:hAnsi="Arial" w:cs="Arial"/>
                <w:lang w:val="en-US" w:eastAsia="zh-CN"/>
              </w:rPr>
            </w:pPr>
          </w:p>
        </w:tc>
        <w:tc>
          <w:tcPr>
            <w:tcW w:w="842" w:type="dxa"/>
            <w:tcBorders>
              <w:top w:val="nil"/>
              <w:left w:val="nil"/>
              <w:bottom w:val="nil"/>
              <w:right w:val="nil"/>
            </w:tcBorders>
            <w:shd w:val="clear" w:color="auto" w:fill="auto"/>
            <w:vAlign w:val="bottom"/>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-194.8</w:t>
            </w:r>
          </w:p>
        </w:tc>
        <w:tc>
          <w:tcPr>
            <w:tcW w:w="1985" w:type="dxa"/>
            <w:gridSpan w:val="3"/>
            <w:tcBorders>
              <w:top w:val="nil"/>
              <w:left w:val="nil"/>
              <w:bottom w:val="nil"/>
              <w:right w:val="nil"/>
            </w:tcBorders>
            <w:shd w:val="clear" w:color="auto" w:fill="auto"/>
            <w:noWrap/>
            <w:vAlign w:val="bottom"/>
            <w:hideMark/>
          </w:tcPr>
          <w:p w:rsidR="005813C7" w:rsidRPr="00084FDA" w:rsidRDefault="005813C7" w:rsidP="00EA56A3">
            <w:pPr>
              <w:ind w:right="-19"/>
              <w:jc w:val="center"/>
              <w:rPr>
                <w:rFonts w:ascii="Arial" w:hAnsi="Arial" w:cs="Arial"/>
                <w:lang w:val="en-US" w:eastAsia="zh-CN"/>
              </w:rPr>
            </w:pPr>
            <w:r w:rsidRPr="00084FDA">
              <w:rPr>
                <w:rFonts w:ascii="Arial" w:hAnsi="Arial" w:cs="Arial"/>
                <w:sz w:val="22"/>
                <w:szCs w:val="22"/>
                <w:lang w:val="en-US" w:eastAsia="zh-CN"/>
              </w:rPr>
              <w:t>(-335.3 to -54.2)</w:t>
            </w:r>
          </w:p>
        </w:tc>
        <w:tc>
          <w:tcPr>
            <w:tcW w:w="895"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-56.6</w:t>
            </w:r>
          </w:p>
        </w:tc>
        <w:tc>
          <w:tcPr>
            <w:tcW w:w="1932" w:type="dxa"/>
            <w:gridSpan w:val="3"/>
            <w:tcBorders>
              <w:top w:val="nil"/>
              <w:left w:val="nil"/>
              <w:bottom w:val="nil"/>
              <w:right w:val="nil"/>
            </w:tcBorders>
            <w:shd w:val="clear" w:color="auto" w:fill="auto"/>
            <w:noWrap/>
            <w:vAlign w:val="bottom"/>
            <w:hideMark/>
          </w:tcPr>
          <w:p w:rsidR="005813C7" w:rsidRPr="00084FDA" w:rsidRDefault="005813C7" w:rsidP="00EA56A3">
            <w:pPr>
              <w:ind w:right="1"/>
              <w:jc w:val="center"/>
              <w:rPr>
                <w:rFonts w:ascii="Arial" w:hAnsi="Arial" w:cs="Arial"/>
                <w:lang w:val="en-US" w:eastAsia="zh-CN"/>
              </w:rPr>
            </w:pPr>
            <w:r w:rsidRPr="00084FDA">
              <w:rPr>
                <w:rFonts w:ascii="Arial" w:hAnsi="Arial" w:cs="Arial"/>
                <w:sz w:val="22"/>
                <w:szCs w:val="22"/>
                <w:lang w:val="en-US" w:eastAsia="zh-CN"/>
              </w:rPr>
              <w:t>(-205.9 to 92.7)</w:t>
            </w:r>
          </w:p>
        </w:tc>
        <w:tc>
          <w:tcPr>
            <w:tcW w:w="1134"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1857.8</w:t>
            </w:r>
          </w:p>
        </w:tc>
      </w:tr>
      <w:tr w:rsidR="00084FDA" w:rsidRPr="00084FDA" w:rsidTr="00EA56A3">
        <w:trPr>
          <w:trHeight w:val="285"/>
        </w:trPr>
        <w:tc>
          <w:tcPr>
            <w:tcW w:w="2019" w:type="dxa"/>
            <w:tcBorders>
              <w:top w:val="nil"/>
              <w:left w:val="nil"/>
              <w:bottom w:val="single" w:sz="2" w:space="0" w:color="auto"/>
              <w:right w:val="nil"/>
            </w:tcBorders>
            <w:shd w:val="clear" w:color="auto" w:fill="auto"/>
            <w:noWrap/>
            <w:vAlign w:val="bottom"/>
            <w:hideMark/>
          </w:tcPr>
          <w:p w:rsidR="005813C7" w:rsidRPr="00084FDA" w:rsidRDefault="005813C7" w:rsidP="00EA56A3">
            <w:pPr>
              <w:ind w:firstLineChars="200" w:firstLine="440"/>
              <w:rPr>
                <w:rFonts w:ascii="Arial" w:hAnsi="Arial" w:cs="Arial"/>
                <w:lang w:val="en-US" w:eastAsia="zh-CN"/>
              </w:rPr>
            </w:pPr>
            <w:r w:rsidRPr="00084FDA">
              <w:rPr>
                <w:rFonts w:ascii="Arial" w:hAnsi="Arial" w:cs="Arial"/>
                <w:sz w:val="22"/>
                <w:szCs w:val="22"/>
                <w:lang w:val="en-US" w:eastAsia="zh-CN"/>
              </w:rPr>
              <w:t>P trend</w:t>
            </w:r>
          </w:p>
        </w:tc>
        <w:tc>
          <w:tcPr>
            <w:tcW w:w="2823" w:type="dxa"/>
            <w:gridSpan w:val="3"/>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&lt; .001</w:t>
            </w:r>
          </w:p>
        </w:tc>
        <w:tc>
          <w:tcPr>
            <w:tcW w:w="2826" w:type="dxa"/>
            <w:gridSpan w:val="3"/>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0.063</w:t>
            </w:r>
          </w:p>
        </w:tc>
        <w:tc>
          <w:tcPr>
            <w:tcW w:w="1134" w:type="dxa"/>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238" w:type="dxa"/>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2827" w:type="dxa"/>
            <w:gridSpan w:val="4"/>
            <w:tcBorders>
              <w:top w:val="nil"/>
              <w:left w:val="nil"/>
              <w:bottom w:val="single" w:sz="2" w:space="0" w:color="auto"/>
              <w:right w:val="nil"/>
            </w:tcBorders>
            <w:shd w:val="clear" w:color="auto" w:fill="auto"/>
            <w:vAlign w:val="bottom"/>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0.001</w:t>
            </w:r>
          </w:p>
        </w:tc>
        <w:tc>
          <w:tcPr>
            <w:tcW w:w="2827" w:type="dxa"/>
            <w:gridSpan w:val="4"/>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0.234</w:t>
            </w:r>
          </w:p>
        </w:tc>
        <w:tc>
          <w:tcPr>
            <w:tcW w:w="1134" w:type="dxa"/>
            <w:gridSpan w:val="2"/>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r>
      <w:tr w:rsidR="00084FDA" w:rsidRPr="00084FDA" w:rsidTr="00EA56A3">
        <w:trPr>
          <w:trHeight w:val="315"/>
        </w:trPr>
        <w:tc>
          <w:tcPr>
            <w:tcW w:w="2019" w:type="dxa"/>
            <w:tcBorders>
              <w:top w:val="single" w:sz="2" w:space="0" w:color="auto"/>
              <w:left w:val="nil"/>
              <w:bottom w:val="nil"/>
              <w:right w:val="nil"/>
            </w:tcBorders>
            <w:shd w:val="clear" w:color="auto" w:fill="auto"/>
            <w:noWrap/>
            <w:vAlign w:val="bottom"/>
            <w:hideMark/>
          </w:tcPr>
          <w:p w:rsidR="005813C7" w:rsidRPr="00084FDA" w:rsidRDefault="005813C7" w:rsidP="00EA56A3">
            <w:pPr>
              <w:jc w:val="center"/>
              <w:rPr>
                <w:rFonts w:ascii="Arial" w:hAnsi="Arial" w:cs="Arial"/>
                <w:b/>
                <w:bCs/>
                <w:lang w:val="en-US" w:eastAsia="zh-CN"/>
              </w:rPr>
            </w:pPr>
          </w:p>
        </w:tc>
        <w:tc>
          <w:tcPr>
            <w:tcW w:w="13809" w:type="dxa"/>
            <w:gridSpan w:val="18"/>
            <w:tcBorders>
              <w:top w:val="single" w:sz="2" w:space="0" w:color="auto"/>
              <w:left w:val="nil"/>
              <w:bottom w:val="nil"/>
              <w:right w:val="nil"/>
            </w:tcBorders>
            <w:shd w:val="clear" w:color="auto" w:fill="auto"/>
            <w:vAlign w:val="bottom"/>
          </w:tcPr>
          <w:p w:rsidR="005813C7" w:rsidRPr="00084FDA" w:rsidRDefault="005813C7" w:rsidP="00EA56A3">
            <w:pPr>
              <w:jc w:val="center"/>
              <w:rPr>
                <w:rFonts w:ascii="Arial" w:hAnsi="Arial" w:cs="Arial"/>
                <w:b/>
                <w:bCs/>
                <w:lang w:val="en-US" w:eastAsia="zh-CN"/>
              </w:rPr>
            </w:pPr>
            <w:r w:rsidRPr="00084FDA">
              <w:rPr>
                <w:rFonts w:ascii="Arial" w:hAnsi="Arial" w:cs="Arial"/>
                <w:b/>
                <w:bCs/>
                <w:sz w:val="22"/>
                <w:szCs w:val="22"/>
                <w:lang w:val="en-US" w:eastAsia="zh-CN"/>
              </w:rPr>
              <w:t>Lifestyle physical activity</w:t>
            </w:r>
          </w:p>
        </w:tc>
      </w:tr>
      <w:tr w:rsidR="00084FDA" w:rsidRPr="00084FDA" w:rsidTr="00EA56A3">
        <w:trPr>
          <w:trHeight w:val="300"/>
        </w:trPr>
        <w:tc>
          <w:tcPr>
            <w:tcW w:w="2019"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6783" w:type="dxa"/>
            <w:gridSpan w:val="7"/>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b/>
                <w:bCs/>
                <w:lang w:val="en-US" w:eastAsia="zh-CN"/>
              </w:rPr>
            </w:pPr>
            <w:r w:rsidRPr="00084FDA">
              <w:rPr>
                <w:rFonts w:ascii="Arial" w:hAnsi="Arial" w:cs="Arial"/>
                <w:b/>
                <w:bCs/>
                <w:sz w:val="22"/>
                <w:szCs w:val="22"/>
                <w:lang w:val="en-US" w:eastAsia="zh-CN"/>
              </w:rPr>
              <w:t>Male</w:t>
            </w:r>
          </w:p>
        </w:tc>
        <w:tc>
          <w:tcPr>
            <w:tcW w:w="238"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b/>
                <w:bCs/>
                <w:lang w:val="en-US" w:eastAsia="zh-CN"/>
              </w:rPr>
            </w:pPr>
          </w:p>
        </w:tc>
        <w:tc>
          <w:tcPr>
            <w:tcW w:w="6788" w:type="dxa"/>
            <w:gridSpan w:val="10"/>
            <w:tcBorders>
              <w:top w:val="nil"/>
              <w:left w:val="nil"/>
              <w:bottom w:val="single" w:sz="2" w:space="0" w:color="auto"/>
              <w:right w:val="nil"/>
            </w:tcBorders>
            <w:shd w:val="clear" w:color="auto" w:fill="auto"/>
            <w:vAlign w:val="bottom"/>
          </w:tcPr>
          <w:p w:rsidR="005813C7" w:rsidRPr="00084FDA" w:rsidRDefault="005813C7" w:rsidP="00EA56A3">
            <w:pPr>
              <w:jc w:val="center"/>
              <w:rPr>
                <w:rFonts w:ascii="Arial" w:hAnsi="Arial" w:cs="Arial"/>
                <w:b/>
                <w:bCs/>
                <w:lang w:val="en-US" w:eastAsia="zh-CN"/>
              </w:rPr>
            </w:pPr>
            <w:r w:rsidRPr="00084FDA">
              <w:rPr>
                <w:rFonts w:ascii="Arial" w:hAnsi="Arial" w:cs="Arial"/>
                <w:b/>
                <w:bCs/>
                <w:sz w:val="22"/>
                <w:szCs w:val="22"/>
                <w:lang w:val="en-US" w:eastAsia="zh-CN"/>
              </w:rPr>
              <w:t>Female</w:t>
            </w:r>
          </w:p>
        </w:tc>
      </w:tr>
      <w:tr w:rsidR="00084FDA" w:rsidRPr="00084FDA" w:rsidTr="00EA56A3">
        <w:trPr>
          <w:trHeight w:val="285"/>
        </w:trPr>
        <w:tc>
          <w:tcPr>
            <w:tcW w:w="2019"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2823" w:type="dxa"/>
            <w:gridSpan w:val="3"/>
            <w:tcBorders>
              <w:top w:val="single" w:sz="2" w:space="0" w:color="auto"/>
              <w:left w:val="nil"/>
              <w:bottom w:val="nil"/>
              <w:right w:val="nil"/>
            </w:tcBorders>
            <w:shd w:val="clear" w:color="auto" w:fill="auto"/>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Un-adjusted β (95%CI)</w:t>
            </w:r>
          </w:p>
        </w:tc>
        <w:tc>
          <w:tcPr>
            <w:tcW w:w="2826" w:type="dxa"/>
            <w:gridSpan w:val="3"/>
            <w:tcBorders>
              <w:top w:val="single" w:sz="2" w:space="0" w:color="auto"/>
              <w:left w:val="nil"/>
              <w:bottom w:val="nil"/>
              <w:right w:val="nil"/>
            </w:tcBorders>
            <w:shd w:val="clear" w:color="auto" w:fill="auto"/>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MV-adjusted β (95%CI)</w:t>
            </w:r>
            <w:r w:rsidRPr="00084FDA">
              <w:rPr>
                <w:rFonts w:ascii="Arial" w:hAnsi="Arial" w:cs="Arial"/>
                <w:sz w:val="22"/>
                <w:szCs w:val="22"/>
                <w:vertAlign w:val="superscript"/>
                <w:lang w:val="en-US" w:eastAsia="zh-CN"/>
              </w:rPr>
              <w:t>a</w:t>
            </w:r>
          </w:p>
        </w:tc>
        <w:tc>
          <w:tcPr>
            <w:tcW w:w="1134" w:type="dxa"/>
            <w:tcBorders>
              <w:top w:val="single" w:sz="2" w:space="0" w:color="auto"/>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Marginal mean</w:t>
            </w:r>
          </w:p>
        </w:tc>
        <w:tc>
          <w:tcPr>
            <w:tcW w:w="238" w:type="dxa"/>
            <w:tcBorders>
              <w:top w:val="nil"/>
              <w:left w:val="nil"/>
              <w:bottom w:val="nil"/>
              <w:right w:val="nil"/>
            </w:tcBorders>
            <w:shd w:val="clear" w:color="auto" w:fill="auto"/>
            <w:vAlign w:val="center"/>
            <w:hideMark/>
          </w:tcPr>
          <w:p w:rsidR="005813C7" w:rsidRPr="00084FDA" w:rsidRDefault="005813C7" w:rsidP="00EA56A3">
            <w:pPr>
              <w:jc w:val="center"/>
              <w:rPr>
                <w:rFonts w:ascii="Arial" w:hAnsi="Arial" w:cs="Arial"/>
                <w:lang w:val="en-US" w:eastAsia="zh-CN"/>
              </w:rPr>
            </w:pPr>
          </w:p>
        </w:tc>
        <w:tc>
          <w:tcPr>
            <w:tcW w:w="2827" w:type="dxa"/>
            <w:gridSpan w:val="4"/>
            <w:tcBorders>
              <w:top w:val="single" w:sz="2" w:space="0" w:color="auto"/>
              <w:left w:val="nil"/>
              <w:bottom w:val="nil"/>
              <w:right w:val="nil"/>
            </w:tcBorders>
            <w:shd w:val="clear" w:color="auto" w:fill="auto"/>
            <w:vAlign w:val="center"/>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Un-adjusted β (95%CI)</w:t>
            </w:r>
          </w:p>
        </w:tc>
        <w:tc>
          <w:tcPr>
            <w:tcW w:w="2827" w:type="dxa"/>
            <w:gridSpan w:val="4"/>
            <w:tcBorders>
              <w:top w:val="single" w:sz="2" w:space="0" w:color="auto"/>
              <w:left w:val="nil"/>
              <w:bottom w:val="nil"/>
              <w:right w:val="nil"/>
            </w:tcBorders>
            <w:shd w:val="clear" w:color="auto" w:fill="auto"/>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MV-adjusted β (95%CI)</w:t>
            </w:r>
            <w:r w:rsidRPr="00084FDA">
              <w:rPr>
                <w:rFonts w:ascii="Arial" w:hAnsi="Arial" w:cs="Arial"/>
                <w:sz w:val="22"/>
                <w:szCs w:val="22"/>
                <w:vertAlign w:val="superscript"/>
                <w:lang w:val="en-US" w:eastAsia="zh-CN"/>
              </w:rPr>
              <w:t>a</w:t>
            </w:r>
          </w:p>
        </w:tc>
        <w:tc>
          <w:tcPr>
            <w:tcW w:w="1134" w:type="dxa"/>
            <w:gridSpan w:val="2"/>
            <w:tcBorders>
              <w:top w:val="single" w:sz="2" w:space="0" w:color="auto"/>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Marginal mean</w:t>
            </w:r>
          </w:p>
        </w:tc>
      </w:tr>
      <w:tr w:rsidR="00084FDA" w:rsidRPr="00084FDA" w:rsidTr="00EA56A3">
        <w:trPr>
          <w:trHeight w:val="285"/>
        </w:trPr>
        <w:tc>
          <w:tcPr>
            <w:tcW w:w="2019"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r w:rsidRPr="00084FDA">
              <w:rPr>
                <w:rFonts w:ascii="Arial" w:hAnsi="Arial" w:cs="Arial"/>
                <w:sz w:val="22"/>
                <w:szCs w:val="22"/>
                <w:lang w:val="en-US" w:eastAsia="zh-CN"/>
              </w:rPr>
              <w:t>Normal vision</w:t>
            </w:r>
          </w:p>
        </w:tc>
        <w:tc>
          <w:tcPr>
            <w:tcW w:w="843" w:type="dxa"/>
            <w:tcBorders>
              <w:top w:val="nil"/>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Ref</w:t>
            </w:r>
          </w:p>
        </w:tc>
        <w:tc>
          <w:tcPr>
            <w:tcW w:w="1199"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781"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900" w:type="dxa"/>
            <w:tcBorders>
              <w:top w:val="nil"/>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Ref</w:t>
            </w:r>
          </w:p>
        </w:tc>
        <w:tc>
          <w:tcPr>
            <w:tcW w:w="1233"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693"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1134"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632.2</w:t>
            </w:r>
          </w:p>
        </w:tc>
        <w:tc>
          <w:tcPr>
            <w:tcW w:w="238" w:type="dxa"/>
            <w:tcBorders>
              <w:top w:val="nil"/>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p>
        </w:tc>
        <w:tc>
          <w:tcPr>
            <w:tcW w:w="842" w:type="dxa"/>
            <w:tcBorders>
              <w:top w:val="nil"/>
              <w:left w:val="nil"/>
              <w:bottom w:val="nil"/>
              <w:right w:val="nil"/>
            </w:tcBorders>
            <w:shd w:val="clear" w:color="auto" w:fill="auto"/>
            <w:vAlign w:val="center"/>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Ref</w:t>
            </w:r>
          </w:p>
        </w:tc>
        <w:tc>
          <w:tcPr>
            <w:tcW w:w="1172"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813"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895" w:type="dxa"/>
            <w:tcBorders>
              <w:top w:val="nil"/>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Ref</w:t>
            </w:r>
          </w:p>
        </w:tc>
        <w:tc>
          <w:tcPr>
            <w:tcW w:w="1202"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730"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1134"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507.2</w:t>
            </w:r>
          </w:p>
        </w:tc>
      </w:tr>
      <w:tr w:rsidR="00084FDA" w:rsidRPr="00084FDA" w:rsidTr="00EA56A3">
        <w:trPr>
          <w:trHeight w:val="285"/>
        </w:trPr>
        <w:tc>
          <w:tcPr>
            <w:tcW w:w="2019"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r w:rsidRPr="00084FDA">
              <w:rPr>
                <w:rFonts w:ascii="Arial" w:hAnsi="Arial" w:cs="Arial"/>
                <w:sz w:val="22"/>
                <w:szCs w:val="22"/>
                <w:lang w:val="en-US" w:eastAsia="zh-CN"/>
              </w:rPr>
              <w:t>Uncorrected refractive error</w:t>
            </w:r>
          </w:p>
        </w:tc>
        <w:tc>
          <w:tcPr>
            <w:tcW w:w="843"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-126.6</w:t>
            </w:r>
          </w:p>
        </w:tc>
        <w:tc>
          <w:tcPr>
            <w:tcW w:w="1980"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(-190.4 to -62.8)</w:t>
            </w:r>
          </w:p>
        </w:tc>
        <w:tc>
          <w:tcPr>
            <w:tcW w:w="900"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-54.4</w:t>
            </w:r>
          </w:p>
        </w:tc>
        <w:tc>
          <w:tcPr>
            <w:tcW w:w="1926"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(-106.1 to -2.7)</w:t>
            </w:r>
          </w:p>
        </w:tc>
        <w:tc>
          <w:tcPr>
            <w:tcW w:w="1134"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577.8</w:t>
            </w:r>
          </w:p>
        </w:tc>
        <w:tc>
          <w:tcPr>
            <w:tcW w:w="238"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842" w:type="dxa"/>
            <w:tcBorders>
              <w:top w:val="nil"/>
              <w:left w:val="nil"/>
              <w:bottom w:val="nil"/>
              <w:right w:val="nil"/>
            </w:tcBorders>
            <w:shd w:val="clear" w:color="auto" w:fill="auto"/>
            <w:vAlign w:val="bottom"/>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-103.5</w:t>
            </w:r>
          </w:p>
        </w:tc>
        <w:tc>
          <w:tcPr>
            <w:tcW w:w="1985" w:type="dxa"/>
            <w:gridSpan w:val="3"/>
            <w:tcBorders>
              <w:top w:val="nil"/>
              <w:left w:val="nil"/>
              <w:bottom w:val="nil"/>
              <w:right w:val="nil"/>
            </w:tcBorders>
            <w:shd w:val="clear" w:color="auto" w:fill="auto"/>
            <w:noWrap/>
            <w:vAlign w:val="bottom"/>
            <w:hideMark/>
          </w:tcPr>
          <w:p w:rsidR="005813C7" w:rsidRPr="00084FDA" w:rsidRDefault="005813C7" w:rsidP="00EA56A3">
            <w:pPr>
              <w:tabs>
                <w:tab w:val="left" w:pos="1834"/>
              </w:tabs>
              <w:ind w:right="-19"/>
              <w:jc w:val="center"/>
              <w:rPr>
                <w:rFonts w:ascii="Arial" w:hAnsi="Arial" w:cs="Arial"/>
                <w:lang w:val="en-US" w:eastAsia="zh-CN"/>
              </w:rPr>
            </w:pPr>
            <w:r w:rsidRPr="00084FDA">
              <w:rPr>
                <w:rFonts w:ascii="Arial" w:hAnsi="Arial" w:cs="Arial"/>
                <w:sz w:val="22"/>
                <w:szCs w:val="22"/>
                <w:lang w:val="en-US" w:eastAsia="zh-CN"/>
              </w:rPr>
              <w:t>(-143.2 to -63.8)</w:t>
            </w:r>
          </w:p>
        </w:tc>
        <w:tc>
          <w:tcPr>
            <w:tcW w:w="895"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-41.0</w:t>
            </w:r>
          </w:p>
        </w:tc>
        <w:tc>
          <w:tcPr>
            <w:tcW w:w="1932" w:type="dxa"/>
            <w:gridSpan w:val="3"/>
            <w:tcBorders>
              <w:top w:val="nil"/>
              <w:left w:val="nil"/>
              <w:bottom w:val="nil"/>
              <w:right w:val="nil"/>
            </w:tcBorders>
            <w:shd w:val="clear" w:color="auto" w:fill="auto"/>
            <w:noWrap/>
            <w:vAlign w:val="bottom"/>
            <w:hideMark/>
          </w:tcPr>
          <w:p w:rsidR="005813C7" w:rsidRPr="00084FDA" w:rsidRDefault="005813C7" w:rsidP="00EA56A3">
            <w:pPr>
              <w:ind w:right="1"/>
              <w:jc w:val="center"/>
              <w:rPr>
                <w:rFonts w:ascii="Arial" w:hAnsi="Arial" w:cs="Arial"/>
                <w:lang w:val="en-US" w:eastAsia="zh-CN"/>
              </w:rPr>
            </w:pPr>
            <w:r w:rsidRPr="00084FDA">
              <w:rPr>
                <w:rFonts w:ascii="Arial" w:hAnsi="Arial" w:cs="Arial"/>
                <w:sz w:val="22"/>
                <w:szCs w:val="22"/>
                <w:lang w:val="en-US" w:eastAsia="zh-CN"/>
              </w:rPr>
              <w:t>(-79.8 to -2.3)</w:t>
            </w:r>
          </w:p>
        </w:tc>
        <w:tc>
          <w:tcPr>
            <w:tcW w:w="1134"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466.1</w:t>
            </w:r>
          </w:p>
        </w:tc>
      </w:tr>
      <w:tr w:rsidR="00084FDA" w:rsidRPr="00084FDA" w:rsidTr="00EA56A3">
        <w:trPr>
          <w:trHeight w:val="285"/>
        </w:trPr>
        <w:tc>
          <w:tcPr>
            <w:tcW w:w="2019"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r w:rsidRPr="00084FDA">
              <w:rPr>
                <w:rFonts w:ascii="Arial" w:hAnsi="Arial" w:cs="Arial"/>
                <w:sz w:val="22"/>
                <w:szCs w:val="22"/>
                <w:lang w:val="en-US" w:eastAsia="zh-CN"/>
              </w:rPr>
              <w:t>Visual impairment</w:t>
            </w:r>
          </w:p>
        </w:tc>
        <w:tc>
          <w:tcPr>
            <w:tcW w:w="843"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-224.1</w:t>
            </w:r>
          </w:p>
        </w:tc>
        <w:tc>
          <w:tcPr>
            <w:tcW w:w="1980"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(-298.9 to -149.2)</w:t>
            </w:r>
          </w:p>
        </w:tc>
        <w:tc>
          <w:tcPr>
            <w:tcW w:w="900"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-56.5</w:t>
            </w:r>
          </w:p>
        </w:tc>
        <w:tc>
          <w:tcPr>
            <w:tcW w:w="1926"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(-140.0 to 27.0)</w:t>
            </w:r>
          </w:p>
        </w:tc>
        <w:tc>
          <w:tcPr>
            <w:tcW w:w="1134"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575.6</w:t>
            </w:r>
          </w:p>
        </w:tc>
        <w:tc>
          <w:tcPr>
            <w:tcW w:w="238" w:type="dxa"/>
            <w:tcBorders>
              <w:top w:val="nil"/>
              <w:left w:val="nil"/>
              <w:bottom w:val="nil"/>
              <w:right w:val="nil"/>
            </w:tcBorders>
            <w:shd w:val="clear" w:color="auto" w:fill="auto"/>
            <w:noWrap/>
            <w:vAlign w:val="bottom"/>
          </w:tcPr>
          <w:p w:rsidR="005813C7" w:rsidRPr="00084FDA" w:rsidRDefault="005813C7" w:rsidP="00EA56A3">
            <w:pPr>
              <w:jc w:val="center"/>
              <w:rPr>
                <w:rFonts w:ascii="Arial" w:hAnsi="Arial" w:cs="Arial"/>
                <w:lang w:val="en-US" w:eastAsia="zh-CN"/>
              </w:rPr>
            </w:pPr>
          </w:p>
        </w:tc>
        <w:tc>
          <w:tcPr>
            <w:tcW w:w="842" w:type="dxa"/>
            <w:tcBorders>
              <w:top w:val="nil"/>
              <w:left w:val="nil"/>
              <w:bottom w:val="nil"/>
              <w:right w:val="nil"/>
            </w:tcBorders>
            <w:shd w:val="clear" w:color="auto" w:fill="auto"/>
            <w:vAlign w:val="bottom"/>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-221.0</w:t>
            </w:r>
          </w:p>
        </w:tc>
        <w:tc>
          <w:tcPr>
            <w:tcW w:w="1985" w:type="dxa"/>
            <w:gridSpan w:val="3"/>
            <w:tcBorders>
              <w:top w:val="nil"/>
              <w:left w:val="nil"/>
              <w:bottom w:val="nil"/>
              <w:right w:val="nil"/>
            </w:tcBorders>
            <w:shd w:val="clear" w:color="auto" w:fill="auto"/>
            <w:noWrap/>
            <w:vAlign w:val="bottom"/>
            <w:hideMark/>
          </w:tcPr>
          <w:p w:rsidR="005813C7" w:rsidRPr="00084FDA" w:rsidRDefault="005813C7" w:rsidP="00EA56A3">
            <w:pPr>
              <w:tabs>
                <w:tab w:val="left" w:pos="1834"/>
              </w:tabs>
              <w:ind w:right="-19"/>
              <w:jc w:val="center"/>
              <w:rPr>
                <w:rFonts w:ascii="Arial" w:hAnsi="Arial" w:cs="Arial"/>
                <w:lang w:val="en-US" w:eastAsia="zh-CN"/>
              </w:rPr>
            </w:pPr>
            <w:r w:rsidRPr="00084FDA">
              <w:rPr>
                <w:rFonts w:ascii="Arial" w:hAnsi="Arial" w:cs="Arial"/>
                <w:sz w:val="22"/>
                <w:szCs w:val="22"/>
                <w:lang w:val="en-US" w:eastAsia="zh-CN"/>
              </w:rPr>
              <w:t>(-269.2 to -172.8)</w:t>
            </w:r>
          </w:p>
        </w:tc>
        <w:tc>
          <w:tcPr>
            <w:tcW w:w="895"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-82.8</w:t>
            </w:r>
          </w:p>
        </w:tc>
        <w:tc>
          <w:tcPr>
            <w:tcW w:w="1932" w:type="dxa"/>
            <w:gridSpan w:val="3"/>
            <w:tcBorders>
              <w:top w:val="nil"/>
              <w:left w:val="nil"/>
              <w:bottom w:val="nil"/>
              <w:right w:val="nil"/>
            </w:tcBorders>
            <w:shd w:val="clear" w:color="auto" w:fill="auto"/>
            <w:noWrap/>
            <w:vAlign w:val="bottom"/>
            <w:hideMark/>
          </w:tcPr>
          <w:p w:rsidR="005813C7" w:rsidRPr="00084FDA" w:rsidRDefault="005813C7" w:rsidP="00EA56A3">
            <w:pPr>
              <w:ind w:right="1"/>
              <w:jc w:val="center"/>
              <w:rPr>
                <w:rFonts w:ascii="Arial" w:hAnsi="Arial" w:cs="Arial"/>
                <w:lang w:val="en-US" w:eastAsia="zh-CN"/>
              </w:rPr>
            </w:pPr>
            <w:r w:rsidRPr="00084FDA">
              <w:rPr>
                <w:rFonts w:ascii="Arial" w:hAnsi="Arial" w:cs="Arial"/>
                <w:sz w:val="22"/>
                <w:szCs w:val="22"/>
                <w:lang w:val="en-US" w:eastAsia="zh-CN"/>
              </w:rPr>
              <w:t>(-147.8 to -17.8)</w:t>
            </w:r>
          </w:p>
        </w:tc>
        <w:tc>
          <w:tcPr>
            <w:tcW w:w="1134"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424.4</w:t>
            </w:r>
          </w:p>
        </w:tc>
      </w:tr>
      <w:tr w:rsidR="00084FDA" w:rsidRPr="00084FDA" w:rsidTr="00EA56A3">
        <w:trPr>
          <w:trHeight w:val="285"/>
        </w:trPr>
        <w:tc>
          <w:tcPr>
            <w:tcW w:w="2019" w:type="dxa"/>
            <w:tcBorders>
              <w:top w:val="nil"/>
              <w:left w:val="nil"/>
              <w:bottom w:val="single" w:sz="2" w:space="0" w:color="auto"/>
              <w:right w:val="nil"/>
            </w:tcBorders>
            <w:shd w:val="clear" w:color="auto" w:fill="auto"/>
            <w:noWrap/>
            <w:vAlign w:val="bottom"/>
            <w:hideMark/>
          </w:tcPr>
          <w:p w:rsidR="005813C7" w:rsidRPr="00084FDA" w:rsidRDefault="005813C7" w:rsidP="00EA56A3">
            <w:pPr>
              <w:ind w:firstLineChars="200" w:firstLine="440"/>
              <w:rPr>
                <w:rFonts w:ascii="Arial" w:hAnsi="Arial" w:cs="Arial"/>
                <w:lang w:val="en-US" w:eastAsia="zh-CN"/>
              </w:rPr>
            </w:pPr>
            <w:r w:rsidRPr="00084FDA">
              <w:rPr>
                <w:rFonts w:ascii="Arial" w:hAnsi="Arial" w:cs="Arial"/>
                <w:sz w:val="22"/>
                <w:szCs w:val="22"/>
                <w:lang w:val="en-US" w:eastAsia="zh-CN"/>
              </w:rPr>
              <w:t>P trend</w:t>
            </w:r>
          </w:p>
        </w:tc>
        <w:tc>
          <w:tcPr>
            <w:tcW w:w="2823" w:type="dxa"/>
            <w:gridSpan w:val="3"/>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&lt; .001</w:t>
            </w:r>
          </w:p>
        </w:tc>
        <w:tc>
          <w:tcPr>
            <w:tcW w:w="2826" w:type="dxa"/>
            <w:gridSpan w:val="3"/>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0.051</w:t>
            </w:r>
          </w:p>
        </w:tc>
        <w:tc>
          <w:tcPr>
            <w:tcW w:w="1134" w:type="dxa"/>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238" w:type="dxa"/>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2827" w:type="dxa"/>
            <w:gridSpan w:val="4"/>
            <w:tcBorders>
              <w:top w:val="nil"/>
              <w:left w:val="nil"/>
              <w:bottom w:val="single" w:sz="2" w:space="0" w:color="auto"/>
              <w:right w:val="nil"/>
            </w:tcBorders>
            <w:shd w:val="clear" w:color="auto" w:fill="auto"/>
            <w:vAlign w:val="bottom"/>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&lt; .001</w:t>
            </w:r>
          </w:p>
        </w:tc>
        <w:tc>
          <w:tcPr>
            <w:tcW w:w="2827" w:type="dxa"/>
            <w:gridSpan w:val="4"/>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0.009</w:t>
            </w:r>
          </w:p>
        </w:tc>
        <w:tc>
          <w:tcPr>
            <w:tcW w:w="1134" w:type="dxa"/>
            <w:gridSpan w:val="2"/>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r>
      <w:tr w:rsidR="00084FDA" w:rsidRPr="00084FDA" w:rsidTr="00EA56A3">
        <w:trPr>
          <w:trHeight w:val="300"/>
        </w:trPr>
        <w:tc>
          <w:tcPr>
            <w:tcW w:w="2019" w:type="dxa"/>
            <w:tcBorders>
              <w:top w:val="single" w:sz="2" w:space="0" w:color="auto"/>
              <w:left w:val="nil"/>
              <w:bottom w:val="nil"/>
              <w:right w:val="nil"/>
            </w:tcBorders>
            <w:shd w:val="clear" w:color="auto" w:fill="auto"/>
            <w:noWrap/>
            <w:vAlign w:val="bottom"/>
            <w:hideMark/>
          </w:tcPr>
          <w:p w:rsidR="005813C7" w:rsidRPr="00084FDA" w:rsidRDefault="005813C7" w:rsidP="00EA56A3">
            <w:pPr>
              <w:jc w:val="center"/>
              <w:rPr>
                <w:rFonts w:ascii="Arial" w:hAnsi="Arial" w:cs="Arial"/>
                <w:b/>
                <w:bCs/>
                <w:lang w:val="en-US" w:eastAsia="zh-CN"/>
              </w:rPr>
            </w:pPr>
          </w:p>
        </w:tc>
        <w:tc>
          <w:tcPr>
            <w:tcW w:w="13809" w:type="dxa"/>
            <w:gridSpan w:val="18"/>
            <w:tcBorders>
              <w:top w:val="single" w:sz="2" w:space="0" w:color="auto"/>
              <w:left w:val="nil"/>
              <w:bottom w:val="nil"/>
              <w:right w:val="nil"/>
            </w:tcBorders>
            <w:shd w:val="clear" w:color="auto" w:fill="auto"/>
            <w:vAlign w:val="bottom"/>
          </w:tcPr>
          <w:p w:rsidR="005813C7" w:rsidRPr="00084FDA" w:rsidRDefault="005813C7" w:rsidP="00EA56A3">
            <w:pPr>
              <w:jc w:val="center"/>
              <w:rPr>
                <w:rFonts w:ascii="Arial" w:hAnsi="Arial" w:cs="Arial"/>
                <w:b/>
                <w:bCs/>
                <w:lang w:val="en-US" w:eastAsia="zh-CN"/>
              </w:rPr>
            </w:pPr>
            <w:r w:rsidRPr="00084FDA">
              <w:rPr>
                <w:rFonts w:ascii="Arial" w:hAnsi="Arial" w:cs="Arial"/>
                <w:b/>
                <w:bCs/>
                <w:sz w:val="22"/>
                <w:szCs w:val="22"/>
                <w:lang w:val="en-US" w:eastAsia="zh-CN"/>
              </w:rPr>
              <w:t>Moderate to vigorous physical activity</w:t>
            </w:r>
          </w:p>
        </w:tc>
      </w:tr>
      <w:tr w:rsidR="00084FDA" w:rsidRPr="00084FDA" w:rsidTr="00EA56A3">
        <w:trPr>
          <w:trHeight w:val="300"/>
        </w:trPr>
        <w:tc>
          <w:tcPr>
            <w:tcW w:w="2019"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6783" w:type="dxa"/>
            <w:gridSpan w:val="7"/>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b/>
                <w:bCs/>
                <w:lang w:val="en-US" w:eastAsia="zh-CN"/>
              </w:rPr>
            </w:pPr>
            <w:r w:rsidRPr="00084FDA">
              <w:rPr>
                <w:rFonts w:ascii="Arial" w:hAnsi="Arial" w:cs="Arial"/>
                <w:b/>
                <w:bCs/>
                <w:sz w:val="22"/>
                <w:szCs w:val="22"/>
                <w:lang w:val="en-US" w:eastAsia="zh-CN"/>
              </w:rPr>
              <w:t>Male</w:t>
            </w:r>
          </w:p>
        </w:tc>
        <w:tc>
          <w:tcPr>
            <w:tcW w:w="238"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b/>
                <w:bCs/>
                <w:lang w:val="en-US" w:eastAsia="zh-CN"/>
              </w:rPr>
            </w:pPr>
          </w:p>
        </w:tc>
        <w:tc>
          <w:tcPr>
            <w:tcW w:w="6788" w:type="dxa"/>
            <w:gridSpan w:val="10"/>
            <w:tcBorders>
              <w:top w:val="nil"/>
              <w:left w:val="nil"/>
              <w:bottom w:val="single" w:sz="2" w:space="0" w:color="auto"/>
              <w:right w:val="nil"/>
            </w:tcBorders>
            <w:shd w:val="clear" w:color="auto" w:fill="auto"/>
            <w:vAlign w:val="bottom"/>
          </w:tcPr>
          <w:p w:rsidR="005813C7" w:rsidRPr="00084FDA" w:rsidRDefault="005813C7" w:rsidP="00EA56A3">
            <w:pPr>
              <w:jc w:val="center"/>
              <w:rPr>
                <w:rFonts w:ascii="Arial" w:hAnsi="Arial" w:cs="Arial"/>
                <w:b/>
                <w:bCs/>
                <w:lang w:val="en-US" w:eastAsia="zh-CN"/>
              </w:rPr>
            </w:pPr>
            <w:r w:rsidRPr="00084FDA">
              <w:rPr>
                <w:rFonts w:ascii="Arial" w:hAnsi="Arial" w:cs="Arial"/>
                <w:b/>
                <w:bCs/>
                <w:sz w:val="22"/>
                <w:szCs w:val="22"/>
                <w:lang w:val="en-US" w:eastAsia="zh-CN"/>
              </w:rPr>
              <w:t>Female</w:t>
            </w:r>
          </w:p>
        </w:tc>
      </w:tr>
      <w:tr w:rsidR="00084FDA" w:rsidRPr="00084FDA" w:rsidTr="00EA56A3">
        <w:trPr>
          <w:trHeight w:val="285"/>
        </w:trPr>
        <w:tc>
          <w:tcPr>
            <w:tcW w:w="2019"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p>
        </w:tc>
        <w:tc>
          <w:tcPr>
            <w:tcW w:w="2823" w:type="dxa"/>
            <w:gridSpan w:val="3"/>
            <w:tcBorders>
              <w:top w:val="single" w:sz="2" w:space="0" w:color="auto"/>
              <w:left w:val="nil"/>
              <w:bottom w:val="nil"/>
              <w:right w:val="nil"/>
            </w:tcBorders>
            <w:shd w:val="clear" w:color="auto" w:fill="auto"/>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Un-adjusted β (95%CI)</w:t>
            </w:r>
          </w:p>
        </w:tc>
        <w:tc>
          <w:tcPr>
            <w:tcW w:w="2826" w:type="dxa"/>
            <w:gridSpan w:val="3"/>
            <w:tcBorders>
              <w:top w:val="single" w:sz="2" w:space="0" w:color="auto"/>
              <w:left w:val="nil"/>
              <w:bottom w:val="nil"/>
              <w:right w:val="nil"/>
            </w:tcBorders>
            <w:shd w:val="clear" w:color="auto" w:fill="auto"/>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MV-adjusted β (95%CI)</w:t>
            </w:r>
            <w:r w:rsidRPr="00084FDA">
              <w:rPr>
                <w:rFonts w:ascii="Arial" w:hAnsi="Arial" w:cs="Arial"/>
                <w:sz w:val="22"/>
                <w:szCs w:val="22"/>
                <w:vertAlign w:val="superscript"/>
                <w:lang w:val="en-US" w:eastAsia="zh-CN"/>
              </w:rPr>
              <w:t>a</w:t>
            </w:r>
          </w:p>
        </w:tc>
        <w:tc>
          <w:tcPr>
            <w:tcW w:w="1134" w:type="dxa"/>
            <w:tcBorders>
              <w:top w:val="single" w:sz="2" w:space="0" w:color="auto"/>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Marginal mean</w:t>
            </w:r>
          </w:p>
        </w:tc>
        <w:tc>
          <w:tcPr>
            <w:tcW w:w="238" w:type="dxa"/>
            <w:tcBorders>
              <w:top w:val="nil"/>
              <w:left w:val="nil"/>
              <w:bottom w:val="nil"/>
              <w:right w:val="nil"/>
            </w:tcBorders>
            <w:shd w:val="clear" w:color="auto" w:fill="auto"/>
            <w:vAlign w:val="center"/>
            <w:hideMark/>
          </w:tcPr>
          <w:p w:rsidR="005813C7" w:rsidRPr="00084FDA" w:rsidRDefault="005813C7" w:rsidP="00EA56A3">
            <w:pPr>
              <w:jc w:val="center"/>
              <w:rPr>
                <w:rFonts w:ascii="Arial" w:hAnsi="Arial" w:cs="Arial"/>
                <w:lang w:val="en-US" w:eastAsia="zh-CN"/>
              </w:rPr>
            </w:pPr>
          </w:p>
        </w:tc>
        <w:tc>
          <w:tcPr>
            <w:tcW w:w="2827" w:type="dxa"/>
            <w:gridSpan w:val="4"/>
            <w:tcBorders>
              <w:top w:val="single" w:sz="2" w:space="0" w:color="auto"/>
              <w:left w:val="nil"/>
              <w:bottom w:val="nil"/>
              <w:right w:val="nil"/>
            </w:tcBorders>
            <w:shd w:val="clear" w:color="auto" w:fill="auto"/>
            <w:vAlign w:val="center"/>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Un-adjusted β (95%CI)</w:t>
            </w:r>
          </w:p>
        </w:tc>
        <w:tc>
          <w:tcPr>
            <w:tcW w:w="2827" w:type="dxa"/>
            <w:gridSpan w:val="4"/>
            <w:tcBorders>
              <w:top w:val="single" w:sz="2" w:space="0" w:color="auto"/>
              <w:left w:val="nil"/>
              <w:bottom w:val="nil"/>
              <w:right w:val="nil"/>
            </w:tcBorders>
            <w:shd w:val="clear" w:color="auto" w:fill="auto"/>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MV-adjusted β (95%CI)</w:t>
            </w:r>
            <w:r w:rsidRPr="00084FDA">
              <w:rPr>
                <w:rFonts w:ascii="Arial" w:hAnsi="Arial" w:cs="Arial"/>
                <w:sz w:val="22"/>
                <w:szCs w:val="22"/>
                <w:vertAlign w:val="superscript"/>
                <w:lang w:val="en-US" w:eastAsia="zh-CN"/>
              </w:rPr>
              <w:t>a</w:t>
            </w:r>
          </w:p>
        </w:tc>
        <w:tc>
          <w:tcPr>
            <w:tcW w:w="1134" w:type="dxa"/>
            <w:gridSpan w:val="2"/>
            <w:tcBorders>
              <w:top w:val="single" w:sz="2" w:space="0" w:color="auto"/>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Marginal mean</w:t>
            </w:r>
          </w:p>
        </w:tc>
      </w:tr>
      <w:tr w:rsidR="00084FDA" w:rsidRPr="00084FDA" w:rsidTr="00EA56A3">
        <w:trPr>
          <w:trHeight w:val="285"/>
        </w:trPr>
        <w:tc>
          <w:tcPr>
            <w:tcW w:w="2019"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r w:rsidRPr="00084FDA">
              <w:rPr>
                <w:rFonts w:ascii="Arial" w:hAnsi="Arial" w:cs="Arial"/>
                <w:sz w:val="22"/>
                <w:szCs w:val="22"/>
                <w:lang w:val="en-US" w:eastAsia="zh-CN"/>
              </w:rPr>
              <w:t>Normal vision</w:t>
            </w:r>
          </w:p>
        </w:tc>
        <w:tc>
          <w:tcPr>
            <w:tcW w:w="843" w:type="dxa"/>
            <w:tcBorders>
              <w:top w:val="nil"/>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Ref</w:t>
            </w:r>
          </w:p>
        </w:tc>
        <w:tc>
          <w:tcPr>
            <w:tcW w:w="1199"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781"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900" w:type="dxa"/>
            <w:tcBorders>
              <w:top w:val="nil"/>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Ref</w:t>
            </w:r>
          </w:p>
        </w:tc>
        <w:tc>
          <w:tcPr>
            <w:tcW w:w="1233"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693"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1134"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48.1</w:t>
            </w:r>
          </w:p>
        </w:tc>
        <w:tc>
          <w:tcPr>
            <w:tcW w:w="238" w:type="dxa"/>
            <w:tcBorders>
              <w:top w:val="nil"/>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p>
        </w:tc>
        <w:tc>
          <w:tcPr>
            <w:tcW w:w="842" w:type="dxa"/>
            <w:tcBorders>
              <w:top w:val="nil"/>
              <w:left w:val="nil"/>
              <w:bottom w:val="nil"/>
              <w:right w:val="nil"/>
            </w:tcBorders>
            <w:shd w:val="clear" w:color="auto" w:fill="auto"/>
            <w:vAlign w:val="center"/>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Ref</w:t>
            </w:r>
          </w:p>
        </w:tc>
        <w:tc>
          <w:tcPr>
            <w:tcW w:w="1172"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813"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895" w:type="dxa"/>
            <w:tcBorders>
              <w:top w:val="nil"/>
              <w:left w:val="nil"/>
              <w:bottom w:val="nil"/>
              <w:right w:val="nil"/>
            </w:tcBorders>
            <w:shd w:val="clear" w:color="auto" w:fill="auto"/>
            <w:noWrap/>
            <w:vAlign w:val="center"/>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Ref</w:t>
            </w:r>
          </w:p>
        </w:tc>
        <w:tc>
          <w:tcPr>
            <w:tcW w:w="1202"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730"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1134"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30.3</w:t>
            </w:r>
          </w:p>
        </w:tc>
      </w:tr>
      <w:tr w:rsidR="00084FDA" w:rsidRPr="00084FDA" w:rsidTr="00EA56A3">
        <w:trPr>
          <w:trHeight w:val="285"/>
        </w:trPr>
        <w:tc>
          <w:tcPr>
            <w:tcW w:w="2019"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r w:rsidRPr="00084FDA">
              <w:rPr>
                <w:rFonts w:ascii="Arial" w:hAnsi="Arial" w:cs="Arial"/>
                <w:sz w:val="22"/>
                <w:szCs w:val="22"/>
                <w:lang w:val="en-US" w:eastAsia="zh-CN"/>
              </w:rPr>
              <w:t>Uncorrected refractive error</w:t>
            </w:r>
          </w:p>
        </w:tc>
        <w:tc>
          <w:tcPr>
            <w:tcW w:w="843"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-9.2</w:t>
            </w:r>
          </w:p>
        </w:tc>
        <w:tc>
          <w:tcPr>
            <w:tcW w:w="1980"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(-23.3 to 4.9)</w:t>
            </w:r>
          </w:p>
        </w:tc>
        <w:tc>
          <w:tcPr>
            <w:tcW w:w="900"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-5.0</w:t>
            </w:r>
          </w:p>
        </w:tc>
        <w:tc>
          <w:tcPr>
            <w:tcW w:w="1926"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(-21.5 to 9.4)</w:t>
            </w:r>
          </w:p>
        </w:tc>
        <w:tc>
          <w:tcPr>
            <w:tcW w:w="1134"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42.1</w:t>
            </w:r>
          </w:p>
        </w:tc>
        <w:tc>
          <w:tcPr>
            <w:tcW w:w="238"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842" w:type="dxa"/>
            <w:tcBorders>
              <w:top w:val="nil"/>
              <w:left w:val="nil"/>
              <w:bottom w:val="nil"/>
              <w:right w:val="nil"/>
            </w:tcBorders>
            <w:shd w:val="clear" w:color="auto" w:fill="auto"/>
            <w:vAlign w:val="bottom"/>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-4.4</w:t>
            </w:r>
          </w:p>
        </w:tc>
        <w:tc>
          <w:tcPr>
            <w:tcW w:w="1985" w:type="dxa"/>
            <w:gridSpan w:val="3"/>
            <w:tcBorders>
              <w:top w:val="nil"/>
              <w:left w:val="nil"/>
              <w:bottom w:val="nil"/>
              <w:right w:val="nil"/>
            </w:tcBorders>
            <w:shd w:val="clear" w:color="auto" w:fill="auto"/>
            <w:noWrap/>
            <w:vAlign w:val="bottom"/>
            <w:hideMark/>
          </w:tcPr>
          <w:p w:rsidR="005813C7" w:rsidRPr="00084FDA" w:rsidRDefault="005813C7" w:rsidP="00EA56A3">
            <w:pPr>
              <w:ind w:right="-19"/>
              <w:jc w:val="center"/>
              <w:rPr>
                <w:rFonts w:ascii="Arial" w:hAnsi="Arial" w:cs="Arial"/>
                <w:lang w:val="en-US" w:eastAsia="zh-CN"/>
              </w:rPr>
            </w:pPr>
            <w:r w:rsidRPr="00084FDA">
              <w:rPr>
                <w:rFonts w:ascii="Arial" w:hAnsi="Arial" w:cs="Arial"/>
                <w:sz w:val="22"/>
                <w:szCs w:val="22"/>
                <w:lang w:val="en-US" w:eastAsia="zh-CN"/>
              </w:rPr>
              <w:t>(-17.1 to 8.45)</w:t>
            </w:r>
          </w:p>
        </w:tc>
        <w:tc>
          <w:tcPr>
            <w:tcW w:w="895"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3.4</w:t>
            </w:r>
          </w:p>
        </w:tc>
        <w:tc>
          <w:tcPr>
            <w:tcW w:w="1932" w:type="dxa"/>
            <w:gridSpan w:val="3"/>
            <w:tcBorders>
              <w:top w:val="nil"/>
              <w:left w:val="nil"/>
              <w:bottom w:val="nil"/>
              <w:right w:val="nil"/>
            </w:tcBorders>
            <w:shd w:val="clear" w:color="auto" w:fill="auto"/>
            <w:noWrap/>
            <w:vAlign w:val="bottom"/>
            <w:hideMark/>
          </w:tcPr>
          <w:p w:rsidR="005813C7" w:rsidRPr="00084FDA" w:rsidRDefault="005813C7" w:rsidP="00EA56A3">
            <w:pPr>
              <w:ind w:right="1"/>
              <w:jc w:val="center"/>
              <w:rPr>
                <w:rFonts w:ascii="Arial" w:hAnsi="Arial" w:cs="Arial"/>
                <w:lang w:val="en-US" w:eastAsia="zh-CN"/>
              </w:rPr>
            </w:pPr>
            <w:r w:rsidRPr="00084FDA">
              <w:rPr>
                <w:rFonts w:ascii="Arial" w:hAnsi="Arial" w:cs="Arial"/>
                <w:sz w:val="22"/>
                <w:szCs w:val="22"/>
                <w:lang w:val="en-US" w:eastAsia="zh-CN"/>
              </w:rPr>
              <w:t>(-8.6 to 15.4)</w:t>
            </w:r>
          </w:p>
        </w:tc>
        <w:tc>
          <w:tcPr>
            <w:tcW w:w="1134"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33.7</w:t>
            </w:r>
          </w:p>
        </w:tc>
      </w:tr>
      <w:tr w:rsidR="00084FDA" w:rsidRPr="00084FDA" w:rsidTr="00EA56A3">
        <w:trPr>
          <w:gridAfter w:val="1"/>
          <w:wAfter w:w="15" w:type="dxa"/>
          <w:trHeight w:val="285"/>
        </w:trPr>
        <w:tc>
          <w:tcPr>
            <w:tcW w:w="2019" w:type="dxa"/>
            <w:tcBorders>
              <w:top w:val="nil"/>
              <w:left w:val="nil"/>
              <w:bottom w:val="nil"/>
              <w:right w:val="nil"/>
            </w:tcBorders>
            <w:shd w:val="clear" w:color="auto" w:fill="auto"/>
            <w:noWrap/>
            <w:vAlign w:val="bottom"/>
            <w:hideMark/>
          </w:tcPr>
          <w:p w:rsidR="005813C7" w:rsidRPr="00084FDA" w:rsidRDefault="005813C7" w:rsidP="00EA56A3">
            <w:pPr>
              <w:rPr>
                <w:rFonts w:ascii="Arial" w:hAnsi="Arial" w:cs="Arial"/>
                <w:lang w:val="en-US" w:eastAsia="zh-CN"/>
              </w:rPr>
            </w:pPr>
            <w:r w:rsidRPr="00084FDA">
              <w:rPr>
                <w:rFonts w:ascii="Arial" w:hAnsi="Arial" w:cs="Arial"/>
                <w:sz w:val="22"/>
                <w:szCs w:val="22"/>
                <w:lang w:val="en-US" w:eastAsia="zh-CN"/>
              </w:rPr>
              <w:t>Visual impairment</w:t>
            </w:r>
          </w:p>
        </w:tc>
        <w:tc>
          <w:tcPr>
            <w:tcW w:w="843"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-16.7</w:t>
            </w:r>
          </w:p>
        </w:tc>
        <w:tc>
          <w:tcPr>
            <w:tcW w:w="1980"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(-43.7 to 10.3)</w:t>
            </w:r>
          </w:p>
        </w:tc>
        <w:tc>
          <w:tcPr>
            <w:tcW w:w="900"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-5.0</w:t>
            </w:r>
          </w:p>
        </w:tc>
        <w:tc>
          <w:tcPr>
            <w:tcW w:w="1926"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(-36.6 to 26.7)</w:t>
            </w:r>
          </w:p>
        </w:tc>
        <w:tc>
          <w:tcPr>
            <w:tcW w:w="1134"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43.2</w:t>
            </w:r>
          </w:p>
        </w:tc>
        <w:tc>
          <w:tcPr>
            <w:tcW w:w="238" w:type="dxa"/>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842" w:type="dxa"/>
            <w:tcBorders>
              <w:top w:val="nil"/>
              <w:left w:val="nil"/>
              <w:bottom w:val="nil"/>
              <w:right w:val="nil"/>
            </w:tcBorders>
            <w:shd w:val="clear" w:color="auto" w:fill="auto"/>
            <w:vAlign w:val="bottom"/>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0.2</w:t>
            </w:r>
          </w:p>
        </w:tc>
        <w:tc>
          <w:tcPr>
            <w:tcW w:w="1967" w:type="dxa"/>
            <w:gridSpan w:val="2"/>
            <w:tcBorders>
              <w:top w:val="nil"/>
              <w:left w:val="nil"/>
              <w:bottom w:val="nil"/>
              <w:right w:val="nil"/>
            </w:tcBorders>
            <w:shd w:val="clear" w:color="auto" w:fill="auto"/>
            <w:noWrap/>
            <w:vAlign w:val="bottom"/>
            <w:hideMark/>
          </w:tcPr>
          <w:p w:rsidR="005813C7" w:rsidRPr="00084FDA" w:rsidRDefault="005813C7" w:rsidP="00EA56A3">
            <w:pPr>
              <w:ind w:right="-19"/>
              <w:jc w:val="center"/>
              <w:rPr>
                <w:rFonts w:ascii="Arial" w:hAnsi="Arial" w:cs="Arial"/>
                <w:lang w:val="en-US" w:eastAsia="zh-CN"/>
              </w:rPr>
            </w:pPr>
            <w:r w:rsidRPr="00084FDA">
              <w:rPr>
                <w:rFonts w:ascii="Arial" w:hAnsi="Arial" w:cs="Arial"/>
                <w:sz w:val="22"/>
                <w:szCs w:val="22"/>
                <w:lang w:val="en-US" w:eastAsia="zh-CN"/>
              </w:rPr>
              <w:t>(-21.8 to 22.3)</w:t>
            </w:r>
          </w:p>
        </w:tc>
        <w:tc>
          <w:tcPr>
            <w:tcW w:w="913"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13.9</w:t>
            </w:r>
          </w:p>
        </w:tc>
        <w:tc>
          <w:tcPr>
            <w:tcW w:w="1917" w:type="dxa"/>
            <w:gridSpan w:val="2"/>
            <w:tcBorders>
              <w:top w:val="nil"/>
              <w:left w:val="nil"/>
              <w:bottom w:val="nil"/>
              <w:right w:val="nil"/>
            </w:tcBorders>
            <w:shd w:val="clear" w:color="auto" w:fill="auto"/>
            <w:noWrap/>
            <w:vAlign w:val="bottom"/>
            <w:hideMark/>
          </w:tcPr>
          <w:p w:rsidR="005813C7" w:rsidRPr="00084FDA" w:rsidRDefault="005813C7" w:rsidP="00EA56A3">
            <w:pPr>
              <w:ind w:right="1"/>
              <w:jc w:val="center"/>
              <w:rPr>
                <w:rFonts w:ascii="Arial" w:hAnsi="Arial" w:cs="Arial"/>
                <w:lang w:val="en-US" w:eastAsia="zh-CN"/>
              </w:rPr>
            </w:pPr>
            <w:r w:rsidRPr="00084FDA">
              <w:rPr>
                <w:rFonts w:ascii="Arial" w:hAnsi="Arial" w:cs="Arial"/>
                <w:sz w:val="22"/>
                <w:szCs w:val="22"/>
                <w:lang w:val="en-US" w:eastAsia="zh-CN"/>
              </w:rPr>
              <w:t>(-10.6 to 38.5)</w:t>
            </w:r>
          </w:p>
        </w:tc>
        <w:tc>
          <w:tcPr>
            <w:tcW w:w="1134" w:type="dxa"/>
            <w:gridSpan w:val="2"/>
            <w:tcBorders>
              <w:top w:val="nil"/>
              <w:left w:val="nil"/>
              <w:bottom w:val="nil"/>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44.2</w:t>
            </w:r>
          </w:p>
        </w:tc>
      </w:tr>
      <w:tr w:rsidR="00084FDA" w:rsidRPr="00084FDA" w:rsidTr="00EA56A3">
        <w:trPr>
          <w:trHeight w:val="285"/>
        </w:trPr>
        <w:tc>
          <w:tcPr>
            <w:tcW w:w="2019" w:type="dxa"/>
            <w:tcBorders>
              <w:top w:val="nil"/>
              <w:left w:val="nil"/>
              <w:bottom w:val="single" w:sz="2" w:space="0" w:color="auto"/>
              <w:right w:val="nil"/>
            </w:tcBorders>
            <w:shd w:val="clear" w:color="auto" w:fill="auto"/>
            <w:noWrap/>
            <w:vAlign w:val="bottom"/>
            <w:hideMark/>
          </w:tcPr>
          <w:p w:rsidR="005813C7" w:rsidRPr="00084FDA" w:rsidRDefault="005813C7" w:rsidP="00EA56A3">
            <w:pPr>
              <w:ind w:firstLineChars="200" w:firstLine="440"/>
              <w:rPr>
                <w:rFonts w:ascii="Arial" w:hAnsi="Arial" w:cs="Arial"/>
                <w:lang w:val="en-US" w:eastAsia="zh-CN"/>
              </w:rPr>
            </w:pPr>
            <w:r w:rsidRPr="00084FDA">
              <w:rPr>
                <w:rFonts w:ascii="Arial" w:hAnsi="Arial" w:cs="Arial"/>
                <w:sz w:val="22"/>
                <w:szCs w:val="22"/>
                <w:lang w:val="en-US" w:eastAsia="zh-CN"/>
              </w:rPr>
              <w:t>P trend</w:t>
            </w:r>
          </w:p>
        </w:tc>
        <w:tc>
          <w:tcPr>
            <w:tcW w:w="2823" w:type="dxa"/>
            <w:gridSpan w:val="3"/>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0.127</w:t>
            </w:r>
          </w:p>
        </w:tc>
        <w:tc>
          <w:tcPr>
            <w:tcW w:w="2826" w:type="dxa"/>
            <w:gridSpan w:val="3"/>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0.579</w:t>
            </w:r>
          </w:p>
        </w:tc>
        <w:tc>
          <w:tcPr>
            <w:tcW w:w="1134" w:type="dxa"/>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238" w:type="dxa"/>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c>
          <w:tcPr>
            <w:tcW w:w="2809" w:type="dxa"/>
            <w:gridSpan w:val="3"/>
            <w:tcBorders>
              <w:top w:val="nil"/>
              <w:left w:val="nil"/>
              <w:bottom w:val="single" w:sz="2" w:space="0" w:color="auto"/>
              <w:right w:val="nil"/>
            </w:tcBorders>
            <w:shd w:val="clear" w:color="auto" w:fill="auto"/>
            <w:vAlign w:val="bottom"/>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0.762</w:t>
            </w:r>
          </w:p>
        </w:tc>
        <w:tc>
          <w:tcPr>
            <w:tcW w:w="2845" w:type="dxa"/>
            <w:gridSpan w:val="5"/>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r w:rsidRPr="00084FDA">
              <w:rPr>
                <w:rFonts w:ascii="Arial" w:hAnsi="Arial" w:cs="Arial"/>
                <w:sz w:val="22"/>
                <w:szCs w:val="22"/>
                <w:lang w:val="en-US" w:eastAsia="zh-CN"/>
              </w:rPr>
              <w:t>0.299</w:t>
            </w:r>
          </w:p>
        </w:tc>
        <w:tc>
          <w:tcPr>
            <w:tcW w:w="1134" w:type="dxa"/>
            <w:gridSpan w:val="2"/>
            <w:tcBorders>
              <w:top w:val="nil"/>
              <w:left w:val="nil"/>
              <w:bottom w:val="single" w:sz="2" w:space="0" w:color="auto"/>
              <w:right w:val="nil"/>
            </w:tcBorders>
            <w:shd w:val="clear" w:color="auto" w:fill="auto"/>
            <w:noWrap/>
            <w:vAlign w:val="bottom"/>
            <w:hideMark/>
          </w:tcPr>
          <w:p w:rsidR="005813C7" w:rsidRPr="00084FDA" w:rsidRDefault="005813C7" w:rsidP="00EA56A3">
            <w:pPr>
              <w:jc w:val="center"/>
              <w:rPr>
                <w:rFonts w:ascii="Arial" w:hAnsi="Arial" w:cs="Arial"/>
                <w:lang w:val="en-US" w:eastAsia="zh-CN"/>
              </w:rPr>
            </w:pPr>
          </w:p>
        </w:tc>
      </w:tr>
      <w:tr w:rsidR="00084FDA" w:rsidRPr="00084FDA" w:rsidTr="00EA56A3">
        <w:trPr>
          <w:trHeight w:val="285"/>
        </w:trPr>
        <w:tc>
          <w:tcPr>
            <w:tcW w:w="9040" w:type="dxa"/>
            <w:gridSpan w:val="9"/>
            <w:tcBorders>
              <w:top w:val="single" w:sz="2" w:space="0" w:color="auto"/>
              <w:left w:val="nil"/>
              <w:bottom w:val="nil"/>
              <w:right w:val="nil"/>
            </w:tcBorders>
            <w:shd w:val="clear" w:color="auto" w:fill="auto"/>
            <w:vAlign w:val="bottom"/>
            <w:hideMark/>
          </w:tcPr>
          <w:p w:rsidR="005813C7" w:rsidRPr="00084FDA" w:rsidRDefault="005813C7" w:rsidP="00EA56A3">
            <w:pPr>
              <w:rPr>
                <w:rFonts w:ascii="Arial" w:hAnsi="Arial" w:cs="Arial"/>
                <w:lang w:val="en-US" w:eastAsia="zh-CN"/>
              </w:rPr>
            </w:pPr>
            <w:r w:rsidRPr="00084FDA">
              <w:rPr>
                <w:rFonts w:ascii="Arial" w:hAnsi="Arial" w:cs="Arial"/>
                <w:sz w:val="22"/>
                <w:szCs w:val="22"/>
                <w:vertAlign w:val="superscript"/>
                <w:lang w:val="en-US" w:eastAsia="zh-CN"/>
              </w:rPr>
              <w:t xml:space="preserve">a </w:t>
            </w:r>
            <w:r w:rsidRPr="00084FDA">
              <w:rPr>
                <w:rFonts w:ascii="Arial" w:hAnsi="Arial" w:cs="Arial"/>
                <w:sz w:val="22"/>
                <w:szCs w:val="22"/>
                <w:lang w:val="en-US" w:eastAsia="zh-CN"/>
              </w:rPr>
              <w:t>Multivariate adjusted models included age (continuous), BMI, race , household income, employment status, smoking status, and chronic illness</w:t>
            </w:r>
          </w:p>
        </w:tc>
        <w:tc>
          <w:tcPr>
            <w:tcW w:w="5654" w:type="dxa"/>
            <w:gridSpan w:val="8"/>
            <w:tcBorders>
              <w:top w:val="single" w:sz="2" w:space="0" w:color="auto"/>
              <w:left w:val="nil"/>
              <w:bottom w:val="nil"/>
              <w:right w:val="nil"/>
            </w:tcBorders>
            <w:shd w:val="clear" w:color="auto" w:fill="auto"/>
            <w:vAlign w:val="bottom"/>
          </w:tcPr>
          <w:p w:rsidR="005813C7" w:rsidRPr="00084FDA" w:rsidRDefault="005813C7" w:rsidP="00EA56A3">
            <w:pPr>
              <w:rPr>
                <w:rFonts w:ascii="Arial" w:hAnsi="Arial" w:cs="Arial"/>
                <w:lang w:val="en-US" w:eastAsia="zh-CN"/>
              </w:rPr>
            </w:pPr>
          </w:p>
        </w:tc>
        <w:tc>
          <w:tcPr>
            <w:tcW w:w="1134" w:type="dxa"/>
            <w:gridSpan w:val="2"/>
            <w:tcBorders>
              <w:top w:val="single" w:sz="2" w:space="0" w:color="auto"/>
              <w:left w:val="nil"/>
              <w:bottom w:val="nil"/>
              <w:right w:val="nil"/>
            </w:tcBorders>
            <w:shd w:val="clear" w:color="auto" w:fill="auto"/>
            <w:vAlign w:val="bottom"/>
            <w:hideMark/>
          </w:tcPr>
          <w:p w:rsidR="005813C7" w:rsidRPr="00084FDA" w:rsidRDefault="005813C7" w:rsidP="00EA56A3">
            <w:pPr>
              <w:rPr>
                <w:rFonts w:ascii="Arial" w:hAnsi="Arial" w:cs="Arial"/>
                <w:lang w:val="en-US" w:eastAsia="zh-CN"/>
              </w:rPr>
            </w:pPr>
          </w:p>
        </w:tc>
      </w:tr>
    </w:tbl>
    <w:p w:rsidR="005813C7" w:rsidRPr="00084FDA" w:rsidRDefault="005813C7" w:rsidP="005813C7">
      <w:pPr>
        <w:spacing w:after="200" w:line="276" w:lineRule="auto"/>
        <w:rPr>
          <w:rFonts w:ascii="Arial" w:hAnsi="Arial" w:cs="Arial"/>
          <w:bCs/>
        </w:rPr>
        <w:sectPr w:rsidR="005813C7" w:rsidRPr="00084FDA" w:rsidSect="00A80838">
          <w:pgSz w:w="15840" w:h="12240" w:orient="landscape"/>
          <w:pgMar w:top="1440" w:right="1440" w:bottom="1440" w:left="1440" w:header="720" w:footer="720" w:gutter="0"/>
          <w:lnNumType w:countBy="1" w:restart="continuous"/>
          <w:cols w:space="720"/>
          <w:docGrid w:linePitch="360"/>
        </w:sectPr>
      </w:pPr>
    </w:p>
    <w:p w:rsidR="005813C7" w:rsidRPr="00084FDA" w:rsidRDefault="005813C7" w:rsidP="002B2164">
      <w:pPr>
        <w:spacing w:afterLines="120" w:after="288" w:line="480" w:lineRule="auto"/>
        <w:jc w:val="both"/>
        <w:rPr>
          <w:rFonts w:ascii="Arial" w:hAnsi="Arial" w:cs="Arial"/>
          <w:bCs/>
        </w:rPr>
      </w:pPr>
      <w:r w:rsidRPr="00084FDA">
        <w:rPr>
          <w:rFonts w:ascii="Arial" w:hAnsi="Arial" w:cs="Arial"/>
          <w:bCs/>
        </w:rPr>
        <w:t xml:space="preserve">Similarly, no association was observed between presenting vision status and accelerometer measured MVPA in adults aged 20-49 years or those </w:t>
      </w:r>
      <w:r w:rsidR="00422889" w:rsidRPr="00084FDA">
        <w:rPr>
          <w:rFonts w:ascii="Arial" w:hAnsi="Arial" w:cs="Arial"/>
          <w:bCs/>
        </w:rPr>
        <w:t>aged ≥</w:t>
      </w:r>
      <w:r w:rsidRPr="00084FDA">
        <w:rPr>
          <w:rFonts w:ascii="Arial" w:hAnsi="Arial" w:cs="Arial"/>
          <w:bCs/>
        </w:rPr>
        <w:t xml:space="preserve">50 years, although the multivariate marginal mean of MVPA among those </w:t>
      </w:r>
      <w:r w:rsidR="00422889" w:rsidRPr="00084FDA">
        <w:rPr>
          <w:rFonts w:ascii="Arial" w:hAnsi="Arial" w:cs="Arial"/>
          <w:bCs/>
        </w:rPr>
        <w:t>aged ≥</w:t>
      </w:r>
      <w:r w:rsidRPr="00084FDA">
        <w:rPr>
          <w:rFonts w:ascii="Arial" w:hAnsi="Arial" w:cs="Arial"/>
          <w:bCs/>
        </w:rPr>
        <w:t xml:space="preserve">50 years with nonrefractive visual impairment (48.1 minutes per week in male, 30.3 minutes per week in female) appeared lower than that in the young </w:t>
      </w:r>
      <w:r w:rsidR="00422889" w:rsidRPr="00084FDA">
        <w:rPr>
          <w:rFonts w:ascii="Arial" w:hAnsi="Arial" w:cs="Arial"/>
          <w:bCs/>
        </w:rPr>
        <w:t xml:space="preserve">adult </w:t>
      </w:r>
      <w:r w:rsidRPr="00084FDA">
        <w:rPr>
          <w:rFonts w:ascii="Arial" w:hAnsi="Arial" w:cs="Arial"/>
          <w:bCs/>
        </w:rPr>
        <w:t xml:space="preserve">population (62.6 minutes per week in male, 49.8 minutes per week in female). </w:t>
      </w:r>
      <w:r w:rsidR="00422889" w:rsidRPr="00084FDA">
        <w:rPr>
          <w:rFonts w:ascii="Arial" w:hAnsi="Arial" w:cs="Arial"/>
          <w:bCs/>
        </w:rPr>
        <w:t>With</w:t>
      </w:r>
      <w:r w:rsidRPr="00084FDA">
        <w:rPr>
          <w:rFonts w:ascii="Arial" w:hAnsi="Arial" w:cs="Arial"/>
          <w:bCs/>
        </w:rPr>
        <w:t xml:space="preserve"> respect to sedentary behaviour, </w:t>
      </w:r>
      <w:bookmarkStart w:id="7" w:name="_Hlk517632212"/>
      <w:r w:rsidRPr="00084FDA">
        <w:rPr>
          <w:rFonts w:ascii="Arial" w:hAnsi="Arial" w:cs="Arial"/>
          <w:bCs/>
        </w:rPr>
        <w:t xml:space="preserve">higher level of sedentary time was observed among women 20-49 years with nonrefractive visual impairment compared </w:t>
      </w:r>
      <w:r w:rsidR="00422889" w:rsidRPr="00084FDA">
        <w:rPr>
          <w:rFonts w:ascii="Arial" w:hAnsi="Arial" w:cs="Arial"/>
          <w:bCs/>
        </w:rPr>
        <w:t>with</w:t>
      </w:r>
      <w:r w:rsidRPr="00084FDA">
        <w:rPr>
          <w:rFonts w:ascii="Arial" w:hAnsi="Arial" w:cs="Arial"/>
          <w:bCs/>
        </w:rPr>
        <w:t xml:space="preserve"> those with presenting normal vision</w:t>
      </w:r>
      <w:bookmarkEnd w:id="7"/>
      <w:r w:rsidRPr="00084FDA">
        <w:rPr>
          <w:rFonts w:ascii="Arial" w:hAnsi="Arial" w:cs="Arial"/>
          <w:bCs/>
        </w:rPr>
        <w:t xml:space="preserve"> (mean difference mins/week 329.8, 95% CI: 12.5 to 647.0). No association was observed between presenting vision and light intently physical activity in either gender. However, adults 50 years and older with nonrefractive visual impairment appeared to accumulate lower lifestyle physical activity, particularly in women (mean difference mins/week -82.8, 95% CI: -147.8 to -17.8). </w:t>
      </w:r>
    </w:p>
    <w:p w:rsidR="005813C7" w:rsidRPr="00084FDA" w:rsidRDefault="005813C7" w:rsidP="002B2164">
      <w:pPr>
        <w:adjustRightInd w:val="0"/>
        <w:snapToGrid w:val="0"/>
        <w:spacing w:afterLines="120" w:after="288" w:line="480" w:lineRule="auto"/>
        <w:jc w:val="both"/>
        <w:rPr>
          <w:rFonts w:ascii="Arial" w:hAnsi="Arial" w:cs="Arial"/>
        </w:rPr>
      </w:pPr>
    </w:p>
    <w:p w:rsidR="005813C7" w:rsidRPr="00084FDA" w:rsidRDefault="005813C7" w:rsidP="002B2164">
      <w:pPr>
        <w:autoSpaceDE w:val="0"/>
        <w:autoSpaceDN w:val="0"/>
        <w:adjustRightInd w:val="0"/>
        <w:snapToGrid w:val="0"/>
        <w:spacing w:afterLines="120" w:after="288" w:line="480" w:lineRule="auto"/>
        <w:jc w:val="both"/>
        <w:rPr>
          <w:rFonts w:ascii="Arial" w:eastAsiaTheme="minorEastAsia" w:hAnsi="Arial" w:cs="Arial"/>
          <w:b/>
          <w:lang w:val="en-US" w:eastAsia="zh-CN"/>
        </w:rPr>
      </w:pPr>
      <w:r w:rsidRPr="00084FDA">
        <w:rPr>
          <w:rFonts w:ascii="Arial" w:eastAsiaTheme="minorEastAsia" w:hAnsi="Arial" w:cs="Arial"/>
          <w:b/>
          <w:bCs/>
          <w:lang w:eastAsia="zh-CN"/>
        </w:rPr>
        <w:t>DISCUSSION</w:t>
      </w:r>
    </w:p>
    <w:p w:rsidR="005813C7" w:rsidRPr="00084FDA" w:rsidRDefault="005813C7" w:rsidP="002B2164">
      <w:pPr>
        <w:adjustRightInd w:val="0"/>
        <w:snapToGrid w:val="0"/>
        <w:spacing w:afterLines="120" w:after="288" w:line="480" w:lineRule="auto"/>
        <w:jc w:val="both"/>
        <w:rPr>
          <w:rFonts w:ascii="Arial" w:eastAsiaTheme="minorEastAsia" w:hAnsi="Arial" w:cs="Arial"/>
          <w:lang w:val="en-US" w:eastAsia="zh-CN"/>
        </w:rPr>
      </w:pPr>
      <w:r w:rsidRPr="00084FDA">
        <w:rPr>
          <w:rFonts w:ascii="Arial" w:eastAsiaTheme="minorEastAsia" w:hAnsi="Arial" w:cs="Arial"/>
          <w:lang w:val="en-US" w:eastAsia="zh-CN"/>
        </w:rPr>
        <w:t xml:space="preserve">In the present study of a large population based sample of the US we found that those 12-19 years old with uncorrected refractive error and nonrefractive visual impairment had similar levels of activity and sedentary time to those presenting </w:t>
      </w:r>
      <w:r w:rsidR="00422889" w:rsidRPr="00084FDA">
        <w:rPr>
          <w:rFonts w:ascii="Arial" w:eastAsiaTheme="minorEastAsia" w:hAnsi="Arial" w:cs="Arial"/>
          <w:lang w:val="en-US" w:eastAsia="zh-CN"/>
        </w:rPr>
        <w:t xml:space="preserve">with </w:t>
      </w:r>
      <w:r w:rsidRPr="00084FDA">
        <w:rPr>
          <w:rFonts w:ascii="Arial" w:eastAsiaTheme="minorEastAsia" w:hAnsi="Arial" w:cs="Arial"/>
          <w:lang w:val="en-US" w:eastAsia="zh-CN"/>
        </w:rPr>
        <w:t>normal vision. Among adults aged 20</w:t>
      </w:r>
      <w:r w:rsidR="00422889" w:rsidRPr="00084FDA">
        <w:rPr>
          <w:rFonts w:ascii="Arial" w:eastAsiaTheme="minorEastAsia" w:hAnsi="Arial" w:cs="Arial"/>
          <w:lang w:val="en-US" w:eastAsia="zh-CN"/>
        </w:rPr>
        <w:t>-</w:t>
      </w:r>
      <w:r w:rsidRPr="00084FDA">
        <w:rPr>
          <w:rFonts w:ascii="Arial" w:eastAsiaTheme="minorEastAsia" w:hAnsi="Arial" w:cs="Arial"/>
          <w:lang w:val="en-US" w:eastAsia="zh-CN"/>
        </w:rPr>
        <w:t xml:space="preserve">49 years we found higher levels of sedentary time among women with nonrefractive visual impairment compared </w:t>
      </w:r>
      <w:r w:rsidR="00422889" w:rsidRPr="00084FDA">
        <w:rPr>
          <w:rFonts w:ascii="Arial" w:eastAsiaTheme="minorEastAsia" w:hAnsi="Arial" w:cs="Arial"/>
          <w:lang w:val="en-US" w:eastAsia="zh-CN"/>
        </w:rPr>
        <w:t>with</w:t>
      </w:r>
      <w:r w:rsidRPr="00084FDA">
        <w:rPr>
          <w:rFonts w:ascii="Arial" w:eastAsiaTheme="minorEastAsia" w:hAnsi="Arial" w:cs="Arial"/>
          <w:lang w:val="en-US" w:eastAsia="zh-CN"/>
        </w:rPr>
        <w:t xml:space="preserve"> those with normal vision. Moreover, </w:t>
      </w:r>
      <w:bookmarkStart w:id="8" w:name="_Hlk517637385"/>
      <w:r w:rsidRPr="00084FDA">
        <w:rPr>
          <w:rFonts w:ascii="Arial" w:eastAsiaTheme="minorEastAsia" w:hAnsi="Arial" w:cs="Arial"/>
          <w:lang w:val="en-US" w:eastAsia="zh-CN"/>
        </w:rPr>
        <w:t xml:space="preserve">adults </w:t>
      </w:r>
      <w:r w:rsidR="00422889" w:rsidRPr="00084FDA">
        <w:rPr>
          <w:rFonts w:ascii="Arial" w:eastAsiaTheme="minorEastAsia" w:hAnsi="Arial" w:cs="Arial"/>
          <w:lang w:val="en-US" w:eastAsia="zh-CN"/>
        </w:rPr>
        <w:t xml:space="preserve">aged </w:t>
      </w:r>
      <w:r w:rsidRPr="00084FDA">
        <w:rPr>
          <w:rFonts w:ascii="Arial" w:eastAsiaTheme="minorEastAsia" w:hAnsi="Arial" w:cs="Arial"/>
          <w:lang w:val="en-US" w:eastAsia="zh-CN"/>
        </w:rPr>
        <w:t xml:space="preserve">50 years and older with nonrefractive visual impairment appeared to accumulate lower lifestyle physical activity, particularly in </w:t>
      </w:r>
      <w:bookmarkEnd w:id="8"/>
      <w:r w:rsidRPr="00084FDA">
        <w:rPr>
          <w:rFonts w:ascii="Arial" w:eastAsiaTheme="minorEastAsia" w:hAnsi="Arial" w:cs="Arial"/>
          <w:lang w:val="en-US" w:eastAsia="zh-CN"/>
        </w:rPr>
        <w:t xml:space="preserve">women. </w:t>
      </w:r>
    </w:p>
    <w:p w:rsidR="005813C7" w:rsidRPr="00084FDA" w:rsidRDefault="005813C7" w:rsidP="002B2164">
      <w:pPr>
        <w:adjustRightInd w:val="0"/>
        <w:snapToGrid w:val="0"/>
        <w:spacing w:afterLines="120" w:after="288" w:line="480" w:lineRule="auto"/>
        <w:jc w:val="both"/>
        <w:rPr>
          <w:rFonts w:ascii="Arial" w:eastAsiaTheme="minorEastAsia" w:hAnsi="Arial" w:cs="Arial"/>
          <w:lang w:val="en-US" w:eastAsia="zh-CN"/>
        </w:rPr>
      </w:pPr>
      <w:r w:rsidRPr="00084FDA">
        <w:rPr>
          <w:rFonts w:ascii="Arial" w:eastAsiaTheme="minorEastAsia" w:hAnsi="Arial" w:cs="Arial"/>
          <w:lang w:val="en-US" w:eastAsia="zh-CN"/>
        </w:rPr>
        <w:t>The finding that visually impaired adolescents (uncorrected refractive error and nonrefractive visual impairment) exhibit little difference in their level of activity and sedentary behavior compare</w:t>
      </w:r>
      <w:r w:rsidR="00422889" w:rsidRPr="00084FDA">
        <w:rPr>
          <w:rFonts w:ascii="Arial" w:eastAsiaTheme="minorEastAsia" w:hAnsi="Arial" w:cs="Arial"/>
          <w:lang w:val="en-US" w:eastAsia="zh-CN"/>
        </w:rPr>
        <w:t>d</w:t>
      </w:r>
      <w:r w:rsidR="008A7BAB" w:rsidRPr="00084FDA">
        <w:rPr>
          <w:rFonts w:ascii="Arial" w:eastAsiaTheme="minorEastAsia" w:hAnsi="Arial" w:cs="Arial"/>
          <w:lang w:val="en-US" w:eastAsia="zh-CN"/>
        </w:rPr>
        <w:t xml:space="preserve"> </w:t>
      </w:r>
      <w:r w:rsidR="00422889" w:rsidRPr="00084FDA">
        <w:rPr>
          <w:rFonts w:ascii="Arial" w:eastAsiaTheme="minorEastAsia" w:hAnsi="Arial" w:cs="Arial"/>
          <w:lang w:val="en-US" w:eastAsia="zh-CN"/>
        </w:rPr>
        <w:t>with</w:t>
      </w:r>
      <w:r w:rsidRPr="00084FDA">
        <w:rPr>
          <w:rFonts w:ascii="Arial" w:eastAsiaTheme="minorEastAsia" w:hAnsi="Arial" w:cs="Arial"/>
          <w:lang w:val="en-US" w:eastAsia="zh-CN"/>
        </w:rPr>
        <w:t xml:space="preserve"> adolescents with “normal” vision is interesting. To our knowledge</w:t>
      </w:r>
      <w:r w:rsidR="00422889" w:rsidRPr="00084FDA">
        <w:rPr>
          <w:rFonts w:ascii="Arial" w:eastAsiaTheme="minorEastAsia" w:hAnsi="Arial" w:cs="Arial"/>
          <w:lang w:val="en-US" w:eastAsia="zh-CN"/>
        </w:rPr>
        <w:t>,</w:t>
      </w:r>
      <w:r w:rsidRPr="00084FDA">
        <w:rPr>
          <w:rFonts w:ascii="Arial" w:eastAsiaTheme="minorEastAsia" w:hAnsi="Arial" w:cs="Arial"/>
          <w:lang w:val="en-US" w:eastAsia="zh-CN"/>
        </w:rPr>
        <w:t xml:space="preserve"> just one previous study has compared levels of activity in visually impaired adolescents (a combination of uncorrected refractive error and nonrefractive visual impairment) </w:t>
      </w:r>
      <w:r w:rsidR="00422889" w:rsidRPr="00084FDA">
        <w:rPr>
          <w:rFonts w:ascii="Arial" w:eastAsiaTheme="minorEastAsia" w:hAnsi="Arial" w:cs="Arial"/>
          <w:lang w:val="en-US" w:eastAsia="zh-CN"/>
        </w:rPr>
        <w:t>with</w:t>
      </w:r>
      <w:r w:rsidRPr="00084FDA">
        <w:rPr>
          <w:rFonts w:ascii="Arial" w:eastAsiaTheme="minorEastAsia" w:hAnsi="Arial" w:cs="Arial"/>
          <w:lang w:val="en-US" w:eastAsia="zh-CN"/>
        </w:rPr>
        <w:t xml:space="preserve"> those with normal vision</w:t>
      </w:r>
      <w:r w:rsidR="00422889" w:rsidRPr="00084FDA">
        <w:rPr>
          <w:rFonts w:ascii="Arial" w:eastAsiaTheme="minorEastAsia" w:hAnsi="Arial" w:cs="Arial"/>
          <w:lang w:val="en-US" w:eastAsia="zh-CN"/>
        </w:rPr>
        <w:t>,</w:t>
      </w:r>
      <w:r w:rsidRPr="00084FDA">
        <w:rPr>
          <w:rFonts w:ascii="Arial" w:eastAsiaTheme="minorEastAsia" w:hAnsi="Arial" w:cs="Arial"/>
          <w:lang w:val="en-US" w:eastAsia="zh-CN"/>
        </w:rPr>
        <w:t xml:space="preserve"> and </w:t>
      </w:r>
      <w:r w:rsidR="00422889" w:rsidRPr="00084FDA">
        <w:rPr>
          <w:rFonts w:ascii="Arial" w:eastAsiaTheme="minorEastAsia" w:hAnsi="Arial" w:cs="Arial"/>
          <w:lang w:val="en-US" w:eastAsia="zh-CN"/>
        </w:rPr>
        <w:t>it reported</w:t>
      </w:r>
      <w:r w:rsidRPr="00084FDA">
        <w:rPr>
          <w:rFonts w:ascii="Arial" w:eastAsiaTheme="minorEastAsia" w:hAnsi="Arial" w:cs="Arial"/>
          <w:lang w:val="en-US" w:eastAsia="zh-CN"/>
        </w:rPr>
        <w:t xml:space="preserve"> similar findings. In a sample of 53 adolescents completing the International Physical Activity Questionnaire – Short Form</w:t>
      </w:r>
      <w:r w:rsidR="00422889" w:rsidRPr="00084FDA">
        <w:rPr>
          <w:rFonts w:ascii="Arial" w:eastAsiaTheme="minorEastAsia" w:hAnsi="Arial" w:cs="Arial"/>
          <w:lang w:val="en-US" w:eastAsia="zh-CN"/>
        </w:rPr>
        <w:t>,</w:t>
      </w:r>
      <w:r w:rsidR="008A7BAB" w:rsidRPr="00084FDA">
        <w:rPr>
          <w:rFonts w:ascii="Arial" w:eastAsiaTheme="minorEastAsia" w:hAnsi="Arial" w:cs="Arial"/>
          <w:lang w:val="en-US" w:eastAsia="zh-CN"/>
        </w:rPr>
        <w:t xml:space="preserve"> </w:t>
      </w:r>
      <w:r w:rsidRPr="00084FDA">
        <w:rPr>
          <w:rFonts w:ascii="Arial" w:eastAsiaTheme="minorEastAsia" w:hAnsi="Arial" w:cs="Arial"/>
          <w:lang w:val="en-US" w:eastAsia="zh-CN"/>
        </w:rPr>
        <w:t>physical activity levels of visually impaired adolescents and sighted adolescents were similar (p&gt;0.05).</w:t>
      </w:r>
      <w:r w:rsidR="002E56D4" w:rsidRPr="00084FDA">
        <w:rPr>
          <w:vertAlign w:val="superscript"/>
        </w:rPr>
        <w:t>2</w:t>
      </w:r>
      <w:r w:rsidR="003D458D" w:rsidRPr="00084FDA">
        <w:rPr>
          <w:vertAlign w:val="superscript"/>
        </w:rPr>
        <w:t>5</w:t>
      </w:r>
      <w:r w:rsidR="008A7BAB" w:rsidRPr="00084FDA">
        <w:t xml:space="preserve"> </w:t>
      </w:r>
      <w:r w:rsidRPr="00084FDA">
        <w:rPr>
          <w:rFonts w:ascii="Arial" w:eastAsiaTheme="minorEastAsia" w:hAnsi="Arial" w:cs="Arial"/>
          <w:lang w:val="en-US" w:eastAsia="zh-CN"/>
        </w:rPr>
        <w:t>Findings from the present study add to this work through utilizing a large</w:t>
      </w:r>
      <w:r w:rsidR="00422889" w:rsidRPr="00084FDA">
        <w:rPr>
          <w:rFonts w:ascii="Arial" w:eastAsiaTheme="minorEastAsia" w:hAnsi="Arial" w:cs="Arial"/>
          <w:lang w:val="en-US" w:eastAsia="zh-CN"/>
        </w:rPr>
        <w:t>, population-</w:t>
      </w:r>
      <w:r w:rsidRPr="00084FDA">
        <w:rPr>
          <w:rFonts w:ascii="Arial" w:eastAsiaTheme="minorEastAsia" w:hAnsi="Arial" w:cs="Arial"/>
          <w:lang w:val="en-US" w:eastAsia="zh-CN"/>
        </w:rPr>
        <w:t>based sample and objective measures of physical activity. Moreover, the present study is the first to compare differences in sedentary time between adolescents with impaired vision and normal sight. One plausible reason for these findings is that adolescents with normal vision have very low levels of physical activity</w:t>
      </w:r>
      <w:r w:rsidR="00422889" w:rsidRPr="00084FDA">
        <w:rPr>
          <w:rFonts w:ascii="Arial" w:eastAsiaTheme="minorEastAsia" w:hAnsi="Arial" w:cs="Arial"/>
          <w:lang w:val="en-US" w:eastAsia="zh-CN"/>
        </w:rPr>
        <w:t>;</w:t>
      </w:r>
      <w:r w:rsidR="002E56D4" w:rsidRPr="00084FDA">
        <w:rPr>
          <w:vertAlign w:val="superscript"/>
        </w:rPr>
        <w:t>2</w:t>
      </w:r>
      <w:r w:rsidR="003D458D" w:rsidRPr="00084FDA">
        <w:rPr>
          <w:vertAlign w:val="superscript"/>
        </w:rPr>
        <w:t>6</w:t>
      </w:r>
      <w:r w:rsidR="008A7BAB" w:rsidRPr="00084FDA">
        <w:t xml:space="preserve"> </w:t>
      </w:r>
      <w:r w:rsidR="00422889" w:rsidRPr="00084FDA">
        <w:rPr>
          <w:rFonts w:ascii="Arial" w:eastAsiaTheme="minorEastAsia" w:hAnsi="Arial" w:cs="Arial"/>
          <w:lang w:val="en-US" w:eastAsia="zh-CN"/>
        </w:rPr>
        <w:t>therefore</w:t>
      </w:r>
      <w:r w:rsidRPr="00084FDA">
        <w:rPr>
          <w:rFonts w:ascii="Arial" w:eastAsiaTheme="minorEastAsia" w:hAnsi="Arial" w:cs="Arial"/>
          <w:lang w:val="en-US" w:eastAsia="zh-CN"/>
        </w:rPr>
        <w:t xml:space="preserve"> minimizing any difference in a reduction of physical activity owing to a disability (e.g. reduced eyesight). Another reason for the lack of association could be owing to physical education. Indeed, all adolescents regardless of visual impairment </w:t>
      </w:r>
      <w:r w:rsidR="00422889" w:rsidRPr="00084FDA">
        <w:rPr>
          <w:rFonts w:ascii="Arial" w:eastAsiaTheme="minorEastAsia" w:hAnsi="Arial" w:cs="Arial"/>
          <w:lang w:val="en-US" w:eastAsia="zh-CN"/>
        </w:rPr>
        <w:t>are</w:t>
      </w:r>
      <w:r w:rsidRPr="00084FDA">
        <w:rPr>
          <w:rFonts w:ascii="Arial" w:eastAsiaTheme="minorEastAsia" w:hAnsi="Arial" w:cs="Arial"/>
          <w:lang w:val="en-US" w:eastAsia="zh-CN"/>
        </w:rPr>
        <w:t xml:space="preserve"> required to partake in physical education and thus acquire similar levels of physical activity during the school day. The present study found that the estimated marginal mean of MVPA in those with nonrefractive visual impairment </w:t>
      </w:r>
      <w:r w:rsidR="00422889" w:rsidRPr="00084FDA">
        <w:rPr>
          <w:rFonts w:ascii="Arial" w:eastAsiaTheme="minorEastAsia" w:hAnsi="Arial" w:cs="Arial"/>
          <w:lang w:val="en-US" w:eastAsia="zh-CN"/>
        </w:rPr>
        <w:t>was</w:t>
      </w:r>
      <w:r w:rsidR="008A7BAB" w:rsidRPr="00084FDA">
        <w:rPr>
          <w:rFonts w:ascii="Arial" w:eastAsiaTheme="minorEastAsia" w:hAnsi="Arial" w:cs="Arial"/>
          <w:lang w:val="en-US" w:eastAsia="zh-CN"/>
        </w:rPr>
        <w:t xml:space="preserve"> </w:t>
      </w:r>
      <w:r w:rsidRPr="00084FDA">
        <w:rPr>
          <w:rFonts w:ascii="Arial" w:eastAsiaTheme="minorEastAsia" w:hAnsi="Arial" w:cs="Arial"/>
          <w:lang w:val="en-US" w:eastAsia="zh-CN"/>
        </w:rPr>
        <w:t>low, 156 minutes per week in male</w:t>
      </w:r>
      <w:r w:rsidR="00422889" w:rsidRPr="00084FDA">
        <w:rPr>
          <w:rFonts w:ascii="Arial" w:eastAsiaTheme="minorEastAsia" w:hAnsi="Arial" w:cs="Arial"/>
          <w:lang w:val="en-US" w:eastAsia="zh-CN"/>
        </w:rPr>
        <w:t>s</w:t>
      </w:r>
      <w:r w:rsidRPr="00084FDA">
        <w:rPr>
          <w:rFonts w:ascii="Arial" w:eastAsiaTheme="minorEastAsia" w:hAnsi="Arial" w:cs="Arial"/>
          <w:lang w:val="en-US" w:eastAsia="zh-CN"/>
        </w:rPr>
        <w:t xml:space="preserve"> and 55 minutes per week in </w:t>
      </w:r>
      <w:r w:rsidR="00422889" w:rsidRPr="00084FDA">
        <w:rPr>
          <w:rFonts w:ascii="Arial" w:eastAsiaTheme="minorEastAsia" w:hAnsi="Arial" w:cs="Arial"/>
          <w:lang w:val="en-US" w:eastAsia="zh-CN"/>
        </w:rPr>
        <w:t>females</w:t>
      </w:r>
      <w:r w:rsidRPr="00084FDA">
        <w:rPr>
          <w:rFonts w:ascii="Arial" w:eastAsiaTheme="minorEastAsia" w:hAnsi="Arial" w:cs="Arial"/>
          <w:lang w:val="en-US" w:eastAsia="zh-CN"/>
        </w:rPr>
        <w:t xml:space="preserve">, and sedentary time high. Interventions are needed to promote physical activity in adolescents with visual impairments. </w:t>
      </w:r>
    </w:p>
    <w:p w:rsidR="005813C7" w:rsidRPr="00084FDA" w:rsidRDefault="005813C7" w:rsidP="002B2164">
      <w:pPr>
        <w:adjustRightInd w:val="0"/>
        <w:snapToGrid w:val="0"/>
        <w:spacing w:afterLines="120" w:after="288" w:line="480" w:lineRule="auto"/>
        <w:jc w:val="both"/>
        <w:rPr>
          <w:rFonts w:ascii="Arial" w:eastAsiaTheme="minorEastAsia" w:hAnsi="Arial" w:cs="Arial"/>
          <w:lang w:val="en-US" w:eastAsia="zh-CN"/>
        </w:rPr>
      </w:pPr>
      <w:r w:rsidRPr="00084FDA">
        <w:rPr>
          <w:rFonts w:ascii="Arial" w:eastAsiaTheme="minorEastAsia" w:hAnsi="Arial" w:cs="Arial"/>
          <w:lang w:val="en-US" w:eastAsia="zh-CN"/>
        </w:rPr>
        <w:t xml:space="preserve">The present finding that adults </w:t>
      </w:r>
      <w:r w:rsidR="00422889" w:rsidRPr="00084FDA">
        <w:rPr>
          <w:rFonts w:ascii="Arial" w:eastAsiaTheme="minorEastAsia" w:hAnsi="Arial" w:cs="Arial"/>
          <w:lang w:val="en-US" w:eastAsia="zh-CN"/>
        </w:rPr>
        <w:t>aged</w:t>
      </w:r>
      <w:r w:rsidRPr="00084FDA">
        <w:rPr>
          <w:rFonts w:ascii="Arial" w:eastAsiaTheme="minorEastAsia" w:hAnsi="Arial" w:cs="Arial"/>
          <w:lang w:val="en-US" w:eastAsia="zh-CN"/>
        </w:rPr>
        <w:t xml:space="preserve"> 50 years</w:t>
      </w:r>
      <w:r w:rsidR="00422889" w:rsidRPr="00084FDA">
        <w:rPr>
          <w:rFonts w:ascii="Arial" w:eastAsiaTheme="minorEastAsia" w:hAnsi="Arial" w:cs="Arial"/>
          <w:lang w:val="en-US" w:eastAsia="zh-CN"/>
        </w:rPr>
        <w:t xml:space="preserve"> and older</w:t>
      </w:r>
      <w:r w:rsidR="008A7BAB" w:rsidRPr="00084FDA">
        <w:rPr>
          <w:rFonts w:ascii="Arial" w:eastAsiaTheme="minorEastAsia" w:hAnsi="Arial" w:cs="Arial"/>
          <w:lang w:val="en-US" w:eastAsia="zh-CN"/>
        </w:rPr>
        <w:t xml:space="preserve"> </w:t>
      </w:r>
      <w:r w:rsidRPr="00084FDA">
        <w:rPr>
          <w:rFonts w:ascii="Arial" w:eastAsiaTheme="minorEastAsia" w:hAnsi="Arial" w:cs="Arial"/>
          <w:lang w:val="en-US" w:eastAsia="zh-CN"/>
        </w:rPr>
        <w:t>with nonrefractive visual impairment accumulated lower lifestyle physical activity than those with normal vision, specifically in women, supports that of previous research and adds to it through the use of objective physical activity measures. For example, in a recent study of 6,634 older English adults those with fair–poor and good eyesight were significantly more likely to be inactive, categorized by self-report, than those who reported excellent eyesight.</w:t>
      </w:r>
      <w:hyperlink w:anchor="_ENREF_12" w:tooltip="Smith, 2017 #58" w:history="1">
        <w:r w:rsidR="002E56D4" w:rsidRPr="00084FDA">
          <w:rPr>
            <w:rFonts w:ascii="Arial" w:eastAsiaTheme="minorEastAsia" w:hAnsi="Arial" w:cs="Arial"/>
            <w:vertAlign w:val="superscript"/>
            <w:lang w:eastAsia="zh-CN"/>
          </w:rPr>
          <w:t>14</w:t>
        </w:r>
      </w:hyperlink>
      <w:r w:rsidR="008A7BAB" w:rsidRPr="00084FDA">
        <w:rPr>
          <w:vertAlign w:val="superscript"/>
        </w:rPr>
        <w:t xml:space="preserve"> </w:t>
      </w:r>
      <w:r w:rsidRPr="00084FDA">
        <w:rPr>
          <w:rFonts w:ascii="Arial" w:eastAsiaTheme="minorEastAsia" w:hAnsi="Arial" w:cs="Arial"/>
          <w:lang w:val="en-US" w:eastAsia="zh-CN"/>
        </w:rPr>
        <w:t>Further research is needed to understand why older adults with reduced eyesight have lower levels of physical activity. One plausible explanation may be fear of going outside, owing to falling or suffering other accidents. This low level of physical activity is of concern as this population may be at an increased risk of chronic illness, such as higher risk of cancer</w:t>
      </w:r>
      <w:r w:rsidR="002E56D4" w:rsidRPr="00084FDA">
        <w:rPr>
          <w:vertAlign w:val="superscript"/>
        </w:rPr>
        <w:t>25</w:t>
      </w:r>
      <w:r w:rsidR="008A7BAB" w:rsidRPr="00084FDA">
        <w:t xml:space="preserve"> </w:t>
      </w:r>
      <w:r w:rsidRPr="00084FDA">
        <w:rPr>
          <w:rFonts w:ascii="Arial" w:eastAsiaTheme="minorEastAsia" w:hAnsi="Arial" w:cs="Arial"/>
          <w:lang w:val="en-US" w:eastAsia="zh-CN"/>
        </w:rPr>
        <w:t>and also have associated risk factors such as higher smoking rates,</w:t>
      </w:r>
      <w:r w:rsidR="002E56D4" w:rsidRPr="00084FDA">
        <w:rPr>
          <w:vertAlign w:val="superscript"/>
        </w:rPr>
        <w:t>2</w:t>
      </w:r>
      <w:r w:rsidR="008E1C40" w:rsidRPr="00084FDA">
        <w:rPr>
          <w:vertAlign w:val="superscript"/>
        </w:rPr>
        <w:t>7</w:t>
      </w:r>
      <w:r w:rsidRPr="00084FDA">
        <w:rPr>
          <w:rFonts w:ascii="Arial" w:eastAsiaTheme="minorEastAsia" w:hAnsi="Arial" w:cs="Arial"/>
          <w:lang w:val="en-US" w:eastAsia="zh-CN"/>
        </w:rPr>
        <w:t xml:space="preserve"> independent of physical activity.</w:t>
      </w:r>
      <w:r w:rsidR="008A7BAB" w:rsidRPr="00084FDA">
        <w:rPr>
          <w:rFonts w:ascii="Arial" w:eastAsiaTheme="minorEastAsia" w:hAnsi="Arial" w:cs="Arial"/>
          <w:lang w:val="en-US" w:eastAsia="zh-CN"/>
        </w:rPr>
        <w:t xml:space="preserve"> </w:t>
      </w:r>
      <w:r w:rsidRPr="00084FDA">
        <w:rPr>
          <w:rFonts w:ascii="Arial" w:eastAsiaTheme="minorEastAsia" w:hAnsi="Arial" w:cs="Arial"/>
          <w:lang w:val="en-US" w:eastAsia="zh-CN"/>
        </w:rPr>
        <w:t>Moreover, those who are visually impaired often report having a low quality of life.</w:t>
      </w:r>
      <w:r w:rsidR="002E56D4" w:rsidRPr="00084FDA">
        <w:rPr>
          <w:vertAlign w:val="superscript"/>
        </w:rPr>
        <w:t>2</w:t>
      </w:r>
      <w:r w:rsidR="008E1C40" w:rsidRPr="00084FDA">
        <w:rPr>
          <w:vertAlign w:val="superscript"/>
        </w:rPr>
        <w:t>8</w:t>
      </w:r>
      <w:r w:rsidR="002E56D4" w:rsidRPr="00084FDA">
        <w:rPr>
          <w:rFonts w:ascii="Arial" w:eastAsiaTheme="minorEastAsia" w:hAnsi="Arial" w:cs="Arial"/>
          <w:vertAlign w:val="superscript"/>
          <w:lang w:val="en-US" w:eastAsia="zh-CN"/>
        </w:rPr>
        <w:t xml:space="preserve"> </w:t>
      </w:r>
    </w:p>
    <w:p w:rsidR="005813C7" w:rsidRPr="00084FDA" w:rsidRDefault="005813C7" w:rsidP="002B2164">
      <w:pPr>
        <w:adjustRightInd w:val="0"/>
        <w:snapToGrid w:val="0"/>
        <w:spacing w:afterLines="120" w:after="288" w:line="480" w:lineRule="auto"/>
        <w:jc w:val="both"/>
        <w:rPr>
          <w:rFonts w:ascii="Arial" w:eastAsiaTheme="minorEastAsia" w:hAnsi="Arial" w:cs="Arial"/>
          <w:lang w:val="en-US" w:eastAsia="zh-CN"/>
        </w:rPr>
      </w:pPr>
      <w:r w:rsidRPr="00084FDA">
        <w:rPr>
          <w:rFonts w:ascii="Arial" w:eastAsiaTheme="minorEastAsia" w:hAnsi="Arial" w:cs="Arial"/>
          <w:lang w:val="en-US" w:eastAsia="zh-CN"/>
        </w:rPr>
        <w:t xml:space="preserve">A high prevalence of sedentary time in those aged 20-49 years with non-refractive visual impairment should be noted. Indeed, the present study has shown higher levels of sedentary time among women with nonrefractive visual impairment compared </w:t>
      </w:r>
      <w:r w:rsidR="00422889" w:rsidRPr="00084FDA">
        <w:rPr>
          <w:rFonts w:ascii="Arial" w:eastAsiaTheme="minorEastAsia" w:hAnsi="Arial" w:cs="Arial"/>
          <w:lang w:val="en-US" w:eastAsia="zh-CN"/>
        </w:rPr>
        <w:t>with</w:t>
      </w:r>
      <w:r w:rsidRPr="00084FDA">
        <w:rPr>
          <w:rFonts w:ascii="Arial" w:eastAsiaTheme="minorEastAsia" w:hAnsi="Arial" w:cs="Arial"/>
          <w:lang w:val="en-US" w:eastAsia="zh-CN"/>
        </w:rPr>
        <w:t xml:space="preserve"> those with normal vision. Refractory visual problems can normally be corrected and are likely to be less disabling than nonrefractive visual impairment. Moreover, nonrefractive visual impairment are likely to be comorbid. Therefore, those with nonrefractive visual impairment may be a population with greater barriers to physical activity participation. The lack of association between sedentary time and vision status in older adults is interesting. A plausible explanation is that as adults age</w:t>
      </w:r>
      <w:r w:rsidR="00422889" w:rsidRPr="00084FDA">
        <w:rPr>
          <w:rFonts w:ascii="Arial" w:eastAsiaTheme="minorEastAsia" w:hAnsi="Arial" w:cs="Arial"/>
          <w:lang w:val="en-US" w:eastAsia="zh-CN"/>
        </w:rPr>
        <w:t>,</w:t>
      </w:r>
      <w:r w:rsidRPr="00084FDA">
        <w:rPr>
          <w:rFonts w:ascii="Arial" w:eastAsiaTheme="minorEastAsia" w:hAnsi="Arial" w:cs="Arial"/>
          <w:lang w:val="en-US" w:eastAsia="zh-CN"/>
        </w:rPr>
        <w:t xml:space="preserve"> sedentary time is likely to increase regardless of disability status. Therefore, when those with and without visual impairment reach older adulthood the difference in time spent sedentary is negligible. A rationale for stronger associations with higher levels of sedentary behavior in women but not men with visual impairment is elusive and further qualitative research to explain this finding is required.  </w:t>
      </w:r>
    </w:p>
    <w:p w:rsidR="005813C7" w:rsidRPr="00084FDA" w:rsidRDefault="00422889" w:rsidP="002B2164">
      <w:pPr>
        <w:adjustRightInd w:val="0"/>
        <w:snapToGrid w:val="0"/>
        <w:spacing w:afterLines="120" w:after="288" w:line="480" w:lineRule="auto"/>
        <w:jc w:val="both"/>
        <w:rPr>
          <w:rFonts w:ascii="Arial" w:eastAsiaTheme="minorEastAsia" w:hAnsi="Arial" w:cs="Arial"/>
          <w:lang w:val="en-US" w:eastAsia="zh-CN"/>
        </w:rPr>
      </w:pPr>
      <w:bookmarkStart w:id="9" w:name="_Hlk2970951"/>
      <w:r w:rsidRPr="00084FDA">
        <w:rPr>
          <w:rFonts w:ascii="Arial" w:eastAsiaTheme="minorEastAsia" w:hAnsi="Arial" w:cs="Arial"/>
          <w:lang w:val="en-US" w:eastAsia="zh-CN"/>
        </w:rPr>
        <w:t>Clear strengths of this study are the</w:t>
      </w:r>
      <w:r w:rsidR="005813C7" w:rsidRPr="00084FDA">
        <w:rPr>
          <w:rFonts w:ascii="Arial" w:eastAsiaTheme="minorEastAsia" w:hAnsi="Arial" w:cs="Arial"/>
          <w:lang w:val="en-US" w:eastAsia="zh-CN"/>
        </w:rPr>
        <w:t xml:space="preserve"> large population-based sample of US adolescents and adults and objective measure</w:t>
      </w:r>
      <w:r w:rsidRPr="00084FDA">
        <w:rPr>
          <w:rFonts w:ascii="Arial" w:eastAsiaTheme="minorEastAsia" w:hAnsi="Arial" w:cs="Arial"/>
          <w:lang w:val="en-US" w:eastAsia="zh-CN"/>
        </w:rPr>
        <w:t>ment</w:t>
      </w:r>
      <w:r w:rsidR="005813C7" w:rsidRPr="00084FDA">
        <w:rPr>
          <w:rFonts w:ascii="Arial" w:eastAsiaTheme="minorEastAsia" w:hAnsi="Arial" w:cs="Arial"/>
          <w:lang w:val="en-US" w:eastAsia="zh-CN"/>
        </w:rPr>
        <w:t xml:space="preserve"> of physical activity and sedentary time. </w:t>
      </w:r>
      <w:r w:rsidR="005D05F4" w:rsidRPr="00084FDA">
        <w:rPr>
          <w:rFonts w:ascii="Arial" w:eastAsiaTheme="minorEastAsia" w:hAnsi="Arial" w:cs="Arial"/>
          <w:lang w:val="en-US" w:eastAsia="zh-CN"/>
        </w:rPr>
        <w:t xml:space="preserve">Moreover, our statistical models controlled for a wide range of demographic and behavioral covariates. </w:t>
      </w:r>
      <w:bookmarkEnd w:id="9"/>
      <w:r w:rsidR="005813C7" w:rsidRPr="00084FDA">
        <w:rPr>
          <w:rFonts w:ascii="Arial" w:eastAsiaTheme="minorEastAsia" w:hAnsi="Arial" w:cs="Arial"/>
          <w:lang w:val="en-US" w:eastAsia="zh-CN"/>
        </w:rPr>
        <w:t>However, the data must be interpreted in light of its limitations. Analyses are of a cross-sectional design and thus it is not known whether visual impairment leads to low levels of activity and high levels of sedentary time or vice versa. Indeed, adequate levels of physical activity and lower sedentary time may decrease risk for visual impairment by reducing risk for diabetes and associated complications such as cataracts and diabetic retinopathy.</w:t>
      </w:r>
      <w:r w:rsidR="00EE19D9" w:rsidRPr="00084FDA">
        <w:rPr>
          <w:rFonts w:ascii="Arial" w:eastAsiaTheme="minorEastAsia" w:hAnsi="Arial" w:cs="Arial"/>
          <w:lang w:val="en-US" w:eastAsia="zh-CN"/>
        </w:rPr>
        <w:t xml:space="preserve"> </w:t>
      </w:r>
      <w:bookmarkStart w:id="10" w:name="_Hlk2971338"/>
      <w:r w:rsidR="00EE19D9" w:rsidRPr="00084FDA">
        <w:rPr>
          <w:rFonts w:ascii="Arial" w:eastAsiaTheme="minorEastAsia" w:hAnsi="Arial" w:cs="Arial"/>
          <w:lang w:val="en-US" w:eastAsia="zh-CN"/>
        </w:rPr>
        <w:t>The limited collected information on visual impairment (e.g. lack of information on eye disease such as cataracts or macular degeneration) and the length of time one has been visually impaired may have introduced bias into the analyses. Future research should consider collecting data on specific eye conditions and length of time visual impairment has be</w:t>
      </w:r>
      <w:r w:rsidR="001239DA" w:rsidRPr="00084FDA">
        <w:rPr>
          <w:rFonts w:ascii="Arial" w:eastAsiaTheme="minorEastAsia" w:hAnsi="Arial" w:cs="Arial"/>
          <w:lang w:val="en-US" w:eastAsia="zh-CN"/>
        </w:rPr>
        <w:t>en</w:t>
      </w:r>
      <w:r w:rsidR="00EE19D9" w:rsidRPr="00084FDA">
        <w:rPr>
          <w:rFonts w:ascii="Arial" w:eastAsiaTheme="minorEastAsia" w:hAnsi="Arial" w:cs="Arial"/>
          <w:lang w:val="en-US" w:eastAsia="zh-CN"/>
        </w:rPr>
        <w:t xml:space="preserve"> present.  </w:t>
      </w:r>
    </w:p>
    <w:bookmarkEnd w:id="10"/>
    <w:p w:rsidR="005813C7" w:rsidRPr="00084FDA" w:rsidRDefault="005813C7" w:rsidP="002B2164">
      <w:pPr>
        <w:adjustRightInd w:val="0"/>
        <w:snapToGrid w:val="0"/>
        <w:spacing w:afterLines="120" w:after="288" w:line="480" w:lineRule="auto"/>
        <w:jc w:val="both"/>
        <w:rPr>
          <w:rFonts w:ascii="Arial" w:eastAsiaTheme="minorEastAsia" w:hAnsi="Arial" w:cs="Arial"/>
          <w:lang w:val="en-US" w:eastAsia="zh-CN"/>
        </w:rPr>
      </w:pPr>
      <w:r w:rsidRPr="00084FDA">
        <w:rPr>
          <w:rFonts w:ascii="Arial" w:eastAsiaTheme="minorEastAsia" w:hAnsi="Arial" w:cs="Arial"/>
          <w:lang w:val="en-US" w:eastAsia="zh-CN"/>
        </w:rPr>
        <w:t xml:space="preserve">In conclusion, findings from the present study suggest generally low levels of physical activity and high levels of sedentary time in adolescents. </w:t>
      </w:r>
      <w:r w:rsidR="00422889" w:rsidRPr="00084FDA">
        <w:rPr>
          <w:rFonts w:ascii="Arial" w:eastAsiaTheme="minorEastAsia" w:hAnsi="Arial" w:cs="Arial"/>
          <w:lang w:val="en-US" w:eastAsia="zh-CN"/>
        </w:rPr>
        <w:t xml:space="preserve">However, </w:t>
      </w:r>
      <w:r w:rsidRPr="00084FDA">
        <w:rPr>
          <w:rFonts w:ascii="Arial" w:eastAsiaTheme="minorEastAsia" w:hAnsi="Arial" w:cs="Arial"/>
          <w:lang w:val="en-US" w:eastAsia="zh-CN"/>
        </w:rPr>
        <w:t xml:space="preserve">activity patterns are similar between </w:t>
      </w:r>
      <w:r w:rsidR="00422889" w:rsidRPr="00084FDA">
        <w:rPr>
          <w:rFonts w:ascii="Arial" w:eastAsiaTheme="minorEastAsia" w:hAnsi="Arial" w:cs="Arial"/>
          <w:lang w:val="en-US" w:eastAsia="zh-CN"/>
        </w:rPr>
        <w:t>adolescents with visual</w:t>
      </w:r>
      <w:r w:rsidR="008A7BAB" w:rsidRPr="00084FDA">
        <w:rPr>
          <w:rFonts w:ascii="Arial" w:eastAsiaTheme="minorEastAsia" w:hAnsi="Arial" w:cs="Arial"/>
          <w:lang w:val="en-US" w:eastAsia="zh-CN"/>
        </w:rPr>
        <w:t xml:space="preserve"> </w:t>
      </w:r>
      <w:r w:rsidR="00422889" w:rsidRPr="00084FDA">
        <w:rPr>
          <w:rFonts w:ascii="Arial" w:eastAsiaTheme="minorEastAsia" w:hAnsi="Arial" w:cs="Arial"/>
          <w:lang w:val="en-US" w:eastAsia="zh-CN"/>
        </w:rPr>
        <w:t>impairment</w:t>
      </w:r>
      <w:r w:rsidRPr="00084FDA">
        <w:rPr>
          <w:rFonts w:ascii="Arial" w:eastAsiaTheme="minorEastAsia" w:hAnsi="Arial" w:cs="Arial"/>
          <w:lang w:val="en-US" w:eastAsia="zh-CN"/>
        </w:rPr>
        <w:t xml:space="preserve"> and those with normal vision. Adult women with nonrefractive visual impairment have lower levels of lifestyle physical activity (aged 50+ years) and higher levels of sedentary time (aged 20-49 years) than those with normal vision. Taken together</w:t>
      </w:r>
      <w:r w:rsidR="00422889" w:rsidRPr="00084FDA">
        <w:rPr>
          <w:rFonts w:ascii="Arial" w:eastAsiaTheme="minorEastAsia" w:hAnsi="Arial" w:cs="Arial"/>
          <w:lang w:val="en-US" w:eastAsia="zh-CN"/>
        </w:rPr>
        <w:t>,</w:t>
      </w:r>
      <w:r w:rsidRPr="00084FDA">
        <w:rPr>
          <w:rFonts w:ascii="Arial" w:eastAsiaTheme="minorEastAsia" w:hAnsi="Arial" w:cs="Arial"/>
          <w:lang w:val="en-US" w:eastAsia="zh-CN"/>
        </w:rPr>
        <w:t xml:space="preserve"> these findings </w:t>
      </w:r>
      <w:r w:rsidR="00422889" w:rsidRPr="00084FDA">
        <w:rPr>
          <w:rFonts w:ascii="Arial" w:eastAsiaTheme="minorEastAsia" w:hAnsi="Arial" w:cs="Arial"/>
          <w:lang w:val="en-US" w:eastAsia="zh-CN"/>
        </w:rPr>
        <w:t>highlight the need for</w:t>
      </w:r>
      <w:r w:rsidRPr="00084FDA">
        <w:rPr>
          <w:rFonts w:ascii="Arial" w:eastAsiaTheme="minorEastAsia" w:hAnsi="Arial" w:cs="Arial"/>
          <w:lang w:val="en-US" w:eastAsia="zh-CN"/>
        </w:rPr>
        <w:t xml:space="preserve"> interventions to promote physical activity and reduce sedentary time in adult populations with visual impairment, specifically adult women. </w:t>
      </w:r>
    </w:p>
    <w:p w:rsidR="005813C7" w:rsidRPr="00084FDA" w:rsidRDefault="005813C7" w:rsidP="002B2164">
      <w:pPr>
        <w:adjustRightInd w:val="0"/>
        <w:snapToGrid w:val="0"/>
        <w:spacing w:afterLines="120" w:after="288" w:line="480" w:lineRule="auto"/>
        <w:jc w:val="both"/>
        <w:rPr>
          <w:rFonts w:ascii="Arial" w:eastAsiaTheme="minorEastAsia" w:hAnsi="Arial" w:cs="Arial"/>
          <w:lang w:val="en-US" w:eastAsia="zh-CN"/>
        </w:rPr>
      </w:pPr>
    </w:p>
    <w:p w:rsidR="005813C7" w:rsidRPr="00084FDA" w:rsidRDefault="005813C7" w:rsidP="002B2164">
      <w:pPr>
        <w:adjustRightInd w:val="0"/>
        <w:snapToGrid w:val="0"/>
        <w:spacing w:afterLines="120" w:after="288" w:line="480" w:lineRule="auto"/>
        <w:jc w:val="both"/>
        <w:rPr>
          <w:rFonts w:ascii="Arial" w:hAnsi="Arial" w:cs="Arial"/>
          <w:noProof/>
          <w:shd w:val="clear" w:color="auto" w:fill="FFFFFF"/>
        </w:rPr>
      </w:pPr>
      <w:r w:rsidRPr="00084FDA">
        <w:rPr>
          <w:rFonts w:ascii="Arial" w:hAnsi="Arial" w:cs="Arial"/>
          <w:b/>
          <w:shd w:val="clear" w:color="auto" w:fill="FFFFFF"/>
        </w:rPr>
        <w:t>REFERENCES</w:t>
      </w:r>
    </w:p>
    <w:p w:rsidR="005813C7" w:rsidRPr="00084FDA" w:rsidRDefault="00461D03" w:rsidP="005813C7">
      <w:pPr>
        <w:pStyle w:val="EndNoteBibliography"/>
        <w:spacing w:line="480" w:lineRule="auto"/>
        <w:jc w:val="both"/>
      </w:pPr>
      <w:r w:rsidRPr="00084FDA">
        <w:rPr>
          <w:rFonts w:ascii="Arial" w:hAnsi="Arial" w:cs="Arial"/>
        </w:rPr>
        <w:fldChar w:fldCharType="begin"/>
      </w:r>
      <w:r w:rsidR="005813C7" w:rsidRPr="00084FDA">
        <w:rPr>
          <w:rFonts w:ascii="Arial" w:hAnsi="Arial" w:cs="Arial"/>
        </w:rPr>
        <w:instrText xml:space="preserve"> ADDIN EN.REFLIST </w:instrText>
      </w:r>
      <w:r w:rsidRPr="00084FDA">
        <w:rPr>
          <w:rFonts w:ascii="Arial" w:hAnsi="Arial" w:cs="Arial"/>
        </w:rPr>
        <w:fldChar w:fldCharType="separate"/>
      </w:r>
      <w:bookmarkStart w:id="11" w:name="_ENREF_1"/>
      <w:r w:rsidR="00332899" w:rsidRPr="00084FDA">
        <w:t xml:space="preserve">1. </w:t>
      </w:r>
      <w:r w:rsidR="005813C7" w:rsidRPr="00084FDA">
        <w:t xml:space="preserve">Caspersen CJ, Powell KE, Christenson GM. Physical activity, exercise, and physical fitness: definitions and distinctions for health-related research. </w:t>
      </w:r>
      <w:r w:rsidR="005813C7" w:rsidRPr="00084FDA">
        <w:rPr>
          <w:i/>
        </w:rPr>
        <w:t>Public Health Rep</w:t>
      </w:r>
      <w:r w:rsidR="005813C7" w:rsidRPr="00084FDA">
        <w:t>1985;100:126-31</w:t>
      </w:r>
      <w:bookmarkEnd w:id="11"/>
      <w:r w:rsidR="005813C7" w:rsidRPr="00084FDA">
        <w:t>.</w:t>
      </w:r>
    </w:p>
    <w:p w:rsidR="005813C7" w:rsidRPr="00084FDA" w:rsidRDefault="00332899" w:rsidP="005813C7">
      <w:pPr>
        <w:pStyle w:val="EndNoteBibliography"/>
        <w:spacing w:line="480" w:lineRule="auto"/>
        <w:jc w:val="both"/>
        <w:rPr>
          <w:lang w:val="es-ES"/>
        </w:rPr>
      </w:pPr>
      <w:bookmarkStart w:id="12" w:name="_ENREF_2"/>
      <w:r w:rsidRPr="00084FDA">
        <w:t xml:space="preserve">2. </w:t>
      </w:r>
      <w:r w:rsidR="005813C7" w:rsidRPr="00084FDA">
        <w:t xml:space="preserve">Warburton DER, Bredin SSD. Health benefits of physical activity: a systematic review of current systematic reviews. </w:t>
      </w:r>
      <w:r w:rsidR="005813C7" w:rsidRPr="00084FDA">
        <w:rPr>
          <w:i/>
          <w:lang w:val="es-ES"/>
        </w:rPr>
        <w:t>Curr Opin Cardiol</w:t>
      </w:r>
      <w:r w:rsidR="005813C7" w:rsidRPr="00084FDA">
        <w:rPr>
          <w:lang w:val="es-ES"/>
        </w:rPr>
        <w:t xml:space="preserve"> 2017;32:541-556</w:t>
      </w:r>
      <w:bookmarkEnd w:id="12"/>
      <w:r w:rsidR="005813C7" w:rsidRPr="00084FDA">
        <w:rPr>
          <w:lang w:val="es-ES"/>
        </w:rPr>
        <w:t>.</w:t>
      </w:r>
    </w:p>
    <w:p w:rsidR="005813C7" w:rsidRPr="00084FDA" w:rsidRDefault="00332899" w:rsidP="005813C7">
      <w:pPr>
        <w:pStyle w:val="EndNoteBibliography"/>
        <w:spacing w:line="480" w:lineRule="auto"/>
        <w:jc w:val="both"/>
      </w:pPr>
      <w:bookmarkStart w:id="13" w:name="_ENREF_3"/>
      <w:r w:rsidRPr="00084FDA">
        <w:rPr>
          <w:lang w:val="es-ES"/>
        </w:rPr>
        <w:t xml:space="preserve">3. </w:t>
      </w:r>
      <w:r w:rsidR="005813C7" w:rsidRPr="00084FDA">
        <w:rPr>
          <w:lang w:val="es-ES"/>
        </w:rPr>
        <w:t xml:space="preserve">de Rezende LF, Rodrigues Lopes M, Rey-Lopez JP, et al. </w:t>
      </w:r>
      <w:r w:rsidR="005813C7" w:rsidRPr="00084FDA">
        <w:t xml:space="preserve">Sedentary behavior and health outcomes: an overview of systematic reviews. </w:t>
      </w:r>
      <w:r w:rsidR="005813C7" w:rsidRPr="00084FDA">
        <w:rPr>
          <w:i/>
        </w:rPr>
        <w:t>PLoS One</w:t>
      </w:r>
      <w:r w:rsidR="00D335FA" w:rsidRPr="00084FDA">
        <w:rPr>
          <w:i/>
        </w:rPr>
        <w:t xml:space="preserve"> </w:t>
      </w:r>
      <w:r w:rsidR="005813C7" w:rsidRPr="00084FDA">
        <w:t>2014;9:e105620</w:t>
      </w:r>
      <w:bookmarkEnd w:id="13"/>
      <w:r w:rsidR="005813C7" w:rsidRPr="00084FDA">
        <w:t>.</w:t>
      </w:r>
    </w:p>
    <w:p w:rsidR="005813C7" w:rsidRPr="00084FDA" w:rsidRDefault="00332899" w:rsidP="005813C7">
      <w:pPr>
        <w:pStyle w:val="EndNoteBibliography"/>
        <w:spacing w:line="480" w:lineRule="auto"/>
        <w:jc w:val="both"/>
      </w:pPr>
      <w:r w:rsidRPr="00084FDA">
        <w:t xml:space="preserve">4. </w:t>
      </w:r>
      <w:r w:rsidR="005813C7" w:rsidRPr="00084FDA">
        <w:t xml:space="preserve">World Health Organization. Global recommendations on physical activity for health. Geneva, Switzerland: World Health Organization 2010. </w:t>
      </w:r>
    </w:p>
    <w:p w:rsidR="005813C7" w:rsidRPr="00084FDA" w:rsidRDefault="00332899" w:rsidP="005813C7">
      <w:pPr>
        <w:pStyle w:val="EndNoteBibliography"/>
        <w:spacing w:line="480" w:lineRule="auto"/>
        <w:jc w:val="both"/>
      </w:pPr>
      <w:bookmarkStart w:id="14" w:name="_ENREF_5"/>
      <w:r w:rsidRPr="00084FDA">
        <w:t xml:space="preserve">5. </w:t>
      </w:r>
      <w:r w:rsidR="005813C7" w:rsidRPr="00084FDA">
        <w:t>Chief Medical Office (CMO): UK physical activity guidelines.</w:t>
      </w:r>
      <w:hyperlink r:id="rId11" w:history="1">
        <w:r w:rsidR="005813C7" w:rsidRPr="00084FDA">
          <w:rPr>
            <w:rStyle w:val="Hyperlink"/>
            <w:color w:val="auto"/>
          </w:rPr>
          <w:t>https://www.gov.uk/government/publications/uk-physical-activity-guidelines</w:t>
        </w:r>
      </w:hyperlink>
      <w:r w:rsidR="005813C7" w:rsidRPr="00084FDA">
        <w:t>. Accessed Jun 26 2018., 2011</w:t>
      </w:r>
      <w:bookmarkEnd w:id="14"/>
    </w:p>
    <w:p w:rsidR="005813C7" w:rsidRPr="00084FDA" w:rsidRDefault="00332899" w:rsidP="005813C7">
      <w:pPr>
        <w:pStyle w:val="EndNoteBibliography"/>
        <w:spacing w:line="480" w:lineRule="auto"/>
        <w:jc w:val="both"/>
      </w:pPr>
      <w:bookmarkStart w:id="15" w:name="_ENREF_6"/>
      <w:r w:rsidRPr="00084FDA">
        <w:t xml:space="preserve">6. </w:t>
      </w:r>
      <w:r w:rsidR="005813C7" w:rsidRPr="00084FDA">
        <w:t xml:space="preserve">The Department of Health: Australia's Physical Activity and Sedentary Behaviour Guidelines. </w:t>
      </w:r>
      <w:hyperlink r:id="rId12" w:history="1">
        <w:r w:rsidR="005813C7" w:rsidRPr="00084FDA">
          <w:rPr>
            <w:rStyle w:val="Hyperlink"/>
            <w:color w:val="auto"/>
          </w:rPr>
          <w:t>http://www.health.gov.au/internet/main/publishing.nsf/content/health-pubhlth-strateg-phys-act-guidelines</w:t>
        </w:r>
      </w:hyperlink>
      <w:r w:rsidR="005813C7" w:rsidRPr="00084FDA">
        <w:t>. Accessed Jun 26 2018., 2017</w:t>
      </w:r>
      <w:bookmarkEnd w:id="15"/>
    </w:p>
    <w:p w:rsidR="005813C7" w:rsidRPr="00084FDA" w:rsidRDefault="00332899" w:rsidP="005813C7">
      <w:pPr>
        <w:pStyle w:val="EndNoteBibliography"/>
        <w:spacing w:line="480" w:lineRule="auto"/>
        <w:jc w:val="both"/>
      </w:pPr>
      <w:bookmarkStart w:id="16" w:name="_ENREF_7"/>
      <w:r w:rsidRPr="00084FDA">
        <w:t xml:space="preserve">7. </w:t>
      </w:r>
      <w:r w:rsidR="005813C7" w:rsidRPr="00084FDA">
        <w:t xml:space="preserve">Bentley GF, Jago R, Turner KM. Mothers' perceptions of the UK physical activity and sedentary behaviour guidelines for the early years (Start Active, Stay Active): a qualitative study. </w:t>
      </w:r>
      <w:r w:rsidR="005813C7" w:rsidRPr="00084FDA">
        <w:rPr>
          <w:i/>
        </w:rPr>
        <w:t>BMJ Open</w:t>
      </w:r>
      <w:r w:rsidR="005813C7" w:rsidRPr="00084FDA">
        <w:t xml:space="preserve"> 2015;5:e008383</w:t>
      </w:r>
      <w:bookmarkEnd w:id="16"/>
      <w:r w:rsidR="005813C7" w:rsidRPr="00084FDA">
        <w:t>.</w:t>
      </w:r>
    </w:p>
    <w:p w:rsidR="005813C7" w:rsidRPr="00084FDA" w:rsidRDefault="00332899" w:rsidP="005813C7">
      <w:pPr>
        <w:pStyle w:val="EndNoteBibliography"/>
        <w:spacing w:line="480" w:lineRule="auto"/>
        <w:jc w:val="both"/>
      </w:pPr>
      <w:bookmarkStart w:id="17" w:name="_ENREF_8"/>
      <w:r w:rsidRPr="00084FDA">
        <w:t xml:space="preserve">8. </w:t>
      </w:r>
      <w:r w:rsidR="005813C7" w:rsidRPr="00084FDA">
        <w:t xml:space="preserve">LeBlanc AG, Berry T, Deshpande S, et al. Knowledge and awareness of Canadian Physical Activity and Sedentary Behaviour Guidelines: a synthesis of existing evidence. Appl </w:t>
      </w:r>
      <w:r w:rsidR="005813C7" w:rsidRPr="00084FDA">
        <w:rPr>
          <w:i/>
        </w:rPr>
        <w:t>Physiol Nutr Metab</w:t>
      </w:r>
      <w:r w:rsidR="005813C7" w:rsidRPr="00084FDA">
        <w:t xml:space="preserve"> 2015;40:716-24</w:t>
      </w:r>
      <w:bookmarkEnd w:id="17"/>
      <w:r w:rsidR="005813C7" w:rsidRPr="00084FDA">
        <w:t>.</w:t>
      </w:r>
    </w:p>
    <w:p w:rsidR="005813C7" w:rsidRPr="00084FDA" w:rsidRDefault="00332899" w:rsidP="005813C7">
      <w:pPr>
        <w:pStyle w:val="EndNoteBibliography"/>
        <w:spacing w:line="480" w:lineRule="auto"/>
        <w:jc w:val="both"/>
      </w:pPr>
      <w:bookmarkStart w:id="18" w:name="_ENREF_9"/>
      <w:r w:rsidRPr="00084FDA">
        <w:t xml:space="preserve">9. </w:t>
      </w:r>
      <w:r w:rsidR="005813C7" w:rsidRPr="00084FDA">
        <w:t xml:space="preserve">Tucker JM, Welk GJ, Beyler NK. Physical activity in U.S.: adults compliance with the Physical Activity Guidelines for Americans. </w:t>
      </w:r>
      <w:r w:rsidR="005813C7" w:rsidRPr="00084FDA">
        <w:rPr>
          <w:i/>
        </w:rPr>
        <w:t>Am J Prev Med</w:t>
      </w:r>
      <w:r w:rsidRPr="00084FDA">
        <w:rPr>
          <w:i/>
        </w:rPr>
        <w:t xml:space="preserve"> </w:t>
      </w:r>
      <w:r w:rsidR="005813C7" w:rsidRPr="00084FDA">
        <w:t>2011;40:454-61</w:t>
      </w:r>
      <w:bookmarkEnd w:id="18"/>
      <w:r w:rsidR="005813C7" w:rsidRPr="00084FDA">
        <w:t>.</w:t>
      </w:r>
    </w:p>
    <w:p w:rsidR="005813C7" w:rsidRPr="00084FDA" w:rsidRDefault="00332899" w:rsidP="005813C7">
      <w:pPr>
        <w:pStyle w:val="EndNoteBibliography"/>
        <w:spacing w:line="480" w:lineRule="auto"/>
        <w:jc w:val="both"/>
      </w:pPr>
      <w:bookmarkStart w:id="19" w:name="_ENREF_10"/>
      <w:r w:rsidRPr="00084FDA">
        <w:t xml:space="preserve">10. </w:t>
      </w:r>
      <w:r w:rsidR="005813C7" w:rsidRPr="00084FDA">
        <w:t xml:space="preserve">Smith L, Ekelund U, Hamer M. The potential yield of non-exercise physical activity energy expenditure in public health. </w:t>
      </w:r>
      <w:r w:rsidR="005813C7" w:rsidRPr="00084FDA">
        <w:rPr>
          <w:i/>
        </w:rPr>
        <w:t>Sports Med</w:t>
      </w:r>
      <w:r w:rsidRPr="00084FDA">
        <w:rPr>
          <w:i/>
        </w:rPr>
        <w:t xml:space="preserve"> </w:t>
      </w:r>
      <w:r w:rsidR="005813C7" w:rsidRPr="00084FDA">
        <w:t>2015;45:449-52</w:t>
      </w:r>
      <w:bookmarkEnd w:id="19"/>
      <w:r w:rsidR="005813C7" w:rsidRPr="00084FDA">
        <w:t>.</w:t>
      </w:r>
    </w:p>
    <w:p w:rsidR="00332899" w:rsidRPr="00084FDA" w:rsidRDefault="00332899" w:rsidP="005813C7">
      <w:pPr>
        <w:pStyle w:val="EndNoteBibliography"/>
        <w:spacing w:line="480" w:lineRule="auto"/>
        <w:jc w:val="both"/>
      </w:pPr>
      <w:bookmarkStart w:id="20" w:name="_ENREF_11"/>
      <w:r w:rsidRPr="00084FDA">
        <w:t xml:space="preserve">11. </w:t>
      </w:r>
      <w:r w:rsidR="005813C7" w:rsidRPr="00084FDA">
        <w:t xml:space="preserve">Rimmer JH, Riley B, Wang E, et al. Physical activity participation among persons with disabilities: barriers and facilitators. </w:t>
      </w:r>
      <w:r w:rsidR="005813C7" w:rsidRPr="00084FDA">
        <w:rPr>
          <w:i/>
        </w:rPr>
        <w:t>Am J Prev Med</w:t>
      </w:r>
      <w:r w:rsidRPr="00084FDA">
        <w:rPr>
          <w:i/>
        </w:rPr>
        <w:t xml:space="preserve"> </w:t>
      </w:r>
      <w:r w:rsidR="005813C7" w:rsidRPr="00084FDA">
        <w:t>2004;26:419-25</w:t>
      </w:r>
      <w:bookmarkEnd w:id="20"/>
      <w:r w:rsidR="005813C7" w:rsidRPr="00084FDA">
        <w:t>.</w:t>
      </w:r>
    </w:p>
    <w:p w:rsidR="00332899" w:rsidRPr="00084FDA" w:rsidRDefault="00332899" w:rsidP="005813C7">
      <w:pPr>
        <w:pStyle w:val="EndNoteBibliography"/>
        <w:spacing w:line="480" w:lineRule="auto"/>
        <w:jc w:val="both"/>
      </w:pPr>
      <w:r w:rsidRPr="00084FDA">
        <w:t>12. Capella-McDonnall M. The need for health promotion for adults who are visually impaired.</w:t>
      </w:r>
      <w:r w:rsidRPr="00084FDA">
        <w:rPr>
          <w:i/>
        </w:rPr>
        <w:t xml:space="preserve"> J Vis Impair Blind</w:t>
      </w:r>
      <w:r w:rsidRPr="00084FDA">
        <w:t xml:space="preserve"> 2007;101:133-45.</w:t>
      </w:r>
    </w:p>
    <w:p w:rsidR="00CC1A70" w:rsidRPr="00084FDA" w:rsidRDefault="00CC1A70" w:rsidP="005813C7">
      <w:pPr>
        <w:pStyle w:val="EndNoteBibliography"/>
        <w:spacing w:line="480" w:lineRule="auto"/>
        <w:jc w:val="both"/>
      </w:pPr>
      <w:r w:rsidRPr="00084FDA">
        <w:t xml:space="preserve">13. Phoenix C, Griffin M, Smith B. Physical activity among older people with sight loss: a qualitative research study to inform policy and practice. </w:t>
      </w:r>
      <w:r w:rsidRPr="00084FDA">
        <w:rPr>
          <w:i/>
        </w:rPr>
        <w:t xml:space="preserve">Public health </w:t>
      </w:r>
      <w:r w:rsidRPr="00084FDA">
        <w:t>2015;129:124-30.</w:t>
      </w:r>
    </w:p>
    <w:p w:rsidR="005813C7" w:rsidRPr="00084FDA" w:rsidRDefault="00CC1A70" w:rsidP="005813C7">
      <w:pPr>
        <w:pStyle w:val="EndNoteBibliography"/>
        <w:spacing w:line="480" w:lineRule="auto"/>
        <w:jc w:val="both"/>
      </w:pPr>
      <w:bookmarkStart w:id="21" w:name="_ENREF_12"/>
      <w:r w:rsidRPr="00084FDA">
        <w:t>14</w:t>
      </w:r>
      <w:r w:rsidR="00332899" w:rsidRPr="00084FDA">
        <w:t xml:space="preserve">. </w:t>
      </w:r>
      <w:r w:rsidR="005813C7" w:rsidRPr="00084FDA">
        <w:t xml:space="preserve">Smith L, Timmis MA, Pardhan S, et al. Physical inactivity in relation to self-rated eyesight: cross-sectional analysis from the English Longitudinal Study of Ageing. </w:t>
      </w:r>
      <w:r w:rsidR="005813C7" w:rsidRPr="00084FDA">
        <w:rPr>
          <w:i/>
        </w:rPr>
        <w:t>BMJ Open Ophthalmol</w:t>
      </w:r>
      <w:r w:rsidR="00332899" w:rsidRPr="00084FDA">
        <w:rPr>
          <w:i/>
        </w:rPr>
        <w:t xml:space="preserve"> </w:t>
      </w:r>
      <w:r w:rsidR="005813C7" w:rsidRPr="00084FDA">
        <w:t>2017;1:e000046</w:t>
      </w:r>
      <w:bookmarkEnd w:id="21"/>
      <w:r w:rsidR="005813C7" w:rsidRPr="00084FDA">
        <w:t>.</w:t>
      </w:r>
    </w:p>
    <w:p w:rsidR="005813C7" w:rsidRPr="00084FDA" w:rsidRDefault="00CC1A70" w:rsidP="005813C7">
      <w:pPr>
        <w:pStyle w:val="EndNoteBibliography"/>
        <w:spacing w:line="480" w:lineRule="auto"/>
        <w:jc w:val="both"/>
      </w:pPr>
      <w:bookmarkStart w:id="22" w:name="_ENREF_13"/>
      <w:r w:rsidRPr="00084FDA">
        <w:t>15</w:t>
      </w:r>
      <w:r w:rsidR="00332899" w:rsidRPr="00084FDA">
        <w:t xml:space="preserve">. </w:t>
      </w:r>
      <w:r w:rsidR="005813C7" w:rsidRPr="00084FDA">
        <w:t xml:space="preserve">Williams G, Aggio D, Stubbs B, et al. Physical activity levels in children with sensory problems: Cross-sectional analyses from the Millennium Cohort Study. </w:t>
      </w:r>
      <w:r w:rsidR="005813C7" w:rsidRPr="00084FDA">
        <w:rPr>
          <w:i/>
        </w:rPr>
        <w:t>Disabil Health J</w:t>
      </w:r>
      <w:r w:rsidRPr="00084FDA">
        <w:rPr>
          <w:i/>
        </w:rPr>
        <w:t xml:space="preserve"> </w:t>
      </w:r>
      <w:r w:rsidR="005813C7" w:rsidRPr="00084FDA">
        <w:t>2018;11:58-61</w:t>
      </w:r>
      <w:bookmarkEnd w:id="22"/>
      <w:r w:rsidR="005813C7" w:rsidRPr="00084FDA">
        <w:t>.</w:t>
      </w:r>
    </w:p>
    <w:p w:rsidR="002C442C" w:rsidRPr="00084FDA" w:rsidRDefault="002C442C" w:rsidP="005813C7">
      <w:pPr>
        <w:pStyle w:val="EndNoteBibliography"/>
        <w:spacing w:line="480" w:lineRule="auto"/>
        <w:jc w:val="both"/>
      </w:pPr>
      <w:r w:rsidRPr="00084FDA">
        <w:t xml:space="preserve">16. Vitale S, Cotch MF., Sperduto RD. Prevalence of visual impairment in the United States. </w:t>
      </w:r>
      <w:r w:rsidRPr="00084FDA">
        <w:rPr>
          <w:i/>
        </w:rPr>
        <w:t xml:space="preserve">Jama </w:t>
      </w:r>
      <w:r w:rsidRPr="00084FDA">
        <w:t>2006, 295, 2158-63.</w:t>
      </w:r>
    </w:p>
    <w:p w:rsidR="001B0DAF" w:rsidRPr="00084FDA" w:rsidRDefault="001B0DAF" w:rsidP="005813C7">
      <w:pPr>
        <w:pStyle w:val="EndNoteBibliography"/>
        <w:spacing w:line="480" w:lineRule="auto"/>
        <w:jc w:val="both"/>
      </w:pPr>
      <w:r w:rsidRPr="00084FDA">
        <w:rPr>
          <w:lang w:val="en-US"/>
        </w:rPr>
        <w:t xml:space="preserve">17. Sylvia LG, Bernstein EE, Hubbard JL, et al. </w:t>
      </w:r>
      <w:r w:rsidRPr="00084FDA">
        <w:t xml:space="preserve">Practical guide to measuring physical activity. </w:t>
      </w:r>
      <w:r w:rsidRPr="00084FDA">
        <w:rPr>
          <w:i/>
        </w:rPr>
        <w:t>J Acad Nutr Diet</w:t>
      </w:r>
      <w:r w:rsidRPr="00084FDA">
        <w:t xml:space="preserve"> 2014, 114, 199-208.</w:t>
      </w:r>
    </w:p>
    <w:p w:rsidR="00F9799C" w:rsidRPr="00084FDA" w:rsidRDefault="001B0DAF" w:rsidP="00070523">
      <w:pPr>
        <w:pStyle w:val="EndNoteBibliography"/>
        <w:spacing w:line="480" w:lineRule="auto"/>
        <w:jc w:val="both"/>
      </w:pPr>
      <w:bookmarkStart w:id="23" w:name="_ENREF_14"/>
      <w:r w:rsidRPr="00084FDA">
        <w:t>18</w:t>
      </w:r>
      <w:r w:rsidR="00332899" w:rsidRPr="00084FDA">
        <w:t xml:space="preserve">. </w:t>
      </w:r>
      <w:r w:rsidR="005813C7" w:rsidRPr="00084FDA">
        <w:t xml:space="preserve">Willis JR, Jefferys JL, Vitale S, et al. Visual impairment, uncorrected refractive error, and accelerometer-defined physical activity in the United States. </w:t>
      </w:r>
      <w:r w:rsidR="005813C7" w:rsidRPr="00084FDA">
        <w:rPr>
          <w:i/>
        </w:rPr>
        <w:t>Arch Ophthalmol</w:t>
      </w:r>
      <w:r w:rsidR="00CC1A70" w:rsidRPr="00084FDA">
        <w:rPr>
          <w:i/>
        </w:rPr>
        <w:t xml:space="preserve"> </w:t>
      </w:r>
      <w:r w:rsidR="005813C7" w:rsidRPr="00084FDA">
        <w:t>2012;130:329-35</w:t>
      </w:r>
      <w:bookmarkEnd w:id="23"/>
      <w:r w:rsidR="005813C7" w:rsidRPr="00084FDA">
        <w:t>.</w:t>
      </w:r>
    </w:p>
    <w:p w:rsidR="00070523" w:rsidRPr="00084FDA" w:rsidRDefault="00F9799C" w:rsidP="00070523">
      <w:pPr>
        <w:pStyle w:val="EndNoteBibliography"/>
        <w:spacing w:line="480" w:lineRule="auto"/>
        <w:jc w:val="both"/>
      </w:pPr>
      <w:r w:rsidRPr="00084FDA">
        <w:t>19. Heydari G, Hosseini M, Yousefifard M</w:t>
      </w:r>
      <w:r w:rsidR="00070523" w:rsidRPr="00084FDA">
        <w:t xml:space="preserve">, </w:t>
      </w:r>
      <w:r w:rsidRPr="00084FDA">
        <w:t>et al. Smoking and physical a</w:t>
      </w:r>
      <w:r w:rsidR="00070523" w:rsidRPr="00084FDA">
        <w:t xml:space="preserve">ctivity in </w:t>
      </w:r>
      <w:r w:rsidRPr="00084FDA">
        <w:t>healthy adults: A cross-sectional s</w:t>
      </w:r>
      <w:r w:rsidR="00070523" w:rsidRPr="00084FDA">
        <w:t>tudy in Tehran.</w:t>
      </w:r>
      <w:r w:rsidR="00070523" w:rsidRPr="00084FDA">
        <w:rPr>
          <w:i/>
        </w:rPr>
        <w:t xml:space="preserve"> Tanaffos</w:t>
      </w:r>
      <w:r w:rsidRPr="00084FDA">
        <w:rPr>
          <w:i/>
        </w:rPr>
        <w:t xml:space="preserve"> </w:t>
      </w:r>
      <w:r w:rsidRPr="00084FDA">
        <w:t>2015;14(4),238-</w:t>
      </w:r>
      <w:r w:rsidR="00070523" w:rsidRPr="00084FDA">
        <w:t xml:space="preserve">45. </w:t>
      </w:r>
    </w:p>
    <w:p w:rsidR="00F9799C" w:rsidRPr="00084FDA" w:rsidRDefault="00F9799C" w:rsidP="005813C7">
      <w:pPr>
        <w:pStyle w:val="EndNoteBibliography"/>
        <w:spacing w:line="480" w:lineRule="auto"/>
        <w:jc w:val="both"/>
        <w:rPr>
          <w:lang w:val="en-US"/>
        </w:rPr>
      </w:pPr>
      <w:r w:rsidRPr="00084FDA">
        <w:rPr>
          <w:lang w:val="en-US"/>
        </w:rPr>
        <w:t>20. Zhang X, Kahende J, Fan AZ</w:t>
      </w:r>
      <w:r w:rsidR="00070523" w:rsidRPr="00084FDA">
        <w:rPr>
          <w:lang w:val="en-US"/>
        </w:rPr>
        <w:t>,</w:t>
      </w:r>
      <w:r w:rsidRPr="00084FDA">
        <w:rPr>
          <w:lang w:val="en-US"/>
        </w:rPr>
        <w:t xml:space="preserve"> et al. </w:t>
      </w:r>
      <w:r w:rsidRPr="00084FDA">
        <w:t>Smoking and visual impairment among older adults with age-related eye d</w:t>
      </w:r>
      <w:r w:rsidR="00070523" w:rsidRPr="00084FDA">
        <w:t xml:space="preserve">iseases. </w:t>
      </w:r>
      <w:r w:rsidR="00070523" w:rsidRPr="00084FDA">
        <w:rPr>
          <w:i/>
        </w:rPr>
        <w:t>Prev Chronic Dis</w:t>
      </w:r>
      <w:r w:rsidRPr="00084FDA">
        <w:t xml:space="preserve"> 2011;8(4),</w:t>
      </w:r>
      <w:r w:rsidR="00070523" w:rsidRPr="00084FDA">
        <w:t>A84.</w:t>
      </w:r>
      <w:bookmarkStart w:id="24" w:name="_ENREF_15"/>
    </w:p>
    <w:p w:rsidR="005813C7" w:rsidRPr="00084FDA" w:rsidRDefault="00F9799C" w:rsidP="005813C7">
      <w:pPr>
        <w:pStyle w:val="EndNoteBibliography"/>
        <w:spacing w:line="480" w:lineRule="auto"/>
        <w:jc w:val="both"/>
      </w:pPr>
      <w:r w:rsidRPr="00084FDA">
        <w:t xml:space="preserve">21. </w:t>
      </w:r>
      <w:r w:rsidR="005813C7" w:rsidRPr="00084FDA">
        <w:t xml:space="preserve">Centers for Disesae Control and Prevention: National Health and Nutrition Examination Survey. </w:t>
      </w:r>
      <w:hyperlink r:id="rId13" w:history="1">
        <w:r w:rsidR="005813C7" w:rsidRPr="00084FDA">
          <w:rPr>
            <w:rStyle w:val="Hyperlink"/>
            <w:color w:val="auto"/>
          </w:rPr>
          <w:t>http://www.cdc.gov/nchs/nhanes.htm</w:t>
        </w:r>
      </w:hyperlink>
      <w:r w:rsidR="005813C7" w:rsidRPr="00084FDA">
        <w:t xml:space="preserve">. Accessed June 21, 2016., </w:t>
      </w:r>
      <w:bookmarkEnd w:id="24"/>
    </w:p>
    <w:p w:rsidR="005813C7" w:rsidRPr="00084FDA" w:rsidRDefault="00F9799C" w:rsidP="005813C7">
      <w:pPr>
        <w:pStyle w:val="EndNoteBibliography"/>
        <w:spacing w:line="480" w:lineRule="auto"/>
        <w:jc w:val="both"/>
      </w:pPr>
      <w:bookmarkStart w:id="25" w:name="_ENREF_16"/>
      <w:r w:rsidRPr="00084FDA">
        <w:t>22</w:t>
      </w:r>
      <w:r w:rsidR="00332899" w:rsidRPr="00084FDA">
        <w:t xml:space="preserve">. </w:t>
      </w:r>
      <w:r w:rsidR="005813C7" w:rsidRPr="00084FDA">
        <w:t xml:space="preserve">Vitale S, Cotch MF, Sperduto RD. Prevalence of visual impairment in the United States. </w:t>
      </w:r>
      <w:r w:rsidR="005813C7" w:rsidRPr="00084FDA">
        <w:rPr>
          <w:i/>
        </w:rPr>
        <w:t>Jama</w:t>
      </w:r>
      <w:r w:rsidR="00CC1A70" w:rsidRPr="00084FDA">
        <w:rPr>
          <w:i/>
        </w:rPr>
        <w:t xml:space="preserve"> </w:t>
      </w:r>
      <w:r w:rsidR="005813C7" w:rsidRPr="00084FDA">
        <w:t>2006;295:2158-63</w:t>
      </w:r>
      <w:bookmarkEnd w:id="25"/>
      <w:r w:rsidR="005813C7" w:rsidRPr="00084FDA">
        <w:t>.</w:t>
      </w:r>
    </w:p>
    <w:p w:rsidR="005813C7" w:rsidRPr="00084FDA" w:rsidRDefault="00F9799C" w:rsidP="005813C7">
      <w:pPr>
        <w:pStyle w:val="EndNoteBibliography"/>
        <w:spacing w:line="480" w:lineRule="auto"/>
        <w:jc w:val="both"/>
      </w:pPr>
      <w:bookmarkStart w:id="26" w:name="_ENREF_17"/>
      <w:r w:rsidRPr="00084FDA">
        <w:t>23</w:t>
      </w:r>
      <w:r w:rsidR="00332899" w:rsidRPr="00084FDA">
        <w:t xml:space="preserve">. </w:t>
      </w:r>
      <w:r w:rsidR="005813C7" w:rsidRPr="00084FDA">
        <w:t xml:space="preserve">Melanson EL, Jr., Freedson PS. Validity of the Computer Science and Applications, Inc. (CSA) activity monitor. </w:t>
      </w:r>
      <w:r w:rsidR="005813C7" w:rsidRPr="00084FDA">
        <w:rPr>
          <w:i/>
        </w:rPr>
        <w:t>Med Sci Sports Exerc</w:t>
      </w:r>
      <w:r w:rsidR="00CC1A70" w:rsidRPr="00084FDA">
        <w:rPr>
          <w:i/>
        </w:rPr>
        <w:t xml:space="preserve"> </w:t>
      </w:r>
      <w:r w:rsidR="005813C7" w:rsidRPr="00084FDA">
        <w:t>1995;27:934-40.</w:t>
      </w:r>
      <w:bookmarkEnd w:id="26"/>
    </w:p>
    <w:p w:rsidR="005813C7" w:rsidRPr="00084FDA" w:rsidRDefault="00F9799C" w:rsidP="005813C7">
      <w:pPr>
        <w:pStyle w:val="EndNoteBibliography"/>
        <w:spacing w:line="480" w:lineRule="auto"/>
        <w:jc w:val="both"/>
      </w:pPr>
      <w:bookmarkStart w:id="27" w:name="_ENREF_18"/>
      <w:r w:rsidRPr="00084FDA">
        <w:rPr>
          <w:lang w:val="en-US"/>
        </w:rPr>
        <w:t>24</w:t>
      </w:r>
      <w:r w:rsidR="00332899" w:rsidRPr="00084FDA">
        <w:rPr>
          <w:lang w:val="en-US"/>
        </w:rPr>
        <w:t xml:space="preserve">. </w:t>
      </w:r>
      <w:r w:rsidR="005813C7" w:rsidRPr="00084FDA">
        <w:rPr>
          <w:lang w:val="en-US"/>
        </w:rPr>
        <w:t xml:space="preserve">Crouter SE, DellaValle DM, Haas JD, et al. </w:t>
      </w:r>
      <w:r w:rsidR="005813C7" w:rsidRPr="00084FDA">
        <w:t xml:space="preserve">Validity of ActiGraph 2-regression model, Matthews cut-points, and NHANES cut-points for assessing free-living physical activity. </w:t>
      </w:r>
      <w:r w:rsidR="005813C7" w:rsidRPr="00084FDA">
        <w:rPr>
          <w:i/>
        </w:rPr>
        <w:t>J Phys Act Health</w:t>
      </w:r>
      <w:r w:rsidR="00D335FA" w:rsidRPr="00084FDA">
        <w:rPr>
          <w:i/>
        </w:rPr>
        <w:t xml:space="preserve"> </w:t>
      </w:r>
      <w:r w:rsidR="005813C7" w:rsidRPr="00084FDA">
        <w:t>2013;10:504-14</w:t>
      </w:r>
      <w:bookmarkEnd w:id="27"/>
      <w:r w:rsidR="005813C7" w:rsidRPr="00084FDA">
        <w:t>.</w:t>
      </w:r>
    </w:p>
    <w:p w:rsidR="005813C7" w:rsidRPr="00084FDA" w:rsidRDefault="00F9799C" w:rsidP="005813C7">
      <w:pPr>
        <w:pStyle w:val="EndNoteBibliography"/>
        <w:spacing w:line="480" w:lineRule="auto"/>
        <w:jc w:val="both"/>
      </w:pPr>
      <w:bookmarkStart w:id="28" w:name="_ENREF_19"/>
      <w:r w:rsidRPr="00084FDA">
        <w:t>25</w:t>
      </w:r>
      <w:r w:rsidR="00332899" w:rsidRPr="00084FDA">
        <w:t xml:space="preserve">. </w:t>
      </w:r>
      <w:r w:rsidR="005813C7" w:rsidRPr="00084FDA">
        <w:t xml:space="preserve">Demirturk F, Kaya M. Physical Education Lessons and Activity Status of Visually Impaired and Sighted Adolescents. </w:t>
      </w:r>
      <w:r w:rsidR="005813C7" w:rsidRPr="00084FDA">
        <w:rPr>
          <w:i/>
        </w:rPr>
        <w:t>Med Sci Monit</w:t>
      </w:r>
      <w:r w:rsidR="005813C7" w:rsidRPr="00084FDA">
        <w:t xml:space="preserve"> 2015;21:3521-7</w:t>
      </w:r>
      <w:bookmarkEnd w:id="28"/>
      <w:r w:rsidR="005813C7" w:rsidRPr="00084FDA">
        <w:t>.</w:t>
      </w:r>
    </w:p>
    <w:p w:rsidR="005813C7" w:rsidRPr="00084FDA" w:rsidRDefault="00F9799C" w:rsidP="005813C7">
      <w:pPr>
        <w:pStyle w:val="EndNoteBibliography"/>
        <w:spacing w:line="480" w:lineRule="auto"/>
        <w:jc w:val="both"/>
        <w:rPr>
          <w:lang w:val="es-ES"/>
        </w:rPr>
      </w:pPr>
      <w:bookmarkStart w:id="29" w:name="_ENREF_20"/>
      <w:r w:rsidRPr="00084FDA">
        <w:t>26</w:t>
      </w:r>
      <w:r w:rsidR="00332899" w:rsidRPr="00084FDA">
        <w:t xml:space="preserve">. </w:t>
      </w:r>
      <w:r w:rsidR="005813C7" w:rsidRPr="00084FDA">
        <w:t xml:space="preserve">Marques A, Gaspar de Matos M. Adolescents' physical activity trends over the years: a three-cohort study based on the Health Behaviour in School-aged Children (HBSC) Portuguese survey. </w:t>
      </w:r>
      <w:r w:rsidR="005813C7" w:rsidRPr="00084FDA">
        <w:rPr>
          <w:i/>
          <w:lang w:val="es-ES"/>
        </w:rPr>
        <w:t>BMJ Open</w:t>
      </w:r>
      <w:r w:rsidR="00D335FA" w:rsidRPr="00084FDA">
        <w:rPr>
          <w:i/>
          <w:lang w:val="es-ES"/>
        </w:rPr>
        <w:t xml:space="preserve"> </w:t>
      </w:r>
      <w:r w:rsidR="005813C7" w:rsidRPr="00084FDA">
        <w:rPr>
          <w:lang w:val="es-ES"/>
        </w:rPr>
        <w:t>2014;4:e006012</w:t>
      </w:r>
      <w:bookmarkEnd w:id="29"/>
      <w:r w:rsidR="005813C7" w:rsidRPr="00084FDA">
        <w:rPr>
          <w:lang w:val="es-ES"/>
        </w:rPr>
        <w:t>.</w:t>
      </w:r>
    </w:p>
    <w:p w:rsidR="005813C7" w:rsidRPr="00084FDA" w:rsidRDefault="008E1C40" w:rsidP="005813C7">
      <w:pPr>
        <w:pStyle w:val="EndNoteBibliography"/>
        <w:spacing w:line="480" w:lineRule="auto"/>
        <w:jc w:val="both"/>
      </w:pPr>
      <w:bookmarkStart w:id="30" w:name="_ENREF_22"/>
      <w:r w:rsidRPr="00084FDA">
        <w:rPr>
          <w:lang w:val="es-ES"/>
        </w:rPr>
        <w:t>27</w:t>
      </w:r>
      <w:r w:rsidR="00332899" w:rsidRPr="00084FDA">
        <w:rPr>
          <w:lang w:val="es-ES"/>
        </w:rPr>
        <w:t xml:space="preserve">. </w:t>
      </w:r>
      <w:r w:rsidR="005813C7" w:rsidRPr="00084FDA">
        <w:rPr>
          <w:lang w:val="es-ES"/>
        </w:rPr>
        <w:t xml:space="preserve">Zhang X, Kahende J, Fan AZ, et al. </w:t>
      </w:r>
      <w:r w:rsidR="005813C7" w:rsidRPr="00084FDA">
        <w:t xml:space="preserve">Smoking and visual impairment among older adults with age-related eye diseases. </w:t>
      </w:r>
      <w:r w:rsidR="005813C7" w:rsidRPr="00084FDA">
        <w:rPr>
          <w:i/>
        </w:rPr>
        <w:t>Prev Chronic Dis</w:t>
      </w:r>
      <w:r w:rsidR="00D335FA" w:rsidRPr="00084FDA">
        <w:rPr>
          <w:i/>
        </w:rPr>
        <w:t xml:space="preserve"> </w:t>
      </w:r>
      <w:r w:rsidR="005813C7" w:rsidRPr="00084FDA">
        <w:t>2011;8:A84</w:t>
      </w:r>
      <w:bookmarkEnd w:id="30"/>
      <w:r w:rsidR="005813C7" w:rsidRPr="00084FDA">
        <w:t>.</w:t>
      </w:r>
    </w:p>
    <w:p w:rsidR="005813C7" w:rsidRPr="00084FDA" w:rsidRDefault="008E1C40" w:rsidP="005813C7">
      <w:pPr>
        <w:pStyle w:val="EndNoteBibliography"/>
        <w:spacing w:line="480" w:lineRule="auto"/>
        <w:jc w:val="both"/>
        <w:rPr>
          <w:rFonts w:ascii="Arial" w:hAnsi="Arial" w:cs="Arial"/>
        </w:rPr>
      </w:pPr>
      <w:bookmarkStart w:id="31" w:name="_ENREF_23"/>
      <w:r w:rsidRPr="00084FDA">
        <w:t>28</w:t>
      </w:r>
      <w:r w:rsidR="00332899" w:rsidRPr="00084FDA">
        <w:t xml:space="preserve">. </w:t>
      </w:r>
      <w:r w:rsidR="005813C7" w:rsidRPr="00084FDA">
        <w:t xml:space="preserve">Anokye NK, Trueman P, Green C, et al. Physical activity and health related quality of life. </w:t>
      </w:r>
      <w:r w:rsidR="005813C7" w:rsidRPr="00084FDA">
        <w:rPr>
          <w:i/>
        </w:rPr>
        <w:t>BMC Public Health</w:t>
      </w:r>
      <w:r w:rsidR="00D335FA" w:rsidRPr="00084FDA">
        <w:rPr>
          <w:i/>
        </w:rPr>
        <w:t xml:space="preserve"> </w:t>
      </w:r>
      <w:r w:rsidR="005813C7" w:rsidRPr="00084FDA">
        <w:t>2012;12:624</w:t>
      </w:r>
      <w:bookmarkEnd w:id="31"/>
      <w:r w:rsidR="005813C7" w:rsidRPr="00084FDA">
        <w:t>.</w:t>
      </w:r>
      <w:r w:rsidR="00461D03" w:rsidRPr="00084FDA">
        <w:rPr>
          <w:rFonts w:ascii="Arial" w:hAnsi="Arial" w:cs="Arial"/>
        </w:rPr>
        <w:fldChar w:fldCharType="end"/>
      </w:r>
    </w:p>
    <w:p w:rsidR="005813C7" w:rsidRPr="00084FDA" w:rsidRDefault="005813C7" w:rsidP="005813C7">
      <w:pPr>
        <w:pStyle w:val="EndNoteBibliography"/>
        <w:spacing w:line="480" w:lineRule="auto"/>
        <w:rPr>
          <w:rFonts w:ascii="Arial" w:hAnsi="Arial" w:cs="Arial"/>
        </w:rPr>
      </w:pPr>
    </w:p>
    <w:p w:rsidR="005813C7" w:rsidRPr="00084FDA" w:rsidRDefault="005813C7" w:rsidP="005813C7">
      <w:pPr>
        <w:pStyle w:val="EndNoteBibliography"/>
        <w:spacing w:line="480" w:lineRule="auto"/>
        <w:rPr>
          <w:rFonts w:ascii="Arial" w:hAnsi="Arial" w:cs="Arial"/>
        </w:rPr>
      </w:pPr>
    </w:p>
    <w:p w:rsidR="005813C7" w:rsidRPr="00084FDA" w:rsidRDefault="005813C7" w:rsidP="002B2164">
      <w:pPr>
        <w:adjustRightInd w:val="0"/>
        <w:snapToGrid w:val="0"/>
        <w:spacing w:afterLines="120" w:after="288" w:line="480" w:lineRule="auto"/>
        <w:rPr>
          <w:rFonts w:ascii="Arial" w:hAnsi="Arial" w:cs="Arial"/>
        </w:rPr>
      </w:pPr>
      <w:r w:rsidRPr="00084FDA">
        <w:rPr>
          <w:rFonts w:ascii="Arial" w:hAnsi="Arial" w:cs="Arial"/>
          <w:b/>
        </w:rPr>
        <w:t xml:space="preserve">Authors Contributions: </w:t>
      </w:r>
      <w:r w:rsidRPr="00084FDA">
        <w:rPr>
          <w:rFonts w:ascii="Arial" w:hAnsi="Arial" w:cs="Arial"/>
        </w:rPr>
        <w:t>LY did the analyses. LS</w:t>
      </w:r>
      <w:r w:rsidR="002E56D4" w:rsidRPr="00084FDA">
        <w:rPr>
          <w:rFonts w:ascii="Arial" w:hAnsi="Arial" w:cs="Arial"/>
        </w:rPr>
        <w:t xml:space="preserve"> </w:t>
      </w:r>
      <w:r w:rsidR="00422889" w:rsidRPr="00084FDA">
        <w:rPr>
          <w:rFonts w:ascii="Arial" w:hAnsi="Arial" w:cs="Arial"/>
        </w:rPr>
        <w:t xml:space="preserve">and SJ </w:t>
      </w:r>
      <w:r w:rsidRPr="00084FDA">
        <w:rPr>
          <w:rFonts w:ascii="Arial" w:hAnsi="Arial" w:cs="Arial"/>
        </w:rPr>
        <w:t xml:space="preserve">interpreted the results and drafted the manuscript. </w:t>
      </w:r>
      <w:r w:rsidR="002E5210" w:rsidRPr="00084FDA">
        <w:rPr>
          <w:rFonts w:ascii="Arial" w:hAnsi="Arial" w:cs="Arial"/>
          <w:lang w:val="en-US"/>
        </w:rPr>
        <w:t>LS, SEJ, SP, GFLS</w:t>
      </w:r>
      <w:r w:rsidR="002B71FF" w:rsidRPr="00084FDA">
        <w:rPr>
          <w:rFonts w:ascii="Arial" w:hAnsi="Arial" w:cs="Arial"/>
          <w:lang w:val="en-US"/>
        </w:rPr>
        <w:t>, LH, CC, DV, AK, BS, JF</w:t>
      </w:r>
      <w:r w:rsidR="002E5210" w:rsidRPr="00084FDA">
        <w:rPr>
          <w:rFonts w:ascii="Arial" w:hAnsi="Arial" w:cs="Arial"/>
          <w:lang w:val="en-US"/>
        </w:rPr>
        <w:t xml:space="preserve">, and LY </w:t>
      </w:r>
      <w:r w:rsidRPr="00084FDA">
        <w:rPr>
          <w:rFonts w:ascii="Arial" w:hAnsi="Arial" w:cs="Arial"/>
        </w:rPr>
        <w:t xml:space="preserve">critically appraised the manuscript and approved the final version before submission. </w:t>
      </w:r>
    </w:p>
    <w:p w:rsidR="00FA0961" w:rsidRPr="00084FDA" w:rsidRDefault="005813C7" w:rsidP="00FA0961">
      <w:pPr>
        <w:pStyle w:val="Default"/>
        <w:spacing w:line="480" w:lineRule="auto"/>
        <w:rPr>
          <w:color w:val="auto"/>
          <w:lang w:val="en-US"/>
        </w:rPr>
      </w:pPr>
      <w:r w:rsidRPr="00084FDA">
        <w:rPr>
          <w:b/>
          <w:color w:val="auto"/>
          <w:lang w:val="en-US"/>
        </w:rPr>
        <w:t>Funding Statement:</w:t>
      </w:r>
      <w:r w:rsidR="008A7BAB" w:rsidRPr="00084FDA">
        <w:rPr>
          <w:b/>
          <w:color w:val="auto"/>
          <w:lang w:val="en-US"/>
        </w:rPr>
        <w:t xml:space="preserve"> </w:t>
      </w:r>
      <w:r w:rsidR="00237356" w:rsidRPr="00084FDA">
        <w:rPr>
          <w:color w:val="auto"/>
          <w:lang w:val="en-US"/>
        </w:rPr>
        <w:t>Sarah Jackson is supported by Cancer Research UK (</w:t>
      </w:r>
      <w:r w:rsidR="007C739D" w:rsidRPr="00084FDA">
        <w:rPr>
          <w:color w:val="auto"/>
          <w:lang w:val="en-US"/>
        </w:rPr>
        <w:t>C1417/A22962</w:t>
      </w:r>
      <w:r w:rsidR="00237356" w:rsidRPr="00084FDA">
        <w:rPr>
          <w:color w:val="auto"/>
          <w:lang w:val="en-US"/>
        </w:rPr>
        <w:t>). Guillermo</w:t>
      </w:r>
      <w:r w:rsidR="00FA0961" w:rsidRPr="00084FDA">
        <w:rPr>
          <w:color w:val="auto"/>
          <w:lang w:val="en-US"/>
        </w:rPr>
        <w:t xml:space="preserve"> Felipe López </w:t>
      </w:r>
      <w:r w:rsidR="00237356" w:rsidRPr="00084FDA">
        <w:rPr>
          <w:color w:val="auto"/>
          <w:lang w:val="en-US"/>
        </w:rPr>
        <w:t>Sánchez</w:t>
      </w:r>
      <w:r w:rsidR="00FA0961" w:rsidRPr="00084FDA">
        <w:rPr>
          <w:color w:val="auto"/>
          <w:lang w:val="en-US"/>
        </w:rPr>
        <w:t xml:space="preserve"> </w:t>
      </w:r>
      <w:r w:rsidR="00237356" w:rsidRPr="00084FDA">
        <w:rPr>
          <w:color w:val="auto"/>
          <w:lang w:val="en-US"/>
        </w:rPr>
        <w:t xml:space="preserve">is supported by a postdoctoral fellowship from the </w:t>
      </w:r>
      <w:r w:rsidRPr="00084FDA">
        <w:rPr>
          <w:color w:val="auto"/>
          <w:lang w:val="en-US"/>
        </w:rPr>
        <w:t>Seneca Foundation—Agency for Science and Tech</w:t>
      </w:r>
      <w:r w:rsidR="00FA0961" w:rsidRPr="00084FDA">
        <w:rPr>
          <w:color w:val="auto"/>
          <w:lang w:val="en-US"/>
        </w:rPr>
        <w:t>nology of the Region of Murcia, Spain (20390/PD/17).</w:t>
      </w:r>
    </w:p>
    <w:p w:rsidR="005813C7" w:rsidRPr="00084FDA" w:rsidRDefault="005813C7" w:rsidP="005813C7">
      <w:pPr>
        <w:pStyle w:val="EndNoteBibliography"/>
        <w:spacing w:line="480" w:lineRule="auto"/>
        <w:jc w:val="both"/>
        <w:rPr>
          <w:rFonts w:ascii="Arial" w:hAnsi="Arial" w:cs="Arial"/>
        </w:rPr>
      </w:pPr>
    </w:p>
    <w:p w:rsidR="009A1CC3" w:rsidRPr="00084FDA" w:rsidRDefault="005813C7" w:rsidP="002A0237">
      <w:pPr>
        <w:pStyle w:val="EndNoteBibliography"/>
        <w:spacing w:line="480" w:lineRule="auto"/>
        <w:jc w:val="both"/>
        <w:rPr>
          <w:rFonts w:ascii="Arial" w:eastAsia="Arial Unicode MS" w:hAnsi="Arial" w:cs="Arial"/>
          <w:shd w:val="clear" w:color="auto" w:fill="FFFFFF"/>
        </w:rPr>
      </w:pPr>
      <w:r w:rsidRPr="00084FDA">
        <w:rPr>
          <w:rFonts w:ascii="Arial" w:hAnsi="Arial" w:cs="Arial"/>
          <w:b/>
        </w:rPr>
        <w:t>Competing Interests Statement:</w:t>
      </w:r>
      <w:r w:rsidR="008A7BAB" w:rsidRPr="00084FDA">
        <w:rPr>
          <w:rFonts w:ascii="Arial" w:hAnsi="Arial" w:cs="Arial"/>
          <w:b/>
        </w:rPr>
        <w:t xml:space="preserve"> </w:t>
      </w:r>
      <w:r w:rsidRPr="00084FDA">
        <w:rPr>
          <w:rFonts w:ascii="Arial" w:eastAsia="Arial Unicode MS" w:hAnsi="Arial" w:cs="Arial"/>
          <w:shd w:val="clear" w:color="auto" w:fill="FFFFFF"/>
        </w:rPr>
        <w:t xml:space="preserve">No conflicting relationship exists for any author. </w:t>
      </w:r>
    </w:p>
    <w:p w:rsidR="002B2164" w:rsidRPr="00084FDA" w:rsidRDefault="002B2164" w:rsidP="002A0237">
      <w:pPr>
        <w:pStyle w:val="EndNoteBibliography"/>
        <w:spacing w:line="480" w:lineRule="auto"/>
        <w:jc w:val="both"/>
        <w:rPr>
          <w:rFonts w:ascii="Arial" w:eastAsia="Arial Unicode MS" w:hAnsi="Arial" w:cs="Arial"/>
          <w:shd w:val="clear" w:color="auto" w:fill="FFFFFF"/>
        </w:rPr>
      </w:pPr>
    </w:p>
    <w:p w:rsidR="002B2164" w:rsidRPr="00084FDA" w:rsidRDefault="002B2164" w:rsidP="002A0237">
      <w:pPr>
        <w:pStyle w:val="EndNoteBibliography"/>
        <w:spacing w:line="480" w:lineRule="auto"/>
        <w:jc w:val="both"/>
        <w:rPr>
          <w:rFonts w:ascii="Arial" w:eastAsia="Arial Unicode MS" w:hAnsi="Arial" w:cs="Arial"/>
          <w:shd w:val="clear" w:color="auto" w:fill="FFFFFF"/>
        </w:rPr>
      </w:pPr>
      <w:r w:rsidRPr="00084FDA">
        <w:rPr>
          <w:rFonts w:ascii="Arial" w:eastAsia="Arial Unicode MS" w:hAnsi="Arial" w:cs="Arial"/>
          <w:b/>
          <w:shd w:val="clear" w:color="auto" w:fill="FFFFFF"/>
        </w:rPr>
        <w:t xml:space="preserve">Data availability statement: </w:t>
      </w:r>
      <w:r w:rsidRPr="00084FDA">
        <w:rPr>
          <w:rFonts w:ascii="Arial" w:eastAsia="Arial Unicode MS" w:hAnsi="Arial" w:cs="Arial"/>
          <w:shd w:val="clear" w:color="auto" w:fill="FFFFFF"/>
        </w:rPr>
        <w:t xml:space="preserve">All data relevant to the study are included in the article or uploaded as supplementary information. </w:t>
      </w:r>
    </w:p>
    <w:sectPr w:rsidR="002B2164" w:rsidRPr="00084FDA" w:rsidSect="00A80838">
      <w:footerReference w:type="default" r:id="rId14"/>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0541" w:rsidRDefault="00830541" w:rsidP="009E2731">
      <w:r>
        <w:separator/>
      </w:r>
    </w:p>
  </w:endnote>
  <w:endnote w:type="continuationSeparator" w:id="0">
    <w:p w:rsidR="00830541" w:rsidRDefault="00830541" w:rsidP="009E2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4499426"/>
      <w:docPartObj>
        <w:docPartGallery w:val="Page Numbers (Bottom of Page)"/>
        <w:docPartUnique/>
      </w:docPartObj>
    </w:sdtPr>
    <w:sdtEndPr>
      <w:rPr>
        <w:noProof/>
      </w:rPr>
    </w:sdtEndPr>
    <w:sdtContent>
      <w:p w:rsidR="008D33D2" w:rsidRDefault="008D33D2">
        <w:pPr>
          <w:pStyle w:val="Footer"/>
          <w:jc w:val="right"/>
        </w:pPr>
        <w:r>
          <w:rPr>
            <w:noProof/>
          </w:rPr>
          <w:fldChar w:fldCharType="begin"/>
        </w:r>
        <w:r>
          <w:rPr>
            <w:noProof/>
          </w:rPr>
          <w:instrText xml:space="preserve"> PAGE   \* MERGEFORMAT </w:instrText>
        </w:r>
        <w:r>
          <w:rPr>
            <w:noProof/>
          </w:rPr>
          <w:fldChar w:fldCharType="separate"/>
        </w:r>
        <w:r w:rsidR="00084FDA">
          <w:rPr>
            <w:noProof/>
          </w:rPr>
          <w:t>19</w:t>
        </w:r>
        <w:r>
          <w:rPr>
            <w:noProof/>
          </w:rPr>
          <w:fldChar w:fldCharType="end"/>
        </w:r>
      </w:p>
    </w:sdtContent>
  </w:sdt>
  <w:p w:rsidR="008D33D2" w:rsidRDefault="008D33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33D2" w:rsidRDefault="008D33D2">
    <w:pPr>
      <w:pStyle w:val="Footer"/>
      <w:jc w:val="right"/>
    </w:pPr>
    <w:r>
      <w:rPr>
        <w:noProof/>
      </w:rPr>
      <w:fldChar w:fldCharType="begin"/>
    </w:r>
    <w:r>
      <w:rPr>
        <w:noProof/>
      </w:rPr>
      <w:instrText xml:space="preserve"> PAGE   \* MERGEFORMAT </w:instrText>
    </w:r>
    <w:r>
      <w:rPr>
        <w:noProof/>
      </w:rPr>
      <w:fldChar w:fldCharType="separate"/>
    </w:r>
    <w:r w:rsidR="00084FDA">
      <w:rPr>
        <w:noProof/>
      </w:rPr>
      <w:t>29</w:t>
    </w:r>
    <w:r>
      <w:rPr>
        <w:noProof/>
      </w:rPr>
      <w:fldChar w:fldCharType="end"/>
    </w:r>
  </w:p>
  <w:p w:rsidR="008D33D2" w:rsidRDefault="008D33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0541" w:rsidRDefault="00830541" w:rsidP="009E2731">
      <w:r>
        <w:separator/>
      </w:r>
    </w:p>
  </w:footnote>
  <w:footnote w:type="continuationSeparator" w:id="0">
    <w:p w:rsidR="00830541" w:rsidRDefault="00830541" w:rsidP="009E27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3C0286"/>
    <w:multiLevelType w:val="hybridMultilevel"/>
    <w:tmpl w:val="5D9A4CDA"/>
    <w:lvl w:ilvl="0" w:tplc="4B627894">
      <w:start w:val="7"/>
      <w:numFmt w:val="bullet"/>
      <w:lvlText w:val=""/>
      <w:lvlJc w:val="left"/>
      <w:pPr>
        <w:ind w:left="720" w:hanging="360"/>
      </w:pPr>
      <w:rPr>
        <w:rFonts w:ascii="Symbol" w:eastAsia="Times New Roman" w:hAnsi="Symbol"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6B70EB"/>
    <w:multiLevelType w:val="hybridMultilevel"/>
    <w:tmpl w:val="CAC69734"/>
    <w:lvl w:ilvl="0" w:tplc="BEB26624">
      <w:start w:val="7"/>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202BC6"/>
    <w:multiLevelType w:val="hybridMultilevel"/>
    <w:tmpl w:val="EBE09F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56FB23D1"/>
    <w:multiLevelType w:val="multilevel"/>
    <w:tmpl w:val="92820202"/>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A0639B9"/>
    <w:multiLevelType w:val="hybridMultilevel"/>
    <w:tmpl w:val="6C44E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C276DC9"/>
    <w:multiLevelType w:val="hybridMultilevel"/>
    <w:tmpl w:val="A12E07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F693465"/>
    <w:multiLevelType w:val="hybridMultilevel"/>
    <w:tmpl w:val="56D6C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1"/>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 Clinical Oncolog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Libraries&gt;"/>
  </w:docVars>
  <w:rsids>
    <w:rsidRoot w:val="004139B6"/>
    <w:rsid w:val="00001314"/>
    <w:rsid w:val="00002A08"/>
    <w:rsid w:val="0000321D"/>
    <w:rsid w:val="00003F57"/>
    <w:rsid w:val="000059C0"/>
    <w:rsid w:val="00005C9F"/>
    <w:rsid w:val="00005EFB"/>
    <w:rsid w:val="000070E4"/>
    <w:rsid w:val="00007302"/>
    <w:rsid w:val="00007CD5"/>
    <w:rsid w:val="0001394C"/>
    <w:rsid w:val="00015A92"/>
    <w:rsid w:val="00015B0C"/>
    <w:rsid w:val="00016CBE"/>
    <w:rsid w:val="00020B1D"/>
    <w:rsid w:val="000229C5"/>
    <w:rsid w:val="00024B74"/>
    <w:rsid w:val="0003062B"/>
    <w:rsid w:val="0003481C"/>
    <w:rsid w:val="00036161"/>
    <w:rsid w:val="00037D6A"/>
    <w:rsid w:val="000425C7"/>
    <w:rsid w:val="00044F6B"/>
    <w:rsid w:val="000456F1"/>
    <w:rsid w:val="00045C8E"/>
    <w:rsid w:val="0005187D"/>
    <w:rsid w:val="000603E5"/>
    <w:rsid w:val="000621FD"/>
    <w:rsid w:val="000636C8"/>
    <w:rsid w:val="00064915"/>
    <w:rsid w:val="00065278"/>
    <w:rsid w:val="0006648A"/>
    <w:rsid w:val="000670C0"/>
    <w:rsid w:val="00067F94"/>
    <w:rsid w:val="00067FB3"/>
    <w:rsid w:val="00070523"/>
    <w:rsid w:val="00070980"/>
    <w:rsid w:val="00072F28"/>
    <w:rsid w:val="00072FF7"/>
    <w:rsid w:val="000743E3"/>
    <w:rsid w:val="00074443"/>
    <w:rsid w:val="000747F3"/>
    <w:rsid w:val="00075108"/>
    <w:rsid w:val="00076727"/>
    <w:rsid w:val="00077B7F"/>
    <w:rsid w:val="000808B0"/>
    <w:rsid w:val="0008167B"/>
    <w:rsid w:val="00081CEF"/>
    <w:rsid w:val="000825DA"/>
    <w:rsid w:val="00082D51"/>
    <w:rsid w:val="00083D91"/>
    <w:rsid w:val="00084FDA"/>
    <w:rsid w:val="00085C44"/>
    <w:rsid w:val="00086ACB"/>
    <w:rsid w:val="00090A3F"/>
    <w:rsid w:val="00090E5E"/>
    <w:rsid w:val="00091659"/>
    <w:rsid w:val="0009190A"/>
    <w:rsid w:val="00091A83"/>
    <w:rsid w:val="00092814"/>
    <w:rsid w:val="000928C9"/>
    <w:rsid w:val="00094EE0"/>
    <w:rsid w:val="0009559A"/>
    <w:rsid w:val="000955EB"/>
    <w:rsid w:val="00095C56"/>
    <w:rsid w:val="00097222"/>
    <w:rsid w:val="00097747"/>
    <w:rsid w:val="000A24D9"/>
    <w:rsid w:val="000A3163"/>
    <w:rsid w:val="000A39B4"/>
    <w:rsid w:val="000A39E5"/>
    <w:rsid w:val="000A4FAF"/>
    <w:rsid w:val="000A6101"/>
    <w:rsid w:val="000A710A"/>
    <w:rsid w:val="000A776E"/>
    <w:rsid w:val="000B0F56"/>
    <w:rsid w:val="000B5331"/>
    <w:rsid w:val="000C1AD5"/>
    <w:rsid w:val="000C22D1"/>
    <w:rsid w:val="000C5415"/>
    <w:rsid w:val="000C7FFC"/>
    <w:rsid w:val="000D098B"/>
    <w:rsid w:val="000D134E"/>
    <w:rsid w:val="000D3195"/>
    <w:rsid w:val="000D33C1"/>
    <w:rsid w:val="000D3C2F"/>
    <w:rsid w:val="000D3F35"/>
    <w:rsid w:val="000D47D8"/>
    <w:rsid w:val="000D4961"/>
    <w:rsid w:val="000D66E4"/>
    <w:rsid w:val="000E0C3C"/>
    <w:rsid w:val="000E4ADC"/>
    <w:rsid w:val="000E7400"/>
    <w:rsid w:val="000F0B5C"/>
    <w:rsid w:val="000F1DC0"/>
    <w:rsid w:val="000F6DBD"/>
    <w:rsid w:val="000F7ED0"/>
    <w:rsid w:val="001018BD"/>
    <w:rsid w:val="0010234D"/>
    <w:rsid w:val="0010255C"/>
    <w:rsid w:val="00103923"/>
    <w:rsid w:val="00107659"/>
    <w:rsid w:val="00112E7A"/>
    <w:rsid w:val="00117C40"/>
    <w:rsid w:val="00120AA3"/>
    <w:rsid w:val="00122271"/>
    <w:rsid w:val="001239DA"/>
    <w:rsid w:val="00123BA1"/>
    <w:rsid w:val="00124DAC"/>
    <w:rsid w:val="00125E41"/>
    <w:rsid w:val="00126480"/>
    <w:rsid w:val="001266AD"/>
    <w:rsid w:val="001269CB"/>
    <w:rsid w:val="00126E94"/>
    <w:rsid w:val="00134B91"/>
    <w:rsid w:val="00134D25"/>
    <w:rsid w:val="001366E8"/>
    <w:rsid w:val="00137BD0"/>
    <w:rsid w:val="001403AF"/>
    <w:rsid w:val="001421F0"/>
    <w:rsid w:val="00142906"/>
    <w:rsid w:val="0014298B"/>
    <w:rsid w:val="0014378D"/>
    <w:rsid w:val="001439C9"/>
    <w:rsid w:val="00144AF1"/>
    <w:rsid w:val="0014725F"/>
    <w:rsid w:val="00147CE6"/>
    <w:rsid w:val="0015088F"/>
    <w:rsid w:val="001524CC"/>
    <w:rsid w:val="00152EF5"/>
    <w:rsid w:val="0015313E"/>
    <w:rsid w:val="0015499C"/>
    <w:rsid w:val="001626B6"/>
    <w:rsid w:val="001629FE"/>
    <w:rsid w:val="0016360A"/>
    <w:rsid w:val="001645AF"/>
    <w:rsid w:val="00166CA0"/>
    <w:rsid w:val="001670F0"/>
    <w:rsid w:val="00167734"/>
    <w:rsid w:val="00167ADE"/>
    <w:rsid w:val="00170633"/>
    <w:rsid w:val="00173E8B"/>
    <w:rsid w:val="001747EE"/>
    <w:rsid w:val="00175ED4"/>
    <w:rsid w:val="00176E4C"/>
    <w:rsid w:val="00180A6A"/>
    <w:rsid w:val="001840F5"/>
    <w:rsid w:val="0018581A"/>
    <w:rsid w:val="0018704B"/>
    <w:rsid w:val="00191930"/>
    <w:rsid w:val="0019304D"/>
    <w:rsid w:val="00196208"/>
    <w:rsid w:val="0019715C"/>
    <w:rsid w:val="001A12E5"/>
    <w:rsid w:val="001A142E"/>
    <w:rsid w:val="001A2877"/>
    <w:rsid w:val="001A3182"/>
    <w:rsid w:val="001A3389"/>
    <w:rsid w:val="001A35E9"/>
    <w:rsid w:val="001A4D88"/>
    <w:rsid w:val="001A50BA"/>
    <w:rsid w:val="001B0DAF"/>
    <w:rsid w:val="001B1814"/>
    <w:rsid w:val="001C28DF"/>
    <w:rsid w:val="001C2DA5"/>
    <w:rsid w:val="001D2827"/>
    <w:rsid w:val="001D3645"/>
    <w:rsid w:val="001D3BAD"/>
    <w:rsid w:val="001D4825"/>
    <w:rsid w:val="001E1F25"/>
    <w:rsid w:val="001E1F42"/>
    <w:rsid w:val="001E4A53"/>
    <w:rsid w:val="001E4BA2"/>
    <w:rsid w:val="001E637E"/>
    <w:rsid w:val="001E6749"/>
    <w:rsid w:val="001E742C"/>
    <w:rsid w:val="001F0B03"/>
    <w:rsid w:val="001F11D2"/>
    <w:rsid w:val="001F21D6"/>
    <w:rsid w:val="001F60C5"/>
    <w:rsid w:val="001F7207"/>
    <w:rsid w:val="002006DF"/>
    <w:rsid w:val="00204323"/>
    <w:rsid w:val="002106DB"/>
    <w:rsid w:val="00211CD6"/>
    <w:rsid w:val="002145C5"/>
    <w:rsid w:val="0021533C"/>
    <w:rsid w:val="002202AA"/>
    <w:rsid w:val="00221285"/>
    <w:rsid w:val="002236F6"/>
    <w:rsid w:val="002240C1"/>
    <w:rsid w:val="00224FDD"/>
    <w:rsid w:val="00225CCC"/>
    <w:rsid w:val="00227A4B"/>
    <w:rsid w:val="00232A1A"/>
    <w:rsid w:val="00233C4C"/>
    <w:rsid w:val="00237356"/>
    <w:rsid w:val="00237E3F"/>
    <w:rsid w:val="00237F4F"/>
    <w:rsid w:val="00242615"/>
    <w:rsid w:val="0024415B"/>
    <w:rsid w:val="0024455F"/>
    <w:rsid w:val="00252B66"/>
    <w:rsid w:val="00255A0F"/>
    <w:rsid w:val="00255C72"/>
    <w:rsid w:val="0025636B"/>
    <w:rsid w:val="00257B21"/>
    <w:rsid w:val="00260276"/>
    <w:rsid w:val="002610FF"/>
    <w:rsid w:val="002668A8"/>
    <w:rsid w:val="00270E5A"/>
    <w:rsid w:val="002715D6"/>
    <w:rsid w:val="0027314C"/>
    <w:rsid w:val="002737EA"/>
    <w:rsid w:val="00277FD4"/>
    <w:rsid w:val="00280D69"/>
    <w:rsid w:val="00281D4F"/>
    <w:rsid w:val="00282A78"/>
    <w:rsid w:val="002832E8"/>
    <w:rsid w:val="00286027"/>
    <w:rsid w:val="0028705D"/>
    <w:rsid w:val="00290050"/>
    <w:rsid w:val="0029465C"/>
    <w:rsid w:val="00296ACD"/>
    <w:rsid w:val="002A0237"/>
    <w:rsid w:val="002A2436"/>
    <w:rsid w:val="002A78CF"/>
    <w:rsid w:val="002B0316"/>
    <w:rsid w:val="002B061E"/>
    <w:rsid w:val="002B0A13"/>
    <w:rsid w:val="002B2164"/>
    <w:rsid w:val="002B2DE9"/>
    <w:rsid w:val="002B3126"/>
    <w:rsid w:val="002B52FC"/>
    <w:rsid w:val="002B540D"/>
    <w:rsid w:val="002B551C"/>
    <w:rsid w:val="002B56D0"/>
    <w:rsid w:val="002B71FF"/>
    <w:rsid w:val="002B794A"/>
    <w:rsid w:val="002C2103"/>
    <w:rsid w:val="002C2CC2"/>
    <w:rsid w:val="002C32CC"/>
    <w:rsid w:val="002C371A"/>
    <w:rsid w:val="002C3B36"/>
    <w:rsid w:val="002C442C"/>
    <w:rsid w:val="002D2C99"/>
    <w:rsid w:val="002D6029"/>
    <w:rsid w:val="002D6FD4"/>
    <w:rsid w:val="002D752E"/>
    <w:rsid w:val="002E3348"/>
    <w:rsid w:val="002E5210"/>
    <w:rsid w:val="002E56D4"/>
    <w:rsid w:val="002E5AC8"/>
    <w:rsid w:val="002E725A"/>
    <w:rsid w:val="002F2726"/>
    <w:rsid w:val="002F3D1C"/>
    <w:rsid w:val="002F55AD"/>
    <w:rsid w:val="00300860"/>
    <w:rsid w:val="00300CE0"/>
    <w:rsid w:val="00300FC7"/>
    <w:rsid w:val="00303E07"/>
    <w:rsid w:val="00311953"/>
    <w:rsid w:val="00311A20"/>
    <w:rsid w:val="003120C5"/>
    <w:rsid w:val="00312367"/>
    <w:rsid w:val="0031284F"/>
    <w:rsid w:val="00313698"/>
    <w:rsid w:val="00313922"/>
    <w:rsid w:val="00316AC1"/>
    <w:rsid w:val="0032407D"/>
    <w:rsid w:val="00327EE9"/>
    <w:rsid w:val="003301B1"/>
    <w:rsid w:val="00332899"/>
    <w:rsid w:val="00334332"/>
    <w:rsid w:val="00341702"/>
    <w:rsid w:val="00345855"/>
    <w:rsid w:val="0035147B"/>
    <w:rsid w:val="003517A6"/>
    <w:rsid w:val="0036281B"/>
    <w:rsid w:val="00364A30"/>
    <w:rsid w:val="00364A7E"/>
    <w:rsid w:val="00365D52"/>
    <w:rsid w:val="00367C0C"/>
    <w:rsid w:val="003707B1"/>
    <w:rsid w:val="00372E2D"/>
    <w:rsid w:val="003742D7"/>
    <w:rsid w:val="003767CA"/>
    <w:rsid w:val="00377BB0"/>
    <w:rsid w:val="00377E35"/>
    <w:rsid w:val="00380654"/>
    <w:rsid w:val="00380F70"/>
    <w:rsid w:val="003837D0"/>
    <w:rsid w:val="0038431A"/>
    <w:rsid w:val="003859DC"/>
    <w:rsid w:val="00386CF4"/>
    <w:rsid w:val="00387909"/>
    <w:rsid w:val="00390944"/>
    <w:rsid w:val="00392EA6"/>
    <w:rsid w:val="003930CF"/>
    <w:rsid w:val="00393B8A"/>
    <w:rsid w:val="003A0E58"/>
    <w:rsid w:val="003A18C7"/>
    <w:rsid w:val="003A22BA"/>
    <w:rsid w:val="003A5CBB"/>
    <w:rsid w:val="003B1EFB"/>
    <w:rsid w:val="003B262F"/>
    <w:rsid w:val="003B4FC5"/>
    <w:rsid w:val="003B5F5D"/>
    <w:rsid w:val="003B7B17"/>
    <w:rsid w:val="003C0820"/>
    <w:rsid w:val="003C2216"/>
    <w:rsid w:val="003C47AC"/>
    <w:rsid w:val="003C4D24"/>
    <w:rsid w:val="003C60AE"/>
    <w:rsid w:val="003D0F4D"/>
    <w:rsid w:val="003D10E7"/>
    <w:rsid w:val="003D1B76"/>
    <w:rsid w:val="003D300F"/>
    <w:rsid w:val="003D33F0"/>
    <w:rsid w:val="003D458D"/>
    <w:rsid w:val="003D6630"/>
    <w:rsid w:val="003E1BD9"/>
    <w:rsid w:val="003E21C8"/>
    <w:rsid w:val="003E21D8"/>
    <w:rsid w:val="003E2330"/>
    <w:rsid w:val="003E2509"/>
    <w:rsid w:val="003E2E45"/>
    <w:rsid w:val="003E5C68"/>
    <w:rsid w:val="003E79BC"/>
    <w:rsid w:val="003F167A"/>
    <w:rsid w:val="003F23A5"/>
    <w:rsid w:val="003F3AB9"/>
    <w:rsid w:val="003F67BC"/>
    <w:rsid w:val="003F77CC"/>
    <w:rsid w:val="003F7B3B"/>
    <w:rsid w:val="003F7F4B"/>
    <w:rsid w:val="00400C1B"/>
    <w:rsid w:val="0040194D"/>
    <w:rsid w:val="00402486"/>
    <w:rsid w:val="00404694"/>
    <w:rsid w:val="00410A53"/>
    <w:rsid w:val="00411EB8"/>
    <w:rsid w:val="004139B6"/>
    <w:rsid w:val="00414D02"/>
    <w:rsid w:val="004160D6"/>
    <w:rsid w:val="004164CB"/>
    <w:rsid w:val="004202A4"/>
    <w:rsid w:val="00421805"/>
    <w:rsid w:val="00422889"/>
    <w:rsid w:val="0042359D"/>
    <w:rsid w:val="00424E2C"/>
    <w:rsid w:val="00430698"/>
    <w:rsid w:val="00431873"/>
    <w:rsid w:val="00431D90"/>
    <w:rsid w:val="00433B24"/>
    <w:rsid w:val="00433BD2"/>
    <w:rsid w:val="00435919"/>
    <w:rsid w:val="00441002"/>
    <w:rsid w:val="0044588A"/>
    <w:rsid w:val="00446D39"/>
    <w:rsid w:val="004504FC"/>
    <w:rsid w:val="00450F0E"/>
    <w:rsid w:val="0045208F"/>
    <w:rsid w:val="00452670"/>
    <w:rsid w:val="00453955"/>
    <w:rsid w:val="004551FB"/>
    <w:rsid w:val="00455EA8"/>
    <w:rsid w:val="004561AF"/>
    <w:rsid w:val="004574ED"/>
    <w:rsid w:val="00457E64"/>
    <w:rsid w:val="00460165"/>
    <w:rsid w:val="004605DE"/>
    <w:rsid w:val="0046134C"/>
    <w:rsid w:val="0046168E"/>
    <w:rsid w:val="00461D03"/>
    <w:rsid w:val="004644DA"/>
    <w:rsid w:val="00465DF8"/>
    <w:rsid w:val="0046637E"/>
    <w:rsid w:val="004668EE"/>
    <w:rsid w:val="004702C0"/>
    <w:rsid w:val="00470B42"/>
    <w:rsid w:val="00471323"/>
    <w:rsid w:val="00474F06"/>
    <w:rsid w:val="00476304"/>
    <w:rsid w:val="004778A5"/>
    <w:rsid w:val="00480E40"/>
    <w:rsid w:val="00483C3C"/>
    <w:rsid w:val="00483C54"/>
    <w:rsid w:val="00486E2A"/>
    <w:rsid w:val="00487189"/>
    <w:rsid w:val="00487EC7"/>
    <w:rsid w:val="00491DA5"/>
    <w:rsid w:val="0049231A"/>
    <w:rsid w:val="004944EC"/>
    <w:rsid w:val="004950A0"/>
    <w:rsid w:val="00496936"/>
    <w:rsid w:val="00497C2F"/>
    <w:rsid w:val="004A555F"/>
    <w:rsid w:val="004A7EF4"/>
    <w:rsid w:val="004B0951"/>
    <w:rsid w:val="004B13E2"/>
    <w:rsid w:val="004B1E09"/>
    <w:rsid w:val="004B3673"/>
    <w:rsid w:val="004B59FE"/>
    <w:rsid w:val="004C1349"/>
    <w:rsid w:val="004C1882"/>
    <w:rsid w:val="004C1B26"/>
    <w:rsid w:val="004C6D64"/>
    <w:rsid w:val="004C7A5F"/>
    <w:rsid w:val="004D52D7"/>
    <w:rsid w:val="004D5B2A"/>
    <w:rsid w:val="004D6FCC"/>
    <w:rsid w:val="004E0359"/>
    <w:rsid w:val="004E1137"/>
    <w:rsid w:val="004E1187"/>
    <w:rsid w:val="004E1CCB"/>
    <w:rsid w:val="004E2D68"/>
    <w:rsid w:val="004E3849"/>
    <w:rsid w:val="004E4C78"/>
    <w:rsid w:val="004E4EF2"/>
    <w:rsid w:val="004E5E3B"/>
    <w:rsid w:val="004E6D77"/>
    <w:rsid w:val="004E7A63"/>
    <w:rsid w:val="004E7E89"/>
    <w:rsid w:val="004F3319"/>
    <w:rsid w:val="004F5DAD"/>
    <w:rsid w:val="004F798F"/>
    <w:rsid w:val="0050064A"/>
    <w:rsid w:val="00500858"/>
    <w:rsid w:val="00505F83"/>
    <w:rsid w:val="005068F6"/>
    <w:rsid w:val="0051186E"/>
    <w:rsid w:val="005132ED"/>
    <w:rsid w:val="00513484"/>
    <w:rsid w:val="00517763"/>
    <w:rsid w:val="00524B48"/>
    <w:rsid w:val="00526507"/>
    <w:rsid w:val="00530483"/>
    <w:rsid w:val="005313D4"/>
    <w:rsid w:val="00532A4C"/>
    <w:rsid w:val="00533524"/>
    <w:rsid w:val="00533D73"/>
    <w:rsid w:val="00533F27"/>
    <w:rsid w:val="005375D2"/>
    <w:rsid w:val="00537B35"/>
    <w:rsid w:val="00541703"/>
    <w:rsid w:val="005418FE"/>
    <w:rsid w:val="0054373E"/>
    <w:rsid w:val="005452CE"/>
    <w:rsid w:val="00545804"/>
    <w:rsid w:val="00550A42"/>
    <w:rsid w:val="00551E50"/>
    <w:rsid w:val="005531AA"/>
    <w:rsid w:val="00555177"/>
    <w:rsid w:val="00557457"/>
    <w:rsid w:val="0056226F"/>
    <w:rsid w:val="00563649"/>
    <w:rsid w:val="00564774"/>
    <w:rsid w:val="00565F9F"/>
    <w:rsid w:val="0056682C"/>
    <w:rsid w:val="00571BF8"/>
    <w:rsid w:val="00573E7C"/>
    <w:rsid w:val="005753B0"/>
    <w:rsid w:val="00575C55"/>
    <w:rsid w:val="00575DE8"/>
    <w:rsid w:val="00577286"/>
    <w:rsid w:val="0057771D"/>
    <w:rsid w:val="00577CCC"/>
    <w:rsid w:val="00580FC2"/>
    <w:rsid w:val="005810FD"/>
    <w:rsid w:val="00581241"/>
    <w:rsid w:val="005813C7"/>
    <w:rsid w:val="0058277D"/>
    <w:rsid w:val="005828FE"/>
    <w:rsid w:val="00585B3B"/>
    <w:rsid w:val="00586147"/>
    <w:rsid w:val="005920BB"/>
    <w:rsid w:val="00592D8B"/>
    <w:rsid w:val="005934C9"/>
    <w:rsid w:val="0059569C"/>
    <w:rsid w:val="005A1A1B"/>
    <w:rsid w:val="005A56A6"/>
    <w:rsid w:val="005A6900"/>
    <w:rsid w:val="005B19F0"/>
    <w:rsid w:val="005B414B"/>
    <w:rsid w:val="005B5249"/>
    <w:rsid w:val="005B65CB"/>
    <w:rsid w:val="005C1473"/>
    <w:rsid w:val="005C199A"/>
    <w:rsid w:val="005C2759"/>
    <w:rsid w:val="005C2CB7"/>
    <w:rsid w:val="005C45FF"/>
    <w:rsid w:val="005C5FD3"/>
    <w:rsid w:val="005D05F4"/>
    <w:rsid w:val="005D2102"/>
    <w:rsid w:val="005D4433"/>
    <w:rsid w:val="005D4489"/>
    <w:rsid w:val="005D455D"/>
    <w:rsid w:val="005D4A09"/>
    <w:rsid w:val="005E029A"/>
    <w:rsid w:val="005E14D9"/>
    <w:rsid w:val="005E242B"/>
    <w:rsid w:val="005E25D3"/>
    <w:rsid w:val="005E329A"/>
    <w:rsid w:val="005E4BFF"/>
    <w:rsid w:val="005E4DB0"/>
    <w:rsid w:val="005E693F"/>
    <w:rsid w:val="005E7EAE"/>
    <w:rsid w:val="005F3D93"/>
    <w:rsid w:val="005F5067"/>
    <w:rsid w:val="005F65E2"/>
    <w:rsid w:val="005F7EF7"/>
    <w:rsid w:val="0060056D"/>
    <w:rsid w:val="00600FAE"/>
    <w:rsid w:val="0060359C"/>
    <w:rsid w:val="00603D5E"/>
    <w:rsid w:val="006046CE"/>
    <w:rsid w:val="00606281"/>
    <w:rsid w:val="00610E95"/>
    <w:rsid w:val="006132B7"/>
    <w:rsid w:val="006165E5"/>
    <w:rsid w:val="00616B79"/>
    <w:rsid w:val="00616C8D"/>
    <w:rsid w:val="00621F9F"/>
    <w:rsid w:val="006222E6"/>
    <w:rsid w:val="0062346E"/>
    <w:rsid w:val="006261D2"/>
    <w:rsid w:val="006265BC"/>
    <w:rsid w:val="0062681A"/>
    <w:rsid w:val="00626B83"/>
    <w:rsid w:val="0063155F"/>
    <w:rsid w:val="0063160E"/>
    <w:rsid w:val="006316CF"/>
    <w:rsid w:val="0063343C"/>
    <w:rsid w:val="006334F5"/>
    <w:rsid w:val="006336F2"/>
    <w:rsid w:val="00634F82"/>
    <w:rsid w:val="006367F7"/>
    <w:rsid w:val="00640DE9"/>
    <w:rsid w:val="006439A4"/>
    <w:rsid w:val="0064527F"/>
    <w:rsid w:val="006453A4"/>
    <w:rsid w:val="00646323"/>
    <w:rsid w:val="00647147"/>
    <w:rsid w:val="00647F14"/>
    <w:rsid w:val="006501FA"/>
    <w:rsid w:val="00650776"/>
    <w:rsid w:val="0065289E"/>
    <w:rsid w:val="006536A9"/>
    <w:rsid w:val="0065449B"/>
    <w:rsid w:val="006556D2"/>
    <w:rsid w:val="00662810"/>
    <w:rsid w:val="006647D3"/>
    <w:rsid w:val="006700B1"/>
    <w:rsid w:val="006711EC"/>
    <w:rsid w:val="006755AC"/>
    <w:rsid w:val="00680B61"/>
    <w:rsid w:val="006822C0"/>
    <w:rsid w:val="006840F1"/>
    <w:rsid w:val="006860F5"/>
    <w:rsid w:val="00687847"/>
    <w:rsid w:val="006939E3"/>
    <w:rsid w:val="006943A3"/>
    <w:rsid w:val="006946BB"/>
    <w:rsid w:val="006A1F36"/>
    <w:rsid w:val="006A2C92"/>
    <w:rsid w:val="006B29D0"/>
    <w:rsid w:val="006B3FB3"/>
    <w:rsid w:val="006B4925"/>
    <w:rsid w:val="006B552E"/>
    <w:rsid w:val="006B63C4"/>
    <w:rsid w:val="006C1325"/>
    <w:rsid w:val="006C2457"/>
    <w:rsid w:val="006C34DE"/>
    <w:rsid w:val="006C4695"/>
    <w:rsid w:val="006C47E4"/>
    <w:rsid w:val="006C5CC2"/>
    <w:rsid w:val="006C67D5"/>
    <w:rsid w:val="006D1292"/>
    <w:rsid w:val="006D12EB"/>
    <w:rsid w:val="006D5764"/>
    <w:rsid w:val="006D5DCB"/>
    <w:rsid w:val="006D7B41"/>
    <w:rsid w:val="006E0106"/>
    <w:rsid w:val="006E1041"/>
    <w:rsid w:val="006E26B6"/>
    <w:rsid w:val="006E4970"/>
    <w:rsid w:val="006E50B9"/>
    <w:rsid w:val="006E64F2"/>
    <w:rsid w:val="006F0331"/>
    <w:rsid w:val="006F28C4"/>
    <w:rsid w:val="006F40C0"/>
    <w:rsid w:val="006F4C5D"/>
    <w:rsid w:val="006F6BDB"/>
    <w:rsid w:val="00700DEE"/>
    <w:rsid w:val="007018FA"/>
    <w:rsid w:val="00703C23"/>
    <w:rsid w:val="00705E33"/>
    <w:rsid w:val="00710357"/>
    <w:rsid w:val="00710FE0"/>
    <w:rsid w:val="00711616"/>
    <w:rsid w:val="00714B05"/>
    <w:rsid w:val="00714F15"/>
    <w:rsid w:val="0071517C"/>
    <w:rsid w:val="00717380"/>
    <w:rsid w:val="00720373"/>
    <w:rsid w:val="0072185D"/>
    <w:rsid w:val="007231D8"/>
    <w:rsid w:val="00723D38"/>
    <w:rsid w:val="00724FDA"/>
    <w:rsid w:val="0072501A"/>
    <w:rsid w:val="00725683"/>
    <w:rsid w:val="0072714E"/>
    <w:rsid w:val="007300A8"/>
    <w:rsid w:val="0073120B"/>
    <w:rsid w:val="00732AC0"/>
    <w:rsid w:val="0073653F"/>
    <w:rsid w:val="0074129F"/>
    <w:rsid w:val="00742551"/>
    <w:rsid w:val="00742FFB"/>
    <w:rsid w:val="007440C5"/>
    <w:rsid w:val="007444F5"/>
    <w:rsid w:val="0074496F"/>
    <w:rsid w:val="00745A17"/>
    <w:rsid w:val="007466AE"/>
    <w:rsid w:val="00747E46"/>
    <w:rsid w:val="00751782"/>
    <w:rsid w:val="00752E5D"/>
    <w:rsid w:val="00753D56"/>
    <w:rsid w:val="00756EE4"/>
    <w:rsid w:val="007604D8"/>
    <w:rsid w:val="00760F73"/>
    <w:rsid w:val="00762DFD"/>
    <w:rsid w:val="007634DF"/>
    <w:rsid w:val="00766BB8"/>
    <w:rsid w:val="00767E12"/>
    <w:rsid w:val="007767D6"/>
    <w:rsid w:val="00780F23"/>
    <w:rsid w:val="00781E74"/>
    <w:rsid w:val="00782999"/>
    <w:rsid w:val="00783145"/>
    <w:rsid w:val="00784CF0"/>
    <w:rsid w:val="00785191"/>
    <w:rsid w:val="00786454"/>
    <w:rsid w:val="00791008"/>
    <w:rsid w:val="00793203"/>
    <w:rsid w:val="007976E9"/>
    <w:rsid w:val="007A27CB"/>
    <w:rsid w:val="007A4983"/>
    <w:rsid w:val="007A49AE"/>
    <w:rsid w:val="007A56C1"/>
    <w:rsid w:val="007A5F3E"/>
    <w:rsid w:val="007A709F"/>
    <w:rsid w:val="007B071D"/>
    <w:rsid w:val="007B0AC4"/>
    <w:rsid w:val="007B16AA"/>
    <w:rsid w:val="007B2101"/>
    <w:rsid w:val="007B2310"/>
    <w:rsid w:val="007B25C2"/>
    <w:rsid w:val="007B2FE3"/>
    <w:rsid w:val="007B6EA4"/>
    <w:rsid w:val="007B7610"/>
    <w:rsid w:val="007B789F"/>
    <w:rsid w:val="007C3ECA"/>
    <w:rsid w:val="007C47CF"/>
    <w:rsid w:val="007C6EC5"/>
    <w:rsid w:val="007C739D"/>
    <w:rsid w:val="007D0054"/>
    <w:rsid w:val="007D3082"/>
    <w:rsid w:val="007D3A55"/>
    <w:rsid w:val="007E150A"/>
    <w:rsid w:val="007E37DB"/>
    <w:rsid w:val="007E4D44"/>
    <w:rsid w:val="007E4FFB"/>
    <w:rsid w:val="007E5AC5"/>
    <w:rsid w:val="007E65D5"/>
    <w:rsid w:val="007F053A"/>
    <w:rsid w:val="007F0AF7"/>
    <w:rsid w:val="007F1CF0"/>
    <w:rsid w:val="007F2056"/>
    <w:rsid w:val="007F2FFE"/>
    <w:rsid w:val="007F3C88"/>
    <w:rsid w:val="007F432D"/>
    <w:rsid w:val="007F4F98"/>
    <w:rsid w:val="00800604"/>
    <w:rsid w:val="0080245A"/>
    <w:rsid w:val="00802AEC"/>
    <w:rsid w:val="0080409D"/>
    <w:rsid w:val="00805395"/>
    <w:rsid w:val="00806368"/>
    <w:rsid w:val="00810B59"/>
    <w:rsid w:val="00810FB1"/>
    <w:rsid w:val="00811259"/>
    <w:rsid w:val="00811C27"/>
    <w:rsid w:val="00812C43"/>
    <w:rsid w:val="00814052"/>
    <w:rsid w:val="00815ABD"/>
    <w:rsid w:val="00820767"/>
    <w:rsid w:val="00821DFC"/>
    <w:rsid w:val="00822F62"/>
    <w:rsid w:val="00825ED1"/>
    <w:rsid w:val="008265A0"/>
    <w:rsid w:val="00827216"/>
    <w:rsid w:val="00830541"/>
    <w:rsid w:val="00832702"/>
    <w:rsid w:val="00834257"/>
    <w:rsid w:val="00837A65"/>
    <w:rsid w:val="00840B5D"/>
    <w:rsid w:val="00841D7B"/>
    <w:rsid w:val="0084319D"/>
    <w:rsid w:val="00843489"/>
    <w:rsid w:val="00845318"/>
    <w:rsid w:val="0084598A"/>
    <w:rsid w:val="00845BB8"/>
    <w:rsid w:val="00846510"/>
    <w:rsid w:val="008471F4"/>
    <w:rsid w:val="00851736"/>
    <w:rsid w:val="00853060"/>
    <w:rsid w:val="008624C5"/>
    <w:rsid w:val="00865ABB"/>
    <w:rsid w:val="008666EB"/>
    <w:rsid w:val="00867CDF"/>
    <w:rsid w:val="0087096A"/>
    <w:rsid w:val="00873412"/>
    <w:rsid w:val="0087415C"/>
    <w:rsid w:val="00875324"/>
    <w:rsid w:val="00875937"/>
    <w:rsid w:val="00875FCD"/>
    <w:rsid w:val="0088035B"/>
    <w:rsid w:val="008809D2"/>
    <w:rsid w:val="00881C55"/>
    <w:rsid w:val="008845BE"/>
    <w:rsid w:val="00884CAE"/>
    <w:rsid w:val="00885639"/>
    <w:rsid w:val="00887CB2"/>
    <w:rsid w:val="008903D2"/>
    <w:rsid w:val="008925B9"/>
    <w:rsid w:val="00896F8E"/>
    <w:rsid w:val="008978A6"/>
    <w:rsid w:val="008A0293"/>
    <w:rsid w:val="008A0B77"/>
    <w:rsid w:val="008A21B3"/>
    <w:rsid w:val="008A50AA"/>
    <w:rsid w:val="008A607B"/>
    <w:rsid w:val="008A7BAB"/>
    <w:rsid w:val="008B0077"/>
    <w:rsid w:val="008B0D25"/>
    <w:rsid w:val="008B101D"/>
    <w:rsid w:val="008B250A"/>
    <w:rsid w:val="008B53F9"/>
    <w:rsid w:val="008B5A3E"/>
    <w:rsid w:val="008B60C2"/>
    <w:rsid w:val="008B740C"/>
    <w:rsid w:val="008B7825"/>
    <w:rsid w:val="008C0C42"/>
    <w:rsid w:val="008C2A81"/>
    <w:rsid w:val="008C3B64"/>
    <w:rsid w:val="008D08D4"/>
    <w:rsid w:val="008D10B1"/>
    <w:rsid w:val="008D13ED"/>
    <w:rsid w:val="008D33D2"/>
    <w:rsid w:val="008D3BC2"/>
    <w:rsid w:val="008D452B"/>
    <w:rsid w:val="008D5C25"/>
    <w:rsid w:val="008D6C6F"/>
    <w:rsid w:val="008E10AA"/>
    <w:rsid w:val="008E1BB9"/>
    <w:rsid w:val="008E1C40"/>
    <w:rsid w:val="008E24E9"/>
    <w:rsid w:val="008E3391"/>
    <w:rsid w:val="008E6110"/>
    <w:rsid w:val="008E684C"/>
    <w:rsid w:val="008F042D"/>
    <w:rsid w:val="008F1260"/>
    <w:rsid w:val="008F3919"/>
    <w:rsid w:val="008F3B84"/>
    <w:rsid w:val="008F7C77"/>
    <w:rsid w:val="0090019D"/>
    <w:rsid w:val="009009F6"/>
    <w:rsid w:val="00904360"/>
    <w:rsid w:val="0090437A"/>
    <w:rsid w:val="0090473B"/>
    <w:rsid w:val="009068F5"/>
    <w:rsid w:val="00907ADA"/>
    <w:rsid w:val="00910518"/>
    <w:rsid w:val="00914F0F"/>
    <w:rsid w:val="0091552B"/>
    <w:rsid w:val="009158B5"/>
    <w:rsid w:val="009164A3"/>
    <w:rsid w:val="00917626"/>
    <w:rsid w:val="00921A1C"/>
    <w:rsid w:val="00923AB2"/>
    <w:rsid w:val="0092434B"/>
    <w:rsid w:val="0092752A"/>
    <w:rsid w:val="00932811"/>
    <w:rsid w:val="00936E09"/>
    <w:rsid w:val="009405DD"/>
    <w:rsid w:val="009407B5"/>
    <w:rsid w:val="00940E48"/>
    <w:rsid w:val="00942DDC"/>
    <w:rsid w:val="00944A25"/>
    <w:rsid w:val="00944B2D"/>
    <w:rsid w:val="00944E48"/>
    <w:rsid w:val="00947085"/>
    <w:rsid w:val="00947B53"/>
    <w:rsid w:val="00950657"/>
    <w:rsid w:val="00955270"/>
    <w:rsid w:val="009553E6"/>
    <w:rsid w:val="009568D4"/>
    <w:rsid w:val="009619FE"/>
    <w:rsid w:val="0096359E"/>
    <w:rsid w:val="00967A7A"/>
    <w:rsid w:val="00970168"/>
    <w:rsid w:val="009701E8"/>
    <w:rsid w:val="00970DB4"/>
    <w:rsid w:val="00971903"/>
    <w:rsid w:val="009721FE"/>
    <w:rsid w:val="00975168"/>
    <w:rsid w:val="00981A9B"/>
    <w:rsid w:val="009822BB"/>
    <w:rsid w:val="00992CE7"/>
    <w:rsid w:val="009958C7"/>
    <w:rsid w:val="009959D3"/>
    <w:rsid w:val="00995F64"/>
    <w:rsid w:val="009A0497"/>
    <w:rsid w:val="009A0577"/>
    <w:rsid w:val="009A0F20"/>
    <w:rsid w:val="009A1CC3"/>
    <w:rsid w:val="009A711A"/>
    <w:rsid w:val="009B3D61"/>
    <w:rsid w:val="009B48AA"/>
    <w:rsid w:val="009C0A52"/>
    <w:rsid w:val="009C3142"/>
    <w:rsid w:val="009C3828"/>
    <w:rsid w:val="009C5F52"/>
    <w:rsid w:val="009C70DA"/>
    <w:rsid w:val="009C751C"/>
    <w:rsid w:val="009C7EEB"/>
    <w:rsid w:val="009D0D6C"/>
    <w:rsid w:val="009D108B"/>
    <w:rsid w:val="009D18E7"/>
    <w:rsid w:val="009D7D46"/>
    <w:rsid w:val="009E2731"/>
    <w:rsid w:val="009E3EB6"/>
    <w:rsid w:val="009E43E6"/>
    <w:rsid w:val="009E50FF"/>
    <w:rsid w:val="009E544F"/>
    <w:rsid w:val="009E55C7"/>
    <w:rsid w:val="009E6281"/>
    <w:rsid w:val="009E682F"/>
    <w:rsid w:val="009F1016"/>
    <w:rsid w:val="009F215A"/>
    <w:rsid w:val="009F2C57"/>
    <w:rsid w:val="009F4AB2"/>
    <w:rsid w:val="00A018A4"/>
    <w:rsid w:val="00A02823"/>
    <w:rsid w:val="00A0331B"/>
    <w:rsid w:val="00A06518"/>
    <w:rsid w:val="00A06DB7"/>
    <w:rsid w:val="00A109B1"/>
    <w:rsid w:val="00A15B01"/>
    <w:rsid w:val="00A165B1"/>
    <w:rsid w:val="00A16C39"/>
    <w:rsid w:val="00A20A50"/>
    <w:rsid w:val="00A21824"/>
    <w:rsid w:val="00A23BAD"/>
    <w:rsid w:val="00A23E2E"/>
    <w:rsid w:val="00A304AF"/>
    <w:rsid w:val="00A3098D"/>
    <w:rsid w:val="00A31C36"/>
    <w:rsid w:val="00A323AC"/>
    <w:rsid w:val="00A34098"/>
    <w:rsid w:val="00A368EA"/>
    <w:rsid w:val="00A4171A"/>
    <w:rsid w:val="00A42337"/>
    <w:rsid w:val="00A450DC"/>
    <w:rsid w:val="00A5150D"/>
    <w:rsid w:val="00A524A1"/>
    <w:rsid w:val="00A53452"/>
    <w:rsid w:val="00A54D87"/>
    <w:rsid w:val="00A56586"/>
    <w:rsid w:val="00A60B8F"/>
    <w:rsid w:val="00A60F71"/>
    <w:rsid w:val="00A61A2E"/>
    <w:rsid w:val="00A61E19"/>
    <w:rsid w:val="00A63B79"/>
    <w:rsid w:val="00A63BF5"/>
    <w:rsid w:val="00A70132"/>
    <w:rsid w:val="00A714ED"/>
    <w:rsid w:val="00A71FD2"/>
    <w:rsid w:val="00A728F8"/>
    <w:rsid w:val="00A72BC0"/>
    <w:rsid w:val="00A73473"/>
    <w:rsid w:val="00A73887"/>
    <w:rsid w:val="00A75CF8"/>
    <w:rsid w:val="00A80838"/>
    <w:rsid w:val="00A81025"/>
    <w:rsid w:val="00A85271"/>
    <w:rsid w:val="00A8599F"/>
    <w:rsid w:val="00A8601C"/>
    <w:rsid w:val="00A8764E"/>
    <w:rsid w:val="00A9202E"/>
    <w:rsid w:val="00A95E16"/>
    <w:rsid w:val="00A962C5"/>
    <w:rsid w:val="00AA1CBF"/>
    <w:rsid w:val="00AA2CCC"/>
    <w:rsid w:val="00AA5247"/>
    <w:rsid w:val="00AA5723"/>
    <w:rsid w:val="00AA58CB"/>
    <w:rsid w:val="00AA5E61"/>
    <w:rsid w:val="00AA767A"/>
    <w:rsid w:val="00AA76BF"/>
    <w:rsid w:val="00AB0A15"/>
    <w:rsid w:val="00AB2DDA"/>
    <w:rsid w:val="00AB4B31"/>
    <w:rsid w:val="00AB5497"/>
    <w:rsid w:val="00AB5992"/>
    <w:rsid w:val="00AB5F2A"/>
    <w:rsid w:val="00AB72A4"/>
    <w:rsid w:val="00AC1B40"/>
    <w:rsid w:val="00AC5BFD"/>
    <w:rsid w:val="00AC6357"/>
    <w:rsid w:val="00AC69ED"/>
    <w:rsid w:val="00AD0CAC"/>
    <w:rsid w:val="00AD2EFF"/>
    <w:rsid w:val="00AD539B"/>
    <w:rsid w:val="00AE17A1"/>
    <w:rsid w:val="00AE2637"/>
    <w:rsid w:val="00AE279D"/>
    <w:rsid w:val="00AE4DBF"/>
    <w:rsid w:val="00AF095D"/>
    <w:rsid w:val="00AF27DB"/>
    <w:rsid w:val="00AF3445"/>
    <w:rsid w:val="00AF504B"/>
    <w:rsid w:val="00AF5B89"/>
    <w:rsid w:val="00AF608D"/>
    <w:rsid w:val="00AF6CA4"/>
    <w:rsid w:val="00AF6DCA"/>
    <w:rsid w:val="00B00BB5"/>
    <w:rsid w:val="00B04FA7"/>
    <w:rsid w:val="00B0580F"/>
    <w:rsid w:val="00B062E4"/>
    <w:rsid w:val="00B07A13"/>
    <w:rsid w:val="00B10B13"/>
    <w:rsid w:val="00B10C63"/>
    <w:rsid w:val="00B11E95"/>
    <w:rsid w:val="00B12691"/>
    <w:rsid w:val="00B14A71"/>
    <w:rsid w:val="00B16E65"/>
    <w:rsid w:val="00B2070C"/>
    <w:rsid w:val="00B21EC0"/>
    <w:rsid w:val="00B23DDF"/>
    <w:rsid w:val="00B2421B"/>
    <w:rsid w:val="00B30BC9"/>
    <w:rsid w:val="00B31264"/>
    <w:rsid w:val="00B33BE9"/>
    <w:rsid w:val="00B352EC"/>
    <w:rsid w:val="00B3591D"/>
    <w:rsid w:val="00B37714"/>
    <w:rsid w:val="00B40D2C"/>
    <w:rsid w:val="00B42FD4"/>
    <w:rsid w:val="00B43925"/>
    <w:rsid w:val="00B44A56"/>
    <w:rsid w:val="00B461EC"/>
    <w:rsid w:val="00B46623"/>
    <w:rsid w:val="00B47B4D"/>
    <w:rsid w:val="00B47C45"/>
    <w:rsid w:val="00B51BBB"/>
    <w:rsid w:val="00B51F38"/>
    <w:rsid w:val="00B529DE"/>
    <w:rsid w:val="00B54145"/>
    <w:rsid w:val="00B546D9"/>
    <w:rsid w:val="00B56A18"/>
    <w:rsid w:val="00B613DC"/>
    <w:rsid w:val="00B63557"/>
    <w:rsid w:val="00B63F1B"/>
    <w:rsid w:val="00B65B50"/>
    <w:rsid w:val="00B707FE"/>
    <w:rsid w:val="00B708FF"/>
    <w:rsid w:val="00B71A2D"/>
    <w:rsid w:val="00B726DF"/>
    <w:rsid w:val="00B7316C"/>
    <w:rsid w:val="00B73B34"/>
    <w:rsid w:val="00B73D7E"/>
    <w:rsid w:val="00B76AEC"/>
    <w:rsid w:val="00B77261"/>
    <w:rsid w:val="00B80A1C"/>
    <w:rsid w:val="00B846B5"/>
    <w:rsid w:val="00B85025"/>
    <w:rsid w:val="00B8502E"/>
    <w:rsid w:val="00B85A0B"/>
    <w:rsid w:val="00B86233"/>
    <w:rsid w:val="00B86404"/>
    <w:rsid w:val="00B86C00"/>
    <w:rsid w:val="00B876DC"/>
    <w:rsid w:val="00B900B1"/>
    <w:rsid w:val="00B905F4"/>
    <w:rsid w:val="00B94595"/>
    <w:rsid w:val="00B962EB"/>
    <w:rsid w:val="00B96858"/>
    <w:rsid w:val="00BA12F5"/>
    <w:rsid w:val="00BA1B04"/>
    <w:rsid w:val="00BA28D1"/>
    <w:rsid w:val="00BA4D60"/>
    <w:rsid w:val="00BA4E9A"/>
    <w:rsid w:val="00BA5300"/>
    <w:rsid w:val="00BA735B"/>
    <w:rsid w:val="00BA7617"/>
    <w:rsid w:val="00BB35A6"/>
    <w:rsid w:val="00BB3D27"/>
    <w:rsid w:val="00BB3FA6"/>
    <w:rsid w:val="00BB41B3"/>
    <w:rsid w:val="00BB4B92"/>
    <w:rsid w:val="00BB5134"/>
    <w:rsid w:val="00BB5B83"/>
    <w:rsid w:val="00BC099C"/>
    <w:rsid w:val="00BC1C04"/>
    <w:rsid w:val="00BC2366"/>
    <w:rsid w:val="00BC6111"/>
    <w:rsid w:val="00BC61CC"/>
    <w:rsid w:val="00BC798C"/>
    <w:rsid w:val="00BD111D"/>
    <w:rsid w:val="00BD1A7A"/>
    <w:rsid w:val="00BD5037"/>
    <w:rsid w:val="00BD706B"/>
    <w:rsid w:val="00BD7288"/>
    <w:rsid w:val="00BE2DC4"/>
    <w:rsid w:val="00BE3532"/>
    <w:rsid w:val="00BE4348"/>
    <w:rsid w:val="00BE4DFF"/>
    <w:rsid w:val="00BE51F4"/>
    <w:rsid w:val="00BE5584"/>
    <w:rsid w:val="00BF3BA5"/>
    <w:rsid w:val="00BF488C"/>
    <w:rsid w:val="00BF7191"/>
    <w:rsid w:val="00C01093"/>
    <w:rsid w:val="00C031B8"/>
    <w:rsid w:val="00C0325E"/>
    <w:rsid w:val="00C040F5"/>
    <w:rsid w:val="00C04EDB"/>
    <w:rsid w:val="00C0679D"/>
    <w:rsid w:val="00C07256"/>
    <w:rsid w:val="00C103BB"/>
    <w:rsid w:val="00C14792"/>
    <w:rsid w:val="00C15D80"/>
    <w:rsid w:val="00C25DCB"/>
    <w:rsid w:val="00C268F6"/>
    <w:rsid w:val="00C269CD"/>
    <w:rsid w:val="00C26E60"/>
    <w:rsid w:val="00C27033"/>
    <w:rsid w:val="00C3027F"/>
    <w:rsid w:val="00C34D6E"/>
    <w:rsid w:val="00C353D9"/>
    <w:rsid w:val="00C3544B"/>
    <w:rsid w:val="00C3764C"/>
    <w:rsid w:val="00C40462"/>
    <w:rsid w:val="00C41F57"/>
    <w:rsid w:val="00C43668"/>
    <w:rsid w:val="00C43967"/>
    <w:rsid w:val="00C43E6A"/>
    <w:rsid w:val="00C50A58"/>
    <w:rsid w:val="00C5139B"/>
    <w:rsid w:val="00C53C2E"/>
    <w:rsid w:val="00C5418D"/>
    <w:rsid w:val="00C54BEE"/>
    <w:rsid w:val="00C5633E"/>
    <w:rsid w:val="00C56FBB"/>
    <w:rsid w:val="00C606D9"/>
    <w:rsid w:val="00C62536"/>
    <w:rsid w:val="00C63650"/>
    <w:rsid w:val="00C65B60"/>
    <w:rsid w:val="00C66182"/>
    <w:rsid w:val="00C66400"/>
    <w:rsid w:val="00C70BF0"/>
    <w:rsid w:val="00C72003"/>
    <w:rsid w:val="00C72478"/>
    <w:rsid w:val="00C759B7"/>
    <w:rsid w:val="00C767EE"/>
    <w:rsid w:val="00C81D28"/>
    <w:rsid w:val="00C833DD"/>
    <w:rsid w:val="00C836A5"/>
    <w:rsid w:val="00C83AD0"/>
    <w:rsid w:val="00C85A94"/>
    <w:rsid w:val="00C919E3"/>
    <w:rsid w:val="00C94EB5"/>
    <w:rsid w:val="00CA2925"/>
    <w:rsid w:val="00CA41DB"/>
    <w:rsid w:val="00CA722C"/>
    <w:rsid w:val="00CA7755"/>
    <w:rsid w:val="00CB1EAF"/>
    <w:rsid w:val="00CB618F"/>
    <w:rsid w:val="00CC028D"/>
    <w:rsid w:val="00CC0585"/>
    <w:rsid w:val="00CC0CFF"/>
    <w:rsid w:val="00CC122A"/>
    <w:rsid w:val="00CC15A9"/>
    <w:rsid w:val="00CC1754"/>
    <w:rsid w:val="00CC1A70"/>
    <w:rsid w:val="00CC1BF6"/>
    <w:rsid w:val="00CC220F"/>
    <w:rsid w:val="00CC342D"/>
    <w:rsid w:val="00CD114E"/>
    <w:rsid w:val="00CD13EC"/>
    <w:rsid w:val="00CD2AA3"/>
    <w:rsid w:val="00CD2F56"/>
    <w:rsid w:val="00CD43D3"/>
    <w:rsid w:val="00CD5487"/>
    <w:rsid w:val="00CD5FA1"/>
    <w:rsid w:val="00CD6BAD"/>
    <w:rsid w:val="00CD7FA8"/>
    <w:rsid w:val="00CE0824"/>
    <w:rsid w:val="00CE32A9"/>
    <w:rsid w:val="00CE49DD"/>
    <w:rsid w:val="00CF2278"/>
    <w:rsid w:val="00CF2389"/>
    <w:rsid w:val="00CF2CA7"/>
    <w:rsid w:val="00CF420C"/>
    <w:rsid w:val="00CF616A"/>
    <w:rsid w:val="00CF67AA"/>
    <w:rsid w:val="00CF6B28"/>
    <w:rsid w:val="00CF7469"/>
    <w:rsid w:val="00CF7E2D"/>
    <w:rsid w:val="00D0081F"/>
    <w:rsid w:val="00D013AA"/>
    <w:rsid w:val="00D018A5"/>
    <w:rsid w:val="00D02CBF"/>
    <w:rsid w:val="00D04640"/>
    <w:rsid w:val="00D10CE3"/>
    <w:rsid w:val="00D13802"/>
    <w:rsid w:val="00D20F53"/>
    <w:rsid w:val="00D213E3"/>
    <w:rsid w:val="00D32911"/>
    <w:rsid w:val="00D335FA"/>
    <w:rsid w:val="00D3375D"/>
    <w:rsid w:val="00D34DA4"/>
    <w:rsid w:val="00D366B0"/>
    <w:rsid w:val="00D36F16"/>
    <w:rsid w:val="00D407AA"/>
    <w:rsid w:val="00D41953"/>
    <w:rsid w:val="00D419D7"/>
    <w:rsid w:val="00D42892"/>
    <w:rsid w:val="00D42FC7"/>
    <w:rsid w:val="00D46617"/>
    <w:rsid w:val="00D46D8B"/>
    <w:rsid w:val="00D5026D"/>
    <w:rsid w:val="00D56215"/>
    <w:rsid w:val="00D57DA2"/>
    <w:rsid w:val="00D60419"/>
    <w:rsid w:val="00D65AC9"/>
    <w:rsid w:val="00D66B6E"/>
    <w:rsid w:val="00D70C6B"/>
    <w:rsid w:val="00D73009"/>
    <w:rsid w:val="00D7467E"/>
    <w:rsid w:val="00D75A0B"/>
    <w:rsid w:val="00D7792A"/>
    <w:rsid w:val="00D81094"/>
    <w:rsid w:val="00D86EBA"/>
    <w:rsid w:val="00D925AE"/>
    <w:rsid w:val="00D94B2A"/>
    <w:rsid w:val="00D95BC9"/>
    <w:rsid w:val="00D970FB"/>
    <w:rsid w:val="00D974DF"/>
    <w:rsid w:val="00DA124F"/>
    <w:rsid w:val="00DA383E"/>
    <w:rsid w:val="00DA3AA4"/>
    <w:rsid w:val="00DA4C2C"/>
    <w:rsid w:val="00DA6A9D"/>
    <w:rsid w:val="00DA6D49"/>
    <w:rsid w:val="00DA7B02"/>
    <w:rsid w:val="00DB110E"/>
    <w:rsid w:val="00DB1A3D"/>
    <w:rsid w:val="00DB4F07"/>
    <w:rsid w:val="00DC076A"/>
    <w:rsid w:val="00DC0FC6"/>
    <w:rsid w:val="00DC26BA"/>
    <w:rsid w:val="00DC4A13"/>
    <w:rsid w:val="00DC57FC"/>
    <w:rsid w:val="00DC73D8"/>
    <w:rsid w:val="00DD0452"/>
    <w:rsid w:val="00DD061A"/>
    <w:rsid w:val="00DD1F3E"/>
    <w:rsid w:val="00DD239E"/>
    <w:rsid w:val="00DD3EBD"/>
    <w:rsid w:val="00DD42BC"/>
    <w:rsid w:val="00DD5FBC"/>
    <w:rsid w:val="00DD70A9"/>
    <w:rsid w:val="00DD71C6"/>
    <w:rsid w:val="00DE244B"/>
    <w:rsid w:val="00DE28F6"/>
    <w:rsid w:val="00DE37D5"/>
    <w:rsid w:val="00DE4BB9"/>
    <w:rsid w:val="00DE651F"/>
    <w:rsid w:val="00DE691A"/>
    <w:rsid w:val="00DE7AA2"/>
    <w:rsid w:val="00DF00A9"/>
    <w:rsid w:val="00DF1217"/>
    <w:rsid w:val="00DF24CF"/>
    <w:rsid w:val="00DF36D8"/>
    <w:rsid w:val="00DF3C4F"/>
    <w:rsid w:val="00DF4FA2"/>
    <w:rsid w:val="00DF5205"/>
    <w:rsid w:val="00DF55EB"/>
    <w:rsid w:val="00DF7DF4"/>
    <w:rsid w:val="00E0271D"/>
    <w:rsid w:val="00E038EC"/>
    <w:rsid w:val="00E071E0"/>
    <w:rsid w:val="00E0787F"/>
    <w:rsid w:val="00E113D0"/>
    <w:rsid w:val="00E12A9F"/>
    <w:rsid w:val="00E14553"/>
    <w:rsid w:val="00E146C1"/>
    <w:rsid w:val="00E230DB"/>
    <w:rsid w:val="00E24669"/>
    <w:rsid w:val="00E27B4B"/>
    <w:rsid w:val="00E329FD"/>
    <w:rsid w:val="00E34373"/>
    <w:rsid w:val="00E40F3B"/>
    <w:rsid w:val="00E41471"/>
    <w:rsid w:val="00E42539"/>
    <w:rsid w:val="00E45EF9"/>
    <w:rsid w:val="00E50494"/>
    <w:rsid w:val="00E516E0"/>
    <w:rsid w:val="00E548E0"/>
    <w:rsid w:val="00E55667"/>
    <w:rsid w:val="00E61565"/>
    <w:rsid w:val="00E6213C"/>
    <w:rsid w:val="00E64542"/>
    <w:rsid w:val="00E674F0"/>
    <w:rsid w:val="00E6782C"/>
    <w:rsid w:val="00E67D8F"/>
    <w:rsid w:val="00E70DB7"/>
    <w:rsid w:val="00E7284A"/>
    <w:rsid w:val="00E75714"/>
    <w:rsid w:val="00E82E82"/>
    <w:rsid w:val="00E85E72"/>
    <w:rsid w:val="00E86EB5"/>
    <w:rsid w:val="00E86F2D"/>
    <w:rsid w:val="00E90CAD"/>
    <w:rsid w:val="00E97A6D"/>
    <w:rsid w:val="00EA072D"/>
    <w:rsid w:val="00EA0F42"/>
    <w:rsid w:val="00EA185A"/>
    <w:rsid w:val="00EA3020"/>
    <w:rsid w:val="00EA3801"/>
    <w:rsid w:val="00EA3FA5"/>
    <w:rsid w:val="00EA510B"/>
    <w:rsid w:val="00EA56A3"/>
    <w:rsid w:val="00EA5C09"/>
    <w:rsid w:val="00EA5C20"/>
    <w:rsid w:val="00EB0A77"/>
    <w:rsid w:val="00EB250C"/>
    <w:rsid w:val="00EB3588"/>
    <w:rsid w:val="00EB4002"/>
    <w:rsid w:val="00EB64BA"/>
    <w:rsid w:val="00EB7343"/>
    <w:rsid w:val="00EC0427"/>
    <w:rsid w:val="00EC042D"/>
    <w:rsid w:val="00EC108D"/>
    <w:rsid w:val="00EC165B"/>
    <w:rsid w:val="00EC2CAF"/>
    <w:rsid w:val="00EC3B70"/>
    <w:rsid w:val="00EC5262"/>
    <w:rsid w:val="00EC74ED"/>
    <w:rsid w:val="00ED06E6"/>
    <w:rsid w:val="00ED139D"/>
    <w:rsid w:val="00ED23EE"/>
    <w:rsid w:val="00ED3D87"/>
    <w:rsid w:val="00ED428D"/>
    <w:rsid w:val="00ED59E1"/>
    <w:rsid w:val="00ED7D03"/>
    <w:rsid w:val="00EE0E1D"/>
    <w:rsid w:val="00EE1561"/>
    <w:rsid w:val="00EE19D9"/>
    <w:rsid w:val="00EE1F50"/>
    <w:rsid w:val="00EE259F"/>
    <w:rsid w:val="00EE4021"/>
    <w:rsid w:val="00EE4B8F"/>
    <w:rsid w:val="00EF0101"/>
    <w:rsid w:val="00EF205E"/>
    <w:rsid w:val="00EF2655"/>
    <w:rsid w:val="00EF2DD3"/>
    <w:rsid w:val="00EF4D11"/>
    <w:rsid w:val="00EF586B"/>
    <w:rsid w:val="00EF5AF3"/>
    <w:rsid w:val="00EF6269"/>
    <w:rsid w:val="00EF7A27"/>
    <w:rsid w:val="00EF7B3E"/>
    <w:rsid w:val="00F030A8"/>
    <w:rsid w:val="00F042DE"/>
    <w:rsid w:val="00F05186"/>
    <w:rsid w:val="00F0678F"/>
    <w:rsid w:val="00F074B1"/>
    <w:rsid w:val="00F105B8"/>
    <w:rsid w:val="00F10A48"/>
    <w:rsid w:val="00F1453A"/>
    <w:rsid w:val="00F14C00"/>
    <w:rsid w:val="00F17C74"/>
    <w:rsid w:val="00F25E9D"/>
    <w:rsid w:val="00F30E25"/>
    <w:rsid w:val="00F310E7"/>
    <w:rsid w:val="00F32B18"/>
    <w:rsid w:val="00F33354"/>
    <w:rsid w:val="00F34077"/>
    <w:rsid w:val="00F34B5D"/>
    <w:rsid w:val="00F4149C"/>
    <w:rsid w:val="00F4429F"/>
    <w:rsid w:val="00F44A07"/>
    <w:rsid w:val="00F46C60"/>
    <w:rsid w:val="00F504A5"/>
    <w:rsid w:val="00F51BA6"/>
    <w:rsid w:val="00F5225C"/>
    <w:rsid w:val="00F5245F"/>
    <w:rsid w:val="00F54134"/>
    <w:rsid w:val="00F560F0"/>
    <w:rsid w:val="00F56D17"/>
    <w:rsid w:val="00F60151"/>
    <w:rsid w:val="00F6273D"/>
    <w:rsid w:val="00F62853"/>
    <w:rsid w:val="00F64D33"/>
    <w:rsid w:val="00F6588A"/>
    <w:rsid w:val="00F669BE"/>
    <w:rsid w:val="00F72491"/>
    <w:rsid w:val="00F74F22"/>
    <w:rsid w:val="00F7578A"/>
    <w:rsid w:val="00F77042"/>
    <w:rsid w:val="00F804EC"/>
    <w:rsid w:val="00F8126E"/>
    <w:rsid w:val="00F8367F"/>
    <w:rsid w:val="00F83BB8"/>
    <w:rsid w:val="00F845C0"/>
    <w:rsid w:val="00F8479A"/>
    <w:rsid w:val="00F8749E"/>
    <w:rsid w:val="00F879D7"/>
    <w:rsid w:val="00F9058E"/>
    <w:rsid w:val="00F9064E"/>
    <w:rsid w:val="00F9091F"/>
    <w:rsid w:val="00F96745"/>
    <w:rsid w:val="00F977A0"/>
    <w:rsid w:val="00F9799C"/>
    <w:rsid w:val="00FA0169"/>
    <w:rsid w:val="00FA0961"/>
    <w:rsid w:val="00FA0FA1"/>
    <w:rsid w:val="00FA126B"/>
    <w:rsid w:val="00FA209F"/>
    <w:rsid w:val="00FA21CE"/>
    <w:rsid w:val="00FA2B64"/>
    <w:rsid w:val="00FA30A6"/>
    <w:rsid w:val="00FA353F"/>
    <w:rsid w:val="00FA3B3F"/>
    <w:rsid w:val="00FA54AE"/>
    <w:rsid w:val="00FA5C36"/>
    <w:rsid w:val="00FA5DD0"/>
    <w:rsid w:val="00FA6B4B"/>
    <w:rsid w:val="00FA6EA7"/>
    <w:rsid w:val="00FA7229"/>
    <w:rsid w:val="00FA728B"/>
    <w:rsid w:val="00FB41F9"/>
    <w:rsid w:val="00FB55C1"/>
    <w:rsid w:val="00FC0D2D"/>
    <w:rsid w:val="00FC6FAF"/>
    <w:rsid w:val="00FC7188"/>
    <w:rsid w:val="00FD2543"/>
    <w:rsid w:val="00FD60A7"/>
    <w:rsid w:val="00FD6E0B"/>
    <w:rsid w:val="00FE0536"/>
    <w:rsid w:val="00FE215F"/>
    <w:rsid w:val="00FE3B05"/>
    <w:rsid w:val="00FE55B4"/>
    <w:rsid w:val="00FE5DAE"/>
    <w:rsid w:val="00FE6939"/>
    <w:rsid w:val="00FE6C64"/>
    <w:rsid w:val="00FE6EA6"/>
    <w:rsid w:val="00FE6F2D"/>
    <w:rsid w:val="00FF22BC"/>
    <w:rsid w:val="00FF242A"/>
    <w:rsid w:val="00FF25B6"/>
    <w:rsid w:val="00FF2C58"/>
    <w:rsid w:val="00FF41E6"/>
    <w:rsid w:val="00FF4B5B"/>
    <w:rsid w:val="00FF63B0"/>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70BD8796-CCF6-4F4C-9439-0EC054813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139B6"/>
    <w:pPr>
      <w:spacing w:after="0" w:line="240" w:lineRule="auto"/>
    </w:pPr>
    <w:rPr>
      <w:rFonts w:ascii="Times New Roman" w:eastAsia="Times New Roman" w:hAnsi="Times New Roman" w:cs="Angsana New"/>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91DA5"/>
    <w:rPr>
      <w:color w:val="0000FF" w:themeColor="hyperlink"/>
      <w:u w:val="single"/>
    </w:rPr>
  </w:style>
  <w:style w:type="character" w:customStyle="1" w:styleId="apple-converted-space">
    <w:name w:val="apple-converted-space"/>
    <w:basedOn w:val="DefaultParagraphFont"/>
    <w:rsid w:val="00B86233"/>
  </w:style>
  <w:style w:type="paragraph" w:styleId="ListParagraph">
    <w:name w:val="List Paragraph"/>
    <w:basedOn w:val="Normal"/>
    <w:uiPriority w:val="34"/>
    <w:qFormat/>
    <w:rsid w:val="007A709F"/>
    <w:pPr>
      <w:ind w:left="720"/>
      <w:contextualSpacing/>
    </w:pPr>
  </w:style>
  <w:style w:type="paragraph" w:styleId="BalloonText">
    <w:name w:val="Balloon Text"/>
    <w:basedOn w:val="Normal"/>
    <w:link w:val="BalloonTextChar"/>
    <w:uiPriority w:val="99"/>
    <w:semiHidden/>
    <w:unhideWhenUsed/>
    <w:rsid w:val="004B3673"/>
    <w:rPr>
      <w:rFonts w:ascii="Tahoma" w:eastAsiaTheme="minorHAnsi" w:hAnsi="Tahoma" w:cs="Tahoma"/>
      <w:sz w:val="16"/>
      <w:szCs w:val="16"/>
      <w:lang w:val="en-US" w:eastAsia="en-US"/>
    </w:rPr>
  </w:style>
  <w:style w:type="character" w:customStyle="1" w:styleId="BalloonTextChar">
    <w:name w:val="Balloon Text Char"/>
    <w:basedOn w:val="DefaultParagraphFont"/>
    <w:link w:val="BalloonText"/>
    <w:uiPriority w:val="99"/>
    <w:semiHidden/>
    <w:rsid w:val="004B3673"/>
    <w:rPr>
      <w:rFonts w:ascii="Tahoma" w:hAnsi="Tahoma" w:cs="Tahoma"/>
      <w:sz w:val="16"/>
      <w:szCs w:val="16"/>
    </w:rPr>
  </w:style>
  <w:style w:type="paragraph" w:styleId="Footer">
    <w:name w:val="footer"/>
    <w:basedOn w:val="Normal"/>
    <w:link w:val="FooterChar"/>
    <w:uiPriority w:val="99"/>
    <w:unhideWhenUsed/>
    <w:rsid w:val="009E2731"/>
    <w:pPr>
      <w:tabs>
        <w:tab w:val="center" w:pos="4320"/>
        <w:tab w:val="right" w:pos="8640"/>
      </w:tabs>
    </w:pPr>
  </w:style>
  <w:style w:type="character" w:customStyle="1" w:styleId="FooterChar">
    <w:name w:val="Footer Char"/>
    <w:basedOn w:val="DefaultParagraphFont"/>
    <w:link w:val="Footer"/>
    <w:uiPriority w:val="99"/>
    <w:rsid w:val="009E2731"/>
    <w:rPr>
      <w:rFonts w:ascii="Times New Roman" w:eastAsia="Times New Roman" w:hAnsi="Times New Roman" w:cs="Angsana New"/>
      <w:sz w:val="24"/>
      <w:szCs w:val="24"/>
      <w:lang w:val="en-GB" w:eastAsia="en-GB"/>
    </w:rPr>
  </w:style>
  <w:style w:type="character" w:styleId="PageNumber">
    <w:name w:val="page number"/>
    <w:basedOn w:val="DefaultParagraphFont"/>
    <w:uiPriority w:val="99"/>
    <w:semiHidden/>
    <w:unhideWhenUsed/>
    <w:rsid w:val="009E2731"/>
  </w:style>
  <w:style w:type="character" w:styleId="CommentReference">
    <w:name w:val="annotation reference"/>
    <w:basedOn w:val="DefaultParagraphFont"/>
    <w:uiPriority w:val="99"/>
    <w:semiHidden/>
    <w:unhideWhenUsed/>
    <w:rsid w:val="00577286"/>
    <w:rPr>
      <w:sz w:val="18"/>
      <w:szCs w:val="18"/>
    </w:rPr>
  </w:style>
  <w:style w:type="paragraph" w:styleId="CommentText">
    <w:name w:val="annotation text"/>
    <w:basedOn w:val="Normal"/>
    <w:link w:val="CommentTextChar"/>
    <w:uiPriority w:val="99"/>
    <w:semiHidden/>
    <w:unhideWhenUsed/>
    <w:rsid w:val="00577286"/>
  </w:style>
  <w:style w:type="character" w:customStyle="1" w:styleId="CommentTextChar">
    <w:name w:val="Comment Text Char"/>
    <w:basedOn w:val="DefaultParagraphFont"/>
    <w:link w:val="CommentText"/>
    <w:uiPriority w:val="99"/>
    <w:semiHidden/>
    <w:rsid w:val="00577286"/>
    <w:rPr>
      <w:rFonts w:ascii="Times New Roman" w:eastAsia="Times New Roman" w:hAnsi="Times New Roman" w:cs="Angsana New"/>
      <w:sz w:val="24"/>
      <w:szCs w:val="24"/>
      <w:lang w:val="en-GB" w:eastAsia="en-GB"/>
    </w:rPr>
  </w:style>
  <w:style w:type="paragraph" w:styleId="CommentSubject">
    <w:name w:val="annotation subject"/>
    <w:basedOn w:val="CommentText"/>
    <w:next w:val="CommentText"/>
    <w:link w:val="CommentSubjectChar"/>
    <w:uiPriority w:val="99"/>
    <w:semiHidden/>
    <w:unhideWhenUsed/>
    <w:rsid w:val="00577286"/>
    <w:rPr>
      <w:b/>
      <w:bCs/>
      <w:sz w:val="20"/>
      <w:szCs w:val="20"/>
    </w:rPr>
  </w:style>
  <w:style w:type="character" w:customStyle="1" w:styleId="CommentSubjectChar">
    <w:name w:val="Comment Subject Char"/>
    <w:basedOn w:val="CommentTextChar"/>
    <w:link w:val="CommentSubject"/>
    <w:uiPriority w:val="99"/>
    <w:semiHidden/>
    <w:rsid w:val="00577286"/>
    <w:rPr>
      <w:rFonts w:ascii="Times New Roman" w:eastAsia="Times New Roman" w:hAnsi="Times New Roman" w:cs="Angsana New"/>
      <w:b/>
      <w:bCs/>
      <w:sz w:val="20"/>
      <w:szCs w:val="20"/>
      <w:lang w:val="en-GB" w:eastAsia="en-GB"/>
    </w:rPr>
  </w:style>
  <w:style w:type="character" w:styleId="PlaceholderText">
    <w:name w:val="Placeholder Text"/>
    <w:basedOn w:val="DefaultParagraphFont"/>
    <w:uiPriority w:val="99"/>
    <w:semiHidden/>
    <w:rsid w:val="005C1473"/>
    <w:rPr>
      <w:color w:val="808080"/>
    </w:rPr>
  </w:style>
  <w:style w:type="paragraph" w:styleId="Revision">
    <w:name w:val="Revision"/>
    <w:hidden/>
    <w:uiPriority w:val="99"/>
    <w:semiHidden/>
    <w:rsid w:val="00167ADE"/>
    <w:pPr>
      <w:spacing w:after="0" w:line="240" w:lineRule="auto"/>
    </w:pPr>
    <w:rPr>
      <w:rFonts w:ascii="Times New Roman" w:eastAsia="Times New Roman" w:hAnsi="Times New Roman" w:cs="Angsana New"/>
      <w:sz w:val="24"/>
      <w:szCs w:val="24"/>
      <w:lang w:val="en-GB" w:eastAsia="en-GB"/>
    </w:rPr>
  </w:style>
  <w:style w:type="paragraph" w:customStyle="1" w:styleId="EndNoteBibliographyTitle">
    <w:name w:val="EndNote Bibliography Title"/>
    <w:basedOn w:val="Normal"/>
    <w:link w:val="EndNoteBibliographyTitleChar"/>
    <w:rsid w:val="007F0AF7"/>
    <w:pPr>
      <w:jc w:val="center"/>
    </w:pPr>
    <w:rPr>
      <w:rFonts w:cs="Times New Roman"/>
      <w:noProof/>
    </w:rPr>
  </w:style>
  <w:style w:type="character" w:customStyle="1" w:styleId="EndNoteBibliographyTitleChar">
    <w:name w:val="EndNote Bibliography Title Char"/>
    <w:basedOn w:val="DefaultParagraphFont"/>
    <w:link w:val="EndNoteBibliographyTitle"/>
    <w:rsid w:val="007F0AF7"/>
    <w:rPr>
      <w:rFonts w:ascii="Times New Roman" w:eastAsia="Times New Roman" w:hAnsi="Times New Roman" w:cs="Times New Roman"/>
      <w:noProof/>
      <w:sz w:val="24"/>
      <w:szCs w:val="24"/>
      <w:lang w:val="en-GB" w:eastAsia="en-GB"/>
    </w:rPr>
  </w:style>
  <w:style w:type="paragraph" w:customStyle="1" w:styleId="EndNoteBibliography">
    <w:name w:val="EndNote Bibliography"/>
    <w:basedOn w:val="Normal"/>
    <w:link w:val="EndNoteBibliographyChar"/>
    <w:rsid w:val="007F0AF7"/>
    <w:rPr>
      <w:rFonts w:cs="Times New Roman"/>
      <w:noProof/>
    </w:rPr>
  </w:style>
  <w:style w:type="character" w:customStyle="1" w:styleId="EndNoteBibliographyChar">
    <w:name w:val="EndNote Bibliography Char"/>
    <w:basedOn w:val="DefaultParagraphFont"/>
    <w:link w:val="EndNoteBibliography"/>
    <w:rsid w:val="007F0AF7"/>
    <w:rPr>
      <w:rFonts w:ascii="Times New Roman" w:eastAsia="Times New Roman" w:hAnsi="Times New Roman" w:cs="Times New Roman"/>
      <w:noProof/>
      <w:sz w:val="24"/>
      <w:szCs w:val="24"/>
      <w:lang w:val="en-GB" w:eastAsia="en-GB"/>
    </w:rPr>
  </w:style>
  <w:style w:type="character" w:customStyle="1" w:styleId="current-selection">
    <w:name w:val="current-selection"/>
    <w:basedOn w:val="DefaultParagraphFont"/>
    <w:rsid w:val="006165E5"/>
  </w:style>
  <w:style w:type="character" w:customStyle="1" w:styleId="enhanced-reference">
    <w:name w:val="enhanced-reference"/>
    <w:basedOn w:val="DefaultParagraphFont"/>
    <w:rsid w:val="006165E5"/>
  </w:style>
  <w:style w:type="paragraph" w:styleId="NormalWeb">
    <w:name w:val="Normal (Web)"/>
    <w:basedOn w:val="Normal"/>
    <w:uiPriority w:val="99"/>
    <w:unhideWhenUsed/>
    <w:rsid w:val="005E693F"/>
    <w:pPr>
      <w:spacing w:before="100" w:beforeAutospacing="1" w:after="100" w:afterAutospacing="1"/>
    </w:pPr>
    <w:rPr>
      <w:rFonts w:cs="Times New Roman"/>
      <w:lang w:val="de-DE" w:eastAsia="zh-CN"/>
    </w:rPr>
  </w:style>
  <w:style w:type="character" w:styleId="FollowedHyperlink">
    <w:name w:val="FollowedHyperlink"/>
    <w:basedOn w:val="DefaultParagraphFont"/>
    <w:uiPriority w:val="99"/>
    <w:semiHidden/>
    <w:unhideWhenUsed/>
    <w:rsid w:val="008F7C77"/>
    <w:rPr>
      <w:color w:val="800080" w:themeColor="followedHyperlink"/>
      <w:u w:val="single"/>
    </w:rPr>
  </w:style>
  <w:style w:type="character" w:customStyle="1" w:styleId="citationref">
    <w:name w:val="citationref"/>
    <w:basedOn w:val="DefaultParagraphFont"/>
    <w:rsid w:val="008F7C77"/>
  </w:style>
  <w:style w:type="character" w:styleId="Emphasis">
    <w:name w:val="Emphasis"/>
    <w:basedOn w:val="DefaultParagraphFont"/>
    <w:uiPriority w:val="20"/>
    <w:qFormat/>
    <w:rsid w:val="0003481C"/>
    <w:rPr>
      <w:i/>
      <w:iCs/>
    </w:rPr>
  </w:style>
  <w:style w:type="character" w:styleId="Strong">
    <w:name w:val="Strong"/>
    <w:basedOn w:val="DefaultParagraphFont"/>
    <w:uiPriority w:val="22"/>
    <w:qFormat/>
    <w:rsid w:val="0003481C"/>
    <w:rPr>
      <w:b/>
      <w:bCs/>
    </w:rPr>
  </w:style>
  <w:style w:type="character" w:customStyle="1" w:styleId="highlight">
    <w:name w:val="highlight"/>
    <w:basedOn w:val="DefaultParagraphFont"/>
    <w:rsid w:val="00144AF1"/>
  </w:style>
  <w:style w:type="paragraph" w:customStyle="1" w:styleId="p">
    <w:name w:val="p"/>
    <w:basedOn w:val="Normal"/>
    <w:rsid w:val="00CC1754"/>
    <w:pPr>
      <w:spacing w:before="100" w:beforeAutospacing="1" w:after="100" w:afterAutospacing="1"/>
    </w:pPr>
    <w:rPr>
      <w:rFonts w:ascii="Times" w:eastAsia="SimSun" w:hAnsi="Times" w:cstheme="minorBidi"/>
      <w:sz w:val="20"/>
      <w:szCs w:val="20"/>
      <w:lang w:val="en-US" w:eastAsia="en-US"/>
    </w:rPr>
  </w:style>
  <w:style w:type="paragraph" w:styleId="Header">
    <w:name w:val="header"/>
    <w:basedOn w:val="Normal"/>
    <w:link w:val="HeaderChar"/>
    <w:uiPriority w:val="99"/>
    <w:unhideWhenUsed/>
    <w:rsid w:val="00700DEE"/>
    <w:pPr>
      <w:tabs>
        <w:tab w:val="center" w:pos="4680"/>
        <w:tab w:val="right" w:pos="9360"/>
      </w:tabs>
    </w:pPr>
  </w:style>
  <w:style w:type="character" w:customStyle="1" w:styleId="HeaderChar">
    <w:name w:val="Header Char"/>
    <w:basedOn w:val="DefaultParagraphFont"/>
    <w:link w:val="Header"/>
    <w:uiPriority w:val="99"/>
    <w:rsid w:val="00700DEE"/>
    <w:rPr>
      <w:rFonts w:ascii="Times New Roman" w:eastAsia="Times New Roman" w:hAnsi="Times New Roman" w:cs="Angsana New"/>
      <w:sz w:val="24"/>
      <w:szCs w:val="24"/>
      <w:lang w:val="en-GB" w:eastAsia="en-GB"/>
    </w:rPr>
  </w:style>
  <w:style w:type="character" w:customStyle="1" w:styleId="UnresolvedMention1">
    <w:name w:val="Unresolved Mention1"/>
    <w:basedOn w:val="DefaultParagraphFont"/>
    <w:uiPriority w:val="99"/>
    <w:semiHidden/>
    <w:unhideWhenUsed/>
    <w:rsid w:val="0090437A"/>
    <w:rPr>
      <w:color w:val="808080"/>
      <w:shd w:val="clear" w:color="auto" w:fill="E6E6E6"/>
    </w:rPr>
  </w:style>
  <w:style w:type="character" w:customStyle="1" w:styleId="UnresolvedMention2">
    <w:name w:val="Unresolved Mention2"/>
    <w:basedOn w:val="DefaultParagraphFont"/>
    <w:uiPriority w:val="99"/>
    <w:semiHidden/>
    <w:unhideWhenUsed/>
    <w:rsid w:val="00BA5300"/>
    <w:rPr>
      <w:color w:val="808080"/>
      <w:shd w:val="clear" w:color="auto" w:fill="E6E6E6"/>
    </w:rPr>
  </w:style>
  <w:style w:type="character" w:styleId="LineNumber">
    <w:name w:val="line number"/>
    <w:basedOn w:val="DefaultParagraphFont"/>
    <w:uiPriority w:val="99"/>
    <w:semiHidden/>
    <w:unhideWhenUsed/>
    <w:rsid w:val="00577CCC"/>
  </w:style>
  <w:style w:type="character" w:customStyle="1" w:styleId="UnresolvedMention3">
    <w:name w:val="Unresolved Mention3"/>
    <w:basedOn w:val="DefaultParagraphFont"/>
    <w:uiPriority w:val="99"/>
    <w:semiHidden/>
    <w:unhideWhenUsed/>
    <w:rsid w:val="009568D4"/>
    <w:rPr>
      <w:color w:val="808080"/>
      <w:shd w:val="clear" w:color="auto" w:fill="E6E6E6"/>
    </w:rPr>
  </w:style>
  <w:style w:type="paragraph" w:customStyle="1" w:styleId="Default">
    <w:name w:val="Default"/>
    <w:rsid w:val="00FA0961"/>
    <w:pPr>
      <w:autoSpaceDE w:val="0"/>
      <w:autoSpaceDN w:val="0"/>
      <w:adjustRightInd w:val="0"/>
      <w:spacing w:after="0" w:line="240" w:lineRule="auto"/>
    </w:pPr>
    <w:rPr>
      <w:rFonts w:ascii="Arial" w:hAnsi="Arial" w:cs="Arial"/>
      <w:color w:val="000000"/>
      <w:sz w:val="24"/>
      <w:szCs w:val="24"/>
      <w:lang w:val="es-ES"/>
    </w:rPr>
  </w:style>
  <w:style w:type="character" w:customStyle="1" w:styleId="UnresolvedMention4">
    <w:name w:val="Unresolved Mention4"/>
    <w:basedOn w:val="DefaultParagraphFont"/>
    <w:uiPriority w:val="99"/>
    <w:semiHidden/>
    <w:unhideWhenUsed/>
    <w:rsid w:val="005D05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912391">
      <w:bodyDiv w:val="1"/>
      <w:marLeft w:val="0"/>
      <w:marRight w:val="0"/>
      <w:marTop w:val="0"/>
      <w:marBottom w:val="0"/>
      <w:divBdr>
        <w:top w:val="none" w:sz="0" w:space="0" w:color="auto"/>
        <w:left w:val="none" w:sz="0" w:space="0" w:color="auto"/>
        <w:bottom w:val="none" w:sz="0" w:space="0" w:color="auto"/>
        <w:right w:val="none" w:sz="0" w:space="0" w:color="auto"/>
      </w:divBdr>
    </w:div>
    <w:div w:id="257301225">
      <w:bodyDiv w:val="1"/>
      <w:marLeft w:val="0"/>
      <w:marRight w:val="0"/>
      <w:marTop w:val="0"/>
      <w:marBottom w:val="0"/>
      <w:divBdr>
        <w:top w:val="none" w:sz="0" w:space="0" w:color="auto"/>
        <w:left w:val="none" w:sz="0" w:space="0" w:color="auto"/>
        <w:bottom w:val="none" w:sz="0" w:space="0" w:color="auto"/>
        <w:right w:val="none" w:sz="0" w:space="0" w:color="auto"/>
      </w:divBdr>
      <w:divsChild>
        <w:div w:id="119304397">
          <w:marLeft w:val="0"/>
          <w:marRight w:val="0"/>
          <w:marTop w:val="0"/>
          <w:marBottom w:val="0"/>
          <w:divBdr>
            <w:top w:val="none" w:sz="0" w:space="0" w:color="auto"/>
            <w:left w:val="none" w:sz="0" w:space="0" w:color="auto"/>
            <w:bottom w:val="none" w:sz="0" w:space="0" w:color="auto"/>
            <w:right w:val="none" w:sz="0" w:space="0" w:color="auto"/>
          </w:divBdr>
        </w:div>
        <w:div w:id="181752200">
          <w:marLeft w:val="0"/>
          <w:marRight w:val="0"/>
          <w:marTop w:val="0"/>
          <w:marBottom w:val="0"/>
          <w:divBdr>
            <w:top w:val="none" w:sz="0" w:space="0" w:color="auto"/>
            <w:left w:val="none" w:sz="0" w:space="0" w:color="auto"/>
            <w:bottom w:val="none" w:sz="0" w:space="0" w:color="auto"/>
            <w:right w:val="none" w:sz="0" w:space="0" w:color="auto"/>
          </w:divBdr>
        </w:div>
        <w:div w:id="1641424025">
          <w:marLeft w:val="0"/>
          <w:marRight w:val="0"/>
          <w:marTop w:val="0"/>
          <w:marBottom w:val="0"/>
          <w:divBdr>
            <w:top w:val="none" w:sz="0" w:space="0" w:color="auto"/>
            <w:left w:val="none" w:sz="0" w:space="0" w:color="auto"/>
            <w:bottom w:val="none" w:sz="0" w:space="0" w:color="auto"/>
            <w:right w:val="none" w:sz="0" w:space="0" w:color="auto"/>
          </w:divBdr>
        </w:div>
        <w:div w:id="164441765">
          <w:marLeft w:val="0"/>
          <w:marRight w:val="0"/>
          <w:marTop w:val="0"/>
          <w:marBottom w:val="0"/>
          <w:divBdr>
            <w:top w:val="none" w:sz="0" w:space="0" w:color="auto"/>
            <w:left w:val="none" w:sz="0" w:space="0" w:color="auto"/>
            <w:bottom w:val="none" w:sz="0" w:space="0" w:color="auto"/>
            <w:right w:val="none" w:sz="0" w:space="0" w:color="auto"/>
          </w:divBdr>
        </w:div>
        <w:div w:id="2020422720">
          <w:marLeft w:val="0"/>
          <w:marRight w:val="0"/>
          <w:marTop w:val="0"/>
          <w:marBottom w:val="0"/>
          <w:divBdr>
            <w:top w:val="none" w:sz="0" w:space="0" w:color="auto"/>
            <w:left w:val="none" w:sz="0" w:space="0" w:color="auto"/>
            <w:bottom w:val="none" w:sz="0" w:space="0" w:color="auto"/>
            <w:right w:val="none" w:sz="0" w:space="0" w:color="auto"/>
          </w:divBdr>
        </w:div>
        <w:div w:id="330302801">
          <w:marLeft w:val="0"/>
          <w:marRight w:val="0"/>
          <w:marTop w:val="0"/>
          <w:marBottom w:val="0"/>
          <w:divBdr>
            <w:top w:val="none" w:sz="0" w:space="0" w:color="auto"/>
            <w:left w:val="none" w:sz="0" w:space="0" w:color="auto"/>
            <w:bottom w:val="none" w:sz="0" w:space="0" w:color="auto"/>
            <w:right w:val="none" w:sz="0" w:space="0" w:color="auto"/>
          </w:divBdr>
        </w:div>
        <w:div w:id="236672438">
          <w:marLeft w:val="0"/>
          <w:marRight w:val="0"/>
          <w:marTop w:val="0"/>
          <w:marBottom w:val="0"/>
          <w:divBdr>
            <w:top w:val="none" w:sz="0" w:space="0" w:color="auto"/>
            <w:left w:val="none" w:sz="0" w:space="0" w:color="auto"/>
            <w:bottom w:val="none" w:sz="0" w:space="0" w:color="auto"/>
            <w:right w:val="none" w:sz="0" w:space="0" w:color="auto"/>
          </w:divBdr>
        </w:div>
        <w:div w:id="1315449228">
          <w:marLeft w:val="0"/>
          <w:marRight w:val="0"/>
          <w:marTop w:val="0"/>
          <w:marBottom w:val="0"/>
          <w:divBdr>
            <w:top w:val="none" w:sz="0" w:space="0" w:color="auto"/>
            <w:left w:val="none" w:sz="0" w:space="0" w:color="auto"/>
            <w:bottom w:val="none" w:sz="0" w:space="0" w:color="auto"/>
            <w:right w:val="none" w:sz="0" w:space="0" w:color="auto"/>
          </w:divBdr>
        </w:div>
        <w:div w:id="80417457">
          <w:marLeft w:val="0"/>
          <w:marRight w:val="0"/>
          <w:marTop w:val="0"/>
          <w:marBottom w:val="0"/>
          <w:divBdr>
            <w:top w:val="none" w:sz="0" w:space="0" w:color="auto"/>
            <w:left w:val="none" w:sz="0" w:space="0" w:color="auto"/>
            <w:bottom w:val="none" w:sz="0" w:space="0" w:color="auto"/>
            <w:right w:val="none" w:sz="0" w:space="0" w:color="auto"/>
          </w:divBdr>
        </w:div>
      </w:divsChild>
    </w:div>
    <w:div w:id="369721236">
      <w:bodyDiv w:val="1"/>
      <w:marLeft w:val="0"/>
      <w:marRight w:val="0"/>
      <w:marTop w:val="0"/>
      <w:marBottom w:val="0"/>
      <w:divBdr>
        <w:top w:val="none" w:sz="0" w:space="0" w:color="auto"/>
        <w:left w:val="none" w:sz="0" w:space="0" w:color="auto"/>
        <w:bottom w:val="none" w:sz="0" w:space="0" w:color="auto"/>
        <w:right w:val="none" w:sz="0" w:space="0" w:color="auto"/>
      </w:divBdr>
    </w:div>
    <w:div w:id="399715067">
      <w:bodyDiv w:val="1"/>
      <w:marLeft w:val="0"/>
      <w:marRight w:val="0"/>
      <w:marTop w:val="0"/>
      <w:marBottom w:val="0"/>
      <w:divBdr>
        <w:top w:val="none" w:sz="0" w:space="0" w:color="auto"/>
        <w:left w:val="none" w:sz="0" w:space="0" w:color="auto"/>
        <w:bottom w:val="none" w:sz="0" w:space="0" w:color="auto"/>
        <w:right w:val="none" w:sz="0" w:space="0" w:color="auto"/>
      </w:divBdr>
    </w:div>
    <w:div w:id="1138181223">
      <w:bodyDiv w:val="1"/>
      <w:marLeft w:val="0"/>
      <w:marRight w:val="0"/>
      <w:marTop w:val="0"/>
      <w:marBottom w:val="0"/>
      <w:divBdr>
        <w:top w:val="none" w:sz="0" w:space="0" w:color="auto"/>
        <w:left w:val="none" w:sz="0" w:space="0" w:color="auto"/>
        <w:bottom w:val="none" w:sz="0" w:space="0" w:color="auto"/>
        <w:right w:val="none" w:sz="0" w:space="0" w:color="auto"/>
      </w:divBdr>
    </w:div>
    <w:div w:id="1242448177">
      <w:bodyDiv w:val="1"/>
      <w:marLeft w:val="0"/>
      <w:marRight w:val="0"/>
      <w:marTop w:val="0"/>
      <w:marBottom w:val="0"/>
      <w:divBdr>
        <w:top w:val="none" w:sz="0" w:space="0" w:color="auto"/>
        <w:left w:val="none" w:sz="0" w:space="0" w:color="auto"/>
        <w:bottom w:val="none" w:sz="0" w:space="0" w:color="auto"/>
        <w:right w:val="none" w:sz="0" w:space="0" w:color="auto"/>
      </w:divBdr>
    </w:div>
    <w:div w:id="1293629534">
      <w:bodyDiv w:val="1"/>
      <w:marLeft w:val="0"/>
      <w:marRight w:val="0"/>
      <w:marTop w:val="0"/>
      <w:marBottom w:val="0"/>
      <w:divBdr>
        <w:top w:val="none" w:sz="0" w:space="0" w:color="auto"/>
        <w:left w:val="none" w:sz="0" w:space="0" w:color="auto"/>
        <w:bottom w:val="none" w:sz="0" w:space="0" w:color="auto"/>
        <w:right w:val="none" w:sz="0" w:space="0" w:color="auto"/>
      </w:divBdr>
    </w:div>
    <w:div w:id="2061128912">
      <w:bodyDiv w:val="1"/>
      <w:marLeft w:val="0"/>
      <w:marRight w:val="0"/>
      <w:marTop w:val="0"/>
      <w:marBottom w:val="0"/>
      <w:divBdr>
        <w:top w:val="none" w:sz="0" w:space="0" w:color="auto"/>
        <w:left w:val="none" w:sz="0" w:space="0" w:color="auto"/>
        <w:bottom w:val="none" w:sz="0" w:space="0" w:color="auto"/>
        <w:right w:val="none" w:sz="0" w:space="0" w:color="auto"/>
      </w:divBdr>
      <w:divsChild>
        <w:div w:id="500313203">
          <w:marLeft w:val="0"/>
          <w:marRight w:val="0"/>
          <w:marTop w:val="0"/>
          <w:marBottom w:val="0"/>
          <w:divBdr>
            <w:top w:val="none" w:sz="0" w:space="0" w:color="auto"/>
            <w:left w:val="none" w:sz="0" w:space="0" w:color="auto"/>
            <w:bottom w:val="none" w:sz="0" w:space="0" w:color="auto"/>
            <w:right w:val="none" w:sz="0" w:space="0" w:color="auto"/>
          </w:divBdr>
        </w:div>
        <w:div w:id="1594123507">
          <w:marLeft w:val="0"/>
          <w:marRight w:val="0"/>
          <w:marTop w:val="0"/>
          <w:marBottom w:val="0"/>
          <w:divBdr>
            <w:top w:val="none" w:sz="0" w:space="0" w:color="auto"/>
            <w:left w:val="none" w:sz="0" w:space="0" w:color="auto"/>
            <w:bottom w:val="none" w:sz="0" w:space="0" w:color="auto"/>
            <w:right w:val="none" w:sz="0" w:space="0" w:color="auto"/>
          </w:divBdr>
        </w:div>
        <w:div w:id="1957365406">
          <w:marLeft w:val="0"/>
          <w:marRight w:val="0"/>
          <w:marTop w:val="0"/>
          <w:marBottom w:val="0"/>
          <w:divBdr>
            <w:top w:val="none" w:sz="0" w:space="0" w:color="auto"/>
            <w:left w:val="none" w:sz="0" w:space="0" w:color="auto"/>
            <w:bottom w:val="none" w:sz="0" w:space="0" w:color="auto"/>
            <w:right w:val="none" w:sz="0" w:space="0" w:color="auto"/>
          </w:divBdr>
        </w:div>
        <w:div w:id="1727869672">
          <w:marLeft w:val="0"/>
          <w:marRight w:val="0"/>
          <w:marTop w:val="0"/>
          <w:marBottom w:val="0"/>
          <w:divBdr>
            <w:top w:val="none" w:sz="0" w:space="0" w:color="auto"/>
            <w:left w:val="none" w:sz="0" w:space="0" w:color="auto"/>
            <w:bottom w:val="none" w:sz="0" w:space="0" w:color="auto"/>
            <w:right w:val="none" w:sz="0" w:space="0" w:color="auto"/>
          </w:divBdr>
        </w:div>
        <w:div w:id="1927574840">
          <w:marLeft w:val="0"/>
          <w:marRight w:val="0"/>
          <w:marTop w:val="0"/>
          <w:marBottom w:val="0"/>
          <w:divBdr>
            <w:top w:val="none" w:sz="0" w:space="0" w:color="auto"/>
            <w:left w:val="none" w:sz="0" w:space="0" w:color="auto"/>
            <w:bottom w:val="none" w:sz="0" w:space="0" w:color="auto"/>
            <w:right w:val="none" w:sz="0" w:space="0" w:color="auto"/>
          </w:divBdr>
        </w:div>
        <w:div w:id="544760532">
          <w:marLeft w:val="0"/>
          <w:marRight w:val="0"/>
          <w:marTop w:val="0"/>
          <w:marBottom w:val="0"/>
          <w:divBdr>
            <w:top w:val="none" w:sz="0" w:space="0" w:color="auto"/>
            <w:left w:val="none" w:sz="0" w:space="0" w:color="auto"/>
            <w:bottom w:val="none" w:sz="0" w:space="0" w:color="auto"/>
            <w:right w:val="none" w:sz="0" w:space="0" w:color="auto"/>
          </w:divBdr>
        </w:div>
        <w:div w:id="368797588">
          <w:marLeft w:val="0"/>
          <w:marRight w:val="0"/>
          <w:marTop w:val="0"/>
          <w:marBottom w:val="0"/>
          <w:divBdr>
            <w:top w:val="none" w:sz="0" w:space="0" w:color="auto"/>
            <w:left w:val="none" w:sz="0" w:space="0" w:color="auto"/>
            <w:bottom w:val="none" w:sz="0" w:space="0" w:color="auto"/>
            <w:right w:val="none" w:sz="0" w:space="0" w:color="auto"/>
          </w:divBdr>
        </w:div>
        <w:div w:id="1113860220">
          <w:marLeft w:val="0"/>
          <w:marRight w:val="0"/>
          <w:marTop w:val="0"/>
          <w:marBottom w:val="0"/>
          <w:divBdr>
            <w:top w:val="none" w:sz="0" w:space="0" w:color="auto"/>
            <w:left w:val="none" w:sz="0" w:space="0" w:color="auto"/>
            <w:bottom w:val="none" w:sz="0" w:space="0" w:color="auto"/>
            <w:right w:val="none" w:sz="0" w:space="0" w:color="auto"/>
          </w:divBdr>
        </w:div>
        <w:div w:id="9474650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e.smith@anglia.ac.uk" TargetMode="External"/><Relationship Id="rId13" Type="http://schemas.openxmlformats.org/officeDocument/2006/relationships/hyperlink" Target="http://www.cdc.gov/nchs/nhanes.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ealth.gov.au/internet/main/publishing.nsf/content/health-pubhlth-strateg-phys-act-guideline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uk/government/publications/uk-physical-activity-guidelin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jackson@ucl.ac.u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3E3FF-6CB9-4CDE-A3D2-4BEF53DF8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7605</Words>
  <Characters>43353</Characters>
  <Application>Microsoft Office Word</Application>
  <DocSecurity>0</DocSecurity>
  <Lines>361</Lines>
  <Paragraphs>101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ITC</Company>
  <LinksUpToDate>false</LinksUpToDate>
  <CharactersWithSpaces>50857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ITC</dc:creator>
  <cp:lastModifiedBy>Lee Smith</cp:lastModifiedBy>
  <cp:revision>2</cp:revision>
  <cp:lastPrinted>2018-09-26T07:23:00Z</cp:lastPrinted>
  <dcterms:created xsi:type="dcterms:W3CDTF">2019-03-12T19:30:00Z</dcterms:created>
  <dcterms:modified xsi:type="dcterms:W3CDTF">2019-03-12T19:30:00Z</dcterms:modified>
</cp:coreProperties>
</file>