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6D4" w:rsidRPr="00F906D4" w:rsidRDefault="00F906D4" w:rsidP="00F906D4">
      <w:pPr>
        <w:jc w:val="both"/>
        <w:rPr>
          <w:rFonts w:ascii="Times New Roman" w:hAnsi="Times New Roman" w:cs="Times New Roman"/>
          <w:b/>
          <w:sz w:val="24"/>
          <w:szCs w:val="24"/>
        </w:rPr>
      </w:pPr>
      <w:bookmarkStart w:id="0" w:name="_GoBack"/>
      <w:bookmarkEnd w:id="0"/>
      <w:r w:rsidRPr="00F906D4">
        <w:rPr>
          <w:rFonts w:ascii="Times New Roman" w:hAnsi="Times New Roman" w:cs="Times New Roman"/>
          <w:b/>
          <w:sz w:val="24"/>
          <w:szCs w:val="24"/>
        </w:rPr>
        <w:t>Coronary artery height differences and their effect on fractional flow reserve</w:t>
      </w:r>
    </w:p>
    <w:p w:rsidR="00F906D4" w:rsidRPr="00F906D4" w:rsidRDefault="00F906D4" w:rsidP="00F906D4">
      <w:pPr>
        <w:jc w:val="both"/>
        <w:rPr>
          <w:rFonts w:ascii="Times New Roman" w:hAnsi="Times New Roman" w:cs="Times New Roman"/>
          <w:b/>
          <w:sz w:val="24"/>
          <w:szCs w:val="24"/>
        </w:rPr>
      </w:pPr>
      <w:r w:rsidRPr="00F906D4">
        <w:rPr>
          <w:rFonts w:ascii="Times New Roman" w:hAnsi="Times New Roman" w:cs="Times New Roman"/>
          <w:b/>
          <w:sz w:val="24"/>
          <w:szCs w:val="24"/>
        </w:rPr>
        <w:t xml:space="preserve">Running Title: Hydrostatic pressure and FFR </w:t>
      </w:r>
    </w:p>
    <w:p w:rsidR="00F906D4" w:rsidRPr="00F906D4" w:rsidRDefault="00F906D4" w:rsidP="00F906D4">
      <w:pPr>
        <w:rPr>
          <w:rFonts w:ascii="Times New Roman" w:hAnsi="Times New Roman" w:cs="Times New Roman"/>
          <w:sz w:val="24"/>
          <w:szCs w:val="24"/>
        </w:rPr>
      </w:pPr>
    </w:p>
    <w:p w:rsidR="00F906D4" w:rsidRPr="00F906D4" w:rsidRDefault="00F906D4" w:rsidP="00F906D4">
      <w:pPr>
        <w:rPr>
          <w:rFonts w:ascii="Times New Roman" w:hAnsi="Times New Roman" w:cs="Times New Roman"/>
          <w:sz w:val="24"/>
          <w:szCs w:val="24"/>
        </w:rPr>
      </w:pPr>
      <w:r w:rsidRPr="00F906D4">
        <w:rPr>
          <w:rFonts w:ascii="Times New Roman" w:hAnsi="Times New Roman" w:cs="Times New Roman"/>
          <w:sz w:val="24"/>
          <w:szCs w:val="24"/>
        </w:rPr>
        <w:t>Firas Al-Janabi</w:t>
      </w:r>
      <w:r w:rsidRPr="00F906D4">
        <w:rPr>
          <w:rFonts w:ascii="Times New Roman" w:hAnsi="Times New Roman" w:cs="Times New Roman"/>
          <w:sz w:val="24"/>
          <w:szCs w:val="24"/>
          <w:vertAlign w:val="superscript"/>
        </w:rPr>
        <w:t>1,2</w:t>
      </w:r>
      <w:r w:rsidRPr="00F906D4">
        <w:rPr>
          <w:rFonts w:ascii="Times New Roman" w:hAnsi="Times New Roman" w:cs="Times New Roman"/>
          <w:sz w:val="24"/>
          <w:szCs w:val="24"/>
        </w:rPr>
        <w:t>, Grigoris Karamasis</w:t>
      </w:r>
      <w:r w:rsidRPr="00F906D4">
        <w:rPr>
          <w:rFonts w:ascii="Times New Roman" w:hAnsi="Times New Roman" w:cs="Times New Roman"/>
          <w:sz w:val="24"/>
          <w:szCs w:val="24"/>
          <w:vertAlign w:val="superscript"/>
        </w:rPr>
        <w:t>1,2</w:t>
      </w:r>
      <w:r w:rsidRPr="00F906D4">
        <w:rPr>
          <w:rFonts w:ascii="Times New Roman" w:hAnsi="Times New Roman" w:cs="Times New Roman"/>
          <w:sz w:val="24"/>
          <w:szCs w:val="24"/>
        </w:rPr>
        <w:t>, Christopher Cook</w:t>
      </w:r>
      <w:r w:rsidR="00991E92">
        <w:rPr>
          <w:rFonts w:ascii="Times New Roman" w:hAnsi="Times New Roman" w:cs="Times New Roman"/>
          <w:sz w:val="24"/>
          <w:szCs w:val="24"/>
          <w:vertAlign w:val="superscript"/>
        </w:rPr>
        <w:t>3</w:t>
      </w:r>
      <w:r w:rsidRPr="00F906D4">
        <w:rPr>
          <w:rFonts w:ascii="Times New Roman" w:hAnsi="Times New Roman" w:cs="Times New Roman"/>
          <w:sz w:val="24"/>
          <w:szCs w:val="24"/>
        </w:rPr>
        <w:t>, Alamgir Kabir</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Rohan Jagathesan</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Nicholas Robinson</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Jeremy Sayer</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Rajesh Aggarwal</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Gerald Clesham</w:t>
      </w:r>
      <w:r w:rsidRPr="00F906D4">
        <w:rPr>
          <w:rFonts w:ascii="Times New Roman" w:hAnsi="Times New Roman" w:cs="Times New Roman"/>
          <w:sz w:val="24"/>
          <w:szCs w:val="24"/>
          <w:vertAlign w:val="superscript"/>
        </w:rPr>
        <w:t>1,2</w:t>
      </w:r>
      <w:r w:rsidRPr="00F906D4">
        <w:rPr>
          <w:rFonts w:ascii="Times New Roman" w:hAnsi="Times New Roman" w:cs="Times New Roman"/>
          <w:sz w:val="24"/>
          <w:szCs w:val="24"/>
        </w:rPr>
        <w:t>, Paul Kelly</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Reto Gamma</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Kare Tang</w:t>
      </w:r>
      <w:r w:rsidRPr="00F906D4">
        <w:rPr>
          <w:rFonts w:ascii="Times New Roman" w:hAnsi="Times New Roman" w:cs="Times New Roman"/>
          <w:sz w:val="24"/>
          <w:szCs w:val="24"/>
          <w:vertAlign w:val="superscript"/>
        </w:rPr>
        <w:t>1</w:t>
      </w:r>
      <w:r w:rsidRPr="00F906D4">
        <w:rPr>
          <w:rFonts w:ascii="Times New Roman" w:hAnsi="Times New Roman" w:cs="Times New Roman"/>
          <w:sz w:val="24"/>
          <w:szCs w:val="24"/>
        </w:rPr>
        <w:t>, Thomas</w:t>
      </w:r>
      <w:r w:rsidR="00036686">
        <w:rPr>
          <w:rFonts w:ascii="Times New Roman" w:hAnsi="Times New Roman" w:cs="Times New Roman"/>
          <w:sz w:val="24"/>
          <w:szCs w:val="24"/>
        </w:rPr>
        <w:t xml:space="preserve"> R.</w:t>
      </w:r>
      <w:r w:rsidRPr="00F906D4">
        <w:rPr>
          <w:rFonts w:ascii="Times New Roman" w:hAnsi="Times New Roman" w:cs="Times New Roman"/>
          <w:sz w:val="24"/>
          <w:szCs w:val="24"/>
        </w:rPr>
        <w:t xml:space="preserve"> Keeble</w:t>
      </w:r>
      <w:r w:rsidRPr="00F906D4">
        <w:rPr>
          <w:rFonts w:ascii="Times New Roman" w:hAnsi="Times New Roman" w:cs="Times New Roman"/>
          <w:sz w:val="24"/>
          <w:szCs w:val="24"/>
          <w:vertAlign w:val="superscript"/>
        </w:rPr>
        <w:t>1,2</w:t>
      </w:r>
      <w:r w:rsidRPr="00F906D4">
        <w:rPr>
          <w:rFonts w:ascii="Times New Roman" w:hAnsi="Times New Roman" w:cs="Times New Roman"/>
          <w:sz w:val="24"/>
          <w:szCs w:val="24"/>
        </w:rPr>
        <w:t>, John Davies</w:t>
      </w:r>
      <w:r w:rsidRPr="00F906D4">
        <w:rPr>
          <w:rFonts w:ascii="Times New Roman" w:hAnsi="Times New Roman" w:cs="Times New Roman"/>
          <w:sz w:val="24"/>
          <w:szCs w:val="24"/>
          <w:vertAlign w:val="superscript"/>
        </w:rPr>
        <w:t>1,2</w:t>
      </w:r>
      <w:r w:rsidRPr="00F906D4">
        <w:rPr>
          <w:rFonts w:ascii="Times New Roman" w:hAnsi="Times New Roman" w:cs="Times New Roman"/>
          <w:sz w:val="24"/>
          <w:szCs w:val="24"/>
        </w:rPr>
        <w:t xml:space="preserve">. </w:t>
      </w:r>
    </w:p>
    <w:p w:rsidR="00F906D4" w:rsidRPr="00F906D4" w:rsidRDefault="00F906D4" w:rsidP="00F906D4">
      <w:pPr>
        <w:rPr>
          <w:rFonts w:ascii="Times New Roman" w:hAnsi="Times New Roman" w:cs="Times New Roman"/>
          <w:sz w:val="24"/>
          <w:szCs w:val="24"/>
        </w:rPr>
      </w:pPr>
    </w:p>
    <w:p w:rsidR="00F906D4" w:rsidRDefault="00F906D4" w:rsidP="00F906D4">
      <w:pPr>
        <w:rPr>
          <w:rFonts w:ascii="Times New Roman" w:hAnsi="Times New Roman" w:cs="Times New Roman"/>
          <w:sz w:val="24"/>
          <w:szCs w:val="24"/>
        </w:rPr>
      </w:pPr>
      <w:r w:rsidRPr="00F906D4">
        <w:rPr>
          <w:rFonts w:ascii="Times New Roman" w:hAnsi="Times New Roman" w:cs="Times New Roman"/>
          <w:sz w:val="24"/>
          <w:szCs w:val="24"/>
        </w:rPr>
        <w:t>1. Essex Cardiothoracic Centre, Nethermayne,  Basildon, Essex, United Kingdom, SS16 5NL.</w:t>
      </w:r>
    </w:p>
    <w:p w:rsidR="00991E92" w:rsidRPr="00F906D4" w:rsidRDefault="00991E92" w:rsidP="00F906D4">
      <w:pPr>
        <w:rPr>
          <w:rFonts w:ascii="Times New Roman" w:hAnsi="Times New Roman" w:cs="Times New Roman"/>
          <w:sz w:val="24"/>
          <w:szCs w:val="24"/>
        </w:rPr>
      </w:pPr>
      <w:r>
        <w:rPr>
          <w:rFonts w:ascii="Times New Roman" w:hAnsi="Times New Roman" w:cs="Times New Roman"/>
          <w:sz w:val="24"/>
          <w:szCs w:val="24"/>
        </w:rPr>
        <w:t>2. Anglia Ruskin University, Bishop Hall Lane, Chelmsford, Essex, United Kingdom, CM1 1SQ</w:t>
      </w:r>
    </w:p>
    <w:p w:rsidR="00F906D4" w:rsidRPr="00F906D4" w:rsidRDefault="00991E92" w:rsidP="00F906D4">
      <w:pPr>
        <w:rPr>
          <w:rFonts w:ascii="Times New Roman" w:hAnsi="Times New Roman" w:cs="Times New Roman"/>
          <w:sz w:val="24"/>
          <w:szCs w:val="24"/>
        </w:rPr>
      </w:pPr>
      <w:r>
        <w:rPr>
          <w:rFonts w:ascii="Times New Roman" w:hAnsi="Times New Roman" w:cs="Times New Roman"/>
          <w:sz w:val="24"/>
          <w:szCs w:val="24"/>
        </w:rPr>
        <w:t>3</w:t>
      </w:r>
      <w:r w:rsidR="00F906D4" w:rsidRPr="00F906D4">
        <w:rPr>
          <w:rFonts w:ascii="Times New Roman" w:hAnsi="Times New Roman" w:cs="Times New Roman"/>
          <w:sz w:val="24"/>
          <w:szCs w:val="24"/>
        </w:rPr>
        <w:t>. National Heart and Lung Institute, Dovehouse Street, London, United Kingdom, SW3 6LR.</w:t>
      </w:r>
    </w:p>
    <w:p w:rsidR="00F906D4" w:rsidRPr="00F906D4" w:rsidRDefault="00F906D4" w:rsidP="00F906D4">
      <w:pPr>
        <w:rPr>
          <w:rFonts w:ascii="Times New Roman" w:hAnsi="Times New Roman" w:cs="Times New Roman"/>
          <w:sz w:val="24"/>
          <w:szCs w:val="24"/>
        </w:rPr>
      </w:pPr>
    </w:p>
    <w:p w:rsidR="00F906D4" w:rsidRPr="00F906D4" w:rsidRDefault="00F906D4" w:rsidP="00F906D4">
      <w:pPr>
        <w:rPr>
          <w:rFonts w:ascii="Times New Roman" w:hAnsi="Times New Roman" w:cs="Times New Roman"/>
          <w:sz w:val="24"/>
          <w:szCs w:val="24"/>
        </w:rPr>
      </w:pPr>
      <w:r w:rsidRPr="00F906D4">
        <w:rPr>
          <w:rFonts w:ascii="Times New Roman" w:hAnsi="Times New Roman" w:cs="Times New Roman"/>
          <w:sz w:val="24"/>
          <w:szCs w:val="24"/>
        </w:rPr>
        <w:t xml:space="preserve">Corresponding Author: </w:t>
      </w:r>
    </w:p>
    <w:p w:rsidR="00F906D4" w:rsidRDefault="00F906D4" w:rsidP="00F906D4">
      <w:pPr>
        <w:rPr>
          <w:rFonts w:ascii="Times New Roman" w:hAnsi="Times New Roman" w:cs="Times New Roman"/>
          <w:sz w:val="24"/>
          <w:szCs w:val="24"/>
        </w:rPr>
      </w:pPr>
      <w:r w:rsidRPr="00F906D4">
        <w:rPr>
          <w:rFonts w:ascii="Times New Roman" w:hAnsi="Times New Roman" w:cs="Times New Roman"/>
          <w:sz w:val="24"/>
          <w:szCs w:val="24"/>
        </w:rPr>
        <w:t>Firas Al-Janabi</w:t>
      </w:r>
      <w:r w:rsidRPr="00F906D4">
        <w:rPr>
          <w:rFonts w:ascii="Times New Roman" w:hAnsi="Times New Roman" w:cs="Times New Roman"/>
          <w:sz w:val="24"/>
          <w:szCs w:val="24"/>
        </w:rPr>
        <w:br/>
        <w:t>firas.aljanabi@btuh.nhs.uk</w:t>
      </w:r>
      <w:r w:rsidRPr="00F906D4">
        <w:rPr>
          <w:rFonts w:ascii="Times New Roman" w:hAnsi="Times New Roman" w:cs="Times New Roman"/>
          <w:sz w:val="24"/>
          <w:szCs w:val="24"/>
        </w:rPr>
        <w:br/>
        <w:t>Phone: +00441268 394155</w:t>
      </w:r>
    </w:p>
    <w:p w:rsidR="00F906D4" w:rsidRDefault="00F906D4" w:rsidP="00F906D4">
      <w:pPr>
        <w:rPr>
          <w:rFonts w:ascii="Times New Roman" w:hAnsi="Times New Roman" w:cs="Times New Roman"/>
          <w:sz w:val="24"/>
          <w:szCs w:val="24"/>
        </w:rPr>
      </w:pPr>
    </w:p>
    <w:p w:rsidR="00F906D4" w:rsidRPr="00F906D4" w:rsidRDefault="00F906D4" w:rsidP="00F906D4">
      <w:pPr>
        <w:rPr>
          <w:rFonts w:ascii="Times New Roman" w:hAnsi="Times New Roman" w:cs="Times New Roman"/>
          <w:sz w:val="24"/>
          <w:szCs w:val="24"/>
        </w:rPr>
      </w:pPr>
      <w:r>
        <w:rPr>
          <w:rFonts w:ascii="Times New Roman" w:hAnsi="Times New Roman" w:cs="Times New Roman"/>
          <w:sz w:val="24"/>
          <w:szCs w:val="24"/>
        </w:rPr>
        <w:t>Word Count: 2672</w:t>
      </w:r>
    </w:p>
    <w:p w:rsidR="00F906D4" w:rsidRDefault="00F906D4" w:rsidP="00F906D4"/>
    <w:p w:rsidR="00F906D4" w:rsidRDefault="00F906D4" w:rsidP="00F906D4"/>
    <w:p w:rsidR="00F906D4" w:rsidRDefault="00F906D4" w:rsidP="00F906D4"/>
    <w:p w:rsidR="00F906D4" w:rsidRDefault="00F906D4" w:rsidP="00F906D4"/>
    <w:p w:rsidR="00F906D4" w:rsidRDefault="00F906D4" w:rsidP="00F906D4"/>
    <w:p w:rsidR="00F906D4" w:rsidRDefault="00F906D4" w:rsidP="00F906D4"/>
    <w:p w:rsidR="00F906D4" w:rsidRDefault="00F906D4" w:rsidP="00F906D4"/>
    <w:p w:rsidR="00F906D4" w:rsidRDefault="00F906D4" w:rsidP="00F906D4"/>
    <w:p w:rsidR="00F906D4" w:rsidRDefault="00F906D4" w:rsidP="00F906D4"/>
    <w:p w:rsidR="00F906D4" w:rsidRDefault="00F906D4" w:rsidP="00F906D4"/>
    <w:p w:rsidR="00400015" w:rsidRDefault="00400015" w:rsidP="00F906D4"/>
    <w:p w:rsidR="00F906D4" w:rsidRPr="008E5E70" w:rsidRDefault="00F906D4" w:rsidP="00F906D4">
      <w:pPr>
        <w:rPr>
          <w:rFonts w:ascii="Times New Roman" w:hAnsi="Times New Roman" w:cs="Times New Roman"/>
          <w:b/>
          <w:sz w:val="24"/>
          <w:szCs w:val="24"/>
        </w:rPr>
      </w:pPr>
      <w:r w:rsidRPr="008E5E70">
        <w:rPr>
          <w:rFonts w:ascii="Times New Roman" w:hAnsi="Times New Roman" w:cs="Times New Roman"/>
          <w:b/>
          <w:sz w:val="24"/>
          <w:szCs w:val="24"/>
        </w:rPr>
        <w:t>Abstract</w:t>
      </w:r>
    </w:p>
    <w:p w:rsidR="00F906D4" w:rsidRPr="008E5E70" w:rsidRDefault="00F906D4" w:rsidP="00F906D4">
      <w:pPr>
        <w:spacing w:line="360" w:lineRule="auto"/>
        <w:jc w:val="both"/>
        <w:rPr>
          <w:rFonts w:ascii="Times New Roman" w:hAnsi="Times New Roman" w:cs="Times New Roman"/>
          <w:b/>
          <w:sz w:val="24"/>
          <w:szCs w:val="24"/>
        </w:rPr>
      </w:pPr>
      <w:r w:rsidRPr="00F906D4">
        <w:rPr>
          <w:rFonts w:ascii="Times New Roman" w:hAnsi="Times New Roman" w:cs="Times New Roman"/>
          <w:b/>
          <w:sz w:val="24"/>
          <w:szCs w:val="24"/>
        </w:rPr>
        <w:t>Background</w:t>
      </w:r>
      <w:r w:rsidR="008E5E70">
        <w:rPr>
          <w:rFonts w:ascii="Times New Roman" w:hAnsi="Times New Roman" w:cs="Times New Roman"/>
          <w:b/>
          <w:sz w:val="24"/>
          <w:szCs w:val="24"/>
        </w:rPr>
        <w:t xml:space="preserve">: </w:t>
      </w:r>
      <w:r w:rsidRPr="00F906D4">
        <w:rPr>
          <w:rFonts w:ascii="Times New Roman" w:hAnsi="Times New Roman" w:cs="Times New Roman"/>
          <w:sz w:val="24"/>
          <w:szCs w:val="24"/>
        </w:rPr>
        <w:t>Fractional flow reserve (FFR) uses pressure</w:t>
      </w:r>
      <w:r w:rsidR="00736379">
        <w:rPr>
          <w:rFonts w:ascii="Times New Roman" w:hAnsi="Times New Roman" w:cs="Times New Roman"/>
          <w:sz w:val="24"/>
          <w:szCs w:val="24"/>
        </w:rPr>
        <w:t>-</w:t>
      </w:r>
      <w:r w:rsidRPr="00F906D4">
        <w:rPr>
          <w:rFonts w:ascii="Times New Roman" w:hAnsi="Times New Roman" w:cs="Times New Roman"/>
          <w:sz w:val="24"/>
          <w:szCs w:val="24"/>
        </w:rPr>
        <w:t>based measurements to assess the severity of a coronary stenosis. Distal pressure (Pd) is often at a different vertical height to that of the proximal pressure (Pa). The difference in pressure between Pd and Pa due to hydrostatic pressure, may impact FFR calculation.</w:t>
      </w:r>
    </w:p>
    <w:p w:rsidR="00F906D4" w:rsidRPr="008E5E70" w:rsidRDefault="00935EDF" w:rsidP="00F906D4">
      <w:pPr>
        <w:spacing w:line="360" w:lineRule="auto"/>
        <w:jc w:val="both"/>
        <w:rPr>
          <w:rFonts w:ascii="Times New Roman" w:hAnsi="Times New Roman" w:cs="Times New Roman"/>
          <w:b/>
          <w:sz w:val="24"/>
          <w:szCs w:val="24"/>
        </w:rPr>
      </w:pPr>
      <w:r>
        <w:rPr>
          <w:rFonts w:ascii="Times New Roman" w:hAnsi="Times New Roman" w:cs="Times New Roman"/>
          <w:b/>
          <w:sz w:val="24"/>
          <w:szCs w:val="24"/>
        </w:rPr>
        <w:t>Methods</w:t>
      </w:r>
      <w:r w:rsidR="008E5E70">
        <w:rPr>
          <w:rFonts w:ascii="Times New Roman" w:hAnsi="Times New Roman" w:cs="Times New Roman"/>
          <w:b/>
          <w:sz w:val="24"/>
          <w:szCs w:val="24"/>
        </w:rPr>
        <w:t xml:space="preserve">: </w:t>
      </w:r>
      <w:r w:rsidR="00736379">
        <w:rPr>
          <w:rFonts w:ascii="Times New Roman" w:hAnsi="Times New Roman" w:cs="Times New Roman"/>
          <w:sz w:val="24"/>
          <w:szCs w:val="24"/>
        </w:rPr>
        <w:t>One hundred</w:t>
      </w:r>
      <w:r w:rsidR="00991E92">
        <w:rPr>
          <w:rFonts w:ascii="Times New Roman" w:hAnsi="Times New Roman" w:cs="Times New Roman"/>
          <w:sz w:val="24"/>
          <w:szCs w:val="24"/>
        </w:rPr>
        <w:t xml:space="preserve"> </w:t>
      </w:r>
      <w:r w:rsidR="00F906D4" w:rsidRPr="00F906D4">
        <w:rPr>
          <w:rFonts w:ascii="Times New Roman" w:hAnsi="Times New Roman" w:cs="Times New Roman"/>
          <w:sz w:val="24"/>
          <w:szCs w:val="24"/>
        </w:rPr>
        <w:t>CT coronary angiograph</w:t>
      </w:r>
      <w:r w:rsidR="00736379">
        <w:rPr>
          <w:rFonts w:ascii="Times New Roman" w:hAnsi="Times New Roman" w:cs="Times New Roman"/>
          <w:sz w:val="24"/>
          <w:szCs w:val="24"/>
        </w:rPr>
        <w:t>ies</w:t>
      </w:r>
      <w:r w:rsidR="00F906D4" w:rsidRPr="00F906D4">
        <w:rPr>
          <w:rFonts w:ascii="Times New Roman" w:hAnsi="Times New Roman" w:cs="Times New Roman"/>
          <w:sz w:val="24"/>
          <w:szCs w:val="24"/>
        </w:rPr>
        <w:t xml:space="preserve"> were used to measure height differences between the coronary ostia</w:t>
      </w:r>
      <w:r w:rsidR="00991E92">
        <w:rPr>
          <w:rFonts w:ascii="Times New Roman" w:hAnsi="Times New Roman" w:cs="Times New Roman"/>
          <w:sz w:val="24"/>
          <w:szCs w:val="24"/>
        </w:rPr>
        <w:t xml:space="preserve"> </w:t>
      </w:r>
      <w:r w:rsidR="00F906D4" w:rsidRPr="00F906D4">
        <w:rPr>
          <w:rFonts w:ascii="Times New Roman" w:hAnsi="Times New Roman" w:cs="Times New Roman"/>
          <w:sz w:val="24"/>
          <w:szCs w:val="24"/>
        </w:rPr>
        <w:t>and  points in the coronary tree. Mean heights were used to calculate the hydrostatic pressure effect in each artery, using a correction factor of 0.8mmHg/cm. This was tested in a simulation of intermediate coronary stenosis to give the “corrected FFR” (cFFR) and percentage of values</w:t>
      </w:r>
      <w:r w:rsidR="00736379">
        <w:rPr>
          <w:rFonts w:ascii="Times New Roman" w:hAnsi="Times New Roman" w:cs="Times New Roman"/>
          <w:sz w:val="24"/>
          <w:szCs w:val="24"/>
        </w:rPr>
        <w:t>,</w:t>
      </w:r>
      <w:r w:rsidR="00F906D4" w:rsidRPr="00F906D4">
        <w:rPr>
          <w:rFonts w:ascii="Times New Roman" w:hAnsi="Times New Roman" w:cs="Times New Roman"/>
          <w:sz w:val="24"/>
          <w:szCs w:val="24"/>
        </w:rPr>
        <w:t xml:space="preserve"> which crossed a threshold of 0.8.</w:t>
      </w:r>
    </w:p>
    <w:p w:rsidR="00F906D4" w:rsidRDefault="00935EDF" w:rsidP="00F906D4">
      <w:pPr>
        <w:spacing w:line="360" w:lineRule="auto"/>
        <w:jc w:val="both"/>
        <w:rPr>
          <w:rFonts w:ascii="Times New Roman" w:hAnsi="Times New Roman" w:cs="Times New Roman"/>
          <w:sz w:val="24"/>
          <w:szCs w:val="24"/>
        </w:rPr>
      </w:pPr>
      <w:r w:rsidRPr="00935EDF">
        <w:rPr>
          <w:rFonts w:ascii="Times New Roman" w:hAnsi="Times New Roman" w:cs="Times New Roman"/>
          <w:b/>
          <w:sz w:val="24"/>
          <w:szCs w:val="24"/>
        </w:rPr>
        <w:t>Results:</w:t>
      </w:r>
      <w:r w:rsidR="00F906D4" w:rsidRPr="00F906D4">
        <w:rPr>
          <w:rFonts w:ascii="Times New Roman" w:hAnsi="Times New Roman" w:cs="Times New Roman"/>
          <w:sz w:val="24"/>
          <w:szCs w:val="24"/>
        </w:rPr>
        <w:t>The mean height from coronary ostium to distal LAD was +5.26cm, distal Cx -3.35cm, distal RCA-PLV -5.74cm and distal RCA-PDA +1.83cm.For the LAD, correction resulted in a mean change in FFR of +0.042, -0.027 in the Cx, -0.046 in the PLV and +0.015 in the PDA. Using 200 random FFR values between 0.75 and 0.85, the resulting cFFR crossed the clinical treatment threshold of 0.8 in 43% of LAD, 27% of Cx, 47% of PLV and 15% of PDA cases.</w:t>
      </w:r>
    </w:p>
    <w:p w:rsidR="00400015" w:rsidRPr="008E5E70" w:rsidRDefault="00F906D4" w:rsidP="00F906D4">
      <w:pPr>
        <w:spacing w:line="360" w:lineRule="auto"/>
        <w:jc w:val="both"/>
        <w:rPr>
          <w:rFonts w:ascii="Times New Roman" w:hAnsi="Times New Roman" w:cs="Times New Roman"/>
          <w:b/>
          <w:sz w:val="24"/>
          <w:szCs w:val="24"/>
        </w:rPr>
      </w:pPr>
      <w:r w:rsidRPr="00F906D4">
        <w:rPr>
          <w:rFonts w:ascii="Times New Roman" w:hAnsi="Times New Roman" w:cs="Times New Roman"/>
          <w:b/>
          <w:sz w:val="24"/>
          <w:szCs w:val="24"/>
        </w:rPr>
        <w:t>Conclusion</w:t>
      </w:r>
      <w:r w:rsidR="008E5E70">
        <w:rPr>
          <w:rFonts w:ascii="Times New Roman" w:hAnsi="Times New Roman" w:cs="Times New Roman"/>
          <w:b/>
          <w:sz w:val="24"/>
          <w:szCs w:val="24"/>
        </w:rPr>
        <w:t xml:space="preserve">s: </w:t>
      </w:r>
      <w:r w:rsidRPr="00F906D4">
        <w:rPr>
          <w:rFonts w:ascii="Times New Roman" w:hAnsi="Times New Roman" w:cs="Times New Roman"/>
          <w:sz w:val="24"/>
          <w:szCs w:val="24"/>
        </w:rPr>
        <w:t>There are significant vertical height differences between the distal artery (Pd) and its point of normalisation (Pa). This is likely to have a modest effect on FFR calculation</w:t>
      </w:r>
      <w:r w:rsidR="00736379">
        <w:rPr>
          <w:rFonts w:ascii="Times New Roman" w:hAnsi="Times New Roman" w:cs="Times New Roman"/>
          <w:sz w:val="24"/>
          <w:szCs w:val="24"/>
        </w:rPr>
        <w:t xml:space="preserve"> and the</w:t>
      </w:r>
      <w:r w:rsidRPr="00F906D4">
        <w:rPr>
          <w:rFonts w:ascii="Times New Roman" w:hAnsi="Times New Roman" w:cs="Times New Roman"/>
          <w:sz w:val="24"/>
          <w:szCs w:val="24"/>
        </w:rPr>
        <w:t xml:space="preserve"> results in values crossing the treatment threshold. Operators should be mindful of this phenomenon when interpreting FFR values.</w:t>
      </w:r>
    </w:p>
    <w:p w:rsidR="00400015" w:rsidRDefault="00400015" w:rsidP="00F906D4">
      <w:pPr>
        <w:spacing w:line="360" w:lineRule="auto"/>
        <w:jc w:val="both"/>
        <w:rPr>
          <w:rFonts w:ascii="Times New Roman" w:hAnsi="Times New Roman" w:cs="Times New Roman"/>
          <w:sz w:val="24"/>
          <w:szCs w:val="24"/>
        </w:rPr>
      </w:pPr>
    </w:p>
    <w:p w:rsidR="00400015" w:rsidRPr="00400015" w:rsidRDefault="00400015" w:rsidP="00F906D4">
      <w:pPr>
        <w:spacing w:line="360" w:lineRule="auto"/>
        <w:jc w:val="both"/>
        <w:rPr>
          <w:rFonts w:ascii="Times New Roman" w:hAnsi="Times New Roman" w:cs="Times New Roman"/>
          <w:sz w:val="24"/>
          <w:szCs w:val="24"/>
        </w:rPr>
      </w:pPr>
      <w:r w:rsidRPr="008E5E70">
        <w:rPr>
          <w:rFonts w:ascii="Times New Roman" w:hAnsi="Times New Roman" w:cs="Times New Roman"/>
          <w:b/>
          <w:sz w:val="24"/>
          <w:szCs w:val="24"/>
        </w:rPr>
        <w:t>Keywords:</w:t>
      </w:r>
      <w:r>
        <w:rPr>
          <w:rFonts w:ascii="Times New Roman" w:hAnsi="Times New Roman" w:cs="Times New Roman"/>
          <w:sz w:val="24"/>
          <w:szCs w:val="24"/>
        </w:rPr>
        <w:t xml:space="preserve"> Hydrostatic Pressure, CT Coronary Angiography</w:t>
      </w:r>
      <w:r w:rsidR="00855174">
        <w:rPr>
          <w:rFonts w:ascii="Times New Roman" w:hAnsi="Times New Roman" w:cs="Times New Roman"/>
          <w:sz w:val="24"/>
          <w:szCs w:val="24"/>
        </w:rPr>
        <w:t>, Coronary Stenosis</w:t>
      </w:r>
    </w:p>
    <w:p w:rsidR="008E5E70" w:rsidRDefault="008E5E70">
      <w:pPr>
        <w:rPr>
          <w:rFonts w:ascii="Times New Roman" w:hAnsi="Times New Roman" w:cs="Times New Roman"/>
          <w:b/>
          <w:sz w:val="24"/>
          <w:szCs w:val="24"/>
        </w:rPr>
      </w:pPr>
      <w:r>
        <w:rPr>
          <w:rFonts w:ascii="Times New Roman" w:hAnsi="Times New Roman" w:cs="Times New Roman"/>
          <w:b/>
          <w:sz w:val="24"/>
          <w:szCs w:val="24"/>
        </w:rPr>
        <w:br w:type="page"/>
      </w:r>
    </w:p>
    <w:p w:rsidR="00F577C4" w:rsidRPr="008E5E70" w:rsidRDefault="00A926A9" w:rsidP="008E5E70">
      <w:pPr>
        <w:spacing w:line="360" w:lineRule="auto"/>
        <w:jc w:val="both"/>
        <w:rPr>
          <w:rFonts w:ascii="Times New Roman" w:hAnsi="Times New Roman" w:cs="Times New Roman"/>
          <w:b/>
          <w:sz w:val="24"/>
          <w:szCs w:val="24"/>
        </w:rPr>
      </w:pPr>
      <w:r w:rsidRPr="008E5E70">
        <w:rPr>
          <w:rFonts w:ascii="Times New Roman" w:hAnsi="Times New Roman" w:cs="Times New Roman"/>
          <w:b/>
          <w:sz w:val="24"/>
          <w:szCs w:val="24"/>
        </w:rPr>
        <w:lastRenderedPageBreak/>
        <w:t>Introduction</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Fractional flow reserve</w:t>
      </w:r>
      <w:r w:rsidR="00736379">
        <w:rPr>
          <w:rFonts w:ascii="Times New Roman" w:hAnsi="Times New Roman" w:cs="Times New Roman"/>
          <w:sz w:val="24"/>
          <w:szCs w:val="24"/>
        </w:rPr>
        <w:t xml:space="preserve"> (FFR)</w:t>
      </w:r>
      <w:r w:rsidRPr="00AB327C">
        <w:rPr>
          <w:rFonts w:ascii="Times New Roman" w:hAnsi="Times New Roman" w:cs="Times New Roman"/>
          <w:sz w:val="24"/>
          <w:szCs w:val="24"/>
        </w:rPr>
        <w:t xml:space="preserve"> is the gold standard for invasive assessment of flow limitation caused by a coronary stenosis and it has been shown to improve clinical outcomes in randomised clinical trials </w:t>
      </w:r>
      <w:r w:rsidR="00CC5219" w:rsidRPr="00AB327C">
        <w:rPr>
          <w:rFonts w:ascii="Times New Roman" w:hAnsi="Times New Roman" w:cs="Times New Roman"/>
          <w:sz w:val="24"/>
          <w:szCs w:val="24"/>
        </w:rPr>
        <w:fldChar w:fldCharType="begin"/>
      </w:r>
      <w:r w:rsidRPr="00AB327C">
        <w:rPr>
          <w:rFonts w:ascii="Times New Roman" w:hAnsi="Times New Roman" w:cs="Times New Roman"/>
          <w:sz w:val="24"/>
          <w:szCs w:val="24"/>
        </w:rPr>
        <w:instrText xml:space="preserve"> ADDIN ZOTERO_ITEM CSL_CITATION {"citationID":"BXVj9q5s","properties":{"formattedCitation":"[1]","plainCitation":"[1]","dontUpdate":true,"noteIndex":0},"citationItems":[{"id":518,"uris":["http://zotero.org/users/local/k67tNDdX/items/7KFN43TE"],"uri":["http://zotero.org/users/local/k67tNDdX/items/7KFN43TE"],"itemData":{"id":518,"type":"article-journal","title":"Deferral vs. performance of percutaneous coronary intervention of functionally non-significant coronary stenosis: 15-year follow-up of the DEFER trial","container-title":"European Heart Journal","page":"3182-3188","volume":"36","issue":"45","source":"PubMed","abstract":"AIMS: Stenting an angiographically intermediate but functionally non-significant stenosis is controversial. Nevertheless, it has been questioned if deferral of a functionally non-significant lesion on the basis of fractional flow reserve (FFR) measurement, is safe, especially on the long term. Five-year follow-up of the DEFER trial showed that outcome after deferral of percutaneous coronary intervention (PCI) of an intermediate coronary stenosis based on FFR ≥ 0.75 is excellent and was not improved by stenting. The aim of this study was to investigate the validity of this position on the very long term.\nMETHODS AND RESULTS: In 325 patients scheduled for PCI of an intermediate stenosis, FFR was measured just before the planned intervention. If FFR was ≥0.75, patients were randomly assigned to deferral (Defer group; n = 91) or performance (Perform group; n = 90) of PCI. If FFR was &lt;0.75, PCI was performed as planned (Reference group; n = 144). Clinical follow-up was 15 years. There were no differences in baseline clinical characteristics between the randomized groups. Complete 15-year follow-up was obtained in 92% of patients. After 15 years of follow-up, the rate of death was not different between the three groups: 33.0% in the Defer group, 31.1% in the Perform group, and 36.1% in the Reference group (Defer vs. Perform, RR 1.06, 95% CI: 0.69-1.62, P = 0.79). The rate of myocardial infarction was significantly lower in the Defer group (2.2%) compared with the Perform group (10.0%), RR 0.22, 95% CI: 0.05-0.99, P = 0.03.\nCONCLUSION: Deferral of PCI of a functionally non-significant stenosis is associated with a favourable very long-term follow-up without signs of late 'catch-up' phenomenon.","DOI":"10.1093/eurheartj/ehv452","ISSN":"1522-9645","note":"PMID: 26400825","shortTitle":"Deferral vs. performance of percutaneous coronary intervention of functionally non-significant coronary stenosis","journalAbbreviation":"Eur. Heart J.","language":"eng","author":[{"family":"Zimmermann","given":"Frederik M."},{"family":"Ferrara","given":"Angela"},{"family":"Johnson","given":"Nils P."},{"family":"Nunen","given":"Lokien X.","non-dropping-particle":"van"},{"family":"Escaned","given":"Javier"},{"family":"Albertsson","given":"Per"},{"family":"Erbel","given":"Raimund"},{"family":"Legrand","given":"Victor"},{"family":"Gwon","given":"Hyeong-Cheol"},{"family":"Remkes","given":"Wouter S."},{"family":"Stella","given":"Pieter R."},{"family":"Schaardenburgh","given":"Pepijn","non-dropping-particle":"van"},{"family":"Bech","given":"G. Jan Willem"},{"family":"De Bruyne","given":"Bernard"},{"family":"Pijls","given":"Nico H. J."}],"issued":{"date-parts":[["2015",12,1]]}}}],"schema":"https://github.com/citation-style-language/schema/raw/master/csl-citation.json"} </w:instrText>
      </w:r>
      <w:r w:rsidR="00CC5219" w:rsidRPr="00AB327C">
        <w:rPr>
          <w:rFonts w:ascii="Times New Roman" w:hAnsi="Times New Roman" w:cs="Times New Roman"/>
          <w:sz w:val="24"/>
          <w:szCs w:val="24"/>
        </w:rPr>
        <w:fldChar w:fldCharType="separate"/>
      </w:r>
      <w:r w:rsidRPr="00AB327C">
        <w:rPr>
          <w:rFonts w:ascii="Times New Roman" w:hAnsi="Times New Roman" w:cs="Times New Roman"/>
          <w:sz w:val="24"/>
          <w:szCs w:val="24"/>
        </w:rPr>
        <w:t>[1</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w:t>
      </w:r>
      <w:r w:rsidR="00CC5219" w:rsidRPr="00AB327C">
        <w:rPr>
          <w:rFonts w:ascii="Times New Roman" w:hAnsi="Times New Roman" w:cs="Times New Roman"/>
          <w:sz w:val="24"/>
          <w:szCs w:val="24"/>
        </w:rPr>
        <w:fldChar w:fldCharType="begin"/>
      </w:r>
      <w:r w:rsidRPr="00AB327C">
        <w:rPr>
          <w:rFonts w:ascii="Times New Roman" w:hAnsi="Times New Roman" w:cs="Times New Roman"/>
          <w:sz w:val="24"/>
          <w:szCs w:val="24"/>
        </w:rPr>
        <w:instrText xml:space="preserve"> ADDIN ZOTERO_ITEM CSL_CITATION {"citationID":"hhfHfKp6","properties":{"formattedCitation":"[2]","plainCitation":"[2]","dontUpdate":true,"noteIndex":0},"citationItems":[{"id":7,"uris":["http://zotero.org/users/local/k67tNDdX/items/3NTBB5N2"],"uri":["http://zotero.org/users/local/k67tNDdX/items/3NTBB5N2"],"itemData":{"id":7,"type":"article-journal","title":"Fractional flow reserve versus angiography for guiding percutaneous coronary intervention in patients with multivessel coronary artery disease: 2-year follow-up of the FAME (Fractional Flow Reserve Versus Angiography for Multivessel Evaluation) study","container-title":"Journal of the American College of Cardiology","page":"177-184","volume":"56","issue":"3","source":"PubMed","abstract":"OBJECTIVES: The purpose of this study was to investigate the 2-year outcome of percutaneous coronary intervention (PCI) guided by fractional flow reserve (FFR) in patients with multivessel coronary artery disease (CAD).\nBACKGROUND: In patients with multivessel CAD undergoing PCI, coronary angiography is the standard method for guiding stent placement. The FAME (Fractional Flow Reserve Versus Angiography for Multivessel Evaluation) study showed that routine FFR in addition to angiography improves outcomes of PCI at 1 year. It is unknown if these favorable results are maintained at 2 years of follow-up.\nMETHODS: At 20 U.S. and European medical centers, 1,005 patients with multivessel CAD were randomly assigned to PCI with drug-eluting stents guided by angiography alone or guided by FFR measurements. Before randomization, lesions requiring PCI were identified based on their angiographic appearance. Patients randomized to angiography-guided PCI underwent stenting of all indicated lesions, whereas those randomized to FFR-guided PCI underwent stenting of indicated lesions only if the FFR was &lt;or=0.80.\nRESULTS: The number of indicated lesions was 2.7+/-0.9 in the angiography-guided group and 2.8+/-1.0 in the FFR-guided group (p=0.34). The number of stents used was 2.7+/-1.2 and 1.9+/-1.3, respectively (p&lt;0.001). The 2-year rates of mortality or myocardial infarction were 12.9% in the angiography-guided group and 8.4% in the FFR-guided group (p=0.02). Rates of PCI or coronary artery bypass surgery were 12.7% and 10.6%, respectively (p=0.30). Combined rates of death, nonfatal myocardial infarction, and revascularization were 22.4% and 17.9%, respectively (p=0.08). For lesions deferred on the basis of FFR&gt;0.80, the rate of myocardial infarction was 0.2% and the rate of revascularization was 3.2 % after 2 years.\nCONCLUSIONS: Routine measurement of FFR in patients with multivessel CAD undergoing PCI with drug-eluting stents significantly reduces mortality and myocardial infarction at 2 years when compared with standard angiography-guided PCI. (Fractional Flow Reserve Versus Angiography for Multivessel Evaluation [FAME]; NCT00267774).","DOI":"10.1016/j.jacc.2010.04.012","ISSN":"1558-3597","note":"PMID: 20537493","shortTitle":"Fractional flow reserve versus angiography for guiding percutaneous coronary intervention in patients with multivessel coronary artery disease","journalAbbreviation":"J. Am. Coll. Cardiol.","language":"eng","author":[{"family":"Pijls","given":"Nico H. J."},{"family":"Fearon","given":"William F."},{"family":"Tonino","given":"Pim A. L."},{"family":"Siebert","given":"Uwe"},{"family":"Ikeno","given":"Fumiaki"},{"family":"Bornschein","given":"Bernhard"},{"family":"Veer","given":"Marcel","non-dropping-particle":"van't"},{"family":"Klauss","given":"Volker"},{"family":"Manoharan","given":"Ganesh"},{"family":"Engstrøm","given":"Thomas"},{"family":"Oldroyd","given":"Keith G."},{"family":"Ver Lee","given":"Peter N."},{"family":"MacCarthy","given":"Philip A."},{"family":"De Bruyne","given":"Bernard"},{"literal":"FAME Study Investigators"}],"issued":{"date-parts":[["2010",7,13]]}}}],"schema":"https://github.com/citation-style-language/schema/raw/master/csl-citation.json"} </w:instrText>
      </w:r>
      <w:r w:rsidR="00CC5219" w:rsidRPr="00AB327C">
        <w:rPr>
          <w:rFonts w:ascii="Times New Roman" w:hAnsi="Times New Roman" w:cs="Times New Roman"/>
          <w:sz w:val="24"/>
          <w:szCs w:val="24"/>
        </w:rPr>
        <w:fldChar w:fldCharType="separate"/>
      </w:r>
      <w:r w:rsidRPr="00AB327C">
        <w:rPr>
          <w:rFonts w:ascii="Times New Roman" w:hAnsi="Times New Roman" w:cs="Times New Roman"/>
          <w:sz w:val="24"/>
          <w:szCs w:val="24"/>
        </w:rPr>
        <w:t>2</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w:t>
      </w:r>
      <w:r w:rsidR="00CC5219" w:rsidRPr="00AB327C">
        <w:rPr>
          <w:rFonts w:ascii="Times New Roman" w:hAnsi="Times New Roman" w:cs="Times New Roman"/>
          <w:sz w:val="24"/>
          <w:szCs w:val="24"/>
        </w:rPr>
        <w:fldChar w:fldCharType="begin"/>
      </w:r>
      <w:r w:rsidRPr="00AB327C">
        <w:rPr>
          <w:rFonts w:ascii="Times New Roman" w:hAnsi="Times New Roman" w:cs="Times New Roman"/>
          <w:sz w:val="24"/>
          <w:szCs w:val="24"/>
        </w:rPr>
        <w:instrText xml:space="preserve"> ADDIN ZOTERO_ITEM CSL_CITATION {"citationID":"0j8cmwP6","properties":{"formattedCitation":"[3]","plainCitation":"[3]","dontUpdate":true,"noteIndex":0},"citationItems":[{"id":520,"uris":["http://zotero.org/users/local/k67tNDdX/items/PF5LDZSG"],"uri":["http://zotero.org/users/local/k67tNDdX/items/PF5LDZSG"],"itemData":{"id":520,"type":"article-journal","title":"Five-Year Outcomes with PCI Guided by Fractional Flow Reserve","container-title":"The New England Journal of Medicine","source":"PubMed","abstract":"Background We hypothesized that fractional flow reserve (FFR)-guided percutaneous coronary intervention (PCI) would be superior to medical therapy as initial treatment in patients with stable coronary artery disease. Methods Among 1220 patients with angiographically significant stenoses, those in whom at least one stenosis was hemodynamically significant (FFR, ≤0.80) were randomly assigned to FFR-guided PCI plus medical therapy or to medical therapy alone. Patients in whom all stenoses had an FFR of more than 0.80 received medical therapy and were entered into a registry. The primary end point was a composite of death, myocardial infarction, or urgent revascularization. Results A total of 888 patients underwent randomization (447 patients in the PCI group and 441 in the medical-therapy group). At 5 years, the rate of the primary end point was lower in the PCI group than in the medical-therapy group (13.9% vs. 27.0%; hazard ratio, 0.46; 95% confidence interval [CI], 0.34 to 0.63; P&lt;0.001). The difference was driven by urgent revascularizations, which occurred in 6.3% of the patients in the PCI group as compared with 21.1% of those in the medical-therapy group (hazard ratio, 0.27; 95% CI, 0.18 to 0.41). There were no significant differences between the PCI group and the medical-therapy group in the rates of death (5.1% and 5.2%, respectively; hazard ratio, 0.98; 95% CI, 0.55 to 1.75) or myocardial infarction (8.1% and 12.0%; hazard ratio, 0.66; 95% CI, 0.43 to 1.00). There was no significant difference in the rate of the primary end point between the PCI group and the registry cohort (13.9% and 15.7%, respectively; hazard ratio, 0.88; 95% CI, 0.55 to 1.39). Relief from angina was more pronounced after PCI than after medical therapy. Conclusions In patients with stable coronary artery disease, an initial FFR-guided PCI strategy was associated with a significantly lower rate of the primary composite end point of death, myocardial infarction, or urgent revascularization at 5 years than medical therapy alone. Patients without hemodynamically significant stenoses had a favorable long-term outcome with medical therapy alone. (Funded by St. Jude Medical and others; FAME 2 ClinicalTrials.gov number, NCT01132495 .).","DOI":"10.1056/NEJMoa1803538","ISSN":"1533-4406","note":"PMID: 29785878","journalAbbreviation":"N. Engl. J. Med.","language":"eng","author":[{"family":"Xaplanteris","given":"Panagiotis"},{"family":"Fournier","given":"Stephane"},{"family":"Pijls","given":"Nico H. J."},{"family":"Fearon","given":"William F."},{"family":"Barbato","given":"Emanuele"},{"family":"Tonino","given":"Pim A. L."},{"family":"Engstrøm","given":"Thomas"},{"family":"Kääb","given":"Stefan"},{"family":"Dambrink","given":"Jan-Henk"},{"family":"Rioufol","given":"Gilles"},{"family":"Toth","given":"Gabor G."},{"family":"Piroth","given":"Zsolt"},{"family":"Witt","given":"Nils"},{"family":"Fröbert","given":"Ole"},{"family":"Kala","given":"Petr"},{"family":"Linke","given":"Axel"},{"family":"Jagic","given":"Nicola"},{"family":"Mates","given":"Martin"},{"family":"Mavromatis","given":"Kreton"},{"family":"Samady","given":"Habib"},{"family":"Irimpen","given":"Anand"},{"family":"Oldroyd","given":"Keith"},{"family":"Campo","given":"Gianluca"},{"family":"Rothenbühler","given":"Martina"},{"family":"Jüni","given":"Peter"},{"family":"De Bruyne","given":"Bernard"},{"literal":"FAME 2 Investigators"}],"issued":{"date-parts":[["2018",5,22]]}}}],"schema":"https://github.com/citation-style-language/schema/raw/master/csl-citation.json"} </w:instrText>
      </w:r>
      <w:r w:rsidR="00CC5219" w:rsidRPr="00AB327C">
        <w:rPr>
          <w:rFonts w:ascii="Times New Roman" w:hAnsi="Times New Roman" w:cs="Times New Roman"/>
          <w:sz w:val="24"/>
          <w:szCs w:val="24"/>
        </w:rPr>
        <w:fldChar w:fldCharType="separate"/>
      </w:r>
      <w:r w:rsidRPr="00AB327C">
        <w:rPr>
          <w:rFonts w:ascii="Times New Roman" w:hAnsi="Times New Roman" w:cs="Times New Roman"/>
          <w:sz w:val="24"/>
          <w:szCs w:val="24"/>
        </w:rPr>
        <w:t>3]</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In practice, FFR is calculated as the ratio of the distal trans-stenotic pressure to the proximal coronary or aortic pressure during pharmacological </w:t>
      </w:r>
      <w:r w:rsidR="0095214D" w:rsidRPr="00AB327C">
        <w:rPr>
          <w:rFonts w:ascii="Times New Roman" w:hAnsi="Times New Roman" w:cs="Times New Roman"/>
          <w:sz w:val="24"/>
          <w:szCs w:val="24"/>
        </w:rPr>
        <w:t>hyperaemia</w:t>
      </w:r>
      <w:r w:rsidRPr="00AB327C">
        <w:rPr>
          <w:rFonts w:ascii="Times New Roman" w:hAnsi="Times New Roman" w:cs="Times New Roman"/>
          <w:sz w:val="24"/>
          <w:szCs w:val="24"/>
        </w:rPr>
        <w:t xml:space="preserve">. The hydrostatic consequences of the wire position </w:t>
      </w:r>
      <w:r w:rsidR="00736379">
        <w:rPr>
          <w:rFonts w:ascii="Times New Roman" w:hAnsi="Times New Roman" w:cs="Times New Roman"/>
          <w:sz w:val="24"/>
          <w:szCs w:val="24"/>
        </w:rPr>
        <w:t>are</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one </w:t>
      </w:r>
      <w:r w:rsidR="00736379">
        <w:rPr>
          <w:rFonts w:ascii="Times New Roman" w:hAnsi="Times New Roman" w:cs="Times New Roman"/>
          <w:sz w:val="24"/>
          <w:szCs w:val="24"/>
        </w:rPr>
        <w:t xml:space="preserve">of </w:t>
      </w:r>
      <w:r w:rsidRPr="00AB327C">
        <w:rPr>
          <w:rFonts w:ascii="Times New Roman" w:hAnsi="Times New Roman" w:cs="Times New Roman"/>
          <w:sz w:val="24"/>
          <w:szCs w:val="24"/>
        </w:rPr>
        <w:t>the recognised pitfalls when FFR measurements are performed. Coronary arteries lie in different vertical planes and height variations are part of normal anatomy. Thus</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 the pressure wire sensor measuring distal pressure (Pd) is seldom at the same level with the coronary ostium where aortic pressure (Pa) is measured and where the Pd and Pa were previously equalised.</w:t>
      </w:r>
      <w:r w:rsidR="00F577C4" w:rsidRPr="00AB327C">
        <w:rPr>
          <w:rFonts w:ascii="Times New Roman" w:hAnsi="Times New Roman" w:cs="Times New Roman"/>
          <w:sz w:val="24"/>
          <w:szCs w:val="24"/>
        </w:rPr>
        <w:t xml:space="preserve"> This effect is present in any pressure based measurement, including </w:t>
      </w:r>
      <w:r w:rsidR="00736379">
        <w:rPr>
          <w:rFonts w:ascii="Times New Roman" w:hAnsi="Times New Roman" w:cs="Times New Roman"/>
          <w:sz w:val="24"/>
          <w:szCs w:val="24"/>
        </w:rPr>
        <w:t xml:space="preserve">the </w:t>
      </w:r>
      <w:r w:rsidR="00F577C4" w:rsidRPr="00AB327C">
        <w:rPr>
          <w:rFonts w:ascii="Times New Roman" w:hAnsi="Times New Roman" w:cs="Times New Roman"/>
          <w:sz w:val="24"/>
          <w:szCs w:val="24"/>
        </w:rPr>
        <w:t xml:space="preserve">resting indices such as instantaneous wave free ratio (iFR) </w:t>
      </w:r>
      <w:r w:rsidR="00CC5219" w:rsidRPr="00AB327C">
        <w:rPr>
          <w:rFonts w:ascii="Times New Roman" w:hAnsi="Times New Roman" w:cs="Times New Roman"/>
          <w:sz w:val="24"/>
          <w:szCs w:val="24"/>
        </w:rPr>
        <w:fldChar w:fldCharType="begin"/>
      </w:r>
      <w:r w:rsidR="00F577C4" w:rsidRPr="00AB327C">
        <w:rPr>
          <w:rFonts w:ascii="Times New Roman" w:hAnsi="Times New Roman" w:cs="Times New Roman"/>
          <w:sz w:val="24"/>
          <w:szCs w:val="24"/>
        </w:rPr>
        <w:instrText xml:space="preserve"> ADDIN ZOTERO_ITEM CSL_CITATION {"citationID":"kdkd0zLL","properties":{"formattedCitation":"[4]","plainCitation":"[4]","noteIndex":0},"citationItems":[{"id":712,"uris":["http://zotero.org/users/local/k67tNDdX/items/4LTV4UQP"],"uri":["http://zotero.org/users/local/k67tNDdX/items/4LTV4UQP"],"itemData":{"id":712,"type":"article-journal","title":"Use of the Instantaneous Wave-free Ratio or Fractional Flow Reserve in PCI","container-title":"The New England Journal of Medicine","page":"1824-1834","volume":"376","issue":"19","source":"PubMed","abstract":"BACKGROUND: Coronary revascularization guided by fractional flow reserve (FFR) is associated with better patient outcomes after the procedure than revascularization guided by angiography alone. It is unknown whether the instantaneous wave-free ratio (iFR), an alternative measure that does not require the administration of adenosine, will offer benefits similar to those of FFR.\nMETHODS: We randomly assigned 2492 patients with coronary artery disease, in a 1:1 ratio, to undergo either iFR-guided or FFR-guided coronary revascularization. The primary end point was the 1-year risk of major adverse cardiac events, which were a composite of death from any cause, nonfatal myocardial infarction, or unplanned revascularization. The trial was designed to show the noninferiority of iFR to FFR, with a margin of 3.4 percentage points for the difference in risk.\nRESULTS: At 1 year, the primary end point had occurred in 78 of 1148 patients (6.8%) in the iFR group and in 83 of 1182 patients (7.0%) in the FFR group (difference in risk, -0.2 percentage points; 95% confidence interval [CI], -2.3 to 1.8; P&lt;0.001 for noninferiority; hazard ratio, 0.95; 95% CI, 0.68 to 1.33; P=0.78). The risk of each component of the primary end point and of death from cardiovascular or noncardiovascular causes did not differ significantly between the groups. The number of patients who had adverse procedural symptoms and clinical signs was significantly lower in the iFR group than in the FFR group (39 patients [3.1%] vs. 385 patients [30.8%], P&lt;0.001), and the median procedural time was significantly shorter (40.5 minutes vs. 45.0 minutes, P=0.001).\nCONCLUSIONS: Coronary revascularization guided by iFR was noninferior to revascularization guided by FFR with respect to the risk of major adverse cardiac events at 1 year. The rate of adverse procedural signs and symptoms was lower and the procedural time was shorter with iFR than with FFR. (Funded by Philips Volcano; DEFINE-FLAIR ClinicalTrials.gov number, NCT02053038 .).","DOI":"10.1056/NEJMoa1700445","ISSN":"1533-4406","note":"PMID: 28317458","journalAbbreviation":"N. Engl. J. Med.","language":"eng","author":[{"family":"Davies","given":"Justin E."},{"family":"Sen","given":"Sayan"},{"family":"Dehbi","given":"Hakim-Moulay"},{"family":"Al-Lamee","given":"Rasha"},{"family":"Petraco","given":"Ricardo"},{"family":"Nijjer","given":"Sukhjinder S."},{"family":"Bhindi","given":"Ravinay"},{"family":"Lehman","given":"Sam J."},{"family":"Walters","given":"Darren"},{"family":"Sapontis","given":"James"},{"family":"Janssens","given":"Luc"},{"family":"Vrints","given":"Christiaan J."},{"family":"Khashaba","given":"Ahmed"},{"family":"Laine","given":"Mika"},{"family":"Van Belle","given":"Eric"},{"family":"Krackhardt","given":"Florian"},{"family":"Bojara","given":"Waldemar"},{"family":"Going","given":"Olaf"},{"family":"Härle","given":"Tobias"},{"family":"Indolfi","given":"Ciro"},{"family":"Niccoli","given":"Giampaolo"},{"family":"Ribichini","given":"Flavo"},{"family":"Tanaka","given":"Nobuhiro"},{"family":"Yokoi","given":"Hiroyoshi"},{"family":"Takashima","given":"Hiroaki"},{"family":"Kikuta","given":"Yuetsu"},{"family":"Erglis","given":"Andrejs"},{"family":"Vinhas","given":"Hugo"},{"family":"Canas Silva","given":"Pedro"},{"family":"Baptista","given":"Sérgio B."},{"family":"Alghamdi","given":"Ali"},{"family":"Hellig","given":"Farrel"},{"family":"Koo","given":"Bon-Kwon"},{"family":"Nam","given":"Chang-Wook"},{"family":"Shin","given":"Eun-Seok"},{"family":"Doh","given":"Joon-Hyung"},{"family":"Brugaletta","given":"Salvatore"},{"family":"Alegria-Barrero","given":"Eduardo"},{"family":"Meuwissen","given":"Martijin"},{"family":"Piek","given":"Jan J."},{"family":"Royen","given":"Niels","non-dropping-particle":"van"},{"family":"Sezer","given":"Murat"},{"family":"Di Mario","given":"Carlo"},{"family":"Gerber","given":"Robert T."},{"family":"Malik","given":"Iqbal S."},{"family":"Sharp","given":"Andrew S. P."},{"family":"Talwar","given":"Suneel"},{"family":"Tang","given":"Kare"},{"family":"Samady","given":"Habib"},{"family":"Altman","given":"John"},{"family":"Seto","given":"Arnold H."},{"family":"Singh","given":"Jasvindar"},{"family":"Jeremias","given":"Allen"},{"family":"Matsuo","given":"Hitoshi"},{"family":"Kharbanda","given":"Rajesh K."},{"family":"Patel","given":"Manesh R."},{"family":"Serruys","given":"Patrick"},{"family":"Escaned","given":"Javier"}],"issued":{"date-parts":[["2017"]],"season":"11"}}}],"schema":"https://github.com/citation-style-language/schema/raw/master/csl-citation.json"} </w:instrText>
      </w:r>
      <w:r w:rsidR="00CC5219" w:rsidRPr="00AB327C">
        <w:rPr>
          <w:rFonts w:ascii="Times New Roman" w:hAnsi="Times New Roman" w:cs="Times New Roman"/>
          <w:sz w:val="24"/>
          <w:szCs w:val="24"/>
        </w:rPr>
        <w:fldChar w:fldCharType="separate"/>
      </w:r>
      <w:r w:rsidR="00F577C4" w:rsidRPr="00AB327C">
        <w:rPr>
          <w:rFonts w:ascii="Times New Roman" w:hAnsi="Times New Roman" w:cs="Times New Roman"/>
          <w:sz w:val="24"/>
          <w:szCs w:val="24"/>
        </w:rPr>
        <w:t>[4]</w:t>
      </w:r>
      <w:r w:rsidR="00CC5219" w:rsidRPr="00AB327C">
        <w:rPr>
          <w:rFonts w:ascii="Times New Roman" w:hAnsi="Times New Roman" w:cs="Times New Roman"/>
          <w:sz w:val="24"/>
          <w:szCs w:val="24"/>
        </w:rPr>
        <w:fldChar w:fldCharType="end"/>
      </w:r>
      <w:r w:rsidR="00F577C4" w:rsidRPr="00AB327C">
        <w:rPr>
          <w:rFonts w:ascii="Times New Roman" w:hAnsi="Times New Roman" w:cs="Times New Roman"/>
          <w:sz w:val="24"/>
          <w:szCs w:val="24"/>
        </w:rPr>
        <w:t>.</w:t>
      </w:r>
      <w:r w:rsidR="00623B3E">
        <w:rPr>
          <w:rFonts w:ascii="Times New Roman" w:hAnsi="Times New Roman" w:cs="Times New Roman"/>
          <w:sz w:val="24"/>
          <w:szCs w:val="24"/>
        </w:rPr>
        <w:t xml:space="preserve"> </w:t>
      </w:r>
      <w:r w:rsidR="003169B3" w:rsidRPr="003169B3">
        <w:rPr>
          <w:rFonts w:ascii="Times New Roman" w:hAnsi="Times New Roman" w:cs="Times New Roman"/>
          <w:color w:val="000000" w:themeColor="text1"/>
          <w:sz w:val="24"/>
          <w:szCs w:val="24"/>
        </w:rPr>
        <w:t xml:space="preserve">Despite strong evidence for its use, FFR remains underutilised </w:t>
      </w:r>
      <w:r w:rsidR="00CC5219" w:rsidRPr="003169B3">
        <w:rPr>
          <w:rFonts w:ascii="Times New Roman" w:hAnsi="Times New Roman" w:cs="Times New Roman"/>
          <w:color w:val="000000" w:themeColor="text1"/>
          <w:sz w:val="24"/>
          <w:szCs w:val="24"/>
        </w:rPr>
        <w:fldChar w:fldCharType="begin"/>
      </w:r>
      <w:r w:rsidR="00623B3E" w:rsidRPr="003169B3">
        <w:rPr>
          <w:rFonts w:ascii="Times New Roman" w:hAnsi="Times New Roman" w:cs="Times New Roman"/>
          <w:color w:val="000000" w:themeColor="text1"/>
          <w:sz w:val="24"/>
          <w:szCs w:val="24"/>
        </w:rPr>
        <w:instrText xml:space="preserve"> ADDIN ZOTERO_ITEM CSL_CITATION {"citationID":"GMS0faqx","properties":{"formattedCitation":"[5]","plainCitation":"[5]","noteIndex":0},"citationItems":[{"id":732,"uris":["http://zotero.org/users/local/k67tNDdX/items/X2FJQ7VQ"],"uri":["http://zotero.org/users/local/k67tNDdX/items/X2FJQ7VQ"],"itemData":{"id":732,"type":"article-journal","title":"Evolving Routine Standards in Invasive Hemodynamic Assessment of Coronary Stenosis: The Nationwide Italian SICI-GISE Cross-Sectional ERIS Study","container-title":"JACC. Cardiovascular interventions","page":"1482-1491","volume":"11","issue":"15","source":"PubMed","abstract":"OBJECTIVES: The aims of the ERIS (Evolving Routine Standards of FFR Use) study are to describe the current use of invasive coronary physiology assessment and discern the reasons for its nonuse in daily practice.\nBACKGROUND: Adoption of coronary physiology guidance in the catheterization laboratory varies among countries, centers, and operators.\nMETHODS: ERIS is an investigator-driven, nationwide, prospective, cross-sectional study involving 76 Italian catheterization laboratories. Each center had a 60-day window to include consecutive cases that fulfilled the inclusion and exclusion criteria. Two pre-specified groups were enrolled: 1) patients who had operators apply fractional flow reserve or instantaneous wave-free ratio assessment (physiology assessment group); and 2) patients who had operators decide not to perform fractional flow reserve or instantaneous wave-free ratio assessment, although the patients met the inclusion and exclusion criteria (visual estimation group).\nRESULTS: Overall, 1,858 cases were included (physiology assessment group, n = 1,177; visual estimation group, n = 681). Physiology-based guidance was used in 7% and 13% of the total volume of angiographic and percutaneous coronary interventions, respectively. Its use was in line with European and American guidelines in 48% of the cases (n = 569). Physiology guidance was used in a consistent number of patients with acute coronary syndromes (n = 529 [45%]). The main reason for not using physiology guidance was the operator's confidence that clinical and angiographic data alone were sufficient.\nCONCLUSIONS: Use of coronary physiology assessment in daily practice meets the current guideline indications in approximately 50% of cases. The major limiting factor for the adoption of physiology guidance was the operator's confidence in visual assessment alone. (Evolving Routine Standards of FFR Use [ERIS]; NCT03082989).","DOI":"10.1016/j.jcin.2018.04.037","ISSN":"1876-7605","note":"PMID: 29803695","shortTitle":"Evolving Routine Standards in Invasive Hemodynamic Assessment of Coronary Stenosis","journalAbbreviation":"JACC Cardiovasc Interv","language":"eng","author":[{"family":"Tebaldi","given":"Matteo"},{"family":"Biscaglia","given":"Simone"},{"family":"Fineschi","given":"Massimo"},{"family":"Musumeci","given":"Giuseppe"},{"family":"Marchese","given":"Alfredo"},{"family":"Leone","given":"Antonio Maria"},{"family":"Rossi","given":"Marco Luciano"},{"family":"Stefanini","given":"Giulio"},{"family":"Maione","given":"Antongiulio"},{"family":"Menozzi","given":"Alberto"},{"family":"Tarantino","given":"Fabio"},{"family":"Lodolini","given":"Veronica"},{"family":"Gallo","given":"Francesco"},{"family":"Barbato","given":"Emanuele"},{"family":"Tarantini","given":"Giuseppe"},{"family":"Campo","given":"Gianluca"}],"issued":{"date-parts":[["2018",8,13]]}}}],"schema":"https://github.com/citation-style-language/schema/raw/master/csl-citation.json"} </w:instrText>
      </w:r>
      <w:r w:rsidR="00CC5219" w:rsidRPr="003169B3">
        <w:rPr>
          <w:rFonts w:ascii="Times New Roman" w:hAnsi="Times New Roman" w:cs="Times New Roman"/>
          <w:color w:val="000000" w:themeColor="text1"/>
          <w:sz w:val="24"/>
          <w:szCs w:val="24"/>
        </w:rPr>
        <w:fldChar w:fldCharType="separate"/>
      </w:r>
      <w:r w:rsidR="00B20998" w:rsidRPr="003169B3">
        <w:rPr>
          <w:rFonts w:ascii="Times New Roman" w:hAnsi="Times New Roman" w:cs="Times New Roman"/>
          <w:color w:val="000000" w:themeColor="text1"/>
          <w:sz w:val="24"/>
        </w:rPr>
        <w:t>[5]</w:t>
      </w:r>
      <w:r w:rsidR="00CC5219" w:rsidRPr="003169B3">
        <w:rPr>
          <w:rFonts w:ascii="Times New Roman" w:hAnsi="Times New Roman" w:cs="Times New Roman"/>
          <w:color w:val="000000" w:themeColor="text1"/>
          <w:sz w:val="24"/>
          <w:szCs w:val="24"/>
        </w:rPr>
        <w:fldChar w:fldCharType="end"/>
      </w:r>
      <w:r w:rsidR="00623B3E" w:rsidRPr="003169B3">
        <w:rPr>
          <w:rFonts w:ascii="Times New Roman" w:hAnsi="Times New Roman" w:cs="Times New Roman"/>
          <w:color w:val="000000" w:themeColor="text1"/>
          <w:sz w:val="24"/>
          <w:szCs w:val="24"/>
        </w:rPr>
        <w:t xml:space="preserve">. </w:t>
      </w:r>
      <w:r w:rsidR="003169B3" w:rsidRPr="003169B3">
        <w:rPr>
          <w:rFonts w:ascii="Times New Roman" w:hAnsi="Times New Roman" w:cs="Times New Roman"/>
          <w:color w:val="000000" w:themeColor="text1"/>
          <w:sz w:val="24"/>
          <w:szCs w:val="24"/>
        </w:rPr>
        <w:t>Avoiding confounding factors when using pressure based indices is crucial in accurate stenosis assessment.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In clinical practice </w:t>
      </w:r>
      <w:r w:rsidR="00743913">
        <w:rPr>
          <w:rFonts w:ascii="Times New Roman" w:hAnsi="Times New Roman" w:cs="Times New Roman"/>
          <w:sz w:val="24"/>
          <w:szCs w:val="24"/>
        </w:rPr>
        <w:t xml:space="preserve">hydrostatic effect </w:t>
      </w:r>
      <w:r w:rsidRPr="00AB327C">
        <w:rPr>
          <w:rFonts w:ascii="Times New Roman" w:hAnsi="Times New Roman" w:cs="Times New Roman"/>
          <w:sz w:val="24"/>
          <w:szCs w:val="24"/>
        </w:rPr>
        <w:t>produce</w:t>
      </w:r>
      <w:r w:rsidR="003169B3">
        <w:rPr>
          <w:rFonts w:ascii="Times New Roman" w:hAnsi="Times New Roman" w:cs="Times New Roman"/>
          <w:sz w:val="24"/>
          <w:szCs w:val="24"/>
        </w:rPr>
        <w:t>s</w:t>
      </w:r>
      <w:r w:rsidRPr="00AB327C">
        <w:rPr>
          <w:rFonts w:ascii="Times New Roman" w:hAnsi="Times New Roman" w:cs="Times New Roman"/>
          <w:sz w:val="24"/>
          <w:szCs w:val="24"/>
        </w:rPr>
        <w:t xml:space="preserve"> FFR values higher than 1.00 in a non-diseased vessels, most commonly positioned posteriorly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O6TcE3eW","properties":{"formattedCitation":"[6]","plainCitation":"[6]","noteIndex":0},"citationItems":[{"id":522,"uris":["http://zotero.org/users/local/k67tNDdX/items/6Y6IR4GQ"],"uri":["http://zotero.org/users/local/k67tNDdX/items/6Y6IR4GQ"],"itemData":{"id":522,"type":"article-journal","title":"Coronary pressure and flow relationships in humans: phasic analysis of normal and pathological vessels and the implications for stenosis assessment: a report from the Iberian-Dutch-English (IDEAL) collaborators","container-title":"European Heart Journal","page":"2069-2080","volume":"37","issue":"26","source":"PubMed","abstract":"BACKGROUND: Our understanding of human coronary physiological behaviour is derived from animal models. We sought to describe physiological behaviour across a large collection of invasive pressure and flow velocity measurements, to provide a better understanding of the relationships between these physiological parameters and to evaluate the rationale for resting stenosis assessment.\nMETHODS AND RESULTS: Five hundred and sixty-seven simultaneous intracoronary pressure and flow velocity assessments from 301 patients were analysed for coronary flow velocity, trans-stenotic pressure gradient (TG), and microvascular resistance (MVR). Measurements were made during baseline and hyperaemic conditions. The whole cardiac cycle and the diastolic wave-free period were assessed. Stenoses were assessed according to fractional flow reserve (FFR) and quantitative coronary angiography DS%. With progressive worsening of stenoses, from unobstructed angiographic normal vessels to those with FFR ≤ 0.50, hyperaemic flow falls significantly from 45 to 19 cm/s, Ptrend &lt; 0.001 in a curvilinear pattern. Resting flow was unaffected by stenosis severity and was consistent across all strata of stenosis (Ptrend &gt; 0.05 for all). Trans-stenotic pressure gradient rose with stenosis severity for both rest and hyperaemic measures (Ptrend &lt; 0.001 for both). Microvascular resistance declines with stenosis severity under resting conditions (Ptrend &lt; 0.001), but was unchanged at hyperaemia (2.3 ± 1.1 mmHg/cm/s; Ptrend = 0.19).\nCONCLUSIONS: With progressive stenosis severity, TG rises. However, while hyperaemic flow falls significantly, resting coronary flow is maintained by compensatory reduction of MVR, demonstrating coronary auto-regulation. These data support the translation of coronary physiological concepts derived from animals to patients with coronary artery disease and furthermore, suggest that resting pressure indices can be used to detect the haemodynamic significance of coronary artery stenoses.","DOI":"10.1093/eurheartj/ehv626","ISSN":"1522-9645","note":"PMID: 26612582\nPMCID: PMC4940452","shortTitle":"Coronary pressure and flow relationships in humans","journalAbbreviation":"Eur. Heart J.","language":"eng","author":[{"family":"Nijjer","given":"Sukhjinder S."},{"family":"Waard","given":"Guus A.","non-dropping-particle":"de"},{"family":"Sen","given":"Sayan"},{"family":"Hoef","given":"Tim P.","non-dropping-particle":"van de"},{"family":"Petraco","given":"Ricardo"},{"family":"Echavarría-Pinto","given":"Mauro"},{"family":"Lavieren","given":"Martijn A.","non-dropping-particle":"van"},{"family":"Meuwissen","given":"Martijn"},{"family":"Danad","given":"Ibrahim"},{"family":"Knaapen","given":"Paul"},{"family":"Escaned","given":"Javier"},{"family":"Piek","given":"Jan J."},{"family":"Davies","given":"Justin E."},{"family":"Royen","given":"Niels","non-dropping-particle":"van"}],"issued":{"date-parts":[["2016",7,7]]}}}],"schema":"https://github.com/citation-style-language/schema/raw/master/csl-citation.json"}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[6]</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A recent study documented coronary ostia and distal vessels height differences in an elderly patient cohort with aortic stenosis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J23IDQEh","properties":{"formattedCitation":"[7]","plainCitation":"[7]","noteIndex":0},"citationItems":[{"id":16,"uris":["http://zotero.org/users/local/k67tNDdX/items/I6GPSG9J"],"uri":["http://zotero.org/users/local/k67tNDdX/items/I6GPSG9J"],"itemData":{"id":16,"type":"article-journal","title":"Effect of Coronary Anatomy and Hydrostatic Pressure on Intracoronary Indices of Stenosis Severity","container-title":"JACC. Cardiovascular interventions","page":"764-773","volume":"10","issue":"8","source":"PubMed","abstract":"OBJECTIVES: The authors sought to analyze height differences within the coronary artery tree in patients in a supine position and to quantify the impact of hydrostatic pressure on intracoronary pressure measurements in vitro.\nBACKGROUND: Although pressure equalization of the pressure sensor and the systemic pressure at the catheter tip is mandatory in intracoronary pressure measurements, subsequent measurements may be influenced by hydrostatic pressure related to the coronary anatomy in the supine position. Outlining and quantifying this phenomenon is important to interpret routine and pullback pressure measurements within the coronary tree.\nMETHODS: Coronary anatomy was analyzed in computed tomography angiographies of 70 patients to calculate height differences between the catheter tip and different coronary segments in the supine position. Using a dynamic pressure simulator, the effect of the expected hydrostatic pressure resulting from such height differences on indices stenosis severity was assessed.\nRESULTS: In all patients, the left anterior and right posterior descending arteries are the highest points of the coronary tree with a mean height difference of -4.9 ± 1.6 cm and -3.8 ± 1.0 cm; whereas the circumflex artery and right posterolateral branches are the lowest points, with mean height differences of 3.9 ± 0.9 cm and 2.6 ± 1.6 cm compared with the according ostium. In vitro measurements demonstrated a correlation of the absolute pressure differences with height differences (r = 0.993; p &lt; 0.0001) and the slope was 0.77 mm Hg/cm. The Pd/Pa ratio and instantaneous wave-free ratio correlated also with the height difference (fractional flow reserve r = 0.98; p &lt; 0.0001; instantaneous wave-free ratio r = 0.97; p &lt; 0.0001), but both were influenced by the systemic pressure level.\nCONCLUSIONS: Hydrostatic pressure variations resulting from normal coronary anatomy in a supine position influence intracoronary pressure measurements and may affect their interpretation during stenosis severity assessment.","DOI":"10.1016/j.jcin.2016.12.024","ISSN":"1876-7605","note":"PMID: 28365266","journalAbbreviation":"JACC Cardiovasc Interv","language":"eng","author":[{"family":"Härle","given":"Tobias"},{"family":"Luz","given":"Mareike"},{"family":"Meyer","given":"Sven"},{"family":"Kronberg","given":"Kay"},{"family":"Nickau","given":"Britta"},{"family":"Escaned","given":"Javier"},{"family":"Davies","given":"Justin"},{"family":"Elsässer","given":"Albrecht"}],"issued":{"date-parts":[["2017",4,24]]}}}],"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[7]</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Furthermore</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 the investigators used an </w:t>
      </w:r>
      <w:r w:rsidR="00EA62E2" w:rsidRPr="00EA62E2">
        <w:rPr>
          <w:rFonts w:ascii="Times New Roman" w:hAnsi="Times New Roman" w:cs="Times New Roman"/>
          <w:i/>
          <w:sz w:val="24"/>
          <w:szCs w:val="24"/>
        </w:rPr>
        <w:t>in vitro</w:t>
      </w:r>
      <w:r w:rsidRPr="00AB327C">
        <w:rPr>
          <w:rFonts w:ascii="Times New Roman" w:hAnsi="Times New Roman" w:cs="Times New Roman"/>
          <w:sz w:val="24"/>
          <w:szCs w:val="24"/>
        </w:rPr>
        <w:t xml:space="preserve"> model to calculate the impact of their observed height difference in pressure derived physiological indices. The observed changes were small meaning that it is unlikely to cause a significant change of FFR value in clinical practice. However, when using a binary cut</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off for flow limitation for a given coronary stenosis, even a change of 0.02 can change the classification of FFR from ischaemic to non-ischaemic (FFR form 0.79 to 0.81). </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lastRenderedPageBreak/>
        <w:t>In this study, we aimed to quantify the height differences between the distal coronary vessels and the corresponding coronary ostia in a supine position in a real life cohort of patients undergoing investigations for coronary artery disease. Based on these measurements, we tried to quantify the effect of coronary anatomical variations on FFR values around the ischaemic cut-off point of 0.80.</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8E5E70" w:rsidRDefault="00A926A9" w:rsidP="00AB327C">
      <w:pPr>
        <w:widowControl w:val="0"/>
        <w:autoSpaceDE w:val="0"/>
        <w:autoSpaceDN w:val="0"/>
        <w:adjustRightInd w:val="0"/>
        <w:spacing w:after="0"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Methods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We conducted a retrospective analysis of 100 patients undergoing CT coronary angiograms from August 2016 to April 2017 for new onset chest pain suspected to be angina. Vertical coronary height measurements were recorded in all coronary arteries and then used to calculate the potential hydrostatic effect on that specific point in the artery.  The effect of the calculated pressure difference and hence effect on FFR was applied to a model of two hundred randomly generated FFR values. FFR was compared pre</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 and post</w:t>
      </w:r>
      <w:r w:rsidR="00736379">
        <w:rPr>
          <w:rFonts w:ascii="Times New Roman" w:hAnsi="Times New Roman" w:cs="Times New Roman"/>
          <w:sz w:val="24"/>
          <w:szCs w:val="24"/>
        </w:rPr>
        <w:t>-</w:t>
      </w:r>
      <w:r w:rsidRPr="00AB327C">
        <w:rPr>
          <w:rFonts w:ascii="Times New Roman" w:hAnsi="Times New Roman" w:cs="Times New Roman"/>
          <w:sz w:val="24"/>
          <w:szCs w:val="24"/>
        </w:rPr>
        <w:t>correction for hydrostatic force.</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Inclusion and Exclusion Criteria</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All patients were elective outpatients under investigation for angina. Patients with previous bypass grafting or valve surgery were excluded. Scans</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 which did not show the upper rim of the CT table could not be analysed (as this was the reference point for measurement). Coronary visualisations with poor contrast penetration, or significant artefact were excluded</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 Finally, left dominant coronary circulations were not included in analysis.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lastRenderedPageBreak/>
        <w:t>CT Coronary Angiogram</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CT coronary angiography was performed as per local criteria at our institution using a 64</w:t>
      </w:r>
      <w:r w:rsidR="00736379">
        <w:rPr>
          <w:rFonts w:ascii="Times New Roman" w:hAnsi="Times New Roman" w:cs="Times New Roman"/>
          <w:sz w:val="24"/>
          <w:szCs w:val="24"/>
        </w:rPr>
        <w:t>-</w:t>
      </w:r>
      <w:r w:rsidRPr="00AB327C">
        <w:rPr>
          <w:rFonts w:ascii="Times New Roman" w:hAnsi="Times New Roman" w:cs="Times New Roman"/>
          <w:sz w:val="24"/>
          <w:szCs w:val="24"/>
        </w:rPr>
        <w:t xml:space="preserve">slice CT scanner. A resting heart rate of less than 80 beats per minute was required. Intravenous metoprolol was administered for heart rate reduction if necessary. </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Coronary Height Analysis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Using an electronic radiology reporting program (Agfa IMPAX™) and a measuring </w:t>
      </w:r>
      <w:r w:rsidR="0095214D" w:rsidRPr="00AB327C">
        <w:rPr>
          <w:rFonts w:ascii="Times New Roman" w:hAnsi="Times New Roman" w:cs="Times New Roman"/>
          <w:sz w:val="24"/>
          <w:szCs w:val="24"/>
        </w:rPr>
        <w:t>calliper</w:t>
      </w:r>
      <w:r w:rsidRPr="00AB327C">
        <w:rPr>
          <w:rFonts w:ascii="Times New Roman" w:hAnsi="Times New Roman" w:cs="Times New Roman"/>
          <w:sz w:val="24"/>
          <w:szCs w:val="24"/>
        </w:rPr>
        <w:t>, distance from the upper rim of the CT table to multiple points in the coronary tree were obtained. Arterial measurement points included;</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Left coronary ostium</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Right coronary ostium</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Ostial left anterior descending (LAD)</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Distal LAD - at its highest point</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Distal circumflex (Cx) - at its lowest point</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Right coronary artery bifurcation</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Distal posterior descending artery (PDA) - at its highest point</w:t>
      </w:r>
    </w:p>
    <w:p w:rsidR="00A926A9" w:rsidRPr="00AB327C" w:rsidRDefault="00A926A9" w:rsidP="00AB327C">
      <w:pPr>
        <w:pStyle w:val="ListParagraph"/>
        <w:widowControl w:val="0"/>
        <w:numPr>
          <w:ilvl w:val="0"/>
          <w:numId w:val="1"/>
        </w:numPr>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Distal posterior left ventricular artery (PLV) - at its lowest point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Measurements were in millimetres and taken at the furthest point of contrast penetration visible in the vessel.</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lastRenderedPageBreak/>
        <w:t>FFR Impact Analysis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The difference in height between the coronary ostium and the measurement point in the artery is the calculated height difference.</w:t>
      </w:r>
      <w:r w:rsidR="002324D7">
        <w:rPr>
          <w:rFonts w:ascii="Times New Roman" w:hAnsi="Times New Roman" w:cs="Times New Roman"/>
          <w:sz w:val="24"/>
          <w:szCs w:val="24"/>
        </w:rPr>
        <w:t xml:space="preserve"> </w:t>
      </w:r>
      <w:r w:rsidRPr="00AB327C">
        <w:rPr>
          <w:rFonts w:ascii="Times New Roman" w:hAnsi="Times New Roman" w:cs="Times New Roman"/>
          <w:sz w:val="24"/>
          <w:szCs w:val="24"/>
        </w:rPr>
        <w:t>This was multiplied by 0.8 (according to Pascal's Law and adjusting for blood density) to give a positive or negative change in pressure</w:t>
      </w:r>
      <w:r w:rsidR="00736379">
        <w:rPr>
          <w:rFonts w:ascii="Times New Roman" w:hAnsi="Times New Roman" w:cs="Times New Roman"/>
          <w:sz w:val="24"/>
          <w:szCs w:val="24"/>
        </w:rPr>
        <w:t xml:space="preserve"> -</w:t>
      </w:r>
      <w:r w:rsidRPr="00AB327C">
        <w:rPr>
          <w:rFonts w:ascii="Times New Roman" w:hAnsi="Times New Roman" w:cs="Times New Roman"/>
          <w:sz w:val="24"/>
          <w:szCs w:val="24"/>
        </w:rPr>
        <w:t xml:space="preserve"> in mmHg. This is the theoretical effect on Pd. The denominator (Pa) is assumed to be 100 in the following calculation model.  The resulting value was factored into 200 random computer generated FFR values between 0.75 and 0.85 to give a corrected FFR (cFFR) using Microsoft Excel™. Corrected FFR was compared with baseline FFR and the percentage of values that crossed the threshold of 0.8 (from positive to negative or vice versa) was calculated.</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8E5E70"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Statistical Analysis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Continuous variables are expressed as mean values plus or minus standard deviation. Categorical variables are described as numbers and percentages. Statistical significance of coronary height variations were calculated using the Student </w:t>
      </w:r>
      <w:r w:rsidR="004900D4" w:rsidRPr="004900D4">
        <w:rPr>
          <w:rFonts w:ascii="Times New Roman" w:hAnsi="Times New Roman" w:cs="Times New Roman"/>
          <w:i/>
          <w:sz w:val="24"/>
          <w:szCs w:val="24"/>
        </w:rPr>
        <w:t>t-test</w:t>
      </w:r>
      <w:r w:rsidRPr="00AB327C">
        <w:rPr>
          <w:rFonts w:ascii="Times New Roman" w:hAnsi="Times New Roman" w:cs="Times New Roman"/>
          <w:sz w:val="24"/>
          <w:szCs w:val="24"/>
        </w:rPr>
        <w: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8E5E70" w:rsidRDefault="00A926A9" w:rsidP="00AB327C">
      <w:pPr>
        <w:widowControl w:val="0"/>
        <w:autoSpaceDE w:val="0"/>
        <w:autoSpaceDN w:val="0"/>
        <w:adjustRightInd w:val="0"/>
        <w:spacing w:after="0"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Results</w:t>
      </w:r>
    </w:p>
    <w:p w:rsidR="00A926A9" w:rsidRPr="008E5E70"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Study Population</w:t>
      </w:r>
    </w:p>
    <w:p w:rsidR="00A926A9" w:rsidRPr="008E5E70"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Patient demographics are summarised in table 1. </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All patients had a resting heart rate below 80 beats per minute before scanning.</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Coronary Height Data</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A926A9" w:rsidRPr="008E5E70" w:rsidRDefault="00A926A9" w:rsidP="008E5E70">
      <w:pPr>
        <w:spacing w:line="480" w:lineRule="auto"/>
        <w:jc w:val="both"/>
        <w:rPr>
          <w:rFonts w:ascii="Times New Roman" w:hAnsi="Times New Roman" w:cs="Times New Roman"/>
          <w:sz w:val="24"/>
          <w:szCs w:val="24"/>
        </w:rPr>
      </w:pPr>
      <w:r w:rsidRPr="00AB327C">
        <w:rPr>
          <w:rFonts w:ascii="Times New Roman" w:hAnsi="Times New Roman" w:cs="Times New Roman"/>
          <w:sz w:val="24"/>
          <w:szCs w:val="24"/>
        </w:rPr>
        <w:lastRenderedPageBreak/>
        <w:t xml:space="preserve">Figure 1 shows an example of coronary height measurement. The measuring calliper in green calculates height from the upper rim of the CT table to the corresponding point in the coronary artery. In this particular example the </w:t>
      </w:r>
      <w:r w:rsidR="0095214D" w:rsidRPr="00AB327C">
        <w:rPr>
          <w:rFonts w:ascii="Times New Roman" w:hAnsi="Times New Roman" w:cs="Times New Roman"/>
          <w:sz w:val="24"/>
          <w:szCs w:val="24"/>
        </w:rPr>
        <w:t>calliper</w:t>
      </w:r>
      <w:r w:rsidRPr="00AB327C">
        <w:rPr>
          <w:rFonts w:ascii="Times New Roman" w:hAnsi="Times New Roman" w:cs="Times New Roman"/>
          <w:sz w:val="24"/>
          <w:szCs w:val="24"/>
        </w:rPr>
        <w:t xml:space="preserve"> is measuring from ostial left main stem.   </w:t>
      </w:r>
    </w:p>
    <w:p w:rsidR="00A926A9" w:rsidRPr="008E5E70"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Results are displayed below of all measurement points within the coronary tree (Table 2, Figure 2). Height measurement is taken from the upper rim of the CT table. </w:t>
      </w:r>
    </w:p>
    <w:p w:rsidR="00A926A9" w:rsidRPr="00AB327C" w:rsidRDefault="00A926A9" w:rsidP="00AB327C">
      <w:pPr>
        <w:spacing w:line="480" w:lineRule="auto"/>
        <w:jc w:val="both"/>
        <w:rPr>
          <w:rFonts w:ascii="Times New Roman" w:hAnsi="Times New Roman" w:cs="Times New Roman"/>
          <w:sz w:val="24"/>
          <w:szCs w:val="24"/>
        </w:rPr>
      </w:pPr>
      <w:r w:rsidRPr="00AB327C">
        <w:rPr>
          <w:rFonts w:ascii="Times New Roman" w:hAnsi="Times New Roman" w:cs="Times New Roman"/>
          <w:sz w:val="24"/>
          <w:szCs w:val="24"/>
        </w:rPr>
        <w:t>Table 3 summarises data points from each coronary artery with regard to their respective coronary ostia. The height difference between the coronary specific coronary ostium (Pa) and the vessel containing the height measurement point (Pd), is the value used to calculate effect on FFR and hence, the cFFR.</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Hydrostatic effect and cFFR</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The corresponding hydrostatic effect of distal LAD, distal Cx, distal PDA and distal PLV were factored into the FFR equation to give the cFFR (Table 3). For anterior vessels, the FFR increased, for posterior vessels, it fell. Out of the 200randomly generated</w:t>
      </w:r>
      <w:r w:rsidR="002324D7">
        <w:rPr>
          <w:rFonts w:ascii="Times New Roman" w:hAnsi="Times New Roman" w:cs="Times New Roman"/>
          <w:sz w:val="24"/>
          <w:szCs w:val="24"/>
        </w:rPr>
        <w:t xml:space="preserve"> </w:t>
      </w:r>
      <w:r w:rsidRPr="00AB327C">
        <w:rPr>
          <w:rFonts w:ascii="Times New Roman" w:hAnsi="Times New Roman" w:cs="Times New Roman"/>
          <w:sz w:val="24"/>
          <w:szCs w:val="24"/>
        </w:rPr>
        <w:t>FFR values, 45.5% were below 0.8 and 55.5% above. After correction and calculation of cFFR, these percentages changed substantially.</w:t>
      </w:r>
      <w:r w:rsidR="002324D7">
        <w:rPr>
          <w:rFonts w:ascii="Times New Roman" w:hAnsi="Times New Roman" w:cs="Times New Roman"/>
          <w:sz w:val="24"/>
          <w:szCs w:val="24"/>
        </w:rPr>
        <w:t xml:space="preserve"> </w:t>
      </w:r>
      <w:r w:rsidRPr="00AB327C">
        <w:rPr>
          <w:rFonts w:ascii="Times New Roman" w:hAnsi="Times New Roman" w:cs="Times New Roman"/>
          <w:sz w:val="24"/>
          <w:szCs w:val="24"/>
        </w:rPr>
        <w:t>Those that crossed from positive to negative, or vice versa were calculated. Table 4 summarises the results.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u w:val="single"/>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r w:rsidRPr="00AB327C">
        <w:rPr>
          <w:rFonts w:ascii="Times New Roman" w:hAnsi="Times New Roman" w:cs="Times New Roman"/>
          <w:i/>
          <w:sz w:val="24"/>
          <w:szCs w:val="24"/>
        </w:rPr>
        <w:t>Clinical Case Example</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An </w:t>
      </w:r>
      <w:r w:rsidR="00EA62E2" w:rsidRPr="00EA62E2">
        <w:rPr>
          <w:rFonts w:ascii="Times New Roman" w:hAnsi="Times New Roman" w:cs="Times New Roman"/>
          <w:i/>
          <w:sz w:val="24"/>
          <w:szCs w:val="24"/>
        </w:rPr>
        <w:t>in vivo</w:t>
      </w:r>
      <w:r w:rsidRPr="00AB327C">
        <w:rPr>
          <w:rFonts w:ascii="Times New Roman" w:hAnsi="Times New Roman" w:cs="Times New Roman"/>
          <w:sz w:val="24"/>
          <w:szCs w:val="24"/>
        </w:rPr>
        <w:t xml:space="preserve"> example demonstrating the effect of wire position is presented of a 73</w:t>
      </w:r>
      <w:r w:rsidR="00736379">
        <w:rPr>
          <w:rFonts w:ascii="Times New Roman" w:hAnsi="Times New Roman" w:cs="Times New Roman"/>
          <w:sz w:val="24"/>
          <w:szCs w:val="24"/>
        </w:rPr>
        <w:t>-</w:t>
      </w:r>
      <w:r w:rsidRPr="00AB327C">
        <w:rPr>
          <w:rFonts w:ascii="Times New Roman" w:hAnsi="Times New Roman" w:cs="Times New Roman"/>
          <w:sz w:val="24"/>
          <w:szCs w:val="24"/>
        </w:rPr>
        <w:t>y</w:t>
      </w:r>
      <w:r w:rsidR="00736379">
        <w:rPr>
          <w:rFonts w:ascii="Times New Roman" w:hAnsi="Times New Roman" w:cs="Times New Roman"/>
          <w:sz w:val="24"/>
          <w:szCs w:val="24"/>
        </w:rPr>
        <w:t>ea</w:t>
      </w:r>
      <w:r w:rsidRPr="00AB327C">
        <w:rPr>
          <w:rFonts w:ascii="Times New Roman" w:hAnsi="Times New Roman" w:cs="Times New Roman"/>
          <w:sz w:val="24"/>
          <w:szCs w:val="24"/>
        </w:rPr>
        <w:t xml:space="preserve">r old male with a lesion in the mid right coronary artery (RCA) (figure 3). </w:t>
      </w:r>
      <w:r w:rsidR="00736379">
        <w:rPr>
          <w:rFonts w:ascii="Times New Roman" w:hAnsi="Times New Roman" w:cs="Times New Roman"/>
          <w:sz w:val="24"/>
          <w:szCs w:val="24"/>
        </w:rPr>
        <w:t>The patient</w:t>
      </w:r>
      <w:r w:rsidR="00991E92">
        <w:rPr>
          <w:rFonts w:ascii="Times New Roman" w:hAnsi="Times New Roman" w:cs="Times New Roman"/>
          <w:sz w:val="24"/>
          <w:szCs w:val="24"/>
        </w:rPr>
        <w:t xml:space="preserve"> </w:t>
      </w:r>
      <w:r w:rsidR="00736379">
        <w:rPr>
          <w:rFonts w:ascii="Times New Roman" w:hAnsi="Times New Roman" w:cs="Times New Roman"/>
          <w:sz w:val="24"/>
          <w:szCs w:val="24"/>
        </w:rPr>
        <w:t xml:space="preserve">presented </w:t>
      </w:r>
      <w:r w:rsidRPr="00AB327C">
        <w:rPr>
          <w:rFonts w:ascii="Times New Roman" w:hAnsi="Times New Roman" w:cs="Times New Roman"/>
          <w:sz w:val="24"/>
          <w:szCs w:val="24"/>
        </w:rPr>
        <w:t xml:space="preserve">with typical stable angina. There is a background history of inflammatory bowel disease, but no typical cardiac risk factors. Ejection fraction </w:t>
      </w:r>
      <w:r w:rsidR="00736379">
        <w:rPr>
          <w:rFonts w:ascii="Times New Roman" w:hAnsi="Times New Roman" w:cs="Times New Roman"/>
          <w:sz w:val="24"/>
          <w:szCs w:val="24"/>
        </w:rPr>
        <w:t>was</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normal. A combined pressure and velocity wire </w:t>
      </w:r>
      <w:r w:rsidRPr="00AB327C">
        <w:rPr>
          <w:rFonts w:ascii="Times New Roman" w:hAnsi="Times New Roman" w:cs="Times New Roman"/>
          <w:sz w:val="24"/>
          <w:szCs w:val="24"/>
        </w:rPr>
        <w:lastRenderedPageBreak/>
        <w:t>(Combowire, Volcano Corporation™</w:t>
      </w:r>
      <w:r w:rsidR="00736379">
        <w:rPr>
          <w:rFonts w:ascii="Times New Roman" w:hAnsi="Times New Roman" w:cs="Times New Roman"/>
          <w:sz w:val="24"/>
          <w:szCs w:val="24"/>
        </w:rPr>
        <w:t>,</w:t>
      </w:r>
      <w:r w:rsidR="00991E92">
        <w:rPr>
          <w:rFonts w:ascii="Times New Roman" w:hAnsi="Times New Roman" w:cs="Times New Roman"/>
          <w:sz w:val="24"/>
          <w:szCs w:val="24"/>
        </w:rPr>
        <w:t xml:space="preserve"> San Diego, California, USA</w:t>
      </w:r>
      <w:r w:rsidRPr="00AB327C">
        <w:rPr>
          <w:rFonts w:ascii="Times New Roman" w:hAnsi="Times New Roman" w:cs="Times New Roman"/>
          <w:sz w:val="24"/>
          <w:szCs w:val="24"/>
        </w:rPr>
        <w:t xml:space="preserve">) is passed through a 6F guiding catheter. The wire is passed beyond the lesion and FFR is measured firstly in the PDA (as distal as a clear velocity tracing allowed), followed by the PLV (distally as per PDA) and lastly placed 3 vessel diameters beyond the stenosis in the main mid RCA. 400 micrograms of intra-arterial nitrates </w:t>
      </w:r>
      <w:r w:rsidR="00DD4ED8">
        <w:rPr>
          <w:rFonts w:ascii="Times New Roman" w:hAnsi="Times New Roman" w:cs="Times New Roman"/>
          <w:sz w:val="24"/>
          <w:szCs w:val="24"/>
        </w:rPr>
        <w:t>were</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administered before FFR measurement. Intravenous adenosine at 140mcg/kg </w:t>
      </w:r>
      <w:r w:rsidR="00DD4ED8">
        <w:rPr>
          <w:rFonts w:ascii="Times New Roman" w:hAnsi="Times New Roman" w:cs="Times New Roman"/>
          <w:sz w:val="24"/>
          <w:szCs w:val="24"/>
        </w:rPr>
        <w:t>was</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used to induce a steady state of hyperaemia. There was no drift with any of the acquired measurements. Invasive measurements are presented in Table 5.</w:t>
      </w:r>
      <w:r w:rsidR="003C33EB">
        <w:rPr>
          <w:rFonts w:ascii="Times New Roman" w:hAnsi="Times New Roman" w:cs="Times New Roman"/>
          <w:noProof/>
          <w:sz w:val="24"/>
          <w:szCs w:val="24"/>
          <w:lang w:eastAsia="en-GB"/>
        </w:rPr>
        <mc:AlternateContent>
          <mc:Choice Requires="wps">
            <w:drawing>
              <wp:anchor distT="0" distB="0" distL="114300" distR="114300" simplePos="0" relativeHeight="251661312" behindDoc="0" locked="0" layoutInCell="1" allowOverlap="1">
                <wp:simplePos x="0" y="0"/>
                <wp:positionH relativeFrom="column">
                  <wp:posOffset>4360545</wp:posOffset>
                </wp:positionH>
                <wp:positionV relativeFrom="paragraph">
                  <wp:posOffset>4216400</wp:posOffset>
                </wp:positionV>
                <wp:extent cx="67310" cy="617855"/>
                <wp:effectExtent l="0" t="38100" r="46990" b="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7310" cy="617855"/>
                        </a:xfrm>
                        <a:prstGeom prst="straightConnector1">
                          <a:avLst/>
                        </a:prstGeom>
                        <a:noFill/>
                        <a:ln w="9525">
                          <a:solidFill>
                            <a:schemeClr val="bg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7DD635" id="_x0000_t32" coordsize="21600,21600" o:spt="32" o:oned="t" path="m,l21600,21600e" filled="f">
                <v:path arrowok="t" fillok="f" o:connecttype="none"/>
                <o:lock v:ext="edit" shapetype="t"/>
              </v:shapetype>
              <v:shape id="AutoShape 3" o:spid="_x0000_s1026" type="#_x0000_t32" style="position:absolute;margin-left:343.35pt;margin-top:332pt;width:5.3pt;height:48.6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" strokecolor="white [3212]">
                <v:stroke endarrow="block"/>
                <o:lock v:ext="edit" shapetype="f"/>
              </v:shape>
            </w:pict>
          </mc:Fallback>
        </mc:AlternateContent>
      </w:r>
      <w:r w:rsidR="003C33EB">
        <w:rPr>
          <w:rFonts w:ascii="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simplePos x="0" y="0"/>
                <wp:positionH relativeFrom="column">
                  <wp:posOffset>4656455</wp:posOffset>
                </wp:positionH>
                <wp:positionV relativeFrom="paragraph">
                  <wp:posOffset>2362200</wp:posOffset>
                </wp:positionV>
                <wp:extent cx="50800" cy="668655"/>
                <wp:effectExtent l="38100" t="0" r="25400" b="361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0800" cy="668655"/>
                        </a:xfrm>
                        <a:prstGeom prst="straightConnector1">
                          <a:avLst/>
                        </a:prstGeom>
                        <a:noFill/>
                        <a:ln w="9525">
                          <a:solidFill>
                            <a:schemeClr val="bg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55C4B2" id="AutoShape 2" o:spid="_x0000_s1026" type="#_x0000_t32" style="position:absolute;margin-left:366.65pt;margin-top:186pt;width:4pt;height:52.6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" strokecolor="white [3212]">
                <v:stroke endarrow="block"/>
                <o:lock v:ext="edit" shapetype="f"/>
              </v:shape>
            </w:pict>
          </mc:Fallback>
        </mc:AlternateConten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i/>
          <w:sz w:val="24"/>
          <w:szCs w:val="24"/>
        </w:rPr>
      </w:pP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For the same lesion, placement of the wire in the PDA or PLV altered FFR by 0.05. Placing the wire 3 vessel diameters beyond the stenosis, gives an FFR of 0.79. </w:t>
      </w:r>
      <w:r w:rsidR="0095214D" w:rsidRPr="00AB327C">
        <w:rPr>
          <w:rFonts w:ascii="Times New Roman" w:hAnsi="Times New Roman" w:cs="Times New Roman"/>
          <w:sz w:val="24"/>
          <w:szCs w:val="24"/>
        </w:rPr>
        <w:t xml:space="preserve"> The small f</w:t>
      </w:r>
      <w:r w:rsidRPr="00AB327C">
        <w:rPr>
          <w:rFonts w:ascii="Times New Roman" w:hAnsi="Times New Roman" w:cs="Times New Roman"/>
          <w:sz w:val="24"/>
          <w:szCs w:val="24"/>
        </w:rPr>
        <w:t xml:space="preserve">low variations measured on each </w:t>
      </w:r>
      <w:r w:rsidR="0095214D" w:rsidRPr="00AB327C">
        <w:rPr>
          <w:rFonts w:ascii="Times New Roman" w:hAnsi="Times New Roman" w:cs="Times New Roman"/>
          <w:sz w:val="24"/>
          <w:szCs w:val="24"/>
        </w:rPr>
        <w:t>occasion are not significant</w:t>
      </w:r>
      <w:r w:rsidR="003763C9" w:rsidRPr="00AB327C">
        <w:rPr>
          <w:rFonts w:ascii="Times New Roman" w:hAnsi="Times New Roman" w:cs="Times New Roman"/>
          <w:sz w:val="24"/>
          <w:szCs w:val="24"/>
        </w:rPr>
        <w:t>ly different</w:t>
      </w:r>
      <w:r w:rsidR="0095214D" w:rsidRPr="00AB327C">
        <w:rPr>
          <w:rFonts w:ascii="Times New Roman" w:hAnsi="Times New Roman" w:cs="Times New Roman"/>
          <w:sz w:val="24"/>
          <w:szCs w:val="24"/>
        </w:rPr>
        <w:t xml:space="preserve">, and </w:t>
      </w:r>
      <w:r w:rsidRPr="00AB327C">
        <w:rPr>
          <w:rFonts w:ascii="Times New Roman" w:hAnsi="Times New Roman" w:cs="Times New Roman"/>
          <w:sz w:val="24"/>
          <w:szCs w:val="24"/>
        </w:rPr>
        <w:t>within normal variations expected during doppler measurements</w:t>
      </w:r>
      <w:r w:rsidR="00DE37BD">
        <w:rPr>
          <w:rFonts w:ascii="Times New Roman" w:hAnsi="Times New Roman" w:cs="Times New Roman"/>
          <w:sz w:val="24"/>
          <w:szCs w:val="24"/>
        </w:rPr>
        <w:t xml:space="preserve">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ydfpaafu","properties":{"formattedCitation":"[8]","plainCitation":"[8]","noteIndex":0},"citationItems":[{"id":49,"uris":["http://zotero.org/users/local/k67tNDdX/items/CRHL2D67"],"uri":["http://zotero.org/users/local/k67tNDdX/items/CRHL2D67"],"itemData":{"id":49,"type":"article-journal","title":"Evidence of a dominant backward-propagating \"suction\" wave responsible for diastolic coronary filling in humans, attenuated in left ventricular hypertrophy","container-title":"Circulation","page":"1768-1778","volume":"113","issue":"14","source":"PubMed","abstract":"BACKGROUND: Coronary blood flow peaks in diastole when aortic blood pressure has fallen. Current models fail to completely explain this phenomenon. We present a new approach-using wave intensity analysis-to explain this phenomenon in normal subjects and to evaluate the effects of left ventricular hypertrophy (LVH).\nMETHOD AND RESULTS: We measured simultaneous pressure and Doppler velocity with intracoronary wires in the left main stem, left anterior descending, and circumflex arteries of 20 subjects after a normal coronary arteriogram. Wave intensity analysis was used to identify and quantify individual pressure and velocity waves within the coronary artery circulation. A consistent pattern of 6 predominating waves was identified. Ninety-four percent of wave energy, accelerating blood forward along the coronary artery, came from 2 waves: first a pushing wave caused by left ventricular ejection-the dominant forward-traveling pushing wave; and later a suction wave caused by relief of myocardial microcirculatory compression-the dominant backward-traveling suction wave. The dominant backward-traveling suction wave (18.2+/-13.7 x 10(3) W m(-2)s(-1), 30%) was larger than the dominant forward-traveling pushing wave (14.3+/-17.6 x 10(3) W m(-2) s(-1), 22.3%, P =0.001) and was associated with a substantially larger increment in coronary blood flow velocity (0.51 versus 0.14 m/s, P &lt;0.001). In LVH, the dominant backward-traveling suction wave percentage was significantly decreased (33.1% versus 26.9%, P =0.01) and inversely correlated with left ventricular septal wall thickness (r =-0.52, P &lt;0.02).\nCONCLUSIONS: Six waves predominantly drive human coronary blood flow. Coronary flow peaks in diastole because of the dominance of a \"suction\" wave generated by myocardial microcirculatory decompression. This is significantly reduced in LVH.","DOI":"10.1161/CIRCULATIONAHA.105.603050","ISSN":"1524-4539","note":"PMID: 16585389","journalAbbreviation":"Circulation","language":"eng","author":[{"family":"Davies","given":"Justin E."},{"family":"Whinnett","given":"Zachary I."},{"family":"Francis","given":"Darrel P."},{"family":"Manisty","given":"Charlotte H."},{"family":"Aguado-Sierra","given":"Jazmin"},{"family":"Willson","given":"Keith"},{"family":"Foale","given":"Rodney A."},{"family":"Malik","given":"Iqbal S."},{"family":"Hughes","given":"Alun D."},{"family":"Parker","given":"Kim H."},{"family":"Mayet","given":"Jamil"}],"issued":{"date-parts":[["2006",4,11]]}}}],"schema":"https://github.com/citation-style-language/schema/raw/master/csl-citation.json"}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[8]</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F577C4" w:rsidRPr="008E5E70" w:rsidRDefault="00A926A9" w:rsidP="00AB327C">
      <w:pPr>
        <w:widowControl w:val="0"/>
        <w:autoSpaceDE w:val="0"/>
        <w:autoSpaceDN w:val="0"/>
        <w:adjustRightInd w:val="0"/>
        <w:spacing w:after="0"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Discussion</w:t>
      </w:r>
    </w:p>
    <w:p w:rsidR="00DE37BD" w:rsidRPr="00AB327C" w:rsidRDefault="00A926A9" w:rsidP="008E5E70">
      <w:pPr>
        <w:spacing w:line="480" w:lineRule="auto"/>
        <w:rPr>
          <w:rFonts w:ascii="Times New Roman" w:hAnsi="Times New Roman" w:cs="Times New Roman"/>
          <w:sz w:val="24"/>
          <w:szCs w:val="24"/>
        </w:rPr>
      </w:pPr>
      <w:r w:rsidRPr="00AB327C">
        <w:rPr>
          <w:rFonts w:ascii="Times New Roman" w:hAnsi="Times New Roman" w:cs="Times New Roman"/>
          <w:sz w:val="24"/>
          <w:szCs w:val="24"/>
        </w:rPr>
        <w:t>In summary, our findings show</w:t>
      </w:r>
      <w:r w:rsidR="00F577C4" w:rsidRPr="00AB327C">
        <w:rPr>
          <w:rFonts w:ascii="Times New Roman" w:hAnsi="Times New Roman" w:cs="Times New Roman"/>
          <w:sz w:val="24"/>
          <w:szCs w:val="24"/>
        </w:rPr>
        <w:t xml:space="preserve"> that</w:t>
      </w:r>
      <w:r w:rsidR="00991E92">
        <w:rPr>
          <w:rFonts w:ascii="Times New Roman" w:hAnsi="Times New Roman" w:cs="Times New Roman"/>
          <w:sz w:val="24"/>
          <w:szCs w:val="24"/>
        </w:rPr>
        <w:t xml:space="preserve"> </w:t>
      </w:r>
      <w:r w:rsidR="00F577C4" w:rsidRPr="00AB327C">
        <w:rPr>
          <w:rFonts w:ascii="Times New Roman" w:hAnsi="Times New Roman" w:cs="Times New Roman"/>
          <w:sz w:val="24"/>
          <w:szCs w:val="24"/>
        </w:rPr>
        <w:t>c</w:t>
      </w:r>
      <w:r w:rsidRPr="00AB327C">
        <w:rPr>
          <w:rFonts w:ascii="Times New Roman" w:hAnsi="Times New Roman" w:cs="Times New Roman"/>
          <w:sz w:val="24"/>
          <w:szCs w:val="24"/>
        </w:rPr>
        <w:t>oronary anatomy results in statistically significant height variations between proximal (Pa) and distal vessel (Pd)</w:t>
      </w:r>
      <w:r w:rsidR="00F577C4" w:rsidRPr="00AB327C">
        <w:rPr>
          <w:rFonts w:ascii="Times New Roman" w:hAnsi="Times New Roman" w:cs="Times New Roman"/>
          <w:sz w:val="24"/>
          <w:szCs w:val="24"/>
        </w:rPr>
        <w:t xml:space="preserve">. </w:t>
      </w:r>
      <w:r w:rsidRPr="00AB327C">
        <w:rPr>
          <w:rFonts w:ascii="Times New Roman" w:hAnsi="Times New Roman" w:cs="Times New Roman"/>
          <w:sz w:val="24"/>
          <w:szCs w:val="24"/>
        </w:rPr>
        <w:t>There is a potential change in FFR of 0.02-0.05, causing a number of 'grey-zone' FFR results to cross a binary cut-off point.</w:t>
      </w:r>
    </w:p>
    <w:p w:rsidR="00A926A9" w:rsidRPr="00AB327C" w:rsidRDefault="00A926A9" w:rsidP="00DE37BD">
      <w:pPr>
        <w:spacing w:line="480" w:lineRule="auto"/>
        <w:rPr>
          <w:rFonts w:ascii="Times New Roman" w:hAnsi="Times New Roman" w:cs="Times New Roman"/>
          <w:sz w:val="24"/>
          <w:szCs w:val="24"/>
        </w:rPr>
      </w:pPr>
      <w:r w:rsidRPr="00AB327C">
        <w:rPr>
          <w:rFonts w:ascii="Times New Roman" w:hAnsi="Times New Roman" w:cs="Times New Roman"/>
          <w:sz w:val="24"/>
          <w:szCs w:val="24"/>
        </w:rPr>
        <w:t>In our cohort, the most superior points in a supine patient were the distal LAD, followed by distal PDA. The most inferior points were the distal</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Cx and distal PLV. All measurements were statistically significant when compared to the respective ostium, apart from the ostial LAD. Even though the mean height of PLV and Cx were identical with reference to the CT table, when compared to their respective ostium (Pa), the PLV had a larger height difference, owing to the more superior position of the RCA ostium. In turn, the hydrostatic pressure effect was more </w:t>
      </w:r>
      <w:r w:rsidRPr="00AB327C">
        <w:rPr>
          <w:rFonts w:ascii="Times New Roman" w:hAnsi="Times New Roman" w:cs="Times New Roman"/>
          <w:sz w:val="24"/>
          <w:szCs w:val="24"/>
        </w:rPr>
        <w:lastRenderedPageBreak/>
        <w:t>pronounced in the PLV. More proximal points in a vessel, e.g</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ostial LAD or RCA bifurcation had a smaller height variation when compared to their respective coronary artery ostium. In general there is a gradual change in height from proximal to distal vessel. Note however, that the most distal point in the vessel does not always have the greatest height variation. An example of this is in a 'wrap around' LAD, where the vessel height falls after reaching the apex. This occurs in over half of patients in one study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LeRVieFZ","properties":{"formattedCitation":"[9]","plainCitation":"[9]","noteIndex":0},"citationItems":[{"id":45,"uris":["http://zotero.org/users/local/k67tNDdX/items/ZKUU49V9"],"uri":["http://zotero.org/users/local/k67tNDdX/items/ZKUU49V9"],"itemData":{"id":45,"type":"article-journal","title":"Usefulness of the Left Anterior Descending Coronary Artery Wrapping Around the Left Ventricular Apex to Predict Adverse Clinical Outcomes in Patients With Anterior Wall ST-Segment Elevation Myocardial Infarction (from the Harmonizing Outcomes With Revascularization and Stents in Acute Myocardial Infarction Trial)","container-title":"The American Journal of Cardiology","page":"1658-1665","volume":"116","issue":"11","source":"PubMed","abstract":"The association between anatomic features of the left anterior descending artery (LAD) and outcomes in patients with anterior ST-segment elevation myocardial infarction (STEMI) has not been fully investigated. We sought to clarify the impact of an LAD coronary artery wrapping around the left ventricular (LV) apex on clinical outcomes in patients with anterior STEMI. Harmonizing Outcomes with Revascularization and Stents in Acute Myocardial Infarction enrolled patients with STEMI presenting &lt;12 hours after symptom onset who underwent primary percutaneous coronary intervention. Patients with a culprit lesion in the LAD were categorized as (1) LAD wrapping around the LV apex (wrap-around LAD, n = 871) versus (2) LAD not wrapping around the LV apex (non-wrap-around LAD, n = 224). Killip class ≥II, dysrhythmia, and LV mural thrombi were more frequently observed in the wrap-around LAD group; LV ejection fraction was worse in the wrap-around LAD group (54.5% vs 58.7%, p = 0.006). At 3 years of follow-up, major adverse cardiac events (death, stroke, or stent thrombosis, 12.7% vs 5.4%, p = 0.002), death (6.6% vs 3.2%, p = 0.052), stroke (1.9% vs 0.5%, p = 0.12), stent thrombosis (5.6% vs 2.3%, p = 0.047), and severe heart failure (4.5% vs 1.4%, p = 0.03) were more common in patients with a wrap-around LAD versus those with a non-wrap-around LAD. Multivariate analysis indicated that a wrap-around LAD independently and significantly predicted major adverse cardiac events (hazard ratio 2.18, p = 0.02) and severe heart failure (odds ratio 3.31, p = 0.049) in patients with an anterior STEMI. In conclusion, a wrap-around LAD predicted adverse clinical outcomes at 3 years in patients with anterior STEMI who underwent primary percutaneous coronary intervention.","DOI":"10.1016/j.amjcard.2015.09.004","ISSN":"1879-1913","note":"PMID: 26433272","journalAbbreviation":"Am. J. Cardiol.","language":"eng","author":[{"family":"Kobayashi","given":"Nobuaki"},{"family":"Maehara","given":"Akiko"},{"family":"Brener","given":"Sorin J."},{"family":"Généreux","given":"Philippe"},{"family":"Witzenbichler","given":"Bernhard"},{"family":"Guagliumi","given":"Giulio"},{"family":"Peruga","given":"Jan Z."},{"family":"Mehran","given":"Roxana"},{"family":"Mintz","given":"Gary S."},{"family":"Stone","given":"Gregg W."}],"issued":{"date-parts":[["2015",12,1]]}}}],"schema":"https://github.com/citation-style-language/schema/raw/master/csl-citation.json"}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[9]</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w:t>
      </w:r>
    </w:p>
    <w:p w:rsidR="007A5241" w:rsidRDefault="00A926A9">
      <w:pPr>
        <w:widowControl w:val="0"/>
        <w:autoSpaceDE w:val="0"/>
        <w:autoSpaceDN w:val="0"/>
        <w:adjustRightInd w:val="0"/>
        <w:spacing w:after="0" w:line="480" w:lineRule="auto"/>
        <w:jc w:val="both"/>
        <w:rPr>
          <w:del w:id="1" w:author="Firas Al-Janabi" w:date="2018-10-12T17:20:00Z"/>
          <w:rFonts w:ascii="Times New Roman" w:hAnsi="Times New Roman" w:cs="Times New Roman"/>
          <w:sz w:val="24"/>
          <w:szCs w:val="24"/>
        </w:rPr>
      </w:pPr>
      <w:r w:rsidRPr="00AB327C">
        <w:rPr>
          <w:rFonts w:ascii="Times New Roman" w:hAnsi="Times New Roman" w:cs="Times New Roman"/>
          <w:sz w:val="24"/>
          <w:szCs w:val="24"/>
        </w:rPr>
        <w:t>CT coronary angiography can accurately map the course of coronary vessels and their vertical heights.  Subsequently, the height of the distal vessel</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(i.e the position of the pressure wire, or Pd) may be higher, or lower than its origin (Pa), depending on the course it takes. This may explain observed changes in groups of patients with 'moderate' coronary stenoses in which posterior vessels (those vertically lower when supine - Circumflex, Posterior left ventricular) have higher mean FFR values than anterior vessels (those that are vertically higher - left anterior descending, posterior descending)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53qMSJNq","properties":{"formattedCitation":"[10]","plainCitation":"[10]","noteIndex":0},"citationItems":[{"id":20,"uris":["http://zotero.org/users/local/k67tNDdX/items/257LTDMA"],"uri":["http://zotero.org/users/local/k67tNDdX/items/257LTDMA"],"itemData":{"id":20,"type":"article-journal","title":"Intracoronary pressure measurement differences between anter﻿ior and posterior coronary territories","container-title":"Herz","page":"395-402","volume":"42","issue":"4","source":"PubMed","abstract":"INTRODUCTION: Intracoronary pressure measurements have improved assessment of angiographic intermediate coronary stenoses. Methodically, pressure equalization and actual measurements are frequently performed at different height levels, depending on the particular coronary territory analyzed. Considering a hypothetical influence of hydrostatic pressure and the supine position of the patient, differences in the results of intracoronary measurements between anterior and posterior vessels seem likely. The purpose of this study was to compare the results of intracoronary pressure measurements between anterior and posterior coronary territories.\nMETHODS: Intracoronary pressure measurements of 214 coronary stenoses in 158 patients were analyzed. Fractional flow reserve (FFR) was measured in all stenosis and instantaneous wave-free ratio (iFR) in 197 stenoses in 144 patients.\nRESULTS: Both FFR (0.79 vs. 0.87, p &lt; 0.001) and iFR values (0.86 vs. 0.94, p &lt; 0.001) were significantly higher in posterior compared to anterior coronary vessels. Patients with only anterior or posterior lesions did not differ regarding clinical or lesion characteristics, in particular coronary stenosis severity (62.5 vs. 61.6 %, p = 0.27).\nCONCLUSIONS: Results of intracoronary measurements were systematically higher in the posterior coronary vessels when compared with anterior vessels. This phenomenon was independent of coronary stenosis severity or any clinical characteristics in our study population.","DOI":"10.1007/s00059-016-4471-z","ISSN":"1615-6692","note":"PMID: 27582367","journalAbbreviation":"Herz","language":"eng","author":[{"family":"Härle","given":"T."},{"family":"Meyer","given":"S."},{"family":"Bojara","given":"W."},{"family":"Vahldiek","given":"F."},{"family":"Elsässer","given":"A."}],"issued":{"date-parts":[["2017",6]]}}}],"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[10]</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Resting Pd/Pa can also often be seen above 1.0. Studies have identified this phenomenon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UnytSJiw","properties":{"formattedCitation":"[6]","plainCitation":"[6]","noteIndex":0},"citationItems":[{"id":522,"uris":["http://zotero.org/users/local/k67tNDdX/items/6Y6IR4GQ"],"uri":["http://zotero.org/users/local/k67tNDdX/items/6Y6IR4GQ"],"itemData":{"id":522,"type":"article-journal","title":"Coronary pressure and flow relationships in humans: phasic analysis of normal and pathological vessels and the implications for stenosis assessment: a report from the Iberian-Dutch-English (IDEAL) collaborators","container-title":"European Heart Journal","page":"2069-2080","volume":"37","issue":"26","source":"PubMed","abstract":"BACKGROUND: Our understanding of human coronary physiological behaviour is derived from animal models. We sought to describe physiological behaviour across a large collection of invasive pressure and flow velocity measurements, to provide a better understanding of the relationships between these physiological parameters and to evaluate the rationale for resting stenosis assessment.\nMETHODS AND RESULTS: Five hundred and sixty-seven simultaneous intracoronary pressure and flow velocity assessments from 301 patients were analysed for coronary flow velocity, trans-stenotic pressure gradient (TG), and microvascular resistance (MVR). Measurements were made during baseline and hyperaemic conditions. The whole cardiac cycle and the diastolic wave-free period were assessed. Stenoses were assessed according to fractional flow reserve (FFR) and quantitative coronary angiography DS%. With progressive worsening of stenoses, from unobstructed angiographic normal vessels to those with FFR ≤ 0.50, hyperaemic flow falls significantly from 45 to 19 cm/s, Ptrend &lt; 0.001 in a curvilinear pattern. Resting flow was unaffected by stenosis severity and was consistent across all strata of stenosis (Ptrend &gt; 0.05 for all). Trans-stenotic pressure gradient rose with stenosis severity for both rest and hyperaemic measures (Ptrend &lt; 0.001 for both). Microvascular resistance declines with stenosis severity under resting conditions (Ptrend &lt; 0.001), but was unchanged at hyperaemia (2.3 ± 1.1 mmHg/cm/s; Ptrend = 0.19).\nCONCLUSIONS: With progressive stenosis severity, TG rises. However, while hyperaemic flow falls significantly, resting coronary flow is maintained by compensatory reduction of MVR, demonstrating coronary auto-regulation. These data support the translation of coronary physiological concepts derived from animals to patients with coronary artery disease and furthermore, suggest that resting pressure indices can be used to detect the haemodynamic significance of coronary artery stenoses.","DOI":"10.1093/eurheartj/ehv626","ISSN":"1522-9645","note":"PMID: 26612582\nPMCID: PMC4940452","shortTitle":"Coronary pressure and flow relationships in humans","journalAbbreviation":"Eur. Heart J.","language":"eng","author":[{"family":"Nijjer","given":"Sukhjinder S."},{"family":"Waard","given":"Guus A.","non-dropping-particle":"de"},{"family":"Sen","given":"Sayan"},{"family":"Hoef","given":"Tim P.","non-dropping-particle":"van de"},{"family":"Petraco","given":"Ricardo"},{"family":"Echavarría-Pinto","given":"Mauro"},{"family":"Lavieren","given":"Martijn A.","non-dropping-particle":"van"},{"family":"Meuwissen","given":"Martijn"},{"family":"Danad","given":"Ibrahim"},{"family":"Knaapen","given":"Paul"},{"family":"Escaned","given":"Javier"},{"family":"Piek","given":"Jan J."},{"family":"Davies","given":"Justin E."},{"family":"Royen","given":"Niels","non-dropping-particle":"van"}],"issued":{"date-parts":[["2016",7,7]]}}}],"schema":"https://github.com/citation-style-language/schema/raw/master/csl-citation.json"}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[6]</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and it is caused by the distal pressure sensor sitting vertically lower than the aortic pressure sensor (and original point of normalisation).</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For a resting index to be above one, disease in the vessel is usually mild. While often attributed to drift, physical principles can predict this concept. It is useful to note this phenomenon rather than assume the physiology wire is at fault.</w:t>
      </w:r>
    </w:p>
    <w:p w:rsidR="00DE37BD" w:rsidRPr="00AB327C" w:rsidRDefault="00DE37BD" w:rsidP="00DE37BD">
      <w:pPr>
        <w:widowControl w:val="0"/>
        <w:autoSpaceDE w:val="0"/>
        <w:autoSpaceDN w:val="0"/>
        <w:adjustRightInd w:val="0"/>
        <w:spacing w:after="0" w:line="480" w:lineRule="auto"/>
        <w:jc w:val="both"/>
        <w:rPr>
          <w:rFonts w:ascii="Times New Roman" w:hAnsi="Times New Roman" w:cs="Times New Roman"/>
          <w:sz w:val="24"/>
          <w:szCs w:val="24"/>
        </w:rPr>
      </w:pPr>
    </w:p>
    <w:p w:rsidR="00A926A9" w:rsidDel="00DE37BD" w:rsidRDefault="00A926A9" w:rsidP="00B442AC">
      <w:pPr>
        <w:widowControl w:val="0"/>
        <w:autoSpaceDE w:val="0"/>
        <w:autoSpaceDN w:val="0"/>
        <w:adjustRightInd w:val="0"/>
        <w:spacing w:after="0" w:line="480" w:lineRule="auto"/>
        <w:jc w:val="both"/>
        <w:rPr>
          <w:del w:id="2" w:author="Firas Al-Janabi" w:date="2018-10-12T17:20:00Z"/>
          <w:rFonts w:ascii="Times New Roman" w:hAnsi="Times New Roman" w:cs="Times New Roman"/>
          <w:sz w:val="24"/>
          <w:szCs w:val="24"/>
        </w:rPr>
      </w:pPr>
      <w:r w:rsidRPr="00AB327C">
        <w:rPr>
          <w:rFonts w:ascii="Times New Roman" w:hAnsi="Times New Roman" w:cs="Times New Roman"/>
          <w:sz w:val="24"/>
          <w:szCs w:val="24"/>
        </w:rPr>
        <w:t>A recent study assessing coronary artery height variations using CT coronary angiograms has been conducted recently in a group composed predominantly of</w:t>
      </w:r>
      <w:r w:rsidR="006B2659">
        <w:rPr>
          <w:rFonts w:ascii="Times New Roman" w:hAnsi="Times New Roman" w:cs="Times New Roman"/>
          <w:sz w:val="24"/>
          <w:szCs w:val="24"/>
        </w:rPr>
        <w:t xml:space="preserve"> transcutaneous aortic valve implantation</w:t>
      </w:r>
      <w:r w:rsidR="00991E92">
        <w:rPr>
          <w:rFonts w:ascii="Times New Roman" w:hAnsi="Times New Roman" w:cs="Times New Roman"/>
          <w:sz w:val="24"/>
          <w:szCs w:val="24"/>
        </w:rPr>
        <w:t xml:space="preserve"> </w:t>
      </w:r>
      <w:r w:rsidR="006B2659">
        <w:rPr>
          <w:rFonts w:ascii="Times New Roman" w:hAnsi="Times New Roman" w:cs="Times New Roman"/>
          <w:sz w:val="24"/>
          <w:szCs w:val="24"/>
        </w:rPr>
        <w:t>(</w:t>
      </w:r>
      <w:r w:rsidRPr="00AB327C">
        <w:rPr>
          <w:rFonts w:ascii="Times New Roman" w:hAnsi="Times New Roman" w:cs="Times New Roman"/>
          <w:sz w:val="24"/>
          <w:szCs w:val="24"/>
        </w:rPr>
        <w:t>TAVI</w:t>
      </w:r>
      <w:r w:rsidR="006B2659">
        <w:rPr>
          <w:rFonts w:ascii="Times New Roman" w:hAnsi="Times New Roman" w:cs="Times New Roman"/>
          <w:sz w:val="24"/>
          <w:szCs w:val="24"/>
        </w:rPr>
        <w:t>)</w:t>
      </w:r>
      <w:r w:rsidRPr="00AB327C">
        <w:rPr>
          <w:rFonts w:ascii="Times New Roman" w:hAnsi="Times New Roman" w:cs="Times New Roman"/>
          <w:sz w:val="24"/>
          <w:szCs w:val="24"/>
        </w:rPr>
        <w:t xml:space="preserve"> patients </w:t>
      </w:r>
      <w:r w:rsidR="00CC5219" w:rsidRPr="00AB327C">
        <w:rPr>
          <w:rFonts w:ascii="Times New Roman" w:hAnsi="Times New Roman" w:cs="Times New Roman"/>
          <w:sz w:val="24"/>
          <w:szCs w:val="24"/>
        </w:rPr>
        <w:fldChar w:fldCharType="begin"/>
      </w:r>
      <w:r w:rsidRPr="00AB327C">
        <w:rPr>
          <w:rFonts w:ascii="Times New Roman" w:hAnsi="Times New Roman" w:cs="Times New Roman"/>
          <w:sz w:val="24"/>
          <w:szCs w:val="24"/>
        </w:rPr>
        <w:instrText xml:space="preserve"> ADDIN ZOTERO_ITEM CSL_CITATION {"citationID":"2hiluTpp","properties":{"formattedCitation":"[5]","plainCitation":"[5]","dontUpdate":true,"noteIndex":0},"citationItems":[{"id":16,"uris":["http://zotero.org/users/local/k67tNDdX/items/I6GPSG9J"],"uri":["http://zotero.org/users/local/k67tNDdX/items/I6GPSG9J"],"itemData":{"id":16,"type":"article-journal","title":"Effect of Coronary Anatomy and Hydrostatic Pressure on Intracoronary Indices of Stenosis Severity","container-title":"JACC. Cardiovascular interventions","page":"764-773","volume":"10","issue":"8","source":"PubMed","abstract":"OBJECTIVES: The authors sought to analyze height differences within the coronary artery tree in patients in a supine position and to quantify the impact of hydrostatic pressure on intracoronary pressure measurements in vitro.\nBACKGROUND: Although pressure equalization of the pressure sensor and the systemic pressure at the catheter tip is mandatory in intracoronary pressure measurements, subsequent measurements may be influenced by hydrostatic pressure related to the coronary anatomy in the supine position. Outlining and quantifying this phenomenon is important to interpret routine and pullback pressure measurements within the coronary tree.\nMETHODS: Coronary anatomy was analyzed in computed tomography angiographies of 70 patients to calculate height differences between the catheter tip and different coronary segments in the supine position. Using a dynamic pressure simulator, the effect of the expected hydrostatic pressure resulting from such height differences on indices stenosis severity was assessed.\nRESULTS: In all patients, the left anterior and right posterior descending arteries are the highest points of the coronary tree with a mean height difference of -4.9 ± 1.6 cm and -3.8 ± 1.0 cm; whereas the circumflex artery and right posterolateral branches are the lowest points, with mean height differences of 3.9 ± 0.9 cm and 2.6 ± 1.6 cm compared with the according ostium. In vitro measurements demonstrated a correlation of the absolute pressure differences with height differences (r = 0.993; p &lt; 0.0001) and the slope was 0.77 mm Hg/cm. The Pd/Pa ratio and instantaneous wave-free ratio correlated also with the height difference (fractional flow reserve r = 0.98; p &lt; 0.0001; instantaneous wave-free ratio r = 0.97; p &lt; 0.0001), but both were influenced by the systemic pressure level.\nCONCLUSIONS: Hydrostatic pressure variations resulting from normal coronary anatomy in a supine position influence intracoronary pressure measurements and may affect their interpretation during stenosis severity assessment.","DOI":"10.1016/j.jcin.2016.12.024","ISSN":"1876-7605","note":"PMID: 28365266","journalAbbreviation":"JACC Cardiovasc Interv","language":"eng","author":[{"family":"Härle","given":"Tobias"},{"family":"Luz","given":"Mareike"},{"family":"Meyer","given":"Sven"},{"family":"Kronberg","given":"Kay"},{"family":"Nickau","given":"Britta"},{"family":"Escaned","given":"Javier"},{"family":"Davies","given":"Justin"},{"family":"Elsässer","given":"Albrecht"}],"issued":{"date-parts":[["2017",4,24]]}}}],"schema":"https://github.com/citation-style-language/schema/raw/master/csl-citation.json"} </w:instrText>
      </w:r>
      <w:r w:rsidR="00CC5219" w:rsidRPr="00AB327C">
        <w:rPr>
          <w:rFonts w:ascii="Times New Roman" w:hAnsi="Times New Roman" w:cs="Times New Roman"/>
          <w:sz w:val="24"/>
          <w:szCs w:val="24"/>
        </w:rPr>
        <w:fldChar w:fldCharType="separate"/>
      </w:r>
      <w:r w:rsidRPr="00AB327C">
        <w:rPr>
          <w:rFonts w:ascii="Times New Roman" w:hAnsi="Times New Roman" w:cs="Times New Roman"/>
          <w:sz w:val="24"/>
          <w:szCs w:val="24"/>
        </w:rPr>
        <w:t>[5]</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xml:space="preserve">. Hydrostatic pressure effects were then confirmed using an </w:t>
      </w:r>
      <w:r w:rsidR="00EA62E2" w:rsidRPr="00EA62E2">
        <w:rPr>
          <w:rFonts w:ascii="Times New Roman" w:hAnsi="Times New Roman" w:cs="Times New Roman"/>
          <w:i/>
          <w:sz w:val="24"/>
          <w:szCs w:val="24"/>
        </w:rPr>
        <w:t>in vitro</w:t>
      </w:r>
      <w:r w:rsidRPr="00AB327C">
        <w:rPr>
          <w:rFonts w:ascii="Times New Roman" w:hAnsi="Times New Roman" w:cs="Times New Roman"/>
          <w:sz w:val="24"/>
          <w:szCs w:val="24"/>
        </w:rPr>
        <w:t xml:space="preserve"> model. The anatomy of these patients with severe aortic stenosis may slightly alter the anatomy of the coronary arteries themselves due to changes in the aortic root. Our assessment of </w:t>
      </w:r>
      <w:r w:rsidRPr="00AB327C">
        <w:rPr>
          <w:rFonts w:ascii="Times New Roman" w:hAnsi="Times New Roman" w:cs="Times New Roman"/>
          <w:sz w:val="24"/>
          <w:szCs w:val="24"/>
        </w:rPr>
        <w:lastRenderedPageBreak/>
        <w:t>coronary height variations in a more heterogeneous group of patients presenting with stable cardiac chest pain was thought to be a useful addition to current knowledge. In general</w:t>
      </w:r>
      <w:r w:rsidR="00DD4ED8">
        <w:rPr>
          <w:rFonts w:ascii="Times New Roman" w:hAnsi="Times New Roman" w:cs="Times New Roman"/>
          <w:sz w:val="24"/>
          <w:szCs w:val="24"/>
        </w:rPr>
        <w:t>,</w:t>
      </w:r>
      <w:r w:rsidRPr="00AB327C">
        <w:rPr>
          <w:rFonts w:ascii="Times New Roman" w:hAnsi="Times New Roman" w:cs="Times New Roman"/>
          <w:sz w:val="24"/>
          <w:szCs w:val="24"/>
        </w:rPr>
        <w:t xml:space="preserve"> our patients were younger females in keeping with the low to intermediate risk group initially assessed with CT coronary angiography at the time.</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There were some differences in height measurements from CT scans between our study and Härle et al. Measurements from ostial left coronary artery to LAD and Cx were similar (5.3cm vs. 4.9 and 3.4 vs. 3.9 respectively). There were however more pronounced differences in the measurement of PLV and PDA from the right coronary ostium (5.7 vs. 2.6 and 1.8 vs. 3.8). There are p</w:t>
      </w:r>
      <w:r w:rsidR="008F1747" w:rsidRPr="00AB327C">
        <w:rPr>
          <w:rFonts w:ascii="Times New Roman" w:hAnsi="Times New Roman" w:cs="Times New Roman"/>
          <w:sz w:val="24"/>
          <w:szCs w:val="24"/>
        </w:rPr>
        <w:t>otential explanations.</w:t>
      </w:r>
      <w:r w:rsidR="00991E92">
        <w:rPr>
          <w:rFonts w:ascii="Times New Roman" w:hAnsi="Times New Roman" w:cs="Times New Roman"/>
          <w:sz w:val="24"/>
          <w:szCs w:val="24"/>
        </w:rPr>
        <w:t xml:space="preserve"> </w:t>
      </w:r>
      <w:r w:rsidR="008F1747" w:rsidRPr="00AB327C">
        <w:rPr>
          <w:rFonts w:ascii="Times New Roman" w:hAnsi="Times New Roman" w:cs="Times New Roman"/>
          <w:sz w:val="24"/>
          <w:szCs w:val="24"/>
        </w:rPr>
        <w:t>O</w:t>
      </w:r>
      <w:r w:rsidRPr="00AB327C">
        <w:rPr>
          <w:rFonts w:ascii="Times New Roman" w:hAnsi="Times New Roman" w:cs="Times New Roman"/>
          <w:sz w:val="24"/>
          <w:szCs w:val="24"/>
        </w:rPr>
        <w:t>bserver variation</w:t>
      </w:r>
      <w:r w:rsidR="008F1747" w:rsidRPr="00AB327C">
        <w:rPr>
          <w:rFonts w:ascii="Times New Roman" w:hAnsi="Times New Roman" w:cs="Times New Roman"/>
          <w:sz w:val="24"/>
          <w:szCs w:val="24"/>
        </w:rPr>
        <w:t xml:space="preserve"> between</w:t>
      </w:r>
      <w:r w:rsidR="00991E92">
        <w:rPr>
          <w:rFonts w:ascii="Times New Roman" w:hAnsi="Times New Roman" w:cs="Times New Roman"/>
          <w:sz w:val="24"/>
          <w:szCs w:val="24"/>
        </w:rPr>
        <w:t xml:space="preserve"> </w:t>
      </w:r>
      <w:r w:rsidR="008F1747" w:rsidRPr="00AB327C">
        <w:rPr>
          <w:rFonts w:ascii="Times New Roman" w:hAnsi="Times New Roman" w:cs="Times New Roman"/>
          <w:sz w:val="24"/>
          <w:szCs w:val="24"/>
        </w:rPr>
        <w:t>two studies</w:t>
      </w:r>
      <w:r w:rsidRPr="00AB327C">
        <w:rPr>
          <w:rFonts w:ascii="Times New Roman" w:hAnsi="Times New Roman" w:cs="Times New Roman"/>
          <w:sz w:val="24"/>
          <w:szCs w:val="24"/>
        </w:rPr>
        <w:t xml:space="preserve"> may account for some of the change. Contrast penetration into the distal vessel can significantly alter the measurement point wit</w:t>
      </w:r>
      <w:r w:rsidR="0095214D" w:rsidRPr="00AB327C">
        <w:rPr>
          <w:rFonts w:ascii="Times New Roman" w:hAnsi="Times New Roman" w:cs="Times New Roman"/>
          <w:sz w:val="24"/>
          <w:szCs w:val="24"/>
        </w:rPr>
        <w:t>hin the artery</w:t>
      </w:r>
      <w:r w:rsidR="008F1747" w:rsidRPr="00AB327C">
        <w:rPr>
          <w:rFonts w:ascii="Times New Roman" w:hAnsi="Times New Roman" w:cs="Times New Roman"/>
          <w:sz w:val="24"/>
          <w:szCs w:val="24"/>
        </w:rPr>
        <w:t>, leading to error in measurements in both studies</w:t>
      </w:r>
      <w:r w:rsidR="0095214D" w:rsidRPr="00AB327C">
        <w:rPr>
          <w:rFonts w:ascii="Times New Roman" w:hAnsi="Times New Roman" w:cs="Times New Roman"/>
          <w:sz w:val="24"/>
          <w:szCs w:val="24"/>
        </w:rPr>
        <w:t>. Finally</w:t>
      </w:r>
      <w:r w:rsidR="00DD4ED8">
        <w:rPr>
          <w:rFonts w:ascii="Times New Roman" w:hAnsi="Times New Roman" w:cs="Times New Roman"/>
          <w:sz w:val="24"/>
          <w:szCs w:val="24"/>
        </w:rPr>
        <w:t>,</w:t>
      </w:r>
      <w:r w:rsidR="0095214D" w:rsidRPr="00AB327C">
        <w:rPr>
          <w:rFonts w:ascii="Times New Roman" w:hAnsi="Times New Roman" w:cs="Times New Roman"/>
          <w:sz w:val="24"/>
          <w:szCs w:val="24"/>
        </w:rPr>
        <w:t xml:space="preserve"> the patient cohort varies </w:t>
      </w:r>
      <w:r w:rsidR="008F1747" w:rsidRPr="00AB327C">
        <w:rPr>
          <w:rFonts w:ascii="Times New Roman" w:hAnsi="Times New Roman" w:cs="Times New Roman"/>
          <w:sz w:val="24"/>
          <w:szCs w:val="24"/>
        </w:rPr>
        <w:t>between the</w:t>
      </w:r>
      <w:r w:rsidR="0095214D" w:rsidRPr="00AB327C">
        <w:rPr>
          <w:rFonts w:ascii="Times New Roman" w:hAnsi="Times New Roman" w:cs="Times New Roman"/>
          <w:sz w:val="24"/>
          <w:szCs w:val="24"/>
        </w:rPr>
        <w:t xml:space="preserve"> studies</w:t>
      </w:r>
      <w:r w:rsidRPr="00AB327C">
        <w:rPr>
          <w:rFonts w:ascii="Times New Roman" w:hAnsi="Times New Roman" w:cs="Times New Roman"/>
          <w:sz w:val="24"/>
          <w:szCs w:val="24"/>
        </w:rPr>
        <w:t>.</w:t>
      </w:r>
      <w:r w:rsidR="0095214D" w:rsidRPr="00AB327C">
        <w:rPr>
          <w:rFonts w:ascii="Times New Roman" w:hAnsi="Times New Roman" w:cs="Times New Roman"/>
          <w:sz w:val="24"/>
          <w:szCs w:val="24"/>
        </w:rPr>
        <w:t xml:space="preserve"> One anticipates that </w:t>
      </w:r>
      <w:r w:rsidR="008F1747" w:rsidRPr="00AB327C">
        <w:rPr>
          <w:rFonts w:ascii="Times New Roman" w:hAnsi="Times New Roman" w:cs="Times New Roman"/>
          <w:sz w:val="24"/>
          <w:szCs w:val="24"/>
        </w:rPr>
        <w:t>coronary height measurements may vary between a predominantly older population with aortic stenosis, and a younger cohort without.</w:t>
      </w:r>
    </w:p>
    <w:p w:rsidR="00DE37BD" w:rsidRPr="00AB327C" w:rsidRDefault="00DE37BD" w:rsidP="00B442AC">
      <w:pPr>
        <w:widowControl w:val="0"/>
        <w:autoSpaceDE w:val="0"/>
        <w:autoSpaceDN w:val="0"/>
        <w:adjustRightInd w:val="0"/>
        <w:spacing w:after="0" w:line="480" w:lineRule="auto"/>
        <w:jc w:val="both"/>
        <w:rPr>
          <w:rFonts w:ascii="Times New Roman" w:hAnsi="Times New Roman" w:cs="Times New Roman"/>
          <w:sz w:val="24"/>
          <w:szCs w:val="24"/>
        </w:rPr>
      </w:pPr>
    </w:p>
    <w:p w:rsidR="00662B03" w:rsidRDefault="00A926A9">
      <w:pPr>
        <w:spacing w:line="480" w:lineRule="auto"/>
        <w:rPr>
          <w:rFonts w:ascii="Times New Roman" w:hAnsi="Times New Roman" w:cs="Times New Roman"/>
          <w:color w:val="FF0000"/>
          <w:sz w:val="24"/>
          <w:szCs w:val="24"/>
        </w:rPr>
      </w:pPr>
      <w:r w:rsidRPr="00AB327C">
        <w:rPr>
          <w:rFonts w:ascii="Times New Roman" w:hAnsi="Times New Roman" w:cs="Times New Roman"/>
          <w:sz w:val="24"/>
          <w:szCs w:val="24"/>
        </w:rPr>
        <w:t>Pressure based invasive physiology such as FFR, has been well validated over many years. However, pressure</w:t>
      </w:r>
      <w:r w:rsidR="00DD4ED8">
        <w:rPr>
          <w:rFonts w:ascii="Times New Roman" w:hAnsi="Times New Roman" w:cs="Times New Roman"/>
          <w:sz w:val="24"/>
          <w:szCs w:val="24"/>
        </w:rPr>
        <w:t>-</w:t>
      </w:r>
      <w:r w:rsidRPr="00AB327C">
        <w:rPr>
          <w:rFonts w:ascii="Times New Roman" w:hAnsi="Times New Roman" w:cs="Times New Roman"/>
          <w:sz w:val="24"/>
          <w:szCs w:val="24"/>
        </w:rPr>
        <w:t>based measurement</w:t>
      </w:r>
      <w:r w:rsidR="00DD4ED8">
        <w:rPr>
          <w:rFonts w:ascii="Times New Roman" w:hAnsi="Times New Roman" w:cs="Times New Roman"/>
          <w:sz w:val="24"/>
          <w:szCs w:val="24"/>
        </w:rPr>
        <w:t>s</w:t>
      </w:r>
      <w:r w:rsidR="00991E92">
        <w:rPr>
          <w:rFonts w:ascii="Times New Roman" w:hAnsi="Times New Roman" w:cs="Times New Roman"/>
          <w:sz w:val="24"/>
          <w:szCs w:val="24"/>
        </w:rPr>
        <w:t xml:space="preserve"> </w:t>
      </w:r>
      <w:r w:rsidR="00DD4ED8">
        <w:rPr>
          <w:rFonts w:ascii="Times New Roman" w:hAnsi="Times New Roman" w:cs="Times New Roman"/>
          <w:sz w:val="24"/>
          <w:szCs w:val="24"/>
        </w:rPr>
        <w:t>are</w:t>
      </w:r>
      <w:r w:rsidR="00991E92">
        <w:rPr>
          <w:rFonts w:ascii="Times New Roman" w:hAnsi="Times New Roman" w:cs="Times New Roman"/>
          <w:sz w:val="24"/>
          <w:szCs w:val="24"/>
        </w:rPr>
        <w:t xml:space="preserve"> </w:t>
      </w:r>
      <w:r w:rsidRPr="00AB327C">
        <w:rPr>
          <w:rFonts w:ascii="Times New Roman" w:hAnsi="Times New Roman" w:cs="Times New Roman"/>
          <w:sz w:val="24"/>
          <w:szCs w:val="24"/>
        </w:rPr>
        <w:t xml:space="preserve">subject to the potential </w:t>
      </w:r>
      <w:r w:rsidR="0095214D" w:rsidRPr="00AB327C">
        <w:rPr>
          <w:rFonts w:ascii="Times New Roman" w:hAnsi="Times New Roman" w:cs="Times New Roman"/>
          <w:sz w:val="24"/>
          <w:szCs w:val="24"/>
        </w:rPr>
        <w:t>effects of hydrostatic pressure</w:t>
      </w:r>
      <w:r w:rsidRPr="00AB327C">
        <w:rPr>
          <w:rFonts w:ascii="Times New Roman" w:hAnsi="Times New Roman" w:cs="Times New Roman"/>
          <w:sz w:val="24"/>
          <w:szCs w:val="24"/>
        </w:rPr>
        <w:t>. If hydrostatic forces alter distal pressure recordings FFR will in turn change. The change may be small (0.02 - 0.05) but useful to know in FFR values circling the cut-off point (0.75-0</w:t>
      </w:r>
      <w:r w:rsidRPr="00B442AC">
        <w:rPr>
          <w:rFonts w:ascii="Times New Roman" w:hAnsi="Times New Roman" w:cs="Times New Roman"/>
          <w:sz w:val="24"/>
          <w:szCs w:val="24"/>
        </w:rPr>
        <w:t xml:space="preserve">.85) </w:t>
      </w:r>
      <w:r w:rsidR="00CC5219" w:rsidRPr="00B442AC">
        <w:rPr>
          <w:rFonts w:ascii="Times New Roman" w:hAnsi="Times New Roman" w:cs="Times New Roman"/>
          <w:sz w:val="24"/>
          <w:szCs w:val="24"/>
        </w:rPr>
        <w:fldChar w:fldCharType="begin"/>
      </w:r>
      <w:r w:rsidR="009C2C3F">
        <w:rPr>
          <w:rFonts w:ascii="Times New Roman" w:hAnsi="Times New Roman" w:cs="Times New Roman"/>
          <w:sz w:val="24"/>
          <w:szCs w:val="24"/>
        </w:rPr>
        <w:instrText xml:space="preserve"> ADDIN ZOTERO_ITEM CSL_CITATION {"citationID":"XCqGjTmQ","properties":{"formattedCitation":"[11]","plainCitation":"[11]","noteIndex":0},"citationItems":[{"id":28,"uris":["http://zotero.org/users/local/k67tNDdX/items/87STLDWU"],"uri":["http://zotero.org/users/local/k67tNDdX/items/87STLDWU"],"itemData":{"id":28,"type":"article-journal","title":"Classification performance of instantaneous wave-free ratio (iFR) and fractional flow reserve in a clinical population of intermediate coronary stenoses: results of the ADVISE registry","container-title":"EuroIntervention: Journal of EuroPCR in Collaboration with the Working Group on Interventional Cardiology of the European Society of Cardiology","page":"91-101","volume":"9","issue":"1","source":"PubMed","abstract":"AIMS: To evaluate the classification agreement between instantaneous wave-free ratio (iFR) and fractional flow reserve (FFR) in patients with angiographic intermediate coronary stenoses.\nMETHODS AND RESULTS: Three hundred and twelve patients (339 stenoses) with angiographically intermediate stenoses were included in this international clinical registry. The iFR was calculated using fully automated algorithms. The receiver operating characteristic (ROC) curve was used to identify the iFR optimal cut-point corresponding to FFR 0.8. The classification agreement of coronary stenoses as significant or non-significant was established between iFR and FFR and between repeated FFR measurements for each 0.05 quantile of FFR values, from 0.2 to 1. Close agreement was observed between iFR and FFR (area under ROC curve= 86%). The optimal iFR cut-off (for an FFR of 0.80) was 0.89. After adjustment for the intrinsic variability of FFR, the classification agreement (accuracy) between iFR and FFR was 94%. Amongst the stenoses classified as non-significant by iFR (&gt;0.89) and as significant by FFR (≤0.8), 81% had associated FFR values located within the FFR \"grey-zone\" (0.75-0.8) and 41% within the 0.79-0.80 FFR range.\nCONCLUSIONS: In a population of intermediate coronary stenoses, the classification agreement between iFR and FFR is excellent and similar to that of repeated FFR measurements in the same sample. Vasodilator-independent assessment of intermediate stenosis seems applicable and may foster adoption of coronary physiology in the catheterisation laboratory.","DOI":"10.4244/EIJV9I1A14","ISSN":"1969-6213","note":"PMID: 22917666","shortTitle":"Classification performance of instantaneous wave-free ratio (iFR) and fractional flow reserve in a clinical population of intermediate coronary stenoses","journalAbbreviation":"EuroIntervention","language":"eng","author":[{"family":"Petraco","given":"Ricardo"},{"family":"Escaned","given":"Javier"},{"family":"Sen","given":"Sayan"},{"family":"Nijjer","given":"Sukhjinder"},{"family":"Asrress","given":"Kaleab N."},{"family":"Echavarria-Pinto","given":"Mauro"},{"family":"Lockie","given":"Tim"},{"family":"Khawaja","given":"Muhammed Z."},{"family":"Cuevas","given":"Cecilia"},{"family":"Foin","given":"Nicolas"},{"family":"Broyd","given":"Christopher"},{"family":"Foale","given":"Rodney A."},{"family":"Hadjiloizou","given":"Nearchos"},{"family":"Malik","given":"Iqbal S."},{"family":"Mikhail","given":"Ghada W."},{"family":"Sethi","given":"Amarjit"},{"family":"Kaprielian","given":"Raffi"},{"family":"Baker","given":"Christopher S."},{"family":"Lefroy","given":"David"},{"family":"Bellamy","given":"Michael"},{"family":"Al-Bustami","given":"Mahmud"},{"family":"Khan","given":"Masood A."},{"family":"Hughes","given":"Alun D."},{"family":"Francis","given":"Darrel P."},{"family":"Mayet","given":"Jamil"},{"family":"Di Mario","given":"Carlo"},{"family":"Redwood","given":"Simon"},{"family":"Davies","given":"Justin E."}],"issued":{"date-parts":[["2013",5,20]]}}}],"schema":"https://github.com/citation-style-language/schema/raw/master/csl-citation.json"} </w:instrText>
      </w:r>
      <w:r w:rsidR="00CC5219" w:rsidRPr="00B442AC">
        <w:rPr>
          <w:rFonts w:ascii="Times New Roman" w:hAnsi="Times New Roman" w:cs="Times New Roman"/>
          <w:sz w:val="24"/>
          <w:szCs w:val="24"/>
        </w:rPr>
        <w:fldChar w:fldCharType="separate"/>
      </w:r>
      <w:r w:rsidR="00B20998" w:rsidRPr="00B442AC">
        <w:rPr>
          <w:rFonts w:ascii="Times New Roman" w:hAnsi="Times New Roman" w:cs="Times New Roman"/>
          <w:sz w:val="24"/>
        </w:rPr>
        <w:t>[11]</w:t>
      </w:r>
      <w:r w:rsidR="00CC5219" w:rsidRPr="00B442AC">
        <w:rPr>
          <w:rFonts w:ascii="Times New Roman" w:hAnsi="Times New Roman" w:cs="Times New Roman"/>
          <w:sz w:val="24"/>
          <w:szCs w:val="24"/>
        </w:rPr>
        <w:fldChar w:fldCharType="end"/>
      </w:r>
      <w:r w:rsidRPr="00B442AC">
        <w:rPr>
          <w:rFonts w:ascii="Times New Roman" w:hAnsi="Times New Roman" w:cs="Times New Roman"/>
          <w:sz w:val="24"/>
          <w:szCs w:val="24"/>
        </w:rPr>
        <w:t>.</w:t>
      </w:r>
      <w:r w:rsidR="00B442AC" w:rsidRPr="00B442AC">
        <w:rPr>
          <w:rFonts w:ascii="Times New Roman" w:hAnsi="Times New Roman" w:cs="Times New Roman"/>
          <w:sz w:val="24"/>
          <w:szCs w:val="24"/>
        </w:rPr>
        <w:t xml:space="preserve"> In theory, the addition of adenosine should not alter the physical hydrostatic pressure effect in a coronary vessel </w:t>
      </w:r>
      <w:r w:rsidR="00B442AC" w:rsidRPr="00B442AC">
        <w:rPr>
          <w:rFonts w:ascii="Times New Roman" w:hAnsi="Times New Roman" w:cs="Times New Roman"/>
          <w:i/>
          <w:sz w:val="24"/>
          <w:szCs w:val="24"/>
        </w:rPr>
        <w:t>in vivo</w:t>
      </w:r>
      <w:r w:rsidR="00B442AC" w:rsidRPr="00B442AC">
        <w:rPr>
          <w:rFonts w:ascii="Times New Roman" w:hAnsi="Times New Roman" w:cs="Times New Roman"/>
          <w:sz w:val="24"/>
          <w:szCs w:val="24"/>
        </w:rPr>
        <w:t xml:space="preserve">, as height, fluid density and gravitational effect have not changed. An important consideration is the hypotensive effect and hence reduction in Pa during adenosine infusion. Pa pressure may fall below 100mmHg during hyperaemia, meaning alterations in Pd have a larger effect on overall Pd/Pa. Hydrostatic effect is constant across resting and hyperaemic states. A change in Pd of 5mmHg is therefore of greater relative </w:t>
      </w:r>
      <w:r w:rsidR="00B442AC" w:rsidRPr="00B442AC">
        <w:rPr>
          <w:rFonts w:ascii="Times New Roman" w:hAnsi="Times New Roman" w:cs="Times New Roman"/>
          <w:sz w:val="24"/>
          <w:szCs w:val="24"/>
        </w:rPr>
        <w:lastRenderedPageBreak/>
        <w:t>importance in resting indices (where a transtenotic gradient of 10mmHg is considered abnormal) compared to hyperaemic indices (where 20mmHg is considered abnormal)</w:t>
      </w:r>
    </w:p>
    <w:p w:rsidR="00DE37BD" w:rsidRPr="00DE37BD" w:rsidRDefault="00DE37BD" w:rsidP="00DE37BD">
      <w:pPr>
        <w:spacing w:line="480" w:lineRule="auto"/>
        <w:jc w:val="both"/>
        <w:rPr>
          <w:rFonts w:ascii="Times New Roman" w:hAnsi="Times New Roman" w:cs="Times New Roman"/>
          <w:sz w:val="24"/>
          <w:szCs w:val="24"/>
        </w:rPr>
      </w:pPr>
      <w:r w:rsidRPr="00DE37BD">
        <w:rPr>
          <w:rFonts w:ascii="Times New Roman" w:hAnsi="Times New Roman" w:cs="Times New Roman"/>
          <w:sz w:val="24"/>
          <w:szCs w:val="24"/>
        </w:rPr>
        <w:t>Whilst the effect of hydrostatic pressure upon FFR is described, we believe that this novel data demonstrates that depending on the coronary artery in question and its anatomical course the physiological significance of a coronary stenosis can be both over or under-estimated. Treatment of intermediate coronary stenoses therefore must not be a binary decision, and the operator must exert clinical judgment when faced with grey zone physiology values.</w:t>
      </w:r>
    </w:p>
    <w:p w:rsidR="00DE37BD" w:rsidRPr="00DE37BD" w:rsidRDefault="00DE37BD" w:rsidP="00DE37BD">
      <w:pPr>
        <w:spacing w:line="480" w:lineRule="auto"/>
        <w:jc w:val="both"/>
        <w:rPr>
          <w:rFonts w:ascii="Times New Roman" w:hAnsi="Times New Roman" w:cs="Times New Roman"/>
          <w:sz w:val="24"/>
          <w:szCs w:val="24"/>
        </w:rPr>
      </w:pPr>
      <w:r w:rsidRPr="00DE37BD">
        <w:rPr>
          <w:rFonts w:ascii="Times New Roman" w:hAnsi="Times New Roman" w:cs="Times New Roman"/>
          <w:sz w:val="24"/>
          <w:szCs w:val="24"/>
        </w:rPr>
        <w:t>The exact position of the pressure sensor of the physiology wire is often not considered. Hydrostatic effect becomes more pronounced as the pressure sensor is positioned more distally. Avoiding an unnecessarily distal wire position will minimise the hydrostatic effect on obtained measurements by reducing the guide to pressure sensor distance.</w:t>
      </w:r>
    </w:p>
    <w:p w:rsidR="00A926A9" w:rsidRPr="00B442AC" w:rsidRDefault="00A926A9" w:rsidP="00DE37BD">
      <w:pPr>
        <w:spacing w:line="480" w:lineRule="auto"/>
        <w:jc w:val="both"/>
        <w:rPr>
          <w:rFonts w:ascii="Times New Roman" w:hAnsi="Times New Roman" w:cs="Times New Roman"/>
          <w:color w:val="FF0000"/>
          <w:sz w:val="24"/>
          <w:szCs w:val="24"/>
        </w:rPr>
      </w:pPr>
    </w:p>
    <w:p w:rsidR="00A926A9" w:rsidRPr="00AB327C" w:rsidRDefault="00A926A9" w:rsidP="00B442A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By changing patient position</w:t>
      </w:r>
      <w:r w:rsidR="00B442AC">
        <w:rPr>
          <w:rFonts w:ascii="Times New Roman" w:hAnsi="Times New Roman" w:cs="Times New Roman"/>
          <w:sz w:val="24"/>
          <w:szCs w:val="24"/>
        </w:rPr>
        <w:t xml:space="preserve"> during angiography</w:t>
      </w:r>
      <w:r w:rsidRPr="00AB327C">
        <w:rPr>
          <w:rFonts w:ascii="Times New Roman" w:hAnsi="Times New Roman" w:cs="Times New Roman"/>
          <w:sz w:val="24"/>
          <w:szCs w:val="24"/>
        </w:rPr>
        <w:t xml:space="preserve">, (i.e turning onto one side), and leaving the wire in exactly the same </w:t>
      </w:r>
      <w:r w:rsidR="00DD4ED8">
        <w:rPr>
          <w:rFonts w:ascii="Times New Roman" w:hAnsi="Times New Roman" w:cs="Times New Roman"/>
          <w:sz w:val="24"/>
          <w:szCs w:val="24"/>
        </w:rPr>
        <w:t xml:space="preserve">position </w:t>
      </w:r>
      <w:r w:rsidRPr="00AB327C">
        <w:rPr>
          <w:rFonts w:ascii="Times New Roman" w:hAnsi="Times New Roman" w:cs="Times New Roman"/>
          <w:sz w:val="24"/>
          <w:szCs w:val="24"/>
        </w:rPr>
        <w:t>in the artery</w:t>
      </w:r>
      <w:r w:rsidR="00DD4ED8">
        <w:rPr>
          <w:rFonts w:ascii="Times New Roman" w:hAnsi="Times New Roman" w:cs="Times New Roman"/>
          <w:sz w:val="24"/>
          <w:szCs w:val="24"/>
        </w:rPr>
        <w:t>,</w:t>
      </w:r>
      <w:r w:rsidRPr="00AB327C">
        <w:rPr>
          <w:rFonts w:ascii="Times New Roman" w:hAnsi="Times New Roman" w:cs="Times New Roman"/>
          <w:sz w:val="24"/>
          <w:szCs w:val="24"/>
        </w:rPr>
        <w:t xml:space="preserve"> FFR values</w:t>
      </w:r>
      <w:r w:rsidR="00B442AC">
        <w:rPr>
          <w:rFonts w:ascii="Times New Roman" w:hAnsi="Times New Roman" w:cs="Times New Roman"/>
          <w:sz w:val="24"/>
          <w:szCs w:val="24"/>
        </w:rPr>
        <w:t xml:space="preserve"> have been shown to</w:t>
      </w:r>
      <w:r w:rsidRPr="00AB327C">
        <w:rPr>
          <w:rFonts w:ascii="Times New Roman" w:hAnsi="Times New Roman" w:cs="Times New Roman"/>
          <w:sz w:val="24"/>
          <w:szCs w:val="24"/>
        </w:rPr>
        <w:t xml:space="preserve"> chang</w:t>
      </w:r>
      <w:r w:rsidR="00994DD9" w:rsidRPr="00AB327C">
        <w:rPr>
          <w:rFonts w:ascii="Times New Roman" w:hAnsi="Times New Roman" w:cs="Times New Roman"/>
          <w:sz w:val="24"/>
          <w:szCs w:val="24"/>
        </w:rPr>
        <w:t xml:space="preserve">e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BD2Oh8dS","properties":{"formattedCitation":"[12]","plainCitation":"[12]","noteIndex":0},"citationItems":[{"id":622,"uris":["http://zotero.org/users/local/k67tNDdX/items/DLBTYZC8"],"uri":["http://zotero.org/users/local/k67tNDdX/items/DLBTYZC8"],"itemData":{"id":622,"type":"article-journal","title":"Influence of hydrostatic pressure on intracoronary indices of stenosis severity in vivo","container-title":"Clinical Research in Cardiology: Official Journal of the German Cardiac Society","page":"222-232","volume":"107","issue":"3","source":"PubMed","abstract":"BACKGROUND: An influence of hydrostatic pressure on intracoronary indices of stenosis severity in vitro was recently reported. We sought to analyze the influence of hydrostatic pressure, caused by the height difference between the distal and proximal pressure sensor after guidewire positioning in the interrogated vessel, on intracoronary pressure measurements in vivo.\nMETHODS AND RESULTS: In 30 coronary stenoses, intracoronary pressure measurements were performed in supine, left, and right lateral patient position. Height differences between the distal and proximal pressure sensor were measured by blinded observers. Measurement results of the position with the highest (\"high\") and lowest height difference (\"low\") were compared. In group \"high\", all measured indices were higher: mean difference of fractional flow reserve (FFR) 0.045 (SD 0.033, 95% CI 0.033-0.057, p &lt; 0.0001), of instantaneous wave-free ratio (iFR) 0.043 (SD 0.04, 95% CI 0.029-0.057, p &lt; 0.0001), and of resting Pd/Pa 0.037 (SD 0.034, 95% CI 0.025-0.049, p &lt; 0.0001). Addition of the physically expectable hydrostatic pressure to the distal coronary pressures of the control group abolished the differences: corrected ∆FFR - 0.006 (SD 0.027, 95% CI - 0.015 to 0.004, p = 0.26), corrected ∆Pd/Pa - 0.008 (SD 0.03, 95% CI - 0.019 to 0.003, p = 0.18). Adjustment for hydrostatic pressure of FFR values in a standard supine position increased all values in anterior vessels and decreased all values in posterior vessels. The mean changes of FFR due to adjustment were: LAD - 0.048 (SD 0.016), CX 0.02 (SD 0.009), RCA 0.02 (SD 0.021). Dichotomous severity classification changed in 12.9% of stenoses.\nCONCLUSIONS: The study demonstrates a relevant influence of hydrostatic pressure on intracoronary indices of stenosis severity in vivo, caused by the height differences between distal and proximal pressure sensor.","DOI":"10.1007/s00392-017-1174-2","ISSN":"1861-0692","note":"PMID: 29098379","journalAbbreviation":"Clin Res Cardiol","language":"eng","author":[{"family":"Härle","given":"Tobias"},{"family":"Luz","given":"Mareike"},{"family":"Meyer","given":"Sven"},{"family":"Vahldiek","given":"Felix"},{"family":"Harst","given":"Pim","non-dropping-particle":"van der"},{"family":"Dijk","given":"Randy","non-dropping-particle":"van"},{"family":"Ties","given":"Daan"},{"family":"Escaned","given":"Javier"},{"family":"Davies","given":"Justin"},{"family":"Elsässer","given":"Albrecht"}],"issued":{"date-parts":[["2018",3]]}}}],"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[12]</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Correcting for the presumed hydrostatic effect due to this position change (by using measured height difference</w:t>
      </w:r>
      <w:r w:rsidR="00B442AC">
        <w:rPr>
          <w:rFonts w:ascii="Times New Roman" w:hAnsi="Times New Roman" w:cs="Times New Roman"/>
          <w:sz w:val="24"/>
          <w:szCs w:val="24"/>
        </w:rPr>
        <w:t xml:space="preserve"> between guide and wire</w:t>
      </w:r>
      <w:r w:rsidRPr="00AB327C">
        <w:rPr>
          <w:rFonts w:ascii="Times New Roman" w:hAnsi="Times New Roman" w:cs="Times New Roman"/>
          <w:sz w:val="24"/>
          <w:szCs w:val="24"/>
        </w:rPr>
        <w:t xml:space="preserve">), abolished the difference between the two FFR recordings, seemingly explaining the difference. </w:t>
      </w:r>
    </w:p>
    <w:p w:rsidR="00A926A9" w:rsidRPr="00B442AC" w:rsidRDefault="00A926A9" w:rsidP="00B442AC">
      <w:pPr>
        <w:spacing w:line="480" w:lineRule="auto"/>
        <w:rPr>
          <w:rFonts w:ascii="Times New Roman" w:hAnsi="Times New Roman" w:cs="Times New Roman"/>
          <w:color w:val="FF0000"/>
          <w:sz w:val="24"/>
          <w:szCs w:val="24"/>
        </w:rPr>
      </w:pPr>
      <w:r w:rsidRPr="00AB327C">
        <w:rPr>
          <w:rFonts w:ascii="Times New Roman" w:hAnsi="Times New Roman" w:cs="Times New Roman"/>
          <w:sz w:val="24"/>
          <w:szCs w:val="24"/>
        </w:rPr>
        <w:t xml:space="preserve">Another important observation is the pressure change along the longitudinal length of a coronary artery, which has been </w:t>
      </w:r>
      <w:r w:rsidRPr="00B442AC">
        <w:rPr>
          <w:rFonts w:ascii="Times New Roman" w:hAnsi="Times New Roman" w:cs="Times New Roman"/>
          <w:color w:val="000000" w:themeColor="text1"/>
          <w:sz w:val="24"/>
          <w:szCs w:val="24"/>
        </w:rPr>
        <w:t xml:space="preserve">attributed to diffuse atherosclerosis </w:t>
      </w:r>
      <w:r w:rsidR="00CC5219" w:rsidRPr="00B442AC">
        <w:rPr>
          <w:rFonts w:ascii="Times New Roman" w:hAnsi="Times New Roman" w:cs="Times New Roman"/>
          <w:color w:val="000000" w:themeColor="text1"/>
          <w:sz w:val="24"/>
          <w:szCs w:val="24"/>
        </w:rPr>
        <w:fldChar w:fldCharType="begin"/>
      </w:r>
      <w:r w:rsidR="00623B3E" w:rsidRPr="00B442AC">
        <w:rPr>
          <w:rFonts w:ascii="Times New Roman" w:hAnsi="Times New Roman" w:cs="Times New Roman"/>
          <w:color w:val="000000" w:themeColor="text1"/>
          <w:sz w:val="24"/>
          <w:szCs w:val="24"/>
        </w:rPr>
        <w:instrText xml:space="preserve"> ADDIN ZOTERO_ITEM CSL_CITATION {"citationID":"FsIpqpVq","properties":{"formattedCitation":"[13]","plainCitation":"[13]","noteIndex":0},"citationItems":[{"id":37,"uris":["http://zotero.org/users/local/k67tNDdX/items/PQPK3U2L"],"uri":["http://zotero.org/users/local/k67tNDdX/items/PQPK3U2L"],"itemData":{"id":37,"type":"article-journal","title":"Abnormal Epicardial Coronary Resistance in Patients With Diffuse Atherosclerosis but “Normal” Coronary Angiography","container-title":"Circulation","page":"2401-2406","volume":"104","issue":"20","source":"circ.ahajournals.org","abstract":"Background Coronary arteries without focal stenosis at angiography are generally considered non–flow-limiting. However, atherosclerosis is a diffuse process that often remains invisible at angiography. Accordingly, we hypothesized that in patients with coronary artery disease, nonstenotic coronary arteries induce a decrease in pressure along their length due to diffuse coronary atherosclerosis.\nMethods and Results Coronary pressure and fractional flow reserve (FFR), as indices of coronary conductance, were obtained from 37 arteries in 10 individuals without atherosclerosis (group I) and from 106 nonstenotic arteries in 62 patients with arteriographic stenoses in another coronary artery (group II). In group I, the pressure gradient between aorta and distal coronary artery was minimal at rest (1±1 mm Hg) and during maximal hyperemia (3±3 mm Hg). Corresponding values were significantly larger in group II (5±4 mm Hg and 10±8 mm Hg, respectively; both P&lt;0.001). The FFR was near unity (0.97±0.02; range, 0.92 to 1) in group I, indicating no resistance to flow in truly normal coronary arteries, but it was significantly lower (0.89±0.08; range, 0.69 to 1) in group II, indicating a higher resistance to flow. In 57% of arteries in group II, FFR was lower than the lowest value in group I. In 8% of arteries in group II, FFR was &lt;0.75, the threshold for inducible ischemia.\nConclusion Diffuse coronary atherosclerosis without focal stenosis at angiography causes a graded, continuous pressure fall along arterial length. This resistance to flow contributes to myocardial ischemia and has consequences for decision-making during percutaneous coronary interventions.","DOI":"10.1161/hc4501.099316","ISSN":"0009-7322, 1524-4539","note":"PMID: 11705815","language":"en","author":[{"family":"Bruyne","given":"Bernard De"},{"family":"Hersbach","given":"Ferry"},{"family":"Pijls","given":"Nico H. J."},{"family":"Bartunek","given":"Jozef"},{"family":"Bech","given":"Jan-Willem"},{"family":"Heyndrickx","given":"Guy R."},{"family":"Gould","given":"K. Lance"},{"family":"Wijns","given":"William"}],"issued":{"date-parts":[["2001",11,13]]}}}],"schema":"https://github.com/citation-style-language/schema/raw/master/csl-citation.json"} </w:instrText>
      </w:r>
      <w:r w:rsidR="00CC5219" w:rsidRPr="00B442AC">
        <w:rPr>
          <w:rFonts w:ascii="Times New Roman" w:hAnsi="Times New Roman" w:cs="Times New Roman"/>
          <w:color w:val="000000" w:themeColor="text1"/>
          <w:sz w:val="24"/>
          <w:szCs w:val="24"/>
        </w:rPr>
        <w:fldChar w:fldCharType="separate"/>
      </w:r>
      <w:r w:rsidR="00B20998" w:rsidRPr="00B442AC">
        <w:rPr>
          <w:rFonts w:ascii="Times New Roman" w:hAnsi="Times New Roman" w:cs="Times New Roman"/>
          <w:color w:val="000000" w:themeColor="text1"/>
          <w:sz w:val="24"/>
        </w:rPr>
        <w:t>[13]</w:t>
      </w:r>
      <w:r w:rsidR="00CC5219" w:rsidRPr="00B442AC">
        <w:rPr>
          <w:rFonts w:ascii="Times New Roman" w:hAnsi="Times New Roman" w:cs="Times New Roman"/>
          <w:color w:val="000000" w:themeColor="text1"/>
          <w:sz w:val="24"/>
          <w:szCs w:val="24"/>
        </w:rPr>
        <w:fldChar w:fldCharType="end"/>
      </w:r>
      <w:r w:rsidRPr="00B442AC">
        <w:rPr>
          <w:rFonts w:ascii="Times New Roman" w:hAnsi="Times New Roman" w:cs="Times New Roman"/>
          <w:color w:val="000000" w:themeColor="text1"/>
          <w:sz w:val="24"/>
          <w:szCs w:val="24"/>
        </w:rPr>
        <w:t>. The additive effect of hydrostatic pressure however cannot be excluded, as vertical height also gradually changes along the length of an artery.</w:t>
      </w:r>
      <w:r w:rsidR="00C10AC6" w:rsidRPr="00B442AC">
        <w:rPr>
          <w:rFonts w:ascii="Times New Roman" w:hAnsi="Times New Roman" w:cs="Times New Roman"/>
          <w:color w:val="000000" w:themeColor="text1"/>
          <w:sz w:val="24"/>
          <w:szCs w:val="24"/>
        </w:rPr>
        <w:t xml:space="preserve"> </w:t>
      </w:r>
      <w:r w:rsidR="00B442AC" w:rsidRPr="00B442AC">
        <w:rPr>
          <w:rFonts w:ascii="Times New Roman" w:hAnsi="Times New Roman" w:cs="Times New Roman"/>
          <w:color w:val="000000" w:themeColor="text1"/>
          <w:sz w:val="24"/>
          <w:szCs w:val="24"/>
        </w:rPr>
        <w:t>This along with other confounding factors,</w:t>
      </w:r>
      <w:r w:rsidR="00B442AC">
        <w:rPr>
          <w:rFonts w:ascii="Times New Roman" w:hAnsi="Times New Roman" w:cs="Times New Roman"/>
          <w:color w:val="000000" w:themeColor="text1"/>
          <w:sz w:val="24"/>
          <w:szCs w:val="24"/>
        </w:rPr>
        <w:t xml:space="preserve"> such</w:t>
      </w:r>
      <w:r w:rsidR="00B442AC" w:rsidRPr="00B442AC">
        <w:rPr>
          <w:rFonts w:ascii="Times New Roman" w:hAnsi="Times New Roman" w:cs="Times New Roman"/>
          <w:color w:val="000000" w:themeColor="text1"/>
          <w:sz w:val="24"/>
          <w:szCs w:val="24"/>
        </w:rPr>
        <w:t xml:space="preserve"> chronic kidney disease </w:t>
      </w:r>
      <w:r w:rsidR="00CC5219" w:rsidRPr="00B442AC">
        <w:rPr>
          <w:rFonts w:ascii="Times New Roman" w:hAnsi="Times New Roman" w:cs="Times New Roman"/>
          <w:color w:val="000000" w:themeColor="text1"/>
          <w:sz w:val="24"/>
          <w:szCs w:val="24"/>
        </w:rPr>
        <w:fldChar w:fldCharType="begin"/>
      </w:r>
      <w:r w:rsidR="00623B3E" w:rsidRPr="00B442AC">
        <w:rPr>
          <w:rFonts w:ascii="Times New Roman" w:hAnsi="Times New Roman" w:cs="Times New Roman"/>
          <w:color w:val="000000" w:themeColor="text1"/>
          <w:sz w:val="24"/>
          <w:szCs w:val="24"/>
        </w:rPr>
        <w:instrText xml:space="preserve"> ADDIN ZOTERO_ITEM CSL_CITATION {"citationID":"kqpcRSbU","properties":{"formattedCitation":"[14]","plainCitation":"[14]","noteIndex":0},"citationItems":[{"id":730,"uris":["http://zotero.org/users/local/k67tNDdX/items/CQ8JHZDZ"],"uri":["http://zotero.org/users/local/k67tNDdX/items/CQ8JHZDZ"],"itemData":{"id":730,"type":"article-journal","title":"Fractional Flow Reserve Evaluation and Chronic Kidney Disease: Analysis From a Multicenter Italian Registry (the FREAK Study)","container-title":"Catheterization and Cardiovascular Interventions: Official Journal of the Society for Cardiac Angiography &amp; Interventions","page":"555-562","volume":"88","issue":"4","source":"PubMed","abstract":"OBJECTIVES: To establish if the presence of chronic kidney disease (CKD) influences fractional flow reserve (FFR) value in patients with intermediate coronary stenosis.\nBACKGROUND: FFR-guided coronary revascularization reduces cardiac adverse events in patients with coronary artery disease. CKD impairs microcirculation and increases cardiovascular risk. Whether CKD presence may limit FFR accuracy is unknown.\nMETHODS: We used data from a multicenter prospective registry enrolling 1.004 patients undergoing FFR evaluation for intermediate stenosis. We assessed the relationship between clinical and angiographic variables and FFR measurement. CKD was defined as CrCl value ≤45 ml/min. FFR value was considered potentially flow-limiting, and therefore positive, if ≤0.80. The index of microcirculatory resistance (IMR) was calculated in 20 patients stratified according CrCl value (single-center substudy).\nRESULTS: FFR measurement was positive in 395 (39%) patients. Overall, 131 (13%) patients had CKD. Patients with CrCl ≤45 ml/min showed significantly higher FFR values as compared to the others (0.84 ± 0.07 vs. 0.81 ± 0.08, p &lt; 0.001). Positive FFR occurrence was lower in patients with CrCl ≤45 ml/min (27% vs. 41%, p &lt; 0.01). After multivariable analysis, diabetes (HR 1.07, 95%CI 1.008-1.13, p = 0.03), left anterior descending (HR 1.35, 95%CI 1.27-1.43, p &lt; 0.001) and CrCl ≤45 ml/min (HR 0.92, 95%CI 0.87-0.97, p = 0.005) emerged as independent predictors of FFR measurement. Accordingly, IMR values were higher in patients with CrCl ≤45 ml/min (32 U [28245] vs. 16 U [11220], p &lt; 0.01).\nCONCLUSIONS: FFR and IMR measurements differ between CKD patients and those with normal renal function. Flow-limiting FFR is less frequent in patients with CrCl ≤45 ml/min. © 2015 Wiley Periodicals, Inc.","DOI":"10.1002/ccd.26364","ISSN":"1522-726X","note":"PMID: 26717890","shortTitle":"Fractional Flow Reserve Evaluation and Chronic Kidney Disease","journalAbbreviation":"Catheter Cardiovasc Interv","language":"eng","author":[{"family":"Tebaldi","given":"Matteo"},{"family":"Biscaglia","given":"Simone"},{"family":"Fineschi","given":"Massimo"},{"family":"Manari","given":"Antonio"},{"family":"Menozzi","given":"Mila"},{"family":"Secco","given":"Gioel Gabrio"},{"family":"Di Lorenzo","given":"Emilio"},{"family":"D'Ascenzo","given":"Fabrizio"},{"family":"Fabbian","given":"Fabio"},{"family":"Tumscitz","given":"Carlo"},{"family":"Ferrari","given":"Roberto"},{"family":"Campo","given":"Gianluca"}],"issued":{"date-parts":[["2016",10]]}}}],"schema":"https://github.com/citation-style-language/schema/raw/master/csl-citation.json"} </w:instrText>
      </w:r>
      <w:r w:rsidR="00CC5219" w:rsidRPr="00B442AC">
        <w:rPr>
          <w:rFonts w:ascii="Times New Roman" w:hAnsi="Times New Roman" w:cs="Times New Roman"/>
          <w:color w:val="000000" w:themeColor="text1"/>
          <w:sz w:val="24"/>
          <w:szCs w:val="24"/>
        </w:rPr>
        <w:fldChar w:fldCharType="separate"/>
      </w:r>
      <w:r w:rsidR="00B20998" w:rsidRPr="00B442AC">
        <w:rPr>
          <w:rFonts w:ascii="Times New Roman" w:hAnsi="Times New Roman" w:cs="Times New Roman"/>
          <w:color w:val="000000" w:themeColor="text1"/>
          <w:sz w:val="24"/>
        </w:rPr>
        <w:t>[14]</w:t>
      </w:r>
      <w:r w:rsidR="00CC5219" w:rsidRPr="00B442AC">
        <w:rPr>
          <w:rFonts w:ascii="Times New Roman" w:hAnsi="Times New Roman" w:cs="Times New Roman"/>
          <w:color w:val="000000" w:themeColor="text1"/>
          <w:sz w:val="24"/>
          <w:szCs w:val="24"/>
        </w:rPr>
        <w:fldChar w:fldCharType="end"/>
      </w:r>
      <w:r w:rsidR="00B442AC" w:rsidRPr="00B442AC">
        <w:rPr>
          <w:rFonts w:ascii="Times New Roman" w:hAnsi="Times New Roman" w:cs="Times New Roman"/>
          <w:color w:val="000000" w:themeColor="text1"/>
          <w:sz w:val="24"/>
          <w:szCs w:val="24"/>
        </w:rPr>
        <w:t xml:space="preserve"> may also impact stenosis assessment</w:t>
      </w:r>
      <w:r w:rsidR="00C10AC6" w:rsidRPr="00B442AC">
        <w:rPr>
          <w:rFonts w:ascii="Times New Roman" w:hAnsi="Times New Roman" w:cs="Times New Roman"/>
          <w:color w:val="000000" w:themeColor="text1"/>
          <w:sz w:val="24"/>
          <w:szCs w:val="24"/>
        </w:rPr>
        <w:t xml:space="preserve">. </w:t>
      </w:r>
      <w:r w:rsidRPr="00B442AC">
        <w:rPr>
          <w:rFonts w:ascii="Times New Roman" w:hAnsi="Times New Roman" w:cs="Times New Roman"/>
          <w:color w:val="000000" w:themeColor="text1"/>
          <w:sz w:val="24"/>
          <w:szCs w:val="24"/>
        </w:rPr>
        <w:t xml:space="preserve"> </w:t>
      </w:r>
      <w:r w:rsidR="00B442AC" w:rsidRPr="00B442AC">
        <w:rPr>
          <w:rFonts w:ascii="Times New Roman" w:hAnsi="Times New Roman" w:cs="Times New Roman"/>
          <w:color w:val="000000" w:themeColor="text1"/>
          <w:sz w:val="24"/>
          <w:szCs w:val="24"/>
        </w:rPr>
        <w:t>Finally, h</w:t>
      </w:r>
      <w:r w:rsidRPr="00B442AC">
        <w:rPr>
          <w:rFonts w:ascii="Times New Roman" w:hAnsi="Times New Roman" w:cs="Times New Roman"/>
          <w:color w:val="000000" w:themeColor="text1"/>
          <w:sz w:val="24"/>
          <w:szCs w:val="24"/>
        </w:rPr>
        <w:t xml:space="preserve">ydrostatic pressure effects may also </w:t>
      </w:r>
      <w:r w:rsidRPr="00B442AC">
        <w:rPr>
          <w:rFonts w:ascii="Times New Roman" w:hAnsi="Times New Roman" w:cs="Times New Roman"/>
          <w:color w:val="000000" w:themeColor="text1"/>
          <w:sz w:val="24"/>
          <w:szCs w:val="24"/>
        </w:rPr>
        <w:lastRenderedPageBreak/>
        <w:t>contribute to measurements that use mean distal pressure</w:t>
      </w:r>
      <w:r w:rsidR="00DD4ED8" w:rsidRPr="00B442AC">
        <w:rPr>
          <w:rFonts w:ascii="Times New Roman" w:hAnsi="Times New Roman" w:cs="Times New Roman"/>
          <w:color w:val="000000" w:themeColor="text1"/>
          <w:sz w:val="24"/>
          <w:szCs w:val="24"/>
        </w:rPr>
        <w:t>,</w:t>
      </w:r>
      <w:r w:rsidRPr="00B442AC">
        <w:rPr>
          <w:rFonts w:ascii="Times New Roman" w:hAnsi="Times New Roman" w:cs="Times New Roman"/>
          <w:color w:val="000000" w:themeColor="text1"/>
          <w:sz w:val="24"/>
          <w:szCs w:val="24"/>
        </w:rPr>
        <w:t xml:space="preserve"> such as the</w:t>
      </w:r>
      <w:r w:rsidRPr="00AB327C">
        <w:rPr>
          <w:rFonts w:ascii="Times New Roman" w:hAnsi="Times New Roman" w:cs="Times New Roman"/>
          <w:sz w:val="24"/>
          <w:szCs w:val="24"/>
        </w:rPr>
        <w:t xml:space="preserve"> index of microvascular resistance (IMR) measured using </w:t>
      </w:r>
      <w:r w:rsidR="0095214D" w:rsidRPr="00AB327C">
        <w:rPr>
          <w:rFonts w:ascii="Times New Roman" w:hAnsi="Times New Roman" w:cs="Times New Roman"/>
          <w:sz w:val="24"/>
          <w:szCs w:val="24"/>
        </w:rPr>
        <w:t>thremodilution</w:t>
      </w:r>
      <w:r w:rsidRPr="00AB327C">
        <w:rPr>
          <w:rFonts w:ascii="Times New Roman" w:hAnsi="Times New Roman" w:cs="Times New Roman"/>
          <w:sz w:val="24"/>
          <w:szCs w:val="24"/>
        </w:rPr>
        <w: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In our clinical case example, wire placement altered FFR by 0.05 (PDA vs. PLV placement). Flow within the artery does not change in our case study</w:t>
      </w:r>
      <w:r w:rsidR="00B36D79">
        <w:rPr>
          <w:rFonts w:ascii="Times New Roman" w:hAnsi="Times New Roman" w:cs="Times New Roman"/>
          <w:sz w:val="24"/>
          <w:szCs w:val="24"/>
        </w:rPr>
        <w:t xml:space="preserve"> </w:t>
      </w:r>
      <w:r w:rsidRPr="00AB327C">
        <w:rPr>
          <w:rFonts w:ascii="Times New Roman" w:hAnsi="Times New Roman" w:cs="Times New Roman"/>
          <w:sz w:val="24"/>
          <w:szCs w:val="24"/>
        </w:rPr>
        <w:t xml:space="preserve">as coronary autoregulation maintains flow over a wide pressure range when these mechanisms are intact </w:t>
      </w:r>
      <w:r w:rsidR="00CC5219">
        <w:rPr>
          <w:rFonts w:ascii="Times New Roman" w:hAnsi="Times New Roman" w:cs="Times New Roman"/>
          <w:sz w:val="24"/>
          <w:szCs w:val="24"/>
        </w:rPr>
        <w:fldChar w:fldCharType="begin"/>
      </w:r>
      <w:r w:rsidR="003847A6">
        <w:rPr>
          <w:rFonts w:ascii="Times New Roman" w:hAnsi="Times New Roman" w:cs="Times New Roman"/>
          <w:sz w:val="24"/>
          <w:szCs w:val="24"/>
        </w:rPr>
        <w:instrText xml:space="preserve"> ADDIN ZOTERO_ITEM CSL_CITATION {"citationID":"VZJEmfqk","properties":{"formattedCitation":"[15]","plainCitation":"[15]","noteIndex":0},"citationItems":[{"id":34,"uris":["http://zotero.org/users/local/k67tNDdX/items/745AJQN6"],"uri":["http://zotero.org/users/local/k67tNDdX/items/745AJQN6"],"itemData":{"id":34,"type":"article-journal","title":"Coronary blood flow","container-title":"Continuing Education in Anaesthesia Critical Care &amp; Pain","page":"61-64","volume":"5","issue":"2","source":"academic.oup.com","abstract":"The heart has the highest oxygen consumption per tissue mass of all human organs. The resting coronary blood flow is </w:instrText>
      </w:r>
      <w:r w:rsidR="003847A6">
        <w:rPr>
          <w:rFonts w:ascii="Cambria Math" w:hAnsi="Cambria Math" w:cs="Cambria Math"/>
          <w:sz w:val="24"/>
          <w:szCs w:val="24"/>
        </w:rPr>
        <w:instrText>∼</w:instrText>
      </w:r>
      <w:r w:rsidR="003847A6">
        <w:rPr>
          <w:rFonts w:ascii="Times New Roman" w:hAnsi="Times New Roman" w:cs="Times New Roman"/>
          <w:sz w:val="24"/>
          <w:szCs w:val="24"/>
        </w:rPr>
        <w:instrText xml:space="preserve">250 ml min−1 (0.8 ml min−1 g−1 of heart muscle); this represents 5% of cardiac output.1 Ischaemia results when oxygen demand outstrips supply.","DOI":"10.1093/bjaceaccp/mki012","ISSN":"1743-1816","journalAbbreviation":"Contin Educ Anaesth Crit Care Pain","language":"en","author":[{"family":"Ramanathan","given":"Tamilselvi"},{"family":"Skinner","given":"Henry"}],"issued":{"date-parts":[["2005",4,1]]}}}],"schema":"https://github.com/citation-style-language/schema/raw/master/csl-citation.json"} </w:instrText>
      </w:r>
      <w:r w:rsidR="00CC5219">
        <w:rPr>
          <w:rFonts w:ascii="Times New Roman" w:hAnsi="Times New Roman" w:cs="Times New Roman"/>
          <w:sz w:val="24"/>
          <w:szCs w:val="24"/>
        </w:rPr>
        <w:fldChar w:fldCharType="separate"/>
      </w:r>
      <w:r w:rsidR="003847A6" w:rsidRPr="003847A6">
        <w:rPr>
          <w:rFonts w:ascii="Times New Roman" w:hAnsi="Times New Roman" w:cs="Times New Roman"/>
          <w:sz w:val="24"/>
        </w:rPr>
        <w:t>[15]</w:t>
      </w:r>
      <w:r w:rsidR="00CC5219">
        <w:rPr>
          <w:rFonts w:ascii="Times New Roman" w:hAnsi="Times New Roman" w:cs="Times New Roman"/>
          <w:sz w:val="24"/>
          <w:szCs w:val="24"/>
        </w:rPr>
        <w:fldChar w:fldCharType="end"/>
      </w:r>
      <w:r w:rsidR="003847A6">
        <w:rPr>
          <w:rFonts w:ascii="Times New Roman" w:hAnsi="Times New Roman" w:cs="Times New Roman"/>
          <w:sz w:val="24"/>
          <w:szCs w:val="24"/>
        </w:rPr>
        <w:t xml:space="preserve"> </w:t>
      </w:r>
      <w:r w:rsidRPr="00AB327C">
        <w:rPr>
          <w:rFonts w:ascii="Times New Roman" w:hAnsi="Times New Roman" w:cs="Times New Roman"/>
          <w:sz w:val="24"/>
          <w:szCs w:val="24"/>
        </w:rPr>
        <w:t xml:space="preserve">. Using our coronary CT data, the mean height difference between the PLV and PDA was 7.57cm, equating into a potential distal pressure difference (Pd) of 6.06mmHg. Therefore a change in FFR of up to 0.06 is possible on average. Of course this is a mean change, and patient factors such as height, play a role in individual FFR measurements </w:t>
      </w:r>
      <w:r w:rsidR="00CC5219" w:rsidRPr="00AB327C">
        <w:rPr>
          <w:rFonts w:ascii="Times New Roman" w:hAnsi="Times New Roman" w:cs="Times New Roman"/>
          <w:sz w:val="24"/>
          <w:szCs w:val="24"/>
        </w:rPr>
        <w:fldChar w:fldCharType="begin"/>
      </w:r>
      <w:r w:rsidR="00623B3E">
        <w:rPr>
          <w:rFonts w:ascii="Times New Roman" w:hAnsi="Times New Roman" w:cs="Times New Roman"/>
          <w:sz w:val="24"/>
          <w:szCs w:val="24"/>
        </w:rPr>
        <w:instrText xml:space="preserve"> ADDIN ZOTERO_ITEM CSL_CITATION {"citationID":"6z5QZPJy","properties":{"formattedCitation":"[7]","plainCitation":"[7]","noteIndex":0},"citationItems":[{"id":16,"uris":["http://zotero.org/users/local/k67tNDdX/items/I6GPSG9J"],"uri":["http://zotero.org/users/local/k67tNDdX/items/I6GPSG9J"],"itemData":{"id":16,"type":"article-journal","title":"Effect of Coronary Anatomy and Hydrostatic Pressure on Intracoronary Indices of Stenosis Severity","container-title":"JACC. Cardiovascular interventions","page":"764-773","volume":"10","issue":"8","source":"PubMed","abstract":"OBJECTIVES: The authors sought to analyze height differences within the coronary artery tree in patients in a supine position and to quantify the impact of hydrostatic pressure on intracoronary pressure measurements in vitro.\nBACKGROUND: Although pressure equalization of the pressure sensor and the systemic pressure at the catheter tip is mandatory in intracoronary pressure measurements, subsequent measurements may be influenced by hydrostatic pressure related to the coronary anatomy in the supine position. Outlining and quantifying this phenomenon is important to interpret routine and pullback pressure measurements within the coronary tree.\nMETHODS: Coronary anatomy was analyzed in computed tomography angiographies of 70 patients to calculate height differences between the catheter tip and different coronary segments in the supine position. Using a dynamic pressure simulator, the effect of the expected hydrostatic pressure resulting from such height differences on indices stenosis severity was assessed.\nRESULTS: In all patients, the left anterior and right posterior descending arteries are the highest points of the coronary tree with a mean height difference of -4.9 ± 1.6 cm and -3.8 ± 1.0 cm; whereas the circumflex artery and right posterolateral branches are the lowest points, with mean height differences of 3.9 ± 0.9 cm and 2.6 ± 1.6 cm compared with the according ostium. In vitro measurements demonstrated a correlation of the absolute pressure differences with height differences (r = 0.993; p &lt; 0.0001) and the slope was 0.77 mm Hg/cm. The Pd/Pa ratio and instantaneous wave-free ratio correlated also with the height difference (fractional flow reserve r = 0.98; p &lt; 0.0001; instantaneous wave-free ratio r = 0.97; p &lt; 0.0001), but both were influenced by the systemic pressure level.\nCONCLUSIONS: Hydrostatic pressure variations resulting from normal coronary anatomy in a supine position influence intracoronary pressure measurements and may affect their interpretation during stenosis severity assessment.","DOI":"10.1016/j.jcin.2016.12.024","ISSN":"1876-7605","note":"PMID: 28365266","journalAbbreviation":"JACC Cardiovasc Interv","language":"eng","author":[{"family":"Härle","given":"Tobias"},{"family":"Luz","given":"Mareike"},{"family":"Meyer","given":"Sven"},{"family":"Kronberg","given":"Kay"},{"family":"Nickau","given":"Britta"},{"family":"Escaned","given":"Javier"},{"family":"Davies","given":"Justin"},{"family":"Elsässer","given":"Albrecht"}],"issued":{"date-parts":[["2017",4,24]]}}}],"schema":"https://github.com/citation-style-language/schema/raw/master/csl-citation.json"} </w:instrText>
      </w:r>
      <w:r w:rsidR="00CC5219" w:rsidRPr="00AB327C">
        <w:rPr>
          <w:rFonts w:ascii="Times New Roman" w:hAnsi="Times New Roman" w:cs="Times New Roman"/>
          <w:sz w:val="24"/>
          <w:szCs w:val="24"/>
        </w:rPr>
        <w:fldChar w:fldCharType="separate"/>
      </w:r>
      <w:r w:rsidR="00B20998" w:rsidRPr="00B20998">
        <w:rPr>
          <w:rFonts w:ascii="Times New Roman" w:hAnsi="Times New Roman" w:cs="Times New Roman"/>
          <w:sz w:val="24"/>
        </w:rPr>
        <w:t>[7]</w:t>
      </w:r>
      <w:r w:rsidR="00CC5219" w:rsidRPr="00AB327C">
        <w:rPr>
          <w:rFonts w:ascii="Times New Roman" w:hAnsi="Times New Roman" w:cs="Times New Roman"/>
          <w:sz w:val="24"/>
          <w:szCs w:val="24"/>
        </w:rPr>
        <w:fldChar w:fldCharType="end"/>
      </w:r>
      <w:r w:rsidRPr="00AB327C">
        <w:rPr>
          <w:rFonts w:ascii="Times New Roman" w:hAnsi="Times New Roman" w:cs="Times New Roman"/>
          <w:sz w:val="24"/>
          <w:szCs w:val="24"/>
        </w:rPr>
        <w:t>. Although clinical decision</w:t>
      </w:r>
      <w:r w:rsidR="00DD4ED8">
        <w:rPr>
          <w:rFonts w:ascii="Times New Roman" w:hAnsi="Times New Roman" w:cs="Times New Roman"/>
          <w:sz w:val="24"/>
          <w:szCs w:val="24"/>
        </w:rPr>
        <w:t>-</w:t>
      </w:r>
      <w:r w:rsidRPr="00AB327C">
        <w:rPr>
          <w:rFonts w:ascii="Times New Roman" w:hAnsi="Times New Roman" w:cs="Times New Roman"/>
          <w:sz w:val="24"/>
          <w:szCs w:val="24"/>
        </w:rPr>
        <w:t>making takes into account multiple factors and is not a binary process revolving around a cut-off point, one should recognise the potential effects of wire position and hydrostatic pressure.</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u w:val="single"/>
        </w:rPr>
      </w:pPr>
    </w:p>
    <w:p w:rsidR="0095214D" w:rsidRPr="008E5E70" w:rsidRDefault="00A926A9" w:rsidP="00AB327C">
      <w:pPr>
        <w:widowControl w:val="0"/>
        <w:autoSpaceDE w:val="0"/>
        <w:autoSpaceDN w:val="0"/>
        <w:adjustRightInd w:val="0"/>
        <w:spacing w:after="0"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Study Limitations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The study group consisted of low to intermediate risk patients, meaning the majority were younger females. This is not in keeping with a typical demographic</w:t>
      </w:r>
      <w:r w:rsidR="00DD4ED8">
        <w:rPr>
          <w:rFonts w:ascii="Times New Roman" w:hAnsi="Times New Roman" w:cs="Times New Roman"/>
          <w:sz w:val="24"/>
          <w:szCs w:val="24"/>
        </w:rPr>
        <w:t>s</w:t>
      </w:r>
      <w:r w:rsidRPr="00AB327C">
        <w:rPr>
          <w:rFonts w:ascii="Times New Roman" w:hAnsi="Times New Roman" w:cs="Times New Roman"/>
          <w:sz w:val="24"/>
          <w:szCs w:val="24"/>
        </w:rPr>
        <w:t xml:space="preserve"> of patients who require invasive treatment for coronary artery disease.</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The visualisation of the coronary artery in question was limited by contrast penetration into the distal vessel. Some vessels were not completely opacified, meaning a potential underestimation of height measurements. This seemed especially prominent in the PDA where contrast did not penetrate to the distal vessel in 15% of cases. Measurements for these patients were excluded.</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Height was measured at distal sections in the coronary artery, as this was the point of maximal height variation. In clinical practice the wire is often not positioned as far distal as these measurements were taken, meaning a potential overestimation of the hydrostatic effect.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lastRenderedPageBreak/>
        <w:t>With regards to the 200 random FFR results g</w:t>
      </w:r>
      <w:r w:rsidR="002E08D6" w:rsidRPr="00AB327C">
        <w:rPr>
          <w:rFonts w:ascii="Times New Roman" w:hAnsi="Times New Roman" w:cs="Times New Roman"/>
          <w:sz w:val="24"/>
          <w:szCs w:val="24"/>
        </w:rPr>
        <w:t>enerated, it can be seen that 54</w:t>
      </w:r>
      <w:r w:rsidRPr="00AB327C">
        <w:rPr>
          <w:rFonts w:ascii="Times New Roman" w:hAnsi="Times New Roman" w:cs="Times New Roman"/>
          <w:sz w:val="24"/>
          <w:szCs w:val="24"/>
        </w:rPr>
        <w:t>.5% of FFR values generated were over 0.8. This was obviously a chance occurrence</w:t>
      </w:r>
      <w:r w:rsidR="00607943">
        <w:rPr>
          <w:rFonts w:ascii="Times New Roman" w:hAnsi="Times New Roman" w:cs="Times New Roman"/>
          <w:sz w:val="24"/>
          <w:szCs w:val="24"/>
        </w:rPr>
        <w:t>,</w:t>
      </w:r>
      <w:r w:rsidRPr="00AB327C">
        <w:rPr>
          <w:rFonts w:ascii="Times New Roman" w:hAnsi="Times New Roman" w:cs="Times New Roman"/>
          <w:sz w:val="24"/>
          <w:szCs w:val="24"/>
        </w:rPr>
        <w:t xml:space="preserve"> but the lack of a more linear 50/50 split of values will effect subsequent analysis.</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The hydrostatic effect on FFR in this study takes into account a Pa pressure of 100</w:t>
      </w:r>
      <w:r w:rsidR="00607943">
        <w:rPr>
          <w:rFonts w:ascii="Times New Roman" w:hAnsi="Times New Roman" w:cs="Times New Roman"/>
          <w:sz w:val="24"/>
          <w:szCs w:val="24"/>
        </w:rPr>
        <w:t>mmHg</w:t>
      </w:r>
      <w:r w:rsidRPr="00AB327C">
        <w:rPr>
          <w:rFonts w:ascii="Times New Roman" w:hAnsi="Times New Roman" w:cs="Times New Roman"/>
          <w:sz w:val="24"/>
          <w:szCs w:val="24"/>
        </w:rPr>
        <w:t>.Further data on alterations in Pa and the subsequent impact on FFR may have been a useful addition.</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r w:rsidRPr="00AB327C">
        <w:rPr>
          <w:rFonts w:ascii="Times New Roman" w:hAnsi="Times New Roman" w:cs="Times New Roman"/>
          <w:sz w:val="24"/>
          <w:szCs w:val="24"/>
        </w:rPr>
        <w:t xml:space="preserve">The calculated hydrostatic effect is theoretical, and needs further investigation </w:t>
      </w:r>
      <w:r w:rsidR="004900D4" w:rsidRPr="004900D4">
        <w:rPr>
          <w:rFonts w:ascii="Times New Roman" w:hAnsi="Times New Roman" w:cs="Times New Roman"/>
          <w:i/>
          <w:sz w:val="24"/>
          <w:szCs w:val="24"/>
        </w:rPr>
        <w:t>in vivo</w:t>
      </w:r>
      <w:r w:rsidRPr="00AB327C">
        <w:rPr>
          <w:rFonts w:ascii="Times New Roman" w:hAnsi="Times New Roman" w:cs="Times New Roman"/>
          <w:sz w:val="24"/>
          <w:szCs w:val="24"/>
        </w:rPr>
        <w:t xml:space="preserve">. Recent trials have upheld anticipated changes in pressure based measurements due to hydrostatic forces </w:t>
      </w:r>
      <w:r w:rsidR="00CC5219">
        <w:rPr>
          <w:rFonts w:ascii="Times New Roman" w:hAnsi="Times New Roman" w:cs="Times New Roman"/>
          <w:sz w:val="24"/>
          <w:szCs w:val="24"/>
        </w:rPr>
        <w:fldChar w:fldCharType="begin"/>
      </w:r>
      <w:r w:rsidR="003847A6">
        <w:rPr>
          <w:rFonts w:ascii="Times New Roman" w:hAnsi="Times New Roman" w:cs="Times New Roman"/>
          <w:sz w:val="24"/>
          <w:szCs w:val="24"/>
        </w:rPr>
        <w:instrText xml:space="preserve"> ADDIN ZOTERO_ITEM CSL_CITATION {"citationID":"J6Wr5nAB","properties":{"formattedCitation":"[12]","plainCitation":"[12]","noteIndex":0},"citationItems":[{"id":622,"uris":["http://zotero.org/users/local/k67tNDdX/items/DLBTYZC8"],"uri":["http://zotero.org/users/local/k67tNDdX/items/DLBTYZC8"],"itemData":{"id":622,"type":"article-journal","title":"Influence of hydrostatic pressure on intracoronary indices of stenosis severity in vivo","container-title":"Clinical Research in Cardiology: Official Journal of the German Cardiac Society","page":"222-232","volume":"107","issue":"3","source":"PubMed","abstract":"BACKGROUND: An influence of hydrostatic pressure on intracoronary indices of stenosis severity in vitro was recently reported. We sought to analyze the influence of hydrostatic pressure, caused by the height difference between the distal and proximal pressure sensor after guidewire positioning in the interrogated vessel, on intracoronary pressure measurements in vivo.\nMETHODS AND RESULTS: In 30 coronary stenoses, intracoronary pressure measurements were performed in supine, left, and right lateral patient position. Height differences between the distal and proximal pressure sensor were measured by blinded observers. Measurement results of the position with the highest (\"high\") and lowest height difference (\"low\") were compared. In group \"high\", all measured indices were higher: mean difference of fractional flow reserve (FFR) 0.045 (SD 0.033, 95% CI 0.033-0.057, p &lt; 0.0001), of instantaneous wave-free ratio (iFR) 0.043 (SD 0.04, 95% CI 0.029-0.057, p &lt; 0.0001), and of resting Pd/Pa 0.037 (SD 0.034, 95% CI 0.025-0.049, p &lt; 0.0001). Addition of the physically expectable hydrostatic pressure to the distal coronary pressures of the control group abolished the differences: corrected ∆FFR - 0.006 (SD 0.027, 95% CI - 0.015 to 0.004, p = 0.26), corrected ∆Pd/Pa - 0.008 (SD 0.03, 95% CI - 0.019 to 0.003, p = 0.18). Adjustment for hydrostatic pressure of FFR values in a standard supine position increased all values in anterior vessels and decreased all values in posterior vessels. The mean changes of FFR due to adjustment were: LAD - 0.048 (SD 0.016), CX 0.02 (SD 0.009), RCA 0.02 (SD 0.021). Dichotomous severity classification changed in 12.9% of stenoses.\nCONCLUSIONS: The study demonstrates a relevant influence of hydrostatic pressure on intracoronary indices of stenosis severity in vivo, caused by the height differences between distal and proximal pressure sensor.","DOI":"10.1007/s00392-017-1174-2","ISSN":"1861-0692","note":"PMID: 29098379","journalAbbreviation":"Clin Res Cardiol","language":"eng","author":[{"family":"Härle","given":"Tobias"},{"family":"Luz","given":"Mareike"},{"family":"Meyer","given":"Sven"},{"family":"Vahldiek","given":"Felix"},{"family":"Harst","given":"Pim","non-dropping-particle":"van der"},{"family":"Dijk","given":"Randy","non-dropping-particle":"van"},{"family":"Ties","given":"Daan"},{"family":"Escaned","given":"Javier"},{"family":"Davies","given":"Justin"},{"family":"Elsässer","given":"Albrecht"}],"issued":{"date-parts":[["2018",3]]}}}],"schema":"https://github.com/citation-style-language/schema/raw/master/csl-citation.json"} </w:instrText>
      </w:r>
      <w:r w:rsidR="00CC5219">
        <w:rPr>
          <w:rFonts w:ascii="Times New Roman" w:hAnsi="Times New Roman" w:cs="Times New Roman"/>
          <w:sz w:val="24"/>
          <w:szCs w:val="24"/>
        </w:rPr>
        <w:fldChar w:fldCharType="separate"/>
      </w:r>
      <w:r w:rsidR="003847A6" w:rsidRPr="003847A6">
        <w:rPr>
          <w:rFonts w:ascii="Times New Roman" w:hAnsi="Times New Roman" w:cs="Times New Roman"/>
          <w:sz w:val="24"/>
        </w:rPr>
        <w:t>[12]</w:t>
      </w:r>
      <w:r w:rsidR="00CC5219">
        <w:rPr>
          <w:rFonts w:ascii="Times New Roman" w:hAnsi="Times New Roman" w:cs="Times New Roman"/>
          <w:sz w:val="24"/>
          <w:szCs w:val="24"/>
        </w:rPr>
        <w:fldChar w:fldCharType="end"/>
      </w:r>
      <w:r w:rsidRPr="00AB327C">
        <w:rPr>
          <w:rFonts w:ascii="Times New Roman" w:hAnsi="Times New Roman" w:cs="Times New Roman"/>
          <w:sz w:val="24"/>
          <w:szCs w:val="24"/>
        </w:rPr>
        <w:t>.</w:t>
      </w:r>
    </w:p>
    <w:p w:rsidR="00A926A9" w:rsidRPr="00AB327C" w:rsidRDefault="00A926A9" w:rsidP="00AB327C">
      <w:pPr>
        <w:widowControl w:val="0"/>
        <w:autoSpaceDE w:val="0"/>
        <w:autoSpaceDN w:val="0"/>
        <w:adjustRightInd w:val="0"/>
        <w:spacing w:after="0" w:line="480" w:lineRule="auto"/>
        <w:jc w:val="both"/>
        <w:rPr>
          <w:rFonts w:ascii="Times New Roman" w:hAnsi="Times New Roman" w:cs="Times New Roman"/>
          <w:sz w:val="24"/>
          <w:szCs w:val="24"/>
        </w:rPr>
      </w:pPr>
    </w:p>
    <w:p w:rsidR="0095214D" w:rsidRPr="008E5E70" w:rsidRDefault="00A926A9" w:rsidP="00AB327C">
      <w:pPr>
        <w:widowControl w:val="0"/>
        <w:autoSpaceDE w:val="0"/>
        <w:autoSpaceDN w:val="0"/>
        <w:adjustRightInd w:val="0"/>
        <w:spacing w:after="0"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Conclusion</w:t>
      </w:r>
    </w:p>
    <w:p w:rsidR="006B2659" w:rsidRDefault="00A926A9" w:rsidP="00AB327C">
      <w:pPr>
        <w:spacing w:line="480" w:lineRule="auto"/>
        <w:jc w:val="both"/>
        <w:rPr>
          <w:rFonts w:ascii="Times New Roman" w:hAnsi="Times New Roman" w:cs="Times New Roman"/>
          <w:sz w:val="24"/>
          <w:szCs w:val="24"/>
        </w:rPr>
      </w:pPr>
      <w:r w:rsidRPr="00AB327C">
        <w:rPr>
          <w:rFonts w:ascii="Times New Roman" w:hAnsi="Times New Roman" w:cs="Times New Roman"/>
          <w:sz w:val="24"/>
          <w:szCs w:val="24"/>
        </w:rPr>
        <w:t>The anatomical path of coronary arteries results in a significant vertical height difference between the distal artery (Pd) and its point of normalisation (Pa). According to our hydrostatic pressure model, this is likely to have a modest effect on FFR calculation, which in turn could result in values crossing the treatment threshold. Operators should be mindful of this phenomenon when interpreting FFR values, particularly in the LAD and RCA-PLV.</w:t>
      </w:r>
    </w:p>
    <w:p w:rsidR="008E5E70" w:rsidRDefault="008E5E70" w:rsidP="00AB327C">
      <w:pPr>
        <w:spacing w:line="480" w:lineRule="auto"/>
        <w:jc w:val="both"/>
        <w:rPr>
          <w:rFonts w:ascii="Times New Roman" w:hAnsi="Times New Roman" w:cs="Times New Roman"/>
          <w:sz w:val="24"/>
          <w:szCs w:val="24"/>
        </w:rPr>
      </w:pPr>
    </w:p>
    <w:p w:rsidR="006B2659" w:rsidRPr="008E5E70" w:rsidRDefault="006B2659" w:rsidP="00AB327C">
      <w:pPr>
        <w:spacing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Acknowledgements</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We thank the authors for their contribution in production of this manuscript.</w:t>
      </w:r>
    </w:p>
    <w:p w:rsidR="008E5E70" w:rsidRDefault="008E5E70" w:rsidP="00AB327C">
      <w:pPr>
        <w:spacing w:line="480" w:lineRule="auto"/>
        <w:jc w:val="both"/>
        <w:rPr>
          <w:rFonts w:ascii="Times New Roman" w:hAnsi="Times New Roman" w:cs="Times New Roman"/>
          <w:sz w:val="24"/>
          <w:szCs w:val="24"/>
        </w:rPr>
      </w:pPr>
    </w:p>
    <w:p w:rsidR="006B2659" w:rsidRPr="008E5E70" w:rsidRDefault="006B2659" w:rsidP="00AB327C">
      <w:pPr>
        <w:spacing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Statement of Competing Interests</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The authors report no competing interests</w:t>
      </w:r>
    </w:p>
    <w:p w:rsidR="006B2659" w:rsidRDefault="006B2659" w:rsidP="00AB327C">
      <w:pPr>
        <w:spacing w:line="480" w:lineRule="auto"/>
        <w:jc w:val="both"/>
        <w:rPr>
          <w:rFonts w:ascii="Times New Roman" w:hAnsi="Times New Roman" w:cs="Times New Roman"/>
          <w:sz w:val="24"/>
          <w:szCs w:val="24"/>
        </w:rPr>
      </w:pPr>
    </w:p>
    <w:p w:rsidR="006B2659" w:rsidRPr="008E5E70" w:rsidRDefault="006B2659" w:rsidP="00AB327C">
      <w:pPr>
        <w:spacing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List of Abbreviations</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FFR - Fractional Flow Reserve</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Pd - Distal Pressure</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Pa - Proximal Pressure</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cFFR - corrected FFR</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iFR - instantaneous wave free ratio</w:t>
      </w:r>
    </w:p>
    <w:p w:rsidR="006B2659" w:rsidRDefault="006B2659" w:rsidP="00AB327C">
      <w:pPr>
        <w:spacing w:line="480" w:lineRule="auto"/>
        <w:jc w:val="both"/>
        <w:rPr>
          <w:rFonts w:ascii="Times New Roman" w:hAnsi="Times New Roman" w:cs="Times New Roman"/>
          <w:sz w:val="24"/>
          <w:szCs w:val="24"/>
        </w:rPr>
      </w:pPr>
      <w:r>
        <w:rPr>
          <w:rFonts w:ascii="Times New Roman" w:hAnsi="Times New Roman" w:cs="Times New Roman"/>
          <w:sz w:val="24"/>
          <w:szCs w:val="24"/>
        </w:rPr>
        <w:t>TAVI - transcutaneous aortic valve implantation</w:t>
      </w:r>
    </w:p>
    <w:p w:rsidR="006B2659" w:rsidRPr="006B2659" w:rsidRDefault="006B2659" w:rsidP="00AB327C">
      <w:pPr>
        <w:spacing w:line="480" w:lineRule="auto"/>
        <w:jc w:val="both"/>
        <w:rPr>
          <w:rFonts w:ascii="Times New Roman" w:hAnsi="Times New Roman" w:cs="Times New Roman"/>
          <w:sz w:val="24"/>
          <w:szCs w:val="24"/>
        </w:rPr>
      </w:pPr>
    </w:p>
    <w:p w:rsidR="006B2659" w:rsidRDefault="006B2659" w:rsidP="00AB327C">
      <w:pPr>
        <w:spacing w:line="480" w:lineRule="auto"/>
        <w:jc w:val="both"/>
        <w:rPr>
          <w:rFonts w:ascii="Times New Roman" w:hAnsi="Times New Roman" w:cs="Times New Roman"/>
          <w:sz w:val="24"/>
          <w:szCs w:val="24"/>
        </w:rPr>
      </w:pPr>
    </w:p>
    <w:p w:rsidR="006B2659" w:rsidRDefault="006B2659" w:rsidP="00AB327C">
      <w:pPr>
        <w:spacing w:line="480" w:lineRule="auto"/>
        <w:jc w:val="both"/>
        <w:rPr>
          <w:rFonts w:ascii="Times New Roman" w:hAnsi="Times New Roman" w:cs="Times New Roman"/>
          <w:sz w:val="24"/>
          <w:szCs w:val="24"/>
          <w:u w:val="single"/>
        </w:rPr>
      </w:pPr>
    </w:p>
    <w:p w:rsidR="008E5E70" w:rsidRDefault="008E5E70">
      <w:pPr>
        <w:rPr>
          <w:rFonts w:ascii="Times New Roman" w:hAnsi="Times New Roman" w:cs="Times New Roman"/>
          <w:b/>
          <w:sz w:val="24"/>
          <w:szCs w:val="24"/>
        </w:rPr>
      </w:pPr>
      <w:r>
        <w:rPr>
          <w:rFonts w:ascii="Times New Roman" w:hAnsi="Times New Roman" w:cs="Times New Roman"/>
          <w:b/>
          <w:sz w:val="24"/>
          <w:szCs w:val="24"/>
        </w:rPr>
        <w:br w:type="page"/>
      </w:r>
    </w:p>
    <w:p w:rsidR="00AB327C" w:rsidRPr="008E5E70" w:rsidRDefault="00AB327C" w:rsidP="00AB327C">
      <w:pPr>
        <w:spacing w:line="480" w:lineRule="auto"/>
        <w:jc w:val="both"/>
        <w:rPr>
          <w:rFonts w:ascii="Times New Roman" w:hAnsi="Times New Roman" w:cs="Times New Roman"/>
          <w:b/>
          <w:sz w:val="24"/>
          <w:szCs w:val="24"/>
        </w:rPr>
      </w:pPr>
      <w:r w:rsidRPr="008E5E70">
        <w:rPr>
          <w:rFonts w:ascii="Times New Roman" w:hAnsi="Times New Roman" w:cs="Times New Roman"/>
          <w:b/>
          <w:sz w:val="24"/>
          <w:szCs w:val="24"/>
        </w:rPr>
        <w:lastRenderedPageBreak/>
        <w:t>References</w:t>
      </w:r>
    </w:p>
    <w:p w:rsidR="003847A6" w:rsidRPr="003847A6" w:rsidRDefault="00CC5219" w:rsidP="003847A6">
      <w:pPr>
        <w:pStyle w:val="Bibliography"/>
        <w:rPr>
          <w:rFonts w:ascii="Calibri" w:hAnsi="Calibri"/>
          <w:sz w:val="24"/>
        </w:rPr>
      </w:pPr>
      <w:r w:rsidRPr="00AB327C">
        <w:fldChar w:fldCharType="begin"/>
      </w:r>
      <w:r w:rsidR="00A926A9" w:rsidRPr="00AB327C">
        <w:instrText xml:space="preserve"> ADDIN ZOTERO_BIBL {"uncited":[],"omitted":[],"custom":[]} CSL_BIBLIOGRAPHY </w:instrText>
      </w:r>
      <w:r w:rsidRPr="00AB327C">
        <w:fldChar w:fldCharType="separate"/>
      </w:r>
      <w:r w:rsidR="009C2C3F" w:rsidRPr="009C2C3F">
        <w:rPr>
          <w:rFonts w:ascii="Calibri" w:hAnsi="Calibri"/>
          <w:sz w:val="24"/>
        </w:rPr>
        <w:t xml:space="preserve">1. </w:t>
      </w:r>
      <w:r w:rsidR="009C2C3F" w:rsidRPr="009C2C3F">
        <w:rPr>
          <w:rFonts w:ascii="Calibri" w:hAnsi="Calibri"/>
          <w:sz w:val="24"/>
        </w:rPr>
        <w:tab/>
        <w:t xml:space="preserve">Zimmermann FM, Ferrara A, Johnson NP, van Nunen LX, Escaned J, Albertsson P, et al. Deferral vs. performance of percutaneous coronary intervention of functionally non-significant coronary stenosis: 15-year follow-up of the DEFER trial. Eur Heart J. 2015 Dec 1;36(45):3182–8. </w:t>
      </w:r>
    </w:p>
    <w:p w:rsidR="003847A6" w:rsidRPr="003847A6" w:rsidRDefault="009C2C3F" w:rsidP="003847A6">
      <w:pPr>
        <w:pStyle w:val="Bibliography"/>
        <w:rPr>
          <w:rFonts w:ascii="Calibri" w:hAnsi="Calibri"/>
          <w:sz w:val="24"/>
        </w:rPr>
      </w:pPr>
      <w:r w:rsidRPr="009C2C3F">
        <w:rPr>
          <w:rFonts w:ascii="Calibri" w:hAnsi="Calibri"/>
          <w:sz w:val="24"/>
        </w:rPr>
        <w:t xml:space="preserve">2. </w:t>
      </w:r>
      <w:r w:rsidRPr="009C2C3F">
        <w:rPr>
          <w:rFonts w:ascii="Calibri" w:hAnsi="Calibri"/>
          <w:sz w:val="24"/>
        </w:rPr>
        <w:tab/>
        <w:t xml:space="preserve">Pijls NHJ, Fearon WF, Tonino PAL, Siebert U, Ikeno F, Bornschein B, et al. Fractional flow reserve versus angiography for guiding percutaneous coronary intervention in patients with multivessel coronary artery disease: 2-year follow-up of the FAME (Fractional Flow Reserve Versus Angiography for Multivessel Evaluation) study. J Am Coll Cardiol. 2010 Jul 13;56(3):177–84. </w:t>
      </w:r>
    </w:p>
    <w:p w:rsidR="003847A6" w:rsidRPr="003847A6" w:rsidRDefault="009C2C3F" w:rsidP="003847A6">
      <w:pPr>
        <w:pStyle w:val="Bibliography"/>
        <w:rPr>
          <w:rFonts w:ascii="Calibri" w:hAnsi="Calibri"/>
          <w:sz w:val="24"/>
        </w:rPr>
      </w:pPr>
      <w:r w:rsidRPr="009C2C3F">
        <w:rPr>
          <w:rFonts w:ascii="Calibri" w:hAnsi="Calibri"/>
          <w:sz w:val="24"/>
        </w:rPr>
        <w:t xml:space="preserve">3. </w:t>
      </w:r>
      <w:r w:rsidRPr="009C2C3F">
        <w:rPr>
          <w:rFonts w:ascii="Calibri" w:hAnsi="Calibri"/>
          <w:sz w:val="24"/>
        </w:rPr>
        <w:tab/>
        <w:t xml:space="preserve">Xaplanteris P, Fournier S, Pijls NHJ, Fearon WF, Barbato E, Tonino PAL, et al. Five-Year Outcomes with PCI Guided by Fractional Flow Reserve. N Engl J Med. 2018 May 22; </w:t>
      </w:r>
    </w:p>
    <w:p w:rsidR="003847A6" w:rsidRPr="003847A6" w:rsidRDefault="009C2C3F" w:rsidP="003847A6">
      <w:pPr>
        <w:pStyle w:val="Bibliography"/>
        <w:rPr>
          <w:rFonts w:ascii="Calibri" w:hAnsi="Calibri"/>
          <w:sz w:val="24"/>
        </w:rPr>
      </w:pPr>
      <w:r w:rsidRPr="009C2C3F">
        <w:rPr>
          <w:rFonts w:ascii="Calibri" w:hAnsi="Calibri"/>
          <w:sz w:val="24"/>
        </w:rPr>
        <w:t xml:space="preserve">4. </w:t>
      </w:r>
      <w:r w:rsidRPr="009C2C3F">
        <w:rPr>
          <w:rFonts w:ascii="Calibri" w:hAnsi="Calibri"/>
          <w:sz w:val="24"/>
        </w:rPr>
        <w:tab/>
        <w:t xml:space="preserve">Davies JE, Sen S, Dehbi H-M, Al-Lamee R, Petraco R, Nijjer SS, et al. Use of the Instantaneous Wave-free Ratio or Fractional Flow Reserve in PCI. N Engl J Med. 2017 11;376(19):1824–34. </w:t>
      </w:r>
    </w:p>
    <w:p w:rsidR="003847A6" w:rsidRPr="003847A6" w:rsidRDefault="009C2C3F" w:rsidP="003847A6">
      <w:pPr>
        <w:pStyle w:val="Bibliography"/>
        <w:rPr>
          <w:rFonts w:ascii="Calibri" w:hAnsi="Calibri"/>
          <w:sz w:val="24"/>
        </w:rPr>
      </w:pPr>
      <w:r w:rsidRPr="009C2C3F">
        <w:rPr>
          <w:rFonts w:ascii="Calibri" w:hAnsi="Calibri"/>
          <w:sz w:val="24"/>
        </w:rPr>
        <w:t xml:space="preserve">5. </w:t>
      </w:r>
      <w:r w:rsidRPr="009C2C3F">
        <w:rPr>
          <w:rFonts w:ascii="Calibri" w:hAnsi="Calibri"/>
          <w:sz w:val="24"/>
        </w:rPr>
        <w:tab/>
        <w:t xml:space="preserve">Tebaldi M, Biscaglia S, Fineschi M, Musumeci G, Marchese A, Leone AM, et al. Evolving Routine Standards in Invasive Hemodynamic Assessment of Coronary Stenosis: The Nationwide Italian SICI-GISE Cross-Sectional ERIS Study. JACC Cardiovasc Interv. 2018 Aug 13;11(15):1482–91. </w:t>
      </w:r>
    </w:p>
    <w:p w:rsidR="003847A6" w:rsidRPr="003847A6" w:rsidRDefault="009C2C3F" w:rsidP="003847A6">
      <w:pPr>
        <w:pStyle w:val="Bibliography"/>
        <w:rPr>
          <w:rFonts w:ascii="Calibri" w:hAnsi="Calibri"/>
          <w:sz w:val="24"/>
        </w:rPr>
      </w:pPr>
      <w:r w:rsidRPr="009C2C3F">
        <w:rPr>
          <w:rFonts w:ascii="Calibri" w:hAnsi="Calibri"/>
          <w:sz w:val="24"/>
        </w:rPr>
        <w:t xml:space="preserve">6. </w:t>
      </w:r>
      <w:r w:rsidRPr="009C2C3F">
        <w:rPr>
          <w:rFonts w:ascii="Calibri" w:hAnsi="Calibri"/>
          <w:sz w:val="24"/>
        </w:rPr>
        <w:tab/>
        <w:t xml:space="preserve">Nijjer SS, de Waard GA, Sen S, van de Hoef TP, Petraco R, Echavarría-Pinto M, et al. Coronary pressure and flow relationships in humans: phasic analysis of normal and pathological vessels and the implications for stenosis assessment: a report from the Iberian-Dutch-English (IDEAL) collaborators. Eur Heart J. 2016 Jul 7;37(26):2069–80. </w:t>
      </w:r>
    </w:p>
    <w:p w:rsidR="003847A6" w:rsidRPr="003847A6" w:rsidRDefault="009C2C3F" w:rsidP="003847A6">
      <w:pPr>
        <w:pStyle w:val="Bibliography"/>
        <w:rPr>
          <w:rFonts w:ascii="Calibri" w:hAnsi="Calibri"/>
          <w:sz w:val="24"/>
        </w:rPr>
      </w:pPr>
      <w:r w:rsidRPr="009C2C3F">
        <w:rPr>
          <w:rFonts w:ascii="Calibri" w:hAnsi="Calibri"/>
          <w:sz w:val="24"/>
        </w:rPr>
        <w:t xml:space="preserve">7. </w:t>
      </w:r>
      <w:r w:rsidRPr="009C2C3F">
        <w:rPr>
          <w:rFonts w:ascii="Calibri" w:hAnsi="Calibri"/>
          <w:sz w:val="24"/>
        </w:rPr>
        <w:tab/>
        <w:t xml:space="preserve">Härle T, Luz M, Meyer S, Kronberg K, Nickau B, Escaned J, et al. Effect of Coronary Anatomy and Hydrostatic Pressure on Intracoronary Indices of Stenosis Severity. JACC Cardiovasc Interv. 2017 Apr 24;10(8):764–73. </w:t>
      </w:r>
    </w:p>
    <w:p w:rsidR="003847A6" w:rsidRPr="003847A6" w:rsidRDefault="009C2C3F" w:rsidP="003847A6">
      <w:pPr>
        <w:pStyle w:val="Bibliography"/>
        <w:rPr>
          <w:rFonts w:ascii="Calibri" w:hAnsi="Calibri"/>
          <w:sz w:val="24"/>
        </w:rPr>
      </w:pPr>
      <w:r w:rsidRPr="009C2C3F">
        <w:rPr>
          <w:rFonts w:ascii="Calibri" w:hAnsi="Calibri"/>
          <w:sz w:val="24"/>
        </w:rPr>
        <w:t xml:space="preserve">8. </w:t>
      </w:r>
      <w:r w:rsidRPr="009C2C3F">
        <w:rPr>
          <w:rFonts w:ascii="Calibri" w:hAnsi="Calibri"/>
          <w:sz w:val="24"/>
        </w:rPr>
        <w:tab/>
        <w:t xml:space="preserve">Davies JE, Whinnett ZI, Francis DP, Manisty CH, Aguado-Sierra J, Willson K, et al. Evidence of a dominant backward-propagating ‘suction’ wave responsible for diastolic coronary filling in humans, attenuated in left ventricular hypertrophy. Circulation. 2006 Apr 11;113(14):1768–78. </w:t>
      </w:r>
    </w:p>
    <w:p w:rsidR="003847A6" w:rsidRPr="003847A6" w:rsidRDefault="009C2C3F" w:rsidP="003847A6">
      <w:pPr>
        <w:pStyle w:val="Bibliography"/>
        <w:rPr>
          <w:rFonts w:ascii="Calibri" w:hAnsi="Calibri"/>
          <w:sz w:val="24"/>
        </w:rPr>
      </w:pPr>
      <w:r w:rsidRPr="009C2C3F">
        <w:rPr>
          <w:rFonts w:ascii="Calibri" w:hAnsi="Calibri"/>
          <w:sz w:val="24"/>
        </w:rPr>
        <w:t xml:space="preserve">9. </w:t>
      </w:r>
      <w:r w:rsidRPr="009C2C3F">
        <w:rPr>
          <w:rFonts w:ascii="Calibri" w:hAnsi="Calibri"/>
          <w:sz w:val="24"/>
        </w:rPr>
        <w:tab/>
        <w:t xml:space="preserve">Kobayashi N, Maehara A, Brener SJ, Généreux P, Witzenbichler B, Guagliumi G, et al. Usefulness of the Left Anterior Descending Coronary Artery Wrapping Around the Left Ventricular Apex to Predict Adverse Clinical Outcomes in Patients With Anterior Wall ST-Segment Elevation Myocardial Infarction (from the Harmonizing Outcomes With Revascularization and Stents in Acute Myocardial Infarction Trial). Am J Cardiol. 2015 Dec 1;116(11):1658–65. </w:t>
      </w:r>
    </w:p>
    <w:p w:rsidR="003847A6" w:rsidRPr="003847A6" w:rsidRDefault="009C2C3F" w:rsidP="003847A6">
      <w:pPr>
        <w:pStyle w:val="Bibliography"/>
        <w:rPr>
          <w:rFonts w:ascii="Calibri" w:hAnsi="Calibri"/>
          <w:sz w:val="24"/>
        </w:rPr>
      </w:pPr>
      <w:r w:rsidRPr="009C2C3F">
        <w:rPr>
          <w:rFonts w:ascii="Calibri" w:hAnsi="Calibri"/>
          <w:sz w:val="24"/>
        </w:rPr>
        <w:lastRenderedPageBreak/>
        <w:t xml:space="preserve">10. </w:t>
      </w:r>
      <w:r w:rsidRPr="009C2C3F">
        <w:rPr>
          <w:rFonts w:ascii="Calibri" w:hAnsi="Calibri"/>
          <w:sz w:val="24"/>
        </w:rPr>
        <w:tab/>
        <w:t xml:space="preserve">Härle T, Meyer S, Bojara W, Vahldiek F, Elsässer A. Intracoronary pressure measurement differences between anter﻿ior and posterior coronary territories. Herz. 2017 Jun;42(4):395–402. </w:t>
      </w:r>
    </w:p>
    <w:p w:rsidR="003847A6" w:rsidRPr="003847A6" w:rsidRDefault="009C2C3F" w:rsidP="003847A6">
      <w:pPr>
        <w:pStyle w:val="Bibliography"/>
        <w:rPr>
          <w:rFonts w:ascii="Calibri" w:hAnsi="Calibri"/>
          <w:sz w:val="24"/>
        </w:rPr>
      </w:pPr>
      <w:r w:rsidRPr="009C2C3F">
        <w:rPr>
          <w:rFonts w:ascii="Calibri" w:hAnsi="Calibri"/>
          <w:sz w:val="24"/>
        </w:rPr>
        <w:t xml:space="preserve">11. </w:t>
      </w:r>
      <w:r w:rsidRPr="009C2C3F">
        <w:rPr>
          <w:rFonts w:ascii="Calibri" w:hAnsi="Calibri"/>
          <w:sz w:val="24"/>
        </w:rPr>
        <w:tab/>
        <w:t xml:space="preserve">Petraco R, Escaned J, Sen S, Nijjer S, Asrress KN, Echavarria-Pinto M, et al. Classification performance of instantaneous wave-free ratio (iFR) and fractional flow reserve in a clinical population of intermediate coronary stenoses: results of the ADVISE registry. EuroIntervention. 2013 May 20;9(1):91–101. </w:t>
      </w:r>
    </w:p>
    <w:p w:rsidR="003847A6" w:rsidRPr="003847A6" w:rsidRDefault="009C2C3F" w:rsidP="003847A6">
      <w:pPr>
        <w:pStyle w:val="Bibliography"/>
        <w:rPr>
          <w:rFonts w:ascii="Calibri" w:hAnsi="Calibri"/>
          <w:sz w:val="24"/>
        </w:rPr>
      </w:pPr>
      <w:r w:rsidRPr="009C2C3F">
        <w:rPr>
          <w:rFonts w:ascii="Calibri" w:hAnsi="Calibri"/>
          <w:sz w:val="24"/>
        </w:rPr>
        <w:t xml:space="preserve">12. </w:t>
      </w:r>
      <w:r w:rsidRPr="009C2C3F">
        <w:rPr>
          <w:rFonts w:ascii="Calibri" w:hAnsi="Calibri"/>
          <w:sz w:val="24"/>
        </w:rPr>
        <w:tab/>
        <w:t xml:space="preserve">Härle T, Luz M, Meyer S, Vahldiek F, van der Harst P, van Dijk R, et al. Influence of hydrostatic pressure on intracoronary indices of stenosis severity in vivo. Clin Res Cardiol. 2018 Mar;107(3):222–32. </w:t>
      </w:r>
    </w:p>
    <w:p w:rsidR="003847A6" w:rsidRPr="003847A6" w:rsidRDefault="009C2C3F" w:rsidP="003847A6">
      <w:pPr>
        <w:pStyle w:val="Bibliography"/>
        <w:rPr>
          <w:rFonts w:ascii="Calibri" w:hAnsi="Calibri"/>
          <w:sz w:val="24"/>
        </w:rPr>
      </w:pPr>
      <w:r w:rsidRPr="009C2C3F">
        <w:rPr>
          <w:rFonts w:ascii="Calibri" w:hAnsi="Calibri"/>
          <w:sz w:val="24"/>
        </w:rPr>
        <w:t xml:space="preserve">13. </w:t>
      </w:r>
      <w:r w:rsidRPr="009C2C3F">
        <w:rPr>
          <w:rFonts w:ascii="Calibri" w:hAnsi="Calibri"/>
          <w:sz w:val="24"/>
        </w:rPr>
        <w:tab/>
        <w:t xml:space="preserve">Bruyne BD, Hersbach F, Pijls NHJ, Bartunek J, Bech J-W, Heyndrickx GR, et al. Abnormal Epicardial Coronary Resistance in Patients With Diffuse Atherosclerosis but “Normal” Coronary Angiography. Circulation. 2001 Nov 13;104(20):2401–6. </w:t>
      </w:r>
    </w:p>
    <w:p w:rsidR="003847A6" w:rsidRPr="003847A6" w:rsidRDefault="009C2C3F" w:rsidP="003847A6">
      <w:pPr>
        <w:pStyle w:val="Bibliography"/>
        <w:rPr>
          <w:rFonts w:ascii="Calibri" w:hAnsi="Calibri"/>
          <w:sz w:val="24"/>
        </w:rPr>
      </w:pPr>
      <w:r w:rsidRPr="009C2C3F">
        <w:rPr>
          <w:rFonts w:ascii="Calibri" w:hAnsi="Calibri"/>
          <w:sz w:val="24"/>
        </w:rPr>
        <w:t xml:space="preserve">14. </w:t>
      </w:r>
      <w:r w:rsidRPr="009C2C3F">
        <w:rPr>
          <w:rFonts w:ascii="Calibri" w:hAnsi="Calibri"/>
          <w:sz w:val="24"/>
        </w:rPr>
        <w:tab/>
        <w:t xml:space="preserve">Tebaldi M, Biscaglia S, Fineschi M, Manari A, Menozzi M, Secco GG, et al. Fractional Flow Reserve Evaluation and Chronic Kidney Disease: Analysis From a Multicenter Italian Registry (the FREAK Study). Catheter Cardiovasc Interv. 2016 Oct;88(4):555–62. </w:t>
      </w:r>
    </w:p>
    <w:p w:rsidR="003847A6" w:rsidRPr="003847A6" w:rsidRDefault="009C2C3F" w:rsidP="003847A6">
      <w:pPr>
        <w:pStyle w:val="Bibliography"/>
        <w:rPr>
          <w:rFonts w:ascii="Calibri" w:hAnsi="Calibri"/>
          <w:sz w:val="24"/>
        </w:rPr>
      </w:pPr>
      <w:r w:rsidRPr="009C2C3F">
        <w:rPr>
          <w:rFonts w:ascii="Calibri" w:hAnsi="Calibri"/>
          <w:sz w:val="24"/>
        </w:rPr>
        <w:t xml:space="preserve">15. </w:t>
      </w:r>
      <w:r w:rsidRPr="009C2C3F">
        <w:rPr>
          <w:rFonts w:ascii="Calibri" w:hAnsi="Calibri"/>
          <w:sz w:val="24"/>
        </w:rPr>
        <w:tab/>
        <w:t xml:space="preserve">Ramanathan T, Skinner H. Coronary blood flow. Contin Educ Anaesth Crit Care Pain. 2005 Apr 1;5(2):61–4. </w:t>
      </w:r>
    </w:p>
    <w:p w:rsidR="00A926A9" w:rsidRDefault="00CC5219" w:rsidP="00AB327C">
      <w:pPr>
        <w:pStyle w:val="Bibliography"/>
        <w:spacing w:line="480" w:lineRule="auto"/>
        <w:rPr>
          <w:rFonts w:ascii="Times New Roman" w:hAnsi="Times New Roman" w:cs="Times New Roman"/>
          <w:sz w:val="24"/>
          <w:szCs w:val="24"/>
        </w:rPr>
      </w:pPr>
      <w:r w:rsidRPr="00AB327C">
        <w:rPr>
          <w:rFonts w:ascii="Times New Roman" w:hAnsi="Times New Roman" w:cs="Times New Roman"/>
          <w:sz w:val="24"/>
          <w:szCs w:val="24"/>
        </w:rPr>
        <w:fldChar w:fldCharType="end"/>
      </w:r>
    </w:p>
    <w:p w:rsidR="008E5E70" w:rsidRDefault="008E5E70">
      <w:pPr>
        <w:rPr>
          <w:rFonts w:ascii="Times New Roman" w:hAnsi="Times New Roman" w:cs="Times New Roman"/>
          <w:b/>
          <w:sz w:val="24"/>
          <w:szCs w:val="24"/>
        </w:rPr>
      </w:pPr>
      <w:r>
        <w:rPr>
          <w:rFonts w:ascii="Times New Roman" w:hAnsi="Times New Roman" w:cs="Times New Roman"/>
          <w:b/>
          <w:sz w:val="24"/>
          <w:szCs w:val="24"/>
        </w:rPr>
        <w:br w:type="page"/>
      </w:r>
    </w:p>
    <w:p w:rsidR="006B2659" w:rsidRPr="008E5E70" w:rsidRDefault="006B2659" w:rsidP="006B2659">
      <w:pPr>
        <w:rPr>
          <w:rFonts w:ascii="Times New Roman" w:hAnsi="Times New Roman" w:cs="Times New Roman"/>
          <w:b/>
          <w:sz w:val="24"/>
          <w:szCs w:val="24"/>
        </w:rPr>
      </w:pPr>
      <w:r w:rsidRPr="008E5E70">
        <w:rPr>
          <w:rFonts w:ascii="Times New Roman" w:hAnsi="Times New Roman" w:cs="Times New Roman"/>
          <w:b/>
          <w:sz w:val="24"/>
          <w:szCs w:val="24"/>
        </w:rPr>
        <w:lastRenderedPageBreak/>
        <w:t>Figure Legend</w:t>
      </w:r>
    </w:p>
    <w:p w:rsidR="006B2659" w:rsidRDefault="006B2659" w:rsidP="006B2659">
      <w:pPr>
        <w:rPr>
          <w:rFonts w:ascii="Times New Roman" w:hAnsi="Times New Roman" w:cs="Times New Roman"/>
          <w:sz w:val="24"/>
          <w:szCs w:val="24"/>
          <w:u w:val="single"/>
        </w:rPr>
      </w:pPr>
    </w:p>
    <w:p w:rsidR="006D2678" w:rsidRDefault="006D2678" w:rsidP="006B2659">
      <w:pPr>
        <w:rPr>
          <w:ins w:id="3" w:author="Firas Al-Janabi" w:date="2019-02-20T16:25:00Z"/>
          <w:rFonts w:ascii="Times New Roman" w:hAnsi="Times New Roman" w:cs="Times New Roman"/>
          <w:sz w:val="24"/>
          <w:szCs w:val="24"/>
        </w:rPr>
      </w:pPr>
      <w:r>
        <w:rPr>
          <w:rFonts w:ascii="Times New Roman" w:hAnsi="Times New Roman" w:cs="Times New Roman"/>
          <w:sz w:val="24"/>
          <w:szCs w:val="24"/>
        </w:rPr>
        <w:t xml:space="preserve">Figure 1 </w:t>
      </w:r>
    </w:p>
    <w:p w:rsidR="001834CB" w:rsidRDefault="0087043A" w:rsidP="006B2659">
      <w:pPr>
        <w:rPr>
          <w:rFonts w:ascii="Times New Roman" w:hAnsi="Times New Roman" w:cs="Times New Roman"/>
          <w:sz w:val="24"/>
          <w:szCs w:val="24"/>
        </w:rPr>
      </w:pPr>
      <w:ins w:id="4" w:author="Firas Al-Janabi" w:date="2019-02-20T16:25:00Z">
        <w:r>
          <w:rPr>
            <w:rFonts w:ascii="Times New Roman" w:hAnsi="Times New Roman" w:cs="Times New Roman"/>
            <w:noProof/>
            <w:sz w:val="24"/>
            <w:szCs w:val="24"/>
            <w:lang w:eastAsia="en-GB"/>
            <w:rPrChange w:id="5">
              <w:rPr>
                <w:noProof/>
                <w:lang w:eastAsia="en-GB"/>
              </w:rPr>
            </w:rPrChange>
          </w:rPr>
          <w:drawing>
            <wp:inline distT="0" distB="0" distL="0" distR="0">
              <wp:extent cx="5943600" cy="4418768"/>
              <wp:effectExtent l="19050" t="0" r="0" b="0"/>
              <wp:docPr id="1" name="Picture 1" descr="C:\Users\Administrator\Documents\Cardiology\GRAVITY\CT Paper\CT measurement illustr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Cardiology\GRAVITY\CT Paper\CT measurement illustration.png"/>
                      <pic:cNvPicPr>
                        <a:picLocks noChangeAspect="1" noChangeArrowheads="1"/>
                      </pic:cNvPicPr>
                    </pic:nvPicPr>
                    <pic:blipFill>
                      <a:blip r:embed="rId8"/>
                      <a:srcRect/>
                      <a:stretch>
                        <a:fillRect/>
                      </a:stretch>
                    </pic:blipFill>
                    <pic:spPr bwMode="auto">
                      <a:xfrm>
                        <a:off x="0" y="0"/>
                        <a:ext cx="5943600" cy="4418768"/>
                      </a:xfrm>
                      <a:prstGeom prst="rect">
                        <a:avLst/>
                      </a:prstGeom>
                      <a:noFill/>
                      <a:ln w="9525">
                        <a:noFill/>
                        <a:miter lim="800000"/>
                        <a:headEnd/>
                        <a:tailEnd/>
                      </a:ln>
                    </pic:spPr>
                  </pic:pic>
                </a:graphicData>
              </a:graphic>
            </wp:inline>
          </w:drawing>
        </w:r>
      </w:ins>
    </w:p>
    <w:p w:rsidR="006D2678" w:rsidRDefault="006D2678" w:rsidP="006B2659">
      <w:pPr>
        <w:rPr>
          <w:rFonts w:ascii="Times New Roman" w:hAnsi="Times New Roman" w:cs="Times New Roman"/>
          <w:sz w:val="24"/>
          <w:szCs w:val="24"/>
        </w:rPr>
      </w:pPr>
      <w:r>
        <w:rPr>
          <w:rFonts w:ascii="Times New Roman" w:hAnsi="Times New Roman" w:cs="Times New Roman"/>
          <w:sz w:val="24"/>
          <w:szCs w:val="24"/>
        </w:rPr>
        <w:t>Vessel height measurement illustration on coronary CT</w:t>
      </w:r>
      <w:r>
        <w:rPr>
          <w:rFonts w:ascii="Times New Roman" w:hAnsi="Times New Roman" w:cs="Times New Roman"/>
          <w:sz w:val="24"/>
          <w:szCs w:val="24"/>
        </w:rPr>
        <w:br/>
        <w:t>The image demonstrates the measurement calliper from the left main stem ostium, to the upper rim of the CT table</w:t>
      </w:r>
    </w:p>
    <w:p w:rsidR="008E5E70" w:rsidRDefault="008E5E70"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834CB" w:rsidRDefault="006D2678" w:rsidP="006B2659">
      <w:pPr>
        <w:rPr>
          <w:ins w:id="6" w:author="Firas Al-Janabi" w:date="2019-02-20T16:25:00Z"/>
          <w:rFonts w:ascii="Times New Roman" w:hAnsi="Times New Roman" w:cs="Times New Roman"/>
          <w:sz w:val="24"/>
          <w:szCs w:val="24"/>
        </w:rPr>
      </w:pPr>
      <w:r>
        <w:rPr>
          <w:rFonts w:ascii="Times New Roman" w:hAnsi="Times New Roman" w:cs="Times New Roman"/>
          <w:sz w:val="24"/>
          <w:szCs w:val="24"/>
        </w:rPr>
        <w:t>Figure 2</w:t>
      </w:r>
    </w:p>
    <w:p w:rsidR="001834CB" w:rsidRDefault="001834CB" w:rsidP="006B2659">
      <w:pPr>
        <w:rPr>
          <w:ins w:id="7" w:author="Firas Al-Janabi" w:date="2019-02-20T16:25:00Z"/>
          <w:rFonts w:ascii="Times New Roman" w:hAnsi="Times New Roman" w:cs="Times New Roman"/>
          <w:sz w:val="24"/>
          <w:szCs w:val="24"/>
        </w:rPr>
      </w:pPr>
    </w:p>
    <w:p w:rsidR="001834CB" w:rsidRDefault="0087043A" w:rsidP="006B2659">
      <w:pPr>
        <w:rPr>
          <w:rFonts w:ascii="Times New Roman" w:hAnsi="Times New Roman" w:cs="Times New Roman"/>
          <w:sz w:val="24"/>
          <w:szCs w:val="24"/>
        </w:rPr>
      </w:pPr>
      <w:ins w:id="8" w:author="Firas Al-Janabi" w:date="2019-02-20T16:25:00Z">
        <w:r>
          <w:rPr>
            <w:rFonts w:ascii="Times New Roman" w:hAnsi="Times New Roman" w:cs="Times New Roman"/>
            <w:noProof/>
            <w:sz w:val="24"/>
            <w:szCs w:val="24"/>
            <w:lang w:eastAsia="en-GB"/>
            <w:rPrChange w:id="9">
              <w:rPr>
                <w:noProof/>
                <w:lang w:eastAsia="en-GB"/>
              </w:rPr>
            </w:rPrChange>
          </w:rPr>
          <w:drawing>
            <wp:inline distT="0" distB="0" distL="0" distR="0">
              <wp:extent cx="5943600" cy="4156982"/>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ins>
      <w:r w:rsidR="006D2678">
        <w:rPr>
          <w:rFonts w:ascii="Times New Roman" w:hAnsi="Times New Roman" w:cs="Times New Roman"/>
          <w:sz w:val="24"/>
          <w:szCs w:val="24"/>
        </w:rPr>
        <w:br/>
        <w:t>Coronary height variation from their respective ostium</w:t>
      </w:r>
      <w:r w:rsidR="006D2678">
        <w:rPr>
          <w:rFonts w:ascii="Times New Roman" w:hAnsi="Times New Roman" w:cs="Times New Roman"/>
          <w:sz w:val="24"/>
          <w:szCs w:val="24"/>
        </w:rPr>
        <w:br/>
        <w:t>Figure 2 demonstrates the height variation of the distal vessel from its respective ostium. ** These measurements were statistically significant.</w:t>
      </w:r>
    </w:p>
    <w:p w:rsidR="001834CB" w:rsidRDefault="001834CB" w:rsidP="006B2659">
      <w:pPr>
        <w:rPr>
          <w:ins w:id="10" w:author="Firas Al-Janabi" w:date="2019-02-20T16:26:00Z"/>
          <w:rFonts w:ascii="Times New Roman" w:hAnsi="Times New Roman" w:cs="Times New Roman"/>
          <w:sz w:val="24"/>
          <w:szCs w:val="24"/>
        </w:rPr>
      </w:pPr>
    </w:p>
    <w:p w:rsidR="001834CB" w:rsidRDefault="001834CB" w:rsidP="006B2659">
      <w:pPr>
        <w:rPr>
          <w:rFonts w:ascii="Times New Roman" w:hAnsi="Times New Roman" w:cs="Times New Roman"/>
          <w:sz w:val="24"/>
          <w:szCs w:val="24"/>
        </w:rPr>
      </w:pPr>
    </w:p>
    <w:p w:rsidR="001834CB" w:rsidRDefault="001834CB" w:rsidP="006B2659">
      <w:pPr>
        <w:rPr>
          <w:rFonts w:ascii="Times New Roman" w:hAnsi="Times New Roman" w:cs="Times New Roman"/>
          <w:sz w:val="24"/>
          <w:szCs w:val="24"/>
        </w:rPr>
      </w:pPr>
    </w:p>
    <w:p w:rsidR="001834CB" w:rsidRDefault="001834CB" w:rsidP="006B2659">
      <w:pPr>
        <w:rPr>
          <w:rFonts w:ascii="Times New Roman" w:hAnsi="Times New Roman" w:cs="Times New Roman"/>
          <w:sz w:val="24"/>
          <w:szCs w:val="24"/>
        </w:rPr>
      </w:pPr>
    </w:p>
    <w:p w:rsidR="001834CB" w:rsidRDefault="001834CB" w:rsidP="006B2659">
      <w:pPr>
        <w:rPr>
          <w:rFonts w:ascii="Times New Roman" w:hAnsi="Times New Roman" w:cs="Times New Roman"/>
          <w:sz w:val="24"/>
          <w:szCs w:val="24"/>
        </w:rPr>
      </w:pPr>
    </w:p>
    <w:p w:rsidR="001834CB" w:rsidRDefault="001834CB" w:rsidP="006B2659">
      <w:pPr>
        <w:rPr>
          <w:rFonts w:ascii="Times New Roman" w:hAnsi="Times New Roman" w:cs="Times New Roman"/>
          <w:sz w:val="24"/>
          <w:szCs w:val="24"/>
        </w:rPr>
      </w:pPr>
    </w:p>
    <w:p w:rsidR="006D2678" w:rsidRDefault="006D2678" w:rsidP="006B2659">
      <w:pPr>
        <w:rPr>
          <w:ins w:id="11" w:author="Firas Al-Janabi" w:date="2019-02-20T16:26:00Z"/>
          <w:rFonts w:ascii="Times New Roman" w:hAnsi="Times New Roman" w:cs="Times New Roman"/>
          <w:sz w:val="24"/>
          <w:szCs w:val="24"/>
        </w:rPr>
      </w:pPr>
      <w:r>
        <w:rPr>
          <w:rFonts w:ascii="Times New Roman" w:hAnsi="Times New Roman" w:cs="Times New Roman"/>
          <w:sz w:val="24"/>
          <w:szCs w:val="24"/>
        </w:rPr>
        <w:t>Figure 3</w:t>
      </w:r>
    </w:p>
    <w:p w:rsidR="001834CB" w:rsidRDefault="0087043A" w:rsidP="006B2659">
      <w:pPr>
        <w:rPr>
          <w:rFonts w:ascii="Times New Roman" w:hAnsi="Times New Roman" w:cs="Times New Roman"/>
          <w:sz w:val="24"/>
          <w:szCs w:val="24"/>
        </w:rPr>
      </w:pPr>
      <w:ins w:id="12" w:author="Firas Al-Janabi" w:date="2019-02-20T16:26:00Z">
        <w:r>
          <w:rPr>
            <w:rFonts w:ascii="Times New Roman" w:hAnsi="Times New Roman" w:cs="Times New Roman"/>
            <w:noProof/>
            <w:sz w:val="24"/>
            <w:szCs w:val="24"/>
            <w:lang w:eastAsia="en-GB"/>
            <w:rPrChange w:id="13">
              <w:rPr>
                <w:noProof/>
                <w:lang w:eastAsia="en-GB"/>
              </w:rPr>
            </w:rPrChange>
          </w:rPr>
          <w:lastRenderedPageBreak/>
          <w:drawing>
            <wp:inline distT="0" distB="0" distL="0" distR="0">
              <wp:extent cx="5943600" cy="57340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943600" cy="5734050"/>
                      </a:xfrm>
                      <a:prstGeom prst="rect">
                        <a:avLst/>
                      </a:prstGeom>
                      <a:noFill/>
                      <a:ln w="9525">
                        <a:noFill/>
                        <a:miter lim="800000"/>
                        <a:headEnd/>
                        <a:tailEnd/>
                      </a:ln>
                    </pic:spPr>
                  </pic:pic>
                </a:graphicData>
              </a:graphic>
            </wp:inline>
          </w:drawing>
        </w:r>
      </w:ins>
    </w:p>
    <w:p w:rsidR="006B2659" w:rsidRDefault="006D2678" w:rsidP="006B2659">
      <w:pPr>
        <w:rPr>
          <w:rFonts w:ascii="Times New Roman" w:hAnsi="Times New Roman" w:cs="Times New Roman"/>
          <w:sz w:val="24"/>
          <w:szCs w:val="24"/>
        </w:rPr>
      </w:pPr>
      <w:r>
        <w:rPr>
          <w:rFonts w:ascii="Times New Roman" w:hAnsi="Times New Roman" w:cs="Times New Roman"/>
          <w:sz w:val="24"/>
          <w:szCs w:val="24"/>
        </w:rPr>
        <w:t>Mid right coronary artery stenosis</w:t>
      </w:r>
      <w:r>
        <w:rPr>
          <w:rFonts w:ascii="Times New Roman" w:hAnsi="Times New Roman" w:cs="Times New Roman"/>
          <w:sz w:val="24"/>
          <w:szCs w:val="24"/>
        </w:rPr>
        <w:br/>
        <w:t xml:space="preserve">The stenosis is shown in the mid right coronary artery, with arrows indicating the PLV and PDA. </w:t>
      </w:r>
      <w:r>
        <w:rPr>
          <w:rFonts w:ascii="Times New Roman" w:hAnsi="Times New Roman" w:cs="Times New Roman"/>
          <w:sz w:val="24"/>
          <w:szCs w:val="24"/>
        </w:rPr>
        <w:br/>
      </w: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Default="001903C3" w:rsidP="006B2659">
      <w:pPr>
        <w:rPr>
          <w:rFonts w:ascii="Times New Roman" w:hAnsi="Times New Roman" w:cs="Times New Roman"/>
          <w:sz w:val="24"/>
          <w:szCs w:val="24"/>
        </w:rPr>
      </w:pPr>
    </w:p>
    <w:p w:rsidR="001903C3" w:rsidRPr="006B2659" w:rsidRDefault="001903C3" w:rsidP="006B2659">
      <w:pPr>
        <w:rPr>
          <w:rFonts w:ascii="Times New Roman" w:hAnsi="Times New Roman" w:cs="Times New Roman"/>
          <w:sz w:val="24"/>
          <w:szCs w:val="24"/>
        </w:rPr>
      </w:pPr>
    </w:p>
    <w:p w:rsidR="001834CB" w:rsidRPr="001903C3" w:rsidRDefault="006D2678" w:rsidP="00AB327C">
      <w:pPr>
        <w:widowControl w:val="0"/>
        <w:autoSpaceDE w:val="0"/>
        <w:autoSpaceDN w:val="0"/>
        <w:adjustRightInd w:val="0"/>
        <w:spacing w:after="0" w:line="480" w:lineRule="auto"/>
        <w:jc w:val="both"/>
        <w:rPr>
          <w:rFonts w:ascii="Times New Roman" w:hAnsi="Times New Roman" w:cs="Times New Roman"/>
          <w:b/>
          <w:sz w:val="24"/>
          <w:szCs w:val="24"/>
        </w:rPr>
      </w:pPr>
      <w:r w:rsidRPr="008E5E70">
        <w:rPr>
          <w:rFonts w:ascii="Times New Roman" w:hAnsi="Times New Roman" w:cs="Times New Roman"/>
          <w:b/>
          <w:sz w:val="24"/>
          <w:szCs w:val="24"/>
        </w:rPr>
        <w:t>Table Legend</w:t>
      </w:r>
    </w:p>
    <w:p w:rsidR="006D2678" w:rsidRDefault="006D2678" w:rsidP="00AB327C">
      <w:pPr>
        <w:widowControl w:val="0"/>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Table 1</w:t>
      </w:r>
    </w:p>
    <w:tbl>
      <w:tblPr>
        <w:tblStyle w:val="LightList-Accent11"/>
        <w:tblW w:w="0" w:type="auto"/>
        <w:tblLook w:val="04A0" w:firstRow="1" w:lastRow="0" w:firstColumn="1" w:lastColumn="0" w:noHBand="0" w:noVBand="1"/>
      </w:tblPr>
      <w:tblGrid>
        <w:gridCol w:w="4788"/>
        <w:gridCol w:w="4788"/>
      </w:tblGrid>
      <w:tr w:rsidR="001834CB" w:rsidTr="00781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Characteristic</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auto"/>
                <w:sz w:val="20"/>
                <w:szCs w:val="20"/>
              </w:rPr>
            </w:pPr>
          </w:p>
        </w:tc>
        <w:tc>
          <w:tcPr>
            <w:tcW w:w="4788" w:type="dxa"/>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Number  (also % as n=100)</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Age</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55.9</w:t>
            </w:r>
          </w:p>
        </w:tc>
      </w:tr>
      <w:tr w:rsidR="001834CB" w:rsidTr="007815A7">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Female</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68</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Current smoker</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12</w:t>
            </w:r>
          </w:p>
        </w:tc>
      </w:tr>
      <w:tr w:rsidR="001834CB" w:rsidTr="007815A7">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Ex-smoker</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19</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Hypertension</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33</w:t>
            </w:r>
          </w:p>
        </w:tc>
      </w:tr>
      <w:tr w:rsidR="001834CB" w:rsidTr="007815A7">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Hypercholesterolaemia</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25</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Family History</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24</w:t>
            </w:r>
          </w:p>
        </w:tc>
      </w:tr>
      <w:tr w:rsidR="001834CB" w:rsidTr="007815A7">
        <w:tc>
          <w:tcPr>
            <w:cnfStyle w:val="001000000000" w:firstRow="0" w:lastRow="0" w:firstColumn="1" w:lastColumn="0" w:oddVBand="0" w:evenVBand="0" w:oddHBand="0" w:evenHBand="0" w:firstRowFirstColumn="0" w:firstRowLastColumn="0" w:lastRowFirstColumn="0" w:lastRowLastColumn="0"/>
            <w:tcW w:w="4788"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Ejection Fraction</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4788"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54.8%</w:t>
            </w:r>
          </w:p>
        </w:tc>
      </w:tr>
    </w:tbl>
    <w:p w:rsidR="006D2678" w:rsidRDefault="006D2678"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Patient Demographics</w:t>
      </w:r>
    </w:p>
    <w:p w:rsidR="006D2678" w:rsidRDefault="006D2678"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Demographics of 100 study patients</w:t>
      </w:r>
    </w:p>
    <w:p w:rsidR="001834CB" w:rsidRDefault="001834CB" w:rsidP="006D2678">
      <w:pPr>
        <w:widowControl w:val="0"/>
        <w:autoSpaceDE w:val="0"/>
        <w:autoSpaceDN w:val="0"/>
        <w:adjustRightInd w:val="0"/>
        <w:spacing w:after="0"/>
        <w:rPr>
          <w:rFonts w:ascii="Times New Roman" w:hAnsi="Times New Roman" w:cs="Times New Roman"/>
          <w:sz w:val="24"/>
          <w:szCs w:val="24"/>
        </w:rPr>
      </w:pPr>
    </w:p>
    <w:p w:rsidR="006D2678" w:rsidRDefault="006D2678"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Table 2</w:t>
      </w:r>
    </w:p>
    <w:tbl>
      <w:tblPr>
        <w:tblStyle w:val="LightList-Accent11"/>
        <w:tblW w:w="0" w:type="auto"/>
        <w:tblLook w:val="04A0" w:firstRow="1" w:lastRow="0" w:firstColumn="1" w:lastColumn="0" w:noHBand="0" w:noVBand="1"/>
      </w:tblPr>
      <w:tblGrid>
        <w:gridCol w:w="3425"/>
        <w:gridCol w:w="4196"/>
        <w:gridCol w:w="1955"/>
      </w:tblGrid>
      <w:tr w:rsidR="001834CB" w:rsidTr="00781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Measurement Point</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auto"/>
                <w:sz w:val="20"/>
                <w:szCs w:val="20"/>
              </w:rPr>
            </w:pPr>
          </w:p>
        </w:tc>
        <w:tc>
          <w:tcPr>
            <w:tcW w:w="4196"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Mean height from Upper Rim of CT Table (mm) (Standard Deviation in mm)</w:t>
            </w:r>
          </w:p>
        </w:tc>
        <w:tc>
          <w:tcPr>
            <w:tcW w:w="1955"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pPr>
            <w:r>
              <w:t>P Value compared to vessel ostium</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tcBorders>
              <w:top w:val="single" w:sz="4" w:space="0" w:color="548DD4" w:themeColor="text2" w:themeTint="99"/>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i/>
                <w:color w:val="404040" w:themeColor="text1" w:themeTint="BF"/>
                <w:sz w:val="24"/>
                <w:szCs w:val="24"/>
                <w:u w:val="single"/>
              </w:rPr>
            </w:pPr>
            <w:r w:rsidRPr="00341B15">
              <w:rPr>
                <w:i/>
                <w:sz w:val="24"/>
                <w:szCs w:val="24"/>
                <w:u w:val="single"/>
              </w:rPr>
              <w:t>Left Coronary Circulation</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single" w:sz="4" w:space="0" w:color="548DD4" w:themeColor="text2" w:themeTint="99"/>
              <w:bottom w:val="nil"/>
            </w:tcBorders>
          </w:tcPr>
          <w:p w:rsidR="001834CB" w:rsidRDefault="001834CB" w:rsidP="007815A7">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955"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r>
      <w:tr w:rsidR="001834CB" w:rsidTr="007815A7">
        <w:tc>
          <w:tcPr>
            <w:cnfStyle w:val="001000000000" w:firstRow="0" w:lastRow="0" w:firstColumn="1" w:lastColumn="0" w:oddVBand="0" w:evenVBand="0" w:oddHBand="0" w:evenHBand="0" w:firstRowFirstColumn="0" w:firstRowLastColumn="0" w:lastRowFirstColumn="0" w:lastRowLastColumn="0"/>
            <w:tcW w:w="3425" w:type="dxa"/>
            <w:tcBorders>
              <w:top w:val="nil"/>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LCA Ostium</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nil"/>
            </w:tcBorders>
          </w:tcPr>
          <w:p w:rsidR="001834CB" w:rsidRDefault="001834CB" w:rsidP="007815A7">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170.0    (+/- 19.6)</w:t>
            </w:r>
          </w:p>
        </w:tc>
        <w:tc>
          <w:tcPr>
            <w:tcW w:w="1955"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pPr>
            <w:r>
              <w:t>N/A</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tcBorders>
              <w:top w:val="nil"/>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LAD Ostium</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nil"/>
            </w:tcBorders>
          </w:tcPr>
          <w:p w:rsidR="001834CB" w:rsidRDefault="001834CB" w:rsidP="007815A7">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167.9    (+/-19.6)</w:t>
            </w:r>
          </w:p>
        </w:tc>
        <w:tc>
          <w:tcPr>
            <w:tcW w:w="1955"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pPr>
            <w:r>
              <w:t>0.06</w:t>
            </w:r>
          </w:p>
        </w:tc>
      </w:tr>
      <w:tr w:rsidR="001834CB" w:rsidTr="007815A7">
        <w:tc>
          <w:tcPr>
            <w:cnfStyle w:val="001000000000" w:firstRow="0" w:lastRow="0" w:firstColumn="1" w:lastColumn="0" w:oddVBand="0" w:evenVBand="0" w:oddHBand="0" w:evenHBand="0" w:firstRowFirstColumn="0" w:firstRowLastColumn="0" w:lastRowFirstColumn="0" w:lastRowLastColumn="0"/>
            <w:tcW w:w="3425" w:type="dxa"/>
            <w:tcBorders>
              <w:top w:val="nil"/>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Distal LAD</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nil"/>
            </w:tcBorders>
          </w:tcPr>
          <w:p w:rsidR="001834CB" w:rsidRDefault="001834CB" w:rsidP="007815A7">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222.5    (+/- 28.3)</w:t>
            </w:r>
          </w:p>
        </w:tc>
        <w:tc>
          <w:tcPr>
            <w:tcW w:w="1955"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pPr>
            <w:r>
              <w:t>&lt;0.0001</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tcBorders>
              <w:top w:val="nil"/>
              <w:bottom w:val="single" w:sz="4" w:space="0" w:color="548DD4" w:themeColor="text2" w:themeTint="99"/>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Distal Cx</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single" w:sz="4" w:space="0" w:color="548DD4" w:themeColor="text2" w:themeTint="99"/>
            </w:tcBorders>
          </w:tcPr>
          <w:p w:rsidR="001834CB" w:rsidRDefault="001834CB" w:rsidP="007815A7">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136.4    (+/- 20.4)</w:t>
            </w:r>
          </w:p>
        </w:tc>
        <w:tc>
          <w:tcPr>
            <w:tcW w:w="1955" w:type="dxa"/>
            <w:tcBorders>
              <w:top w:val="nil"/>
              <w:bottom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pPr>
            <w:r>
              <w:t>&lt;0.0001</w:t>
            </w:r>
          </w:p>
        </w:tc>
      </w:tr>
      <w:tr w:rsidR="001834CB" w:rsidTr="007815A7">
        <w:tc>
          <w:tcPr>
            <w:cnfStyle w:val="001000000000" w:firstRow="0" w:lastRow="0" w:firstColumn="1" w:lastColumn="0" w:oddVBand="0" w:evenVBand="0" w:oddHBand="0" w:evenHBand="0" w:firstRowFirstColumn="0" w:firstRowLastColumn="0" w:lastRowFirstColumn="0" w:lastRowLastColumn="0"/>
            <w:tcW w:w="3425" w:type="dxa"/>
            <w:tcBorders>
              <w:top w:val="single" w:sz="4" w:space="0" w:color="548DD4" w:themeColor="text2" w:themeTint="99"/>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i/>
                <w:color w:val="404040" w:themeColor="text1" w:themeTint="BF"/>
                <w:sz w:val="24"/>
                <w:szCs w:val="24"/>
                <w:u w:val="single"/>
              </w:rPr>
            </w:pPr>
            <w:r w:rsidRPr="00341B15">
              <w:rPr>
                <w:i/>
                <w:sz w:val="24"/>
                <w:szCs w:val="24"/>
                <w:u w:val="single"/>
              </w:rPr>
              <w:t>Right Coronary Circulation</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single" w:sz="4" w:space="0" w:color="548DD4" w:themeColor="text2" w:themeTint="99"/>
              <w:bottom w:val="nil"/>
            </w:tcBorders>
          </w:tcPr>
          <w:p w:rsidR="001834CB" w:rsidRDefault="001834CB" w:rsidP="007815A7">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955"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tcBorders>
              <w:top w:val="nil"/>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RCA Ostium</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nil"/>
            </w:tcBorders>
          </w:tcPr>
          <w:p w:rsidR="001834CB" w:rsidRDefault="001834CB" w:rsidP="007815A7">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193.8    (+/- 21.1)</w:t>
            </w:r>
          </w:p>
        </w:tc>
        <w:tc>
          <w:tcPr>
            <w:tcW w:w="1955"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pPr>
            <w:r>
              <w:t>N/A</w:t>
            </w:r>
          </w:p>
        </w:tc>
      </w:tr>
      <w:tr w:rsidR="001834CB" w:rsidTr="007815A7">
        <w:tc>
          <w:tcPr>
            <w:cnfStyle w:val="001000000000" w:firstRow="0" w:lastRow="0" w:firstColumn="1" w:lastColumn="0" w:oddVBand="0" w:evenVBand="0" w:oddHBand="0" w:evenHBand="0" w:firstRowFirstColumn="0" w:firstRowLastColumn="0" w:lastRowFirstColumn="0" w:lastRowLastColumn="0"/>
            <w:tcW w:w="3425" w:type="dxa"/>
            <w:tcBorders>
              <w:top w:val="nil"/>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RCA bifurcation</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nil"/>
            </w:tcBorders>
          </w:tcPr>
          <w:p w:rsidR="001834CB" w:rsidRDefault="001834CB" w:rsidP="007815A7">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175.6    (+/- 28.3)</w:t>
            </w:r>
          </w:p>
        </w:tc>
        <w:tc>
          <w:tcPr>
            <w:tcW w:w="1955"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pPr>
            <w:r>
              <w:t>&lt;0.0001</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5" w:type="dxa"/>
            <w:tcBorders>
              <w:top w:val="nil"/>
              <w:bottom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Distal PDA</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bottom w:val="nil"/>
            </w:tcBorders>
          </w:tcPr>
          <w:p w:rsidR="001834CB" w:rsidRDefault="001834CB" w:rsidP="007815A7">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212.1    (+/-30.7)</w:t>
            </w:r>
          </w:p>
        </w:tc>
        <w:tc>
          <w:tcPr>
            <w:tcW w:w="1955"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pPr>
            <w:r>
              <w:t>&lt;0.0001</w:t>
            </w:r>
          </w:p>
        </w:tc>
      </w:tr>
      <w:tr w:rsidR="001834CB" w:rsidTr="007815A7">
        <w:tc>
          <w:tcPr>
            <w:cnfStyle w:val="001000000000" w:firstRow="0" w:lastRow="0" w:firstColumn="1" w:lastColumn="0" w:oddVBand="0" w:evenVBand="0" w:oddHBand="0" w:evenHBand="0" w:firstRowFirstColumn="0" w:firstRowLastColumn="0" w:lastRowFirstColumn="0" w:lastRowLastColumn="0"/>
            <w:tcW w:w="3425" w:type="dxa"/>
            <w:tcBorders>
              <w:top w:val="nil"/>
            </w:tcBorders>
          </w:tcPr>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04040" w:themeColor="text1" w:themeTint="BF"/>
                <w:sz w:val="20"/>
                <w:szCs w:val="20"/>
              </w:rPr>
            </w:pPr>
            <w:r>
              <w:t>Distal PLV</w:t>
            </w:r>
          </w:p>
          <w:p w:rsidR="001834CB" w:rsidRDefault="001834CB" w:rsidP="007815A7">
            <w:pPr>
              <w:widowControl w:val="0"/>
              <w:autoSpaceDE w:val="0"/>
              <w:autoSpaceDN w:val="0"/>
              <w:adjustRightInd w:val="0"/>
              <w:jc w:val="center"/>
              <w:rPr>
                <w:rFonts w:asciiTheme="majorHAnsi" w:eastAsiaTheme="majorEastAsia" w:hAnsiTheme="majorHAnsi" w:cstheme="majorBidi"/>
                <w:b w:val="0"/>
                <w:bCs w:val="0"/>
                <w:color w:val="4F81BD" w:themeColor="accent1"/>
                <w:sz w:val="20"/>
                <w:szCs w:val="20"/>
              </w:rPr>
            </w:pPr>
          </w:p>
        </w:tc>
        <w:tc>
          <w:tcPr>
            <w:tcW w:w="4196" w:type="dxa"/>
            <w:tcBorders>
              <w:top w:val="nil"/>
            </w:tcBorders>
          </w:tcPr>
          <w:p w:rsidR="001834CB" w:rsidRDefault="001834CB" w:rsidP="007815A7">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136.4    (+/-26.1)</w:t>
            </w:r>
          </w:p>
        </w:tc>
        <w:tc>
          <w:tcPr>
            <w:tcW w:w="1955" w:type="dxa"/>
            <w:tcBorders>
              <w:top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pPr>
            <w:r>
              <w:t>&lt;0.0001</w:t>
            </w:r>
          </w:p>
        </w:tc>
      </w:tr>
    </w:tbl>
    <w:p w:rsidR="001834CB" w:rsidRDefault="001834CB" w:rsidP="006D2678">
      <w:pPr>
        <w:widowControl w:val="0"/>
        <w:autoSpaceDE w:val="0"/>
        <w:autoSpaceDN w:val="0"/>
        <w:adjustRightInd w:val="0"/>
        <w:spacing w:after="0"/>
        <w:rPr>
          <w:rFonts w:ascii="Times New Roman" w:hAnsi="Times New Roman" w:cs="Times New Roman"/>
          <w:sz w:val="24"/>
          <w:szCs w:val="24"/>
        </w:rPr>
      </w:pPr>
    </w:p>
    <w:p w:rsidR="001834CB" w:rsidRDefault="001834CB" w:rsidP="006D2678">
      <w:pPr>
        <w:widowControl w:val="0"/>
        <w:autoSpaceDE w:val="0"/>
        <w:autoSpaceDN w:val="0"/>
        <w:adjustRightInd w:val="0"/>
        <w:spacing w:after="0"/>
        <w:rPr>
          <w:rFonts w:ascii="Times New Roman" w:hAnsi="Times New Roman" w:cs="Times New Roman"/>
          <w:sz w:val="24"/>
          <w:szCs w:val="24"/>
        </w:rPr>
      </w:pPr>
    </w:p>
    <w:p w:rsidR="006D2678" w:rsidRDefault="006D2678"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CT Height measurements</w:t>
      </w:r>
    </w:p>
    <w:p w:rsidR="00FF46F5" w:rsidRDefault="006D2678"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The vertical height measurements are shown from the upper rim of the CT table. P values are calculated for each point to the respective vessel ostium. </w:t>
      </w:r>
    </w:p>
    <w:p w:rsidR="00FF46F5" w:rsidRDefault="00FF46F5" w:rsidP="006D2678">
      <w:pPr>
        <w:widowControl w:val="0"/>
        <w:autoSpaceDE w:val="0"/>
        <w:autoSpaceDN w:val="0"/>
        <w:adjustRightInd w:val="0"/>
        <w:spacing w:after="0"/>
        <w:rPr>
          <w:rFonts w:ascii="Times New Roman" w:hAnsi="Times New Roman" w:cs="Times New Roman"/>
          <w:sz w:val="24"/>
          <w:szCs w:val="24"/>
        </w:rPr>
      </w:pPr>
    </w:p>
    <w:p w:rsidR="00FF46F5" w:rsidRDefault="00FF46F5"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Table 3</w:t>
      </w:r>
    </w:p>
    <w:p w:rsidR="001834CB" w:rsidRDefault="001834CB" w:rsidP="006D2678">
      <w:pPr>
        <w:widowControl w:val="0"/>
        <w:autoSpaceDE w:val="0"/>
        <w:autoSpaceDN w:val="0"/>
        <w:adjustRightInd w:val="0"/>
        <w:spacing w:after="0"/>
        <w:rPr>
          <w:rFonts w:ascii="Times New Roman" w:hAnsi="Times New Roman" w:cs="Times New Roman"/>
          <w:sz w:val="24"/>
          <w:szCs w:val="24"/>
        </w:rPr>
      </w:pPr>
    </w:p>
    <w:tbl>
      <w:tblPr>
        <w:tblStyle w:val="LightList-Accent11"/>
        <w:tblW w:w="0" w:type="auto"/>
        <w:tblLook w:val="04A0" w:firstRow="1" w:lastRow="0" w:firstColumn="1" w:lastColumn="0" w:noHBand="0" w:noVBand="1"/>
      </w:tblPr>
      <w:tblGrid>
        <w:gridCol w:w="2793"/>
        <w:gridCol w:w="2491"/>
        <w:gridCol w:w="2280"/>
        <w:gridCol w:w="2012"/>
      </w:tblGrid>
      <w:tr w:rsidR="001834CB" w:rsidTr="00781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3"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Measurement Point</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auto"/>
                <w:sz w:val="20"/>
                <w:szCs w:val="20"/>
              </w:rPr>
            </w:pPr>
          </w:p>
        </w:tc>
        <w:tc>
          <w:tcPr>
            <w:tcW w:w="2491"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Height from respective coronary ostium (mm)</w:t>
            </w:r>
          </w:p>
        </w:tc>
        <w:tc>
          <w:tcPr>
            <w:tcW w:w="2280"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Height effect on distal pressure (Pd) - mmHg</w:t>
            </w:r>
          </w:p>
        </w:tc>
        <w:tc>
          <w:tcPr>
            <w:tcW w:w="2012" w:type="dxa"/>
            <w:tcBorders>
              <w:top w:val="single" w:sz="4" w:space="0" w:color="548DD4" w:themeColor="text2" w:themeTint="99"/>
              <w:bottom w:val="single" w:sz="4" w:space="0" w:color="548DD4" w:themeColor="text2" w:themeTint="99"/>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FFR Correction factor</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3"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i/>
                <w:color w:val="404040" w:themeColor="text1" w:themeTint="BF"/>
                <w:sz w:val="24"/>
                <w:szCs w:val="24"/>
                <w:u w:val="single"/>
              </w:rPr>
            </w:pPr>
            <w:r>
              <w:rPr>
                <w:i/>
                <w:sz w:val="24"/>
                <w:szCs w:val="24"/>
                <w:u w:val="single"/>
              </w:rPr>
              <w:t>Height from Left Coronary Ostium</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2280"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2012"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r>
      <w:tr w:rsidR="001834CB" w:rsidTr="007815A7">
        <w:tc>
          <w:tcPr>
            <w:cnfStyle w:val="001000000000" w:firstRow="0" w:lastRow="0" w:firstColumn="1" w:lastColumn="0" w:oddVBand="0" w:evenVBand="0" w:oddHBand="0" w:evenHBand="0" w:firstRowFirstColumn="0" w:firstRowLastColumn="0" w:lastRowFirstColumn="0" w:lastRowLastColumn="0"/>
            <w:tcW w:w="2793" w:type="dxa"/>
            <w:tcBorders>
              <w:top w:val="nil"/>
              <w:bottom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LAD Ostium</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+2.1</w:t>
            </w:r>
          </w:p>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2280"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-0.2</w:t>
            </w:r>
          </w:p>
        </w:tc>
        <w:tc>
          <w:tcPr>
            <w:tcW w:w="2012" w:type="dxa"/>
            <w:tcBorders>
              <w:top w:val="nil"/>
              <w:bottom w:val="nil"/>
            </w:tcBorders>
          </w:tcPr>
          <w:p w:rsidR="001834CB" w:rsidRPr="00D46AC7"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color w:val="FF0000"/>
                <w:sz w:val="20"/>
                <w:szCs w:val="20"/>
              </w:rPr>
            </w:pPr>
            <w:r w:rsidRPr="00D46AC7">
              <w:rPr>
                <w:b/>
                <w:color w:val="FF0000"/>
              </w:rPr>
              <w:t>+0.0</w:t>
            </w:r>
            <w:r>
              <w:rPr>
                <w:b/>
                <w:color w:val="FF0000"/>
              </w:rPr>
              <w:t>0</w:t>
            </w:r>
            <w:r w:rsidRPr="00D46AC7">
              <w:rPr>
                <w:b/>
                <w:color w:val="FF0000"/>
              </w:rPr>
              <w:t>2</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3" w:type="dxa"/>
            <w:tcBorders>
              <w:top w:val="nil"/>
              <w:bottom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LAD</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+52.5</w:t>
            </w:r>
          </w:p>
        </w:tc>
        <w:tc>
          <w:tcPr>
            <w:tcW w:w="2280"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+4.2</w:t>
            </w:r>
          </w:p>
        </w:tc>
        <w:tc>
          <w:tcPr>
            <w:tcW w:w="2012" w:type="dxa"/>
            <w:tcBorders>
              <w:top w:val="nil"/>
              <w:bottom w:val="nil"/>
            </w:tcBorders>
          </w:tcPr>
          <w:p w:rsidR="001834CB" w:rsidRPr="00D46AC7"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color w:val="FF0000"/>
                <w:sz w:val="20"/>
                <w:szCs w:val="20"/>
              </w:rPr>
            </w:pPr>
            <w:r w:rsidRPr="00D46AC7">
              <w:rPr>
                <w:b/>
                <w:color w:val="FF0000"/>
              </w:rPr>
              <w:t>+0.04</w:t>
            </w:r>
          </w:p>
        </w:tc>
      </w:tr>
      <w:tr w:rsidR="001834CB" w:rsidTr="007815A7">
        <w:tc>
          <w:tcPr>
            <w:cnfStyle w:val="001000000000" w:firstRow="0" w:lastRow="0" w:firstColumn="1" w:lastColumn="0" w:oddVBand="0" w:evenVBand="0" w:oddHBand="0" w:evenHBand="0" w:firstRowFirstColumn="0" w:firstRowLastColumn="0" w:lastRowFirstColumn="0" w:lastRowLastColumn="0"/>
            <w:tcW w:w="2793" w:type="dxa"/>
            <w:tcBorders>
              <w:top w:val="nil"/>
              <w:bottom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Cx</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nil"/>
              <w:bottom w:val="single" w:sz="4" w:space="0" w:color="548DD4" w:themeColor="text2" w:themeTint="99"/>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-33.6</w:t>
            </w:r>
          </w:p>
        </w:tc>
        <w:tc>
          <w:tcPr>
            <w:tcW w:w="2280" w:type="dxa"/>
            <w:tcBorders>
              <w:top w:val="nil"/>
              <w:bottom w:val="single" w:sz="4" w:space="0" w:color="548DD4" w:themeColor="text2" w:themeTint="99"/>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-2.7</w:t>
            </w:r>
          </w:p>
        </w:tc>
        <w:tc>
          <w:tcPr>
            <w:tcW w:w="2012" w:type="dxa"/>
            <w:tcBorders>
              <w:top w:val="nil"/>
              <w:bottom w:val="single" w:sz="4" w:space="0" w:color="548DD4" w:themeColor="text2" w:themeTint="99"/>
            </w:tcBorders>
          </w:tcPr>
          <w:p w:rsidR="001834CB" w:rsidRPr="00D46AC7"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color w:val="FF0000"/>
                <w:sz w:val="20"/>
                <w:szCs w:val="20"/>
              </w:rPr>
            </w:pPr>
            <w:r w:rsidRPr="00D46AC7">
              <w:rPr>
                <w:b/>
                <w:color w:val="FF0000"/>
              </w:rPr>
              <w:t>-0.03</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3"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i/>
                <w:color w:val="404040" w:themeColor="text1" w:themeTint="BF"/>
                <w:sz w:val="24"/>
                <w:szCs w:val="24"/>
                <w:u w:val="single"/>
              </w:rPr>
            </w:pPr>
            <w:r>
              <w:rPr>
                <w:i/>
                <w:sz w:val="24"/>
                <w:szCs w:val="24"/>
                <w:u w:val="single"/>
              </w:rPr>
              <w:t>Height from Right Coronary Ostium</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2280" w:type="dxa"/>
            <w:tcBorders>
              <w:top w:val="single" w:sz="4" w:space="0" w:color="548DD4" w:themeColor="text2" w:themeTint="99"/>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2012" w:type="dxa"/>
            <w:tcBorders>
              <w:top w:val="single" w:sz="4" w:space="0" w:color="548DD4" w:themeColor="text2" w:themeTint="99"/>
              <w:bottom w:val="nil"/>
            </w:tcBorders>
          </w:tcPr>
          <w:p w:rsidR="001834CB" w:rsidRPr="00D46AC7"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FF0000"/>
                <w:sz w:val="20"/>
                <w:szCs w:val="20"/>
              </w:rPr>
            </w:pPr>
          </w:p>
        </w:tc>
      </w:tr>
      <w:tr w:rsidR="001834CB" w:rsidTr="007815A7">
        <w:tc>
          <w:tcPr>
            <w:cnfStyle w:val="001000000000" w:firstRow="0" w:lastRow="0" w:firstColumn="1" w:lastColumn="0" w:oddVBand="0" w:evenVBand="0" w:oddHBand="0" w:evenHBand="0" w:firstRowFirstColumn="0" w:firstRowLastColumn="0" w:lastRowFirstColumn="0" w:lastRowLastColumn="0"/>
            <w:tcW w:w="2793" w:type="dxa"/>
            <w:tcBorders>
              <w:top w:val="nil"/>
              <w:bottom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RCA bifurcation</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-18.2</w:t>
            </w:r>
          </w:p>
        </w:tc>
        <w:tc>
          <w:tcPr>
            <w:tcW w:w="2280" w:type="dxa"/>
            <w:tcBorders>
              <w:top w:val="nil"/>
              <w:bottom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-1.5</w:t>
            </w:r>
          </w:p>
        </w:tc>
        <w:tc>
          <w:tcPr>
            <w:tcW w:w="2012" w:type="dxa"/>
            <w:tcBorders>
              <w:top w:val="nil"/>
              <w:bottom w:val="nil"/>
            </w:tcBorders>
          </w:tcPr>
          <w:p w:rsidR="001834CB" w:rsidRPr="00D46AC7"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color w:val="FF0000"/>
                <w:sz w:val="20"/>
                <w:szCs w:val="20"/>
              </w:rPr>
            </w:pPr>
            <w:r w:rsidRPr="00D46AC7">
              <w:rPr>
                <w:b/>
                <w:color w:val="FF0000"/>
              </w:rPr>
              <w:t>-0.02</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3" w:type="dxa"/>
            <w:tcBorders>
              <w:top w:val="nil"/>
              <w:bottom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PDA</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2491"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+18.3</w:t>
            </w:r>
          </w:p>
        </w:tc>
        <w:tc>
          <w:tcPr>
            <w:tcW w:w="2280" w:type="dxa"/>
            <w:tcBorders>
              <w:top w:val="nil"/>
              <w:bottom w:val="nil"/>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+1.5</w:t>
            </w:r>
          </w:p>
        </w:tc>
        <w:tc>
          <w:tcPr>
            <w:tcW w:w="2012" w:type="dxa"/>
            <w:tcBorders>
              <w:top w:val="nil"/>
              <w:bottom w:val="nil"/>
            </w:tcBorders>
          </w:tcPr>
          <w:p w:rsidR="001834CB" w:rsidRPr="00D46AC7"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color w:val="FF0000"/>
                <w:sz w:val="20"/>
                <w:szCs w:val="20"/>
              </w:rPr>
            </w:pPr>
            <w:r w:rsidRPr="00D46AC7">
              <w:rPr>
                <w:b/>
                <w:color w:val="FF0000"/>
              </w:rPr>
              <w:t>+0.02</w:t>
            </w:r>
          </w:p>
        </w:tc>
      </w:tr>
      <w:tr w:rsidR="001834CB" w:rsidTr="007815A7">
        <w:tc>
          <w:tcPr>
            <w:cnfStyle w:val="001000000000" w:firstRow="0" w:lastRow="0" w:firstColumn="1" w:lastColumn="0" w:oddVBand="0" w:evenVBand="0" w:oddHBand="0" w:evenHBand="0" w:firstRowFirstColumn="0" w:firstRowLastColumn="0" w:lastRowFirstColumn="0" w:lastRowLastColumn="0"/>
            <w:tcW w:w="2793" w:type="dxa"/>
            <w:tcBorders>
              <w:top w:val="nil"/>
              <w:left w:val="single" w:sz="4" w:space="0" w:color="548DD4" w:themeColor="text2" w:themeTint="99"/>
              <w:bottom w:val="single" w:sz="4" w:space="0" w:color="548DD4" w:themeColor="text2" w:themeTint="99"/>
              <w:right w:val="nil"/>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PLV</w:t>
            </w:r>
          </w:p>
        </w:tc>
        <w:tc>
          <w:tcPr>
            <w:tcW w:w="2491" w:type="dxa"/>
            <w:tcBorders>
              <w:top w:val="nil"/>
              <w:left w:val="nil"/>
              <w:bottom w:val="single" w:sz="4" w:space="0" w:color="548DD4" w:themeColor="text2" w:themeTint="99"/>
              <w:right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-57.4</w:t>
            </w:r>
          </w:p>
        </w:tc>
        <w:tc>
          <w:tcPr>
            <w:tcW w:w="2280" w:type="dxa"/>
            <w:tcBorders>
              <w:top w:val="nil"/>
              <w:left w:val="nil"/>
              <w:bottom w:val="single" w:sz="4" w:space="0" w:color="548DD4" w:themeColor="text2" w:themeTint="99"/>
              <w:right w:val="nil"/>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-4.6</w:t>
            </w:r>
          </w:p>
        </w:tc>
        <w:tc>
          <w:tcPr>
            <w:tcW w:w="2012" w:type="dxa"/>
            <w:tcBorders>
              <w:top w:val="nil"/>
              <w:left w:val="nil"/>
              <w:bottom w:val="single" w:sz="4" w:space="0" w:color="548DD4" w:themeColor="text2" w:themeTint="99"/>
              <w:right w:val="single" w:sz="4" w:space="0" w:color="548DD4" w:themeColor="text2" w:themeTint="99"/>
            </w:tcBorders>
          </w:tcPr>
          <w:p w:rsidR="001834CB" w:rsidRPr="00D46AC7"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color w:val="FF0000"/>
                <w:sz w:val="20"/>
                <w:szCs w:val="20"/>
              </w:rPr>
            </w:pPr>
            <w:r w:rsidRPr="00D46AC7">
              <w:rPr>
                <w:b/>
                <w:color w:val="FF0000"/>
              </w:rPr>
              <w:t>-0.05</w:t>
            </w:r>
          </w:p>
        </w:tc>
      </w:tr>
    </w:tbl>
    <w:p w:rsidR="001834CB" w:rsidRDefault="001834CB" w:rsidP="006D2678">
      <w:pPr>
        <w:widowControl w:val="0"/>
        <w:autoSpaceDE w:val="0"/>
        <w:autoSpaceDN w:val="0"/>
        <w:adjustRightInd w:val="0"/>
        <w:spacing w:after="0"/>
        <w:rPr>
          <w:rFonts w:ascii="Times New Roman" w:hAnsi="Times New Roman" w:cs="Times New Roman"/>
          <w:sz w:val="24"/>
          <w:szCs w:val="24"/>
        </w:rPr>
      </w:pPr>
    </w:p>
    <w:p w:rsidR="00FF46F5" w:rsidRDefault="00FF46F5" w:rsidP="006D2678">
      <w:pPr>
        <w:widowControl w:val="0"/>
        <w:autoSpaceDE w:val="0"/>
        <w:autoSpaceDN w:val="0"/>
        <w:adjustRightInd w:val="0"/>
        <w:spacing w:after="0"/>
        <w:rPr>
          <w:rFonts w:ascii="Times New Roman" w:hAnsi="Times New Roman" w:cs="Times New Roman"/>
          <w:sz w:val="24"/>
          <w:szCs w:val="24"/>
        </w:rPr>
      </w:pPr>
    </w:p>
    <w:p w:rsidR="00C95870" w:rsidRDefault="00C95870"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FFR effect</w:t>
      </w:r>
    </w:p>
    <w:p w:rsidR="006D2678" w:rsidRDefault="00C95870"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The height variations have been converted into pressure effect in mmHg. The impact on FFR with a Pa of 100 is shown in the far right column.</w:t>
      </w:r>
      <w:r w:rsidR="006D2678">
        <w:rPr>
          <w:rFonts w:ascii="Times New Roman" w:hAnsi="Times New Roman" w:cs="Times New Roman"/>
          <w:sz w:val="24"/>
          <w:szCs w:val="24"/>
        </w:rPr>
        <w:br/>
      </w:r>
      <w:r w:rsidR="006D2678">
        <w:rPr>
          <w:rFonts w:ascii="Times New Roman" w:hAnsi="Times New Roman" w:cs="Times New Roman"/>
          <w:sz w:val="24"/>
          <w:szCs w:val="24"/>
        </w:rPr>
        <w:br/>
      </w:r>
      <w:r w:rsidR="00236852">
        <w:rPr>
          <w:rFonts w:ascii="Times New Roman" w:hAnsi="Times New Roman" w:cs="Times New Roman"/>
          <w:sz w:val="24"/>
          <w:szCs w:val="24"/>
        </w:rPr>
        <w:t>Table 4</w:t>
      </w:r>
    </w:p>
    <w:p w:rsidR="001834CB" w:rsidRDefault="001834CB" w:rsidP="006D2678">
      <w:pPr>
        <w:widowControl w:val="0"/>
        <w:autoSpaceDE w:val="0"/>
        <w:autoSpaceDN w:val="0"/>
        <w:adjustRightInd w:val="0"/>
        <w:spacing w:after="0"/>
        <w:rPr>
          <w:rFonts w:ascii="Times New Roman" w:hAnsi="Times New Roman" w:cs="Times New Roman"/>
          <w:sz w:val="24"/>
          <w:szCs w:val="24"/>
        </w:rPr>
      </w:pPr>
    </w:p>
    <w:tbl>
      <w:tblPr>
        <w:tblStyle w:val="LightList-Accent11"/>
        <w:tblW w:w="0" w:type="auto"/>
        <w:tblLook w:val="04A0" w:firstRow="1" w:lastRow="0" w:firstColumn="1" w:lastColumn="0" w:noHBand="0" w:noVBand="1"/>
      </w:tblPr>
      <w:tblGrid>
        <w:gridCol w:w="1721"/>
        <w:gridCol w:w="1729"/>
        <w:gridCol w:w="1728"/>
        <w:gridCol w:w="1510"/>
        <w:gridCol w:w="1509"/>
        <w:gridCol w:w="1379"/>
      </w:tblGrid>
      <w:tr w:rsidR="001834CB" w:rsidTr="00781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Vessel point</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(+change in Pd pressure)</w:t>
            </w:r>
          </w:p>
        </w:tc>
        <w:tc>
          <w:tcPr>
            <w:tcW w:w="1729" w:type="dxa"/>
            <w:tcBorders>
              <w:bottom w:val="single" w:sz="8" w:space="0" w:color="4F81BD" w:themeColor="accent1"/>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 FFR below 0.8</w:t>
            </w:r>
          </w:p>
        </w:tc>
        <w:tc>
          <w:tcPr>
            <w:tcW w:w="1728" w:type="dxa"/>
            <w:tcBorders>
              <w:bottom w:val="single" w:sz="8" w:space="0" w:color="4F81BD" w:themeColor="accent1"/>
            </w:tcBorders>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 FFR  above 0.8</w:t>
            </w:r>
          </w:p>
        </w:tc>
        <w:tc>
          <w:tcPr>
            <w:tcW w:w="1510" w:type="dxa"/>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 cFFR below 0.8</w:t>
            </w:r>
          </w:p>
        </w:tc>
        <w:tc>
          <w:tcPr>
            <w:tcW w:w="1509" w:type="dxa"/>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 cFFR above 0.8</w:t>
            </w:r>
          </w:p>
        </w:tc>
        <w:tc>
          <w:tcPr>
            <w:tcW w:w="1379" w:type="dxa"/>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 Crossing 0.8</w:t>
            </w:r>
          </w:p>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auto"/>
                <w:sz w:val="20"/>
                <w:szCs w:val="20"/>
              </w:rPr>
            </w:pP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right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LAD</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(-0.04)</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1729" w:type="dxa"/>
            <w:vMerge w:val="restart"/>
            <w:tcBorders>
              <w:left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45.5</w:t>
            </w:r>
          </w:p>
        </w:tc>
        <w:tc>
          <w:tcPr>
            <w:tcW w:w="1728" w:type="dxa"/>
            <w:vMerge w:val="restart"/>
            <w:tcBorders>
              <w:right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54.5</w:t>
            </w:r>
          </w:p>
        </w:tc>
        <w:tc>
          <w:tcPr>
            <w:tcW w:w="1510" w:type="dxa"/>
            <w:tcBorders>
              <w:left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6</w:t>
            </w:r>
          </w:p>
        </w:tc>
        <w:tc>
          <w:tcPr>
            <w:tcW w:w="1509"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94</w:t>
            </w:r>
          </w:p>
        </w:tc>
        <w:tc>
          <w:tcPr>
            <w:tcW w:w="1379"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42.5</w:t>
            </w:r>
          </w:p>
        </w:tc>
      </w:tr>
      <w:tr w:rsidR="001834CB" w:rsidTr="007815A7">
        <w:tc>
          <w:tcPr>
            <w:cnfStyle w:val="001000000000" w:firstRow="0" w:lastRow="0" w:firstColumn="1" w:lastColumn="0" w:oddVBand="0" w:evenVBand="0" w:oddHBand="0" w:evenHBand="0" w:firstRowFirstColumn="0" w:firstRowLastColumn="0" w:lastRowFirstColumn="0" w:lastRowLastColumn="0"/>
            <w:tcW w:w="1721" w:type="dxa"/>
            <w:tcBorders>
              <w:right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Cx</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(+0.03)</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1729" w:type="dxa"/>
            <w:vMerge/>
            <w:tcBorders>
              <w:top w:val="nil"/>
              <w:left w:val="single" w:sz="4" w:space="0" w:color="548DD4" w:themeColor="text2" w:themeTint="99"/>
              <w:bottom w:val="single" w:sz="8" w:space="0" w:color="4F81BD" w:themeColor="accent1"/>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728" w:type="dxa"/>
            <w:vMerge/>
            <w:tcBorders>
              <w:top w:val="nil"/>
              <w:bottom w:val="single" w:sz="8" w:space="0" w:color="4F81BD" w:themeColor="accent1"/>
              <w:right w:val="single" w:sz="4" w:space="0" w:color="548DD4" w:themeColor="text2" w:themeTint="99"/>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510" w:type="dxa"/>
            <w:tcBorders>
              <w:left w:val="single" w:sz="4" w:space="0" w:color="548DD4" w:themeColor="text2" w:themeTint="99"/>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72</w:t>
            </w:r>
          </w:p>
        </w:tc>
        <w:tc>
          <w:tcPr>
            <w:tcW w:w="1509"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28</w:t>
            </w:r>
          </w:p>
        </w:tc>
        <w:tc>
          <w:tcPr>
            <w:tcW w:w="1379"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26.5</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right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PLV</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(+0.05)</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1729" w:type="dxa"/>
            <w:vMerge/>
            <w:tcBorders>
              <w:top w:val="nil"/>
              <w:left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728" w:type="dxa"/>
            <w:vMerge/>
            <w:tcBorders>
              <w:top w:val="nil"/>
              <w:right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510" w:type="dxa"/>
            <w:tcBorders>
              <w:left w:val="single" w:sz="4" w:space="0" w:color="548DD4" w:themeColor="text2" w:themeTint="99"/>
            </w:tcBorders>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92</w:t>
            </w:r>
          </w:p>
        </w:tc>
        <w:tc>
          <w:tcPr>
            <w:tcW w:w="1509"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8</w:t>
            </w:r>
          </w:p>
        </w:tc>
        <w:tc>
          <w:tcPr>
            <w:tcW w:w="1379"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46.5</w:t>
            </w:r>
          </w:p>
        </w:tc>
      </w:tr>
      <w:tr w:rsidR="001834CB" w:rsidTr="007815A7">
        <w:tc>
          <w:tcPr>
            <w:cnfStyle w:val="001000000000" w:firstRow="0" w:lastRow="0" w:firstColumn="1" w:lastColumn="0" w:oddVBand="0" w:evenVBand="0" w:oddHBand="0" w:evenHBand="0" w:firstRowFirstColumn="0" w:firstRowLastColumn="0" w:lastRowFirstColumn="0" w:lastRowLastColumn="0"/>
            <w:tcW w:w="1721" w:type="dxa"/>
            <w:tcBorders>
              <w:right w:val="single" w:sz="4" w:space="0" w:color="548DD4" w:themeColor="text2" w:themeTint="99"/>
            </w:tcBorders>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Distal PDA</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lastRenderedPageBreak/>
              <w:t>(-0.02)</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1729" w:type="dxa"/>
            <w:vMerge/>
            <w:tcBorders>
              <w:top w:val="nil"/>
              <w:left w:val="single" w:sz="4" w:space="0" w:color="548DD4" w:themeColor="text2" w:themeTint="99"/>
              <w:bottom w:val="single" w:sz="8" w:space="0" w:color="4F81BD" w:themeColor="accent1"/>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728" w:type="dxa"/>
            <w:vMerge/>
            <w:tcBorders>
              <w:top w:val="nil"/>
              <w:bottom w:val="single" w:sz="8" w:space="0" w:color="4F81BD" w:themeColor="accent1"/>
              <w:right w:val="single" w:sz="4" w:space="0" w:color="548DD4" w:themeColor="text2" w:themeTint="99"/>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b/>
                <w:bCs/>
                <w:color w:val="4F81BD" w:themeColor="accent1"/>
                <w:sz w:val="20"/>
                <w:szCs w:val="20"/>
              </w:rPr>
            </w:pPr>
          </w:p>
        </w:tc>
        <w:tc>
          <w:tcPr>
            <w:tcW w:w="1510" w:type="dxa"/>
            <w:tcBorders>
              <w:left w:val="single" w:sz="4" w:space="0" w:color="548DD4" w:themeColor="text2" w:themeTint="99"/>
            </w:tcBorders>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30.5</w:t>
            </w:r>
          </w:p>
        </w:tc>
        <w:tc>
          <w:tcPr>
            <w:tcW w:w="1509"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69.5</w:t>
            </w:r>
          </w:p>
        </w:tc>
        <w:tc>
          <w:tcPr>
            <w:tcW w:w="1379"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15</w:t>
            </w:r>
          </w:p>
        </w:tc>
      </w:tr>
    </w:tbl>
    <w:p w:rsidR="001834CB" w:rsidRDefault="001834CB" w:rsidP="006D2678">
      <w:pPr>
        <w:widowControl w:val="0"/>
        <w:autoSpaceDE w:val="0"/>
        <w:autoSpaceDN w:val="0"/>
        <w:adjustRightInd w:val="0"/>
        <w:spacing w:after="0"/>
        <w:rPr>
          <w:rFonts w:ascii="Times New Roman" w:hAnsi="Times New Roman" w:cs="Times New Roman"/>
          <w:sz w:val="24"/>
          <w:szCs w:val="24"/>
        </w:rPr>
      </w:pPr>
    </w:p>
    <w:p w:rsidR="00236852" w:rsidRDefault="00236852" w:rsidP="006D2678">
      <w:pPr>
        <w:widowControl w:val="0"/>
        <w:autoSpaceDE w:val="0"/>
        <w:autoSpaceDN w:val="0"/>
        <w:adjustRightInd w:val="0"/>
        <w:spacing w:after="0"/>
        <w:rPr>
          <w:rFonts w:ascii="Times New Roman" w:hAnsi="Times New Roman" w:cs="Times New Roman"/>
          <w:sz w:val="24"/>
          <w:szCs w:val="24"/>
        </w:rPr>
      </w:pPr>
    </w:p>
    <w:p w:rsidR="00236852" w:rsidRDefault="00236852"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Effect on FFR measurements between 0.75 and 0.85</w:t>
      </w:r>
      <w:r>
        <w:rPr>
          <w:rFonts w:ascii="Times New Roman" w:hAnsi="Times New Roman" w:cs="Times New Roman"/>
          <w:sz w:val="24"/>
          <w:szCs w:val="24"/>
        </w:rPr>
        <w:br/>
        <w:t>The effect on 200 randomly generated FFR measurements is shown for each vessel point. % values crossing a threshold of 0.8 is shown in the far right column</w:t>
      </w:r>
    </w:p>
    <w:p w:rsidR="00236852" w:rsidRDefault="00236852" w:rsidP="006D2678">
      <w:pPr>
        <w:widowControl w:val="0"/>
        <w:autoSpaceDE w:val="0"/>
        <w:autoSpaceDN w:val="0"/>
        <w:adjustRightInd w:val="0"/>
        <w:spacing w:after="0"/>
        <w:rPr>
          <w:rFonts w:ascii="Times New Roman" w:hAnsi="Times New Roman" w:cs="Times New Roman"/>
          <w:sz w:val="24"/>
          <w:szCs w:val="24"/>
        </w:rPr>
      </w:pPr>
    </w:p>
    <w:p w:rsidR="00236852" w:rsidRDefault="00236852"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Table 5</w:t>
      </w:r>
    </w:p>
    <w:p w:rsidR="001834CB" w:rsidRDefault="001834CB" w:rsidP="006D2678">
      <w:pPr>
        <w:widowControl w:val="0"/>
        <w:autoSpaceDE w:val="0"/>
        <w:autoSpaceDN w:val="0"/>
        <w:adjustRightInd w:val="0"/>
        <w:spacing w:after="0"/>
        <w:rPr>
          <w:rFonts w:ascii="Times New Roman" w:hAnsi="Times New Roman" w:cs="Times New Roman"/>
          <w:sz w:val="24"/>
          <w:szCs w:val="24"/>
        </w:rPr>
      </w:pPr>
    </w:p>
    <w:tbl>
      <w:tblPr>
        <w:tblStyle w:val="LightList-Accent11"/>
        <w:tblW w:w="0" w:type="auto"/>
        <w:tblLook w:val="04A0" w:firstRow="1" w:lastRow="0" w:firstColumn="1" w:lastColumn="0" w:noHBand="0" w:noVBand="1"/>
      </w:tblPr>
      <w:tblGrid>
        <w:gridCol w:w="3192"/>
        <w:gridCol w:w="3192"/>
        <w:gridCol w:w="3192"/>
      </w:tblGrid>
      <w:tr w:rsidR="001834CB" w:rsidTr="00781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Measurement point</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auto"/>
                <w:sz w:val="20"/>
                <w:szCs w:val="20"/>
              </w:rPr>
            </w:pPr>
          </w:p>
        </w:tc>
        <w:tc>
          <w:tcPr>
            <w:tcW w:w="3192" w:type="dxa"/>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FFR</w:t>
            </w:r>
          </w:p>
        </w:tc>
        <w:tc>
          <w:tcPr>
            <w:tcW w:w="3192" w:type="dxa"/>
          </w:tcPr>
          <w:p w:rsidR="001834CB" w:rsidRDefault="001834CB" w:rsidP="007815A7">
            <w:pPr>
              <w:widowControl w:val="0"/>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b w:val="0"/>
                <w:bCs w:val="0"/>
                <w:color w:val="404040" w:themeColor="text1" w:themeTint="BF"/>
                <w:sz w:val="20"/>
                <w:szCs w:val="20"/>
              </w:rPr>
            </w:pPr>
            <w:r>
              <w:t>Flow (cm/s)</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PDA</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3192"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0.75</w:t>
            </w:r>
          </w:p>
        </w:tc>
        <w:tc>
          <w:tcPr>
            <w:tcW w:w="3192"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17.1</w:t>
            </w:r>
          </w:p>
        </w:tc>
      </w:tr>
      <w:tr w:rsidR="001834CB" w:rsidTr="007815A7">
        <w:tc>
          <w:tcPr>
            <w:cnfStyle w:val="001000000000" w:firstRow="0" w:lastRow="0" w:firstColumn="1" w:lastColumn="0" w:oddVBand="0" w:evenVBand="0" w:oddHBand="0" w:evenHBand="0" w:firstRowFirstColumn="0" w:firstRowLastColumn="0" w:lastRowFirstColumn="0" w:lastRowLastColumn="0"/>
            <w:tcW w:w="3192"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PLV</w:t>
            </w:r>
          </w:p>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F81BD" w:themeColor="accent1"/>
                <w:sz w:val="20"/>
                <w:szCs w:val="20"/>
              </w:rPr>
            </w:pPr>
          </w:p>
        </w:tc>
        <w:tc>
          <w:tcPr>
            <w:tcW w:w="3192"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0.8</w:t>
            </w:r>
          </w:p>
        </w:tc>
        <w:tc>
          <w:tcPr>
            <w:tcW w:w="3192" w:type="dxa"/>
          </w:tcPr>
          <w:p w:rsidR="001834CB" w:rsidRDefault="001834CB" w:rsidP="007815A7">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19.1</w:t>
            </w:r>
          </w:p>
        </w:tc>
      </w:tr>
      <w:tr w:rsidR="001834CB" w:rsidTr="00781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1834CB" w:rsidRDefault="001834CB" w:rsidP="007815A7">
            <w:pPr>
              <w:widowControl w:val="0"/>
              <w:autoSpaceDE w:val="0"/>
              <w:autoSpaceDN w:val="0"/>
              <w:adjustRightInd w:val="0"/>
              <w:jc w:val="both"/>
              <w:rPr>
                <w:rFonts w:asciiTheme="majorHAnsi" w:eastAsiaTheme="majorEastAsia" w:hAnsiTheme="majorHAnsi" w:cstheme="majorBidi"/>
                <w:b w:val="0"/>
                <w:bCs w:val="0"/>
                <w:color w:val="404040" w:themeColor="text1" w:themeTint="BF"/>
                <w:sz w:val="20"/>
                <w:szCs w:val="20"/>
              </w:rPr>
            </w:pPr>
            <w:r>
              <w:t>3 vessel diameters beyond stenosis (mid RCA)</w:t>
            </w:r>
          </w:p>
        </w:tc>
        <w:tc>
          <w:tcPr>
            <w:tcW w:w="3192"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0.79</w:t>
            </w:r>
          </w:p>
        </w:tc>
        <w:tc>
          <w:tcPr>
            <w:tcW w:w="3192" w:type="dxa"/>
          </w:tcPr>
          <w:p w:rsidR="001834CB" w:rsidRDefault="001834CB" w:rsidP="007815A7">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ajorHAnsi" w:eastAsiaTheme="majorEastAsia" w:hAnsiTheme="majorHAnsi" w:cstheme="majorBidi"/>
                <w:color w:val="404040" w:themeColor="text1" w:themeTint="BF"/>
                <w:sz w:val="20"/>
                <w:szCs w:val="20"/>
              </w:rPr>
            </w:pPr>
            <w:r>
              <w:t>18.6</w:t>
            </w:r>
          </w:p>
        </w:tc>
      </w:tr>
    </w:tbl>
    <w:p w:rsidR="001834CB" w:rsidRDefault="001834CB" w:rsidP="006D2678">
      <w:pPr>
        <w:widowControl w:val="0"/>
        <w:autoSpaceDE w:val="0"/>
        <w:autoSpaceDN w:val="0"/>
        <w:adjustRightInd w:val="0"/>
        <w:spacing w:after="0"/>
        <w:rPr>
          <w:rFonts w:ascii="Times New Roman" w:hAnsi="Times New Roman" w:cs="Times New Roman"/>
          <w:sz w:val="24"/>
          <w:szCs w:val="24"/>
        </w:rPr>
      </w:pPr>
    </w:p>
    <w:p w:rsidR="00236852" w:rsidRDefault="00236852" w:rsidP="006D2678">
      <w:pPr>
        <w:widowControl w:val="0"/>
        <w:autoSpaceDE w:val="0"/>
        <w:autoSpaceDN w:val="0"/>
        <w:adjustRightInd w:val="0"/>
        <w:spacing w:after="0"/>
        <w:rPr>
          <w:rFonts w:ascii="Times New Roman" w:hAnsi="Times New Roman" w:cs="Times New Roman"/>
          <w:sz w:val="24"/>
          <w:szCs w:val="24"/>
        </w:rPr>
      </w:pPr>
    </w:p>
    <w:p w:rsidR="00236852" w:rsidRDefault="00236852"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Clinical case data</w:t>
      </w:r>
    </w:p>
    <w:p w:rsidR="00236852" w:rsidRPr="006D2678" w:rsidRDefault="00236852" w:rsidP="006D2678">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The data from the clinical case described is shown in table 5. FFR measurement varied by 0.05 between PLV and PDA. Velocity measurements did not vary significantly. This is due to the vertical height differences in both vessels and  in turn the hydrostatic effect. </w:t>
      </w:r>
    </w:p>
    <w:p w:rsidR="00A926A9" w:rsidRPr="00AB327C" w:rsidRDefault="00A926A9" w:rsidP="00AB327C">
      <w:pPr>
        <w:spacing w:line="480" w:lineRule="auto"/>
        <w:jc w:val="both"/>
        <w:rPr>
          <w:rFonts w:ascii="Times New Roman" w:hAnsi="Times New Roman" w:cs="Times New Roman"/>
          <w:sz w:val="24"/>
          <w:szCs w:val="24"/>
        </w:rPr>
      </w:pPr>
    </w:p>
    <w:p w:rsidR="00FF46F5" w:rsidRPr="00AB327C" w:rsidRDefault="00FF46F5" w:rsidP="00AB327C">
      <w:pPr>
        <w:spacing w:line="480" w:lineRule="auto"/>
        <w:rPr>
          <w:rFonts w:ascii="Times New Roman" w:hAnsi="Times New Roman" w:cs="Times New Roman"/>
          <w:sz w:val="24"/>
          <w:szCs w:val="24"/>
        </w:rPr>
      </w:pPr>
    </w:p>
    <w:sectPr w:rsidR="00FF46F5" w:rsidRPr="00AB327C" w:rsidSect="005D2391">
      <w:footerReference w:type="default" r:id="rId11"/>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43A" w:rsidRDefault="0087043A" w:rsidP="002A7B76">
      <w:pPr>
        <w:spacing w:after="0" w:line="240" w:lineRule="auto"/>
      </w:pPr>
      <w:r>
        <w:separator/>
      </w:r>
    </w:p>
  </w:endnote>
  <w:endnote w:type="continuationSeparator" w:id="0">
    <w:p w:rsidR="0087043A" w:rsidRDefault="0087043A" w:rsidP="002A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088"/>
      <w:docPartObj>
        <w:docPartGallery w:val="Page Numbers (Bottom of Page)"/>
        <w:docPartUnique/>
      </w:docPartObj>
    </w:sdtPr>
    <w:sdtEndPr/>
    <w:sdtContent>
      <w:p w:rsidR="00C10AC6" w:rsidRDefault="003C33EB">
        <w:pPr>
          <w:pStyle w:val="Footer"/>
          <w:jc w:val="right"/>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rsidR="00C10AC6" w:rsidRDefault="00C10A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43A" w:rsidRDefault="0087043A" w:rsidP="002A7B76">
      <w:pPr>
        <w:spacing w:after="0" w:line="240" w:lineRule="auto"/>
      </w:pPr>
      <w:r>
        <w:separator/>
      </w:r>
    </w:p>
  </w:footnote>
  <w:footnote w:type="continuationSeparator" w:id="0">
    <w:p w:rsidR="0087043A" w:rsidRDefault="0087043A" w:rsidP="002A7B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7671"/>
    <w:multiLevelType w:val="hybridMultilevel"/>
    <w:tmpl w:val="25661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B6C32"/>
    <w:multiLevelType w:val="hybridMultilevel"/>
    <w:tmpl w:val="04EE8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M0NDK0sDSwMDc2NzZT0lEKTi0uzszPAykwqgUAFgVNeSwAAAA="/>
  </w:docVars>
  <w:rsids>
    <w:rsidRoot w:val="00A926A9"/>
    <w:rsid w:val="00036686"/>
    <w:rsid w:val="00055C04"/>
    <w:rsid w:val="000C4C45"/>
    <w:rsid w:val="000D525A"/>
    <w:rsid w:val="000D7A8B"/>
    <w:rsid w:val="000E3C07"/>
    <w:rsid w:val="00173EA1"/>
    <w:rsid w:val="001834CB"/>
    <w:rsid w:val="001903C3"/>
    <w:rsid w:val="001A51F6"/>
    <w:rsid w:val="002324D7"/>
    <w:rsid w:val="00236852"/>
    <w:rsid w:val="00245481"/>
    <w:rsid w:val="002A4203"/>
    <w:rsid w:val="002A7B76"/>
    <w:rsid w:val="002C6757"/>
    <w:rsid w:val="002E08D6"/>
    <w:rsid w:val="0030587A"/>
    <w:rsid w:val="003169B3"/>
    <w:rsid w:val="003763C9"/>
    <w:rsid w:val="003770AE"/>
    <w:rsid w:val="003847A6"/>
    <w:rsid w:val="003C33EB"/>
    <w:rsid w:val="00400015"/>
    <w:rsid w:val="00444EB4"/>
    <w:rsid w:val="00462619"/>
    <w:rsid w:val="004900D4"/>
    <w:rsid w:val="004E7859"/>
    <w:rsid w:val="0053701F"/>
    <w:rsid w:val="005D2391"/>
    <w:rsid w:val="00606277"/>
    <w:rsid w:val="00607943"/>
    <w:rsid w:val="00623B3E"/>
    <w:rsid w:val="00657BD9"/>
    <w:rsid w:val="00662B03"/>
    <w:rsid w:val="00687D60"/>
    <w:rsid w:val="006B2659"/>
    <w:rsid w:val="006B7317"/>
    <w:rsid w:val="006D1B74"/>
    <w:rsid w:val="006D2678"/>
    <w:rsid w:val="00736379"/>
    <w:rsid w:val="00743913"/>
    <w:rsid w:val="007825B4"/>
    <w:rsid w:val="007A5241"/>
    <w:rsid w:val="007D1165"/>
    <w:rsid w:val="007E08FD"/>
    <w:rsid w:val="007F1DBA"/>
    <w:rsid w:val="00855174"/>
    <w:rsid w:val="0087043A"/>
    <w:rsid w:val="00885B62"/>
    <w:rsid w:val="00890167"/>
    <w:rsid w:val="008B44C3"/>
    <w:rsid w:val="008E5E70"/>
    <w:rsid w:val="008F1747"/>
    <w:rsid w:val="00901BFC"/>
    <w:rsid w:val="00935EDF"/>
    <w:rsid w:val="0095214D"/>
    <w:rsid w:val="00991E92"/>
    <w:rsid w:val="00994DD9"/>
    <w:rsid w:val="009A42E5"/>
    <w:rsid w:val="009B73E2"/>
    <w:rsid w:val="009C2C3F"/>
    <w:rsid w:val="009F46A2"/>
    <w:rsid w:val="00A74AD2"/>
    <w:rsid w:val="00A926A9"/>
    <w:rsid w:val="00AB2FD2"/>
    <w:rsid w:val="00AB327C"/>
    <w:rsid w:val="00B20998"/>
    <w:rsid w:val="00B36D79"/>
    <w:rsid w:val="00B442AC"/>
    <w:rsid w:val="00BA2238"/>
    <w:rsid w:val="00BA6317"/>
    <w:rsid w:val="00C10AC6"/>
    <w:rsid w:val="00C155A8"/>
    <w:rsid w:val="00C47666"/>
    <w:rsid w:val="00C84F8A"/>
    <w:rsid w:val="00C95870"/>
    <w:rsid w:val="00CB4B72"/>
    <w:rsid w:val="00CC5219"/>
    <w:rsid w:val="00CD7176"/>
    <w:rsid w:val="00D5419B"/>
    <w:rsid w:val="00D863CC"/>
    <w:rsid w:val="00DA41CC"/>
    <w:rsid w:val="00DA456D"/>
    <w:rsid w:val="00DB2D05"/>
    <w:rsid w:val="00DD4ED8"/>
    <w:rsid w:val="00DE0127"/>
    <w:rsid w:val="00DE37BD"/>
    <w:rsid w:val="00E734ED"/>
    <w:rsid w:val="00EA62E2"/>
    <w:rsid w:val="00EC2F3A"/>
    <w:rsid w:val="00EE364D"/>
    <w:rsid w:val="00EF0089"/>
    <w:rsid w:val="00F00DA3"/>
    <w:rsid w:val="00F577C4"/>
    <w:rsid w:val="00F906D4"/>
    <w:rsid w:val="00FC2C9E"/>
    <w:rsid w:val="00FF46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rules v:ext="edit">
        <o:r id="V:Rule3" type="connector" idref="#AutoShape 3"/>
        <o:r id="V:Rule4" type="connector" idref="#AutoShape 2"/>
      </o:rules>
    </o:shapelayout>
  </w:shapeDefaults>
  <w:decimalSymbol w:val="."/>
  <w:listSeparator w:val=","/>
  <w15:docId w15:val="{AD9F8682-0E2C-4E2D-B781-7EA951A0C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6A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6A9"/>
    <w:pPr>
      <w:ind w:left="720"/>
      <w:contextualSpacing/>
    </w:pPr>
  </w:style>
  <w:style w:type="paragraph" w:styleId="Bibliography">
    <w:name w:val="Bibliography"/>
    <w:basedOn w:val="Normal"/>
    <w:next w:val="Normal"/>
    <w:uiPriority w:val="37"/>
    <w:unhideWhenUsed/>
    <w:rsid w:val="00A926A9"/>
    <w:pPr>
      <w:tabs>
        <w:tab w:val="left" w:pos="504"/>
      </w:tabs>
      <w:spacing w:after="240" w:line="240" w:lineRule="auto"/>
      <w:ind w:left="504" w:hanging="504"/>
    </w:pPr>
  </w:style>
  <w:style w:type="table" w:customStyle="1" w:styleId="LightList-Accent11">
    <w:name w:val="Light List - Accent 11"/>
    <w:basedOn w:val="TableNormal"/>
    <w:uiPriority w:val="61"/>
    <w:rsid w:val="00A926A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A92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6A9"/>
    <w:rPr>
      <w:rFonts w:ascii="Tahoma" w:hAnsi="Tahoma" w:cs="Tahoma"/>
      <w:sz w:val="16"/>
      <w:szCs w:val="16"/>
      <w:lang w:val="en-GB"/>
    </w:rPr>
  </w:style>
  <w:style w:type="paragraph" w:styleId="Header">
    <w:name w:val="header"/>
    <w:basedOn w:val="Normal"/>
    <w:link w:val="HeaderChar"/>
    <w:uiPriority w:val="99"/>
    <w:semiHidden/>
    <w:unhideWhenUsed/>
    <w:rsid w:val="002A7B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7B76"/>
    <w:rPr>
      <w:lang w:val="en-GB"/>
    </w:rPr>
  </w:style>
  <w:style w:type="paragraph" w:styleId="Footer">
    <w:name w:val="footer"/>
    <w:basedOn w:val="Normal"/>
    <w:link w:val="FooterChar"/>
    <w:uiPriority w:val="99"/>
    <w:unhideWhenUsed/>
    <w:rsid w:val="002A7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7B76"/>
    <w:rPr>
      <w:lang w:val="en-GB"/>
    </w:rPr>
  </w:style>
  <w:style w:type="character" w:styleId="LineNumber">
    <w:name w:val="line number"/>
    <w:basedOn w:val="DefaultParagraphFont"/>
    <w:uiPriority w:val="99"/>
    <w:semiHidden/>
    <w:unhideWhenUsed/>
    <w:rsid w:val="00C84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GB" sz="1200"/>
            </a:pPr>
            <a:r>
              <a:rPr lang="en-US" sz="1200" dirty="0"/>
              <a:t>Distance  in mm from respective LCA/RCA </a:t>
            </a:r>
            <a:r>
              <a:rPr lang="en-US" sz="1200" dirty="0" err="1" smtClean="0"/>
              <a:t>Ostium</a:t>
            </a:r>
            <a:endParaRPr lang="en-US" sz="1200" dirty="0" smtClean="0"/>
          </a:p>
          <a:p>
            <a:pPr>
              <a:defRPr lang="en-GB" sz="1200"/>
            </a:pPr>
            <a:r>
              <a:rPr lang="en-US" sz="1200" dirty="0" smtClean="0"/>
              <a:t>** = p</a:t>
            </a:r>
            <a:r>
              <a:rPr lang="en-US" sz="1200" baseline="0" dirty="0" smtClean="0"/>
              <a:t> &lt;0.05</a:t>
            </a:r>
            <a:endParaRPr lang="en-US" sz="1200" dirty="0"/>
          </a:p>
        </c:rich>
      </c:tx>
      <c:layout>
        <c:manualLayout>
          <c:xMode val="edge"/>
          <c:yMode val="edge"/>
          <c:x val="0.44776900554029675"/>
          <c:y val="2.34838472274039E-2"/>
        </c:manualLayout>
      </c:layout>
      <c:overlay val="0"/>
    </c:title>
    <c:autoTitleDeleted val="0"/>
    <c:plotArea>
      <c:layout>
        <c:manualLayout>
          <c:layoutTarget val="inner"/>
          <c:xMode val="edge"/>
          <c:yMode val="edge"/>
          <c:x val="9.97534622320113E-2"/>
          <c:y val="0.13030622844328438"/>
          <c:w val="0.85800797241583215"/>
          <c:h val="0.80511319168135231"/>
        </c:manualLayout>
      </c:layout>
      <c:barChart>
        <c:barDir val="col"/>
        <c:grouping val="clustered"/>
        <c:varyColors val="0"/>
        <c:ser>
          <c:idx val="0"/>
          <c:order val="0"/>
          <c:tx>
            <c:strRef>
              <c:f>Sheet1!$B$1</c:f>
              <c:strCache>
                <c:ptCount val="1"/>
                <c:pt idx="0">
                  <c:v>Distance from LCA/RCA Ostium</c:v>
                </c:pt>
              </c:strCache>
            </c:strRef>
          </c:tx>
          <c:spPr>
            <a:solidFill>
              <a:srgbClr val="0070C0"/>
            </a:solidFill>
          </c:spPr>
          <c:invertIfNegative val="0"/>
          <c:dLbls>
            <c:dLbl>
              <c:idx val="1"/>
              <c:layout>
                <c:manualLayout>
                  <c:x val="0"/>
                  <c:y val="-3.971631205673759E-2"/>
                </c:manualLayout>
              </c:layout>
              <c:tx>
                <c:rich>
                  <a:bodyPr/>
                  <a:lstStyle/>
                  <a:p>
                    <a:r>
                      <a:rPr lang="en-US" sz="1200"/>
                      <a:t>52.5 **</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513-4FCC-86B6-72240148E63F}"/>
                </c:ext>
              </c:extLst>
            </c:dLbl>
            <c:dLbl>
              <c:idx val="2"/>
              <c:layout>
                <c:manualLayout>
                  <c:x val="0"/>
                  <c:y val="-2.8368794326241127E-2"/>
                </c:manualLayout>
              </c:layout>
              <c:tx>
                <c:rich>
                  <a:bodyPr/>
                  <a:lstStyle/>
                  <a:p>
                    <a:r>
                      <a:rPr lang="en-US" sz="1200"/>
                      <a:t>-33.6 **</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513-4FCC-86B6-72240148E63F}"/>
                </c:ext>
              </c:extLst>
            </c:dLbl>
            <c:dLbl>
              <c:idx val="3"/>
              <c:layout>
                <c:manualLayout>
                  <c:x val="5.9523809523809521E-3"/>
                  <c:y val="-3.9716088680404354E-2"/>
                </c:manualLayout>
              </c:layout>
              <c:tx>
                <c:rich>
                  <a:bodyPr/>
                  <a:lstStyle/>
                  <a:p>
                    <a:r>
                      <a:rPr lang="en-US" sz="1200"/>
                      <a:t>-18.2 **</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513-4FCC-86B6-72240148E63F}"/>
                </c:ext>
              </c:extLst>
            </c:dLbl>
            <c:dLbl>
              <c:idx val="4"/>
              <c:layout>
                <c:manualLayout>
                  <c:x val="0"/>
                  <c:y val="-5.106382978723404E-2"/>
                </c:manualLayout>
              </c:layout>
              <c:tx>
                <c:rich>
                  <a:bodyPr/>
                  <a:lstStyle/>
                  <a:p>
                    <a:r>
                      <a:rPr lang="en-US" sz="1200"/>
                      <a:t>18.3 **</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513-4FCC-86B6-72240148E63F}"/>
                </c:ext>
              </c:extLst>
            </c:dLbl>
            <c:dLbl>
              <c:idx val="5"/>
              <c:layout>
                <c:manualLayout>
                  <c:x val="1.9841269841269901E-3"/>
                  <c:y val="-4.2553191489361722E-2"/>
                </c:manualLayout>
              </c:layout>
              <c:tx>
                <c:rich>
                  <a:bodyPr/>
                  <a:lstStyle/>
                  <a:p>
                    <a:r>
                      <a:rPr lang="en-US" sz="1200"/>
                      <a:t>-57.4 **</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513-4FCC-86B6-72240148E63F}"/>
                </c:ext>
              </c:extLst>
            </c:dLbl>
            <c:spPr>
              <a:noFill/>
              <a:ln>
                <a:noFill/>
              </a:ln>
              <a:effectLst/>
            </c:spPr>
            <c:txPr>
              <a:bodyPr/>
              <a:lstStyle/>
              <a:p>
                <a:pPr>
                  <a:defRPr lang="en-GB"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errBars>
            <c:errBarType val="both"/>
            <c:errValType val="cust"/>
            <c:noEndCap val="0"/>
            <c:plus>
              <c:numRef>
                <c:f>Sheet1!$C$2:$C$7</c:f>
                <c:numCache>
                  <c:formatCode>General</c:formatCode>
                  <c:ptCount val="6"/>
                  <c:pt idx="0">
                    <c:v>3.8</c:v>
                  </c:pt>
                  <c:pt idx="1">
                    <c:v>12.5</c:v>
                  </c:pt>
                  <c:pt idx="2">
                    <c:v>7.5</c:v>
                  </c:pt>
                  <c:pt idx="3">
                    <c:v>11.6</c:v>
                  </c:pt>
                  <c:pt idx="4">
                    <c:v>15</c:v>
                  </c:pt>
                  <c:pt idx="5">
                    <c:v>12.1</c:v>
                  </c:pt>
                </c:numCache>
              </c:numRef>
            </c:plus>
            <c:minus>
              <c:numRef>
                <c:f>Sheet1!$C$2:$C$7</c:f>
                <c:numCache>
                  <c:formatCode>General</c:formatCode>
                  <c:ptCount val="6"/>
                  <c:pt idx="0">
                    <c:v>3.8</c:v>
                  </c:pt>
                  <c:pt idx="1">
                    <c:v>12.5</c:v>
                  </c:pt>
                  <c:pt idx="2">
                    <c:v>7.5</c:v>
                  </c:pt>
                  <c:pt idx="3">
                    <c:v>11.6</c:v>
                  </c:pt>
                  <c:pt idx="4">
                    <c:v>15</c:v>
                  </c:pt>
                  <c:pt idx="5">
                    <c:v>12.1</c:v>
                  </c:pt>
                </c:numCache>
              </c:numRef>
            </c:minus>
            <c:spPr>
              <a:ln w="15875">
                <a:solidFill>
                  <a:schemeClr val="tx2">
                    <a:lumMod val="75000"/>
                  </a:schemeClr>
                </a:solidFill>
              </a:ln>
            </c:spPr>
          </c:errBars>
          <c:cat>
            <c:strRef>
              <c:f>Sheet1!$A$2:$A$7</c:f>
              <c:strCache>
                <c:ptCount val="6"/>
                <c:pt idx="0">
                  <c:v>LAD Ostium</c:v>
                </c:pt>
                <c:pt idx="1">
                  <c:v>Distal LAD</c:v>
                </c:pt>
                <c:pt idx="2">
                  <c:v>Distal Cx</c:v>
                </c:pt>
                <c:pt idx="3">
                  <c:v>RCA Bifurcation</c:v>
                </c:pt>
                <c:pt idx="4">
                  <c:v>Distal PDA</c:v>
                </c:pt>
                <c:pt idx="5">
                  <c:v>Distal PLV</c:v>
                </c:pt>
              </c:strCache>
            </c:strRef>
          </c:cat>
          <c:val>
            <c:numRef>
              <c:f>Sheet1!$B$2:$B$7</c:f>
              <c:numCache>
                <c:formatCode>General</c:formatCode>
                <c:ptCount val="6"/>
                <c:pt idx="0">
                  <c:v>-2.1</c:v>
                </c:pt>
                <c:pt idx="1">
                  <c:v>52.5</c:v>
                </c:pt>
                <c:pt idx="2">
                  <c:v>-33.6</c:v>
                </c:pt>
                <c:pt idx="3">
                  <c:v>-18.2</c:v>
                </c:pt>
                <c:pt idx="4">
                  <c:v>18.3</c:v>
                </c:pt>
                <c:pt idx="5">
                  <c:v>-56.6</c:v>
                </c:pt>
              </c:numCache>
            </c:numRef>
          </c:val>
          <c:extLst>
            <c:ext xmlns:c16="http://schemas.microsoft.com/office/drawing/2014/chart" uri="{C3380CC4-5D6E-409C-BE32-E72D297353CC}">
              <c16:uniqueId val="{00000005-C513-4FCC-86B6-72240148E63F}"/>
            </c:ext>
          </c:extLst>
        </c:ser>
        <c:dLbls>
          <c:showLegendKey val="0"/>
          <c:showVal val="0"/>
          <c:showCatName val="0"/>
          <c:showSerName val="0"/>
          <c:showPercent val="0"/>
          <c:showBubbleSize val="0"/>
        </c:dLbls>
        <c:gapWidth val="150"/>
        <c:axId val="164644736"/>
        <c:axId val="164646272"/>
      </c:barChart>
      <c:catAx>
        <c:axId val="164644736"/>
        <c:scaling>
          <c:orientation val="minMax"/>
        </c:scaling>
        <c:delete val="0"/>
        <c:axPos val="b"/>
        <c:numFmt formatCode="General" sourceLinked="0"/>
        <c:majorTickMark val="out"/>
        <c:minorTickMark val="none"/>
        <c:tickLblPos val="low"/>
        <c:txPr>
          <a:bodyPr rot="5400000" vert="horz" anchor="t" anchorCtr="1"/>
          <a:lstStyle/>
          <a:p>
            <a:pPr>
              <a:defRPr lang="en-GB" sz="1200" b="1"/>
            </a:pPr>
            <a:endParaRPr lang="en-US"/>
          </a:p>
        </c:txPr>
        <c:crossAx val="164646272"/>
        <c:crosses val="autoZero"/>
        <c:auto val="1"/>
        <c:lblAlgn val="ctr"/>
        <c:lblOffset val="100"/>
        <c:noMultiLvlLbl val="0"/>
      </c:catAx>
      <c:valAx>
        <c:axId val="164646272"/>
        <c:scaling>
          <c:orientation val="minMax"/>
        </c:scaling>
        <c:delete val="0"/>
        <c:axPos val="l"/>
        <c:majorGridlines>
          <c:spPr>
            <a:ln>
              <a:solidFill>
                <a:schemeClr val="accent1"/>
              </a:solidFill>
            </a:ln>
          </c:spPr>
        </c:majorGridlines>
        <c:numFmt formatCode="General" sourceLinked="1"/>
        <c:majorTickMark val="out"/>
        <c:minorTickMark val="none"/>
        <c:tickLblPos val="nextTo"/>
        <c:txPr>
          <a:bodyPr/>
          <a:lstStyle/>
          <a:p>
            <a:pPr>
              <a:defRPr lang="en-GB" sz="1200" b="1" baseline="0"/>
            </a:pPr>
            <a:endParaRPr lang="en-US"/>
          </a:p>
        </c:txPr>
        <c:crossAx val="164644736"/>
        <c:crosses val="autoZero"/>
        <c:crossBetween val="between"/>
      </c:valAx>
    </c:plotArea>
    <c:plotVisOnly val="1"/>
    <c:dispBlanksAs val="gap"/>
    <c:showDLblsOverMax val="0"/>
  </c:chart>
  <c:txPr>
    <a:bodyPr/>
    <a:lstStyle/>
    <a:p>
      <a:pPr>
        <a:defRPr sz="1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58B4F-95B9-4B0D-82F1-F5CF5AAB4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3BF4D3B2</Template>
  <TotalTime>0</TotalTime>
  <Pages>22</Pages>
  <Words>13642</Words>
  <Characters>77760</Characters>
  <Application>Microsoft Office Word</Application>
  <DocSecurity>4</DocSecurity>
  <Lines>648</Lines>
  <Paragraphs>182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Firas Al-Janabi</dc:creator>
  <cp:lastModifiedBy>Walker, Ian</cp:lastModifiedBy>
  <cp:revision>2</cp:revision>
  <dcterms:created xsi:type="dcterms:W3CDTF">2019-02-21T08:33:00Z</dcterms:created>
  <dcterms:modified xsi:type="dcterms:W3CDTF">2019-02-21T08:33:00Z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id="1U42RYMK"/&gt;&lt;style id="http://www.zotero.org/styles/vancouver" locale="en-GB" hasBibliography="1" bibliographyStyleHasBeenSet="1"/&gt;&lt;prefs&gt;&lt;pref name="fieldType" value="Field"/&gt;&lt;/prefs&gt;&lt;/data&gt;</vt:lpwstr>
  </property>
</Properties>
</file>