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B544AE" w14:textId="4C0C8246" w:rsidR="00822B1E" w:rsidRPr="009A728A" w:rsidRDefault="004443AB" w:rsidP="003C1931">
      <w:pPr>
        <w:spacing w:after="0" w:line="480" w:lineRule="auto"/>
        <w:jc w:val="center"/>
        <w:rPr>
          <w:rFonts w:ascii="Times New Roman" w:hAnsi="Times New Roman" w:cs="Times New Roman"/>
          <w:b/>
          <w:sz w:val="24"/>
          <w:szCs w:val="24"/>
        </w:rPr>
      </w:pPr>
      <w:bookmarkStart w:id="0" w:name="_GoBack"/>
      <w:bookmarkEnd w:id="0"/>
      <w:r w:rsidRPr="009A728A">
        <w:rPr>
          <w:rFonts w:ascii="Times New Roman" w:hAnsi="Times New Roman" w:cs="Times New Roman"/>
          <w:b/>
          <w:sz w:val="24"/>
          <w:szCs w:val="24"/>
        </w:rPr>
        <w:t>A survey of rabbit handling methods within the UK</w:t>
      </w:r>
      <w:ins w:id="1" w:author="Oxley, James A" w:date="2018-03-20T08:55:00Z">
        <w:r w:rsidR="009A728A" w:rsidRPr="009A728A">
          <w:rPr>
            <w:rFonts w:ascii="Times New Roman" w:hAnsi="Times New Roman" w:cs="Times New Roman"/>
            <w:b/>
            <w:sz w:val="24"/>
            <w:szCs w:val="24"/>
          </w:rPr>
          <w:t xml:space="preserve"> and the Republic of Ireland</w:t>
        </w:r>
      </w:ins>
    </w:p>
    <w:p w14:paraId="3F7F3161" w14:textId="57066F98" w:rsidR="005D2DDE" w:rsidRPr="009A728A" w:rsidRDefault="005D2DDE" w:rsidP="00470D8C">
      <w:pPr>
        <w:spacing w:after="0" w:line="480" w:lineRule="auto"/>
        <w:rPr>
          <w:rFonts w:ascii="Times New Roman" w:hAnsi="Times New Roman" w:cs="Times New Roman"/>
          <w:sz w:val="24"/>
          <w:szCs w:val="24"/>
        </w:rPr>
      </w:pPr>
    </w:p>
    <w:p w14:paraId="3B95B0E9" w14:textId="31923C84" w:rsidR="00822B1E" w:rsidRPr="009A728A" w:rsidRDefault="005D2DDE" w:rsidP="0009154F">
      <w:pPr>
        <w:spacing w:after="0" w:line="480" w:lineRule="auto"/>
        <w:ind w:left="720"/>
        <w:rPr>
          <w:rFonts w:ascii="Times New Roman" w:hAnsi="Times New Roman" w:cs="Times New Roman"/>
          <w:b/>
          <w:sz w:val="24"/>
          <w:szCs w:val="24"/>
        </w:rPr>
      </w:pPr>
      <w:r w:rsidRPr="009A728A">
        <w:rPr>
          <w:rFonts w:ascii="Times New Roman" w:hAnsi="Times New Roman" w:cs="Times New Roman"/>
          <w:b/>
          <w:sz w:val="24"/>
          <w:szCs w:val="24"/>
        </w:rPr>
        <w:t>Abstract</w:t>
      </w:r>
      <w:r w:rsidR="00D71159" w:rsidRPr="009A728A">
        <w:rPr>
          <w:rFonts w:ascii="Times New Roman" w:hAnsi="Times New Roman" w:cs="Times New Roman"/>
          <w:b/>
          <w:sz w:val="24"/>
          <w:szCs w:val="24"/>
        </w:rPr>
        <w:t xml:space="preserve"> </w:t>
      </w:r>
    </w:p>
    <w:p w14:paraId="78B0A6B2" w14:textId="6C4AA9A4" w:rsidR="00822B1E" w:rsidRPr="009A728A" w:rsidRDefault="00434999" w:rsidP="003C1931">
      <w:pPr>
        <w:spacing w:after="0" w:line="480" w:lineRule="auto"/>
        <w:jc w:val="both"/>
        <w:rPr>
          <w:rFonts w:ascii="Times New Roman" w:hAnsi="Times New Roman" w:cs="Times New Roman"/>
          <w:sz w:val="24"/>
          <w:szCs w:val="24"/>
        </w:rPr>
      </w:pPr>
      <w:r w:rsidRPr="009A728A">
        <w:rPr>
          <w:rFonts w:ascii="Times New Roman" w:hAnsi="Times New Roman" w:cs="Times New Roman"/>
          <w:sz w:val="24"/>
          <w:szCs w:val="24"/>
        </w:rPr>
        <w:t>Rabbit</w:t>
      </w:r>
      <w:r w:rsidR="007D463B" w:rsidRPr="009A728A">
        <w:rPr>
          <w:rFonts w:ascii="Times New Roman" w:hAnsi="Times New Roman" w:cs="Times New Roman"/>
          <w:sz w:val="24"/>
          <w:szCs w:val="24"/>
        </w:rPr>
        <w:t>s</w:t>
      </w:r>
      <w:r w:rsidRPr="009A728A">
        <w:rPr>
          <w:rFonts w:ascii="Times New Roman" w:hAnsi="Times New Roman" w:cs="Times New Roman"/>
          <w:sz w:val="24"/>
          <w:szCs w:val="24"/>
        </w:rPr>
        <w:t xml:space="preserve"> are commonly kept </w:t>
      </w:r>
      <w:r w:rsidR="005E2A3D" w:rsidRPr="009A728A">
        <w:rPr>
          <w:rFonts w:ascii="Times New Roman" w:hAnsi="Times New Roman" w:cs="Times New Roman"/>
          <w:sz w:val="24"/>
          <w:szCs w:val="24"/>
        </w:rPr>
        <w:t>in</w:t>
      </w:r>
      <w:r w:rsidRPr="009A728A">
        <w:rPr>
          <w:rFonts w:ascii="Times New Roman" w:hAnsi="Times New Roman" w:cs="Times New Roman"/>
          <w:sz w:val="24"/>
          <w:szCs w:val="24"/>
        </w:rPr>
        <w:t xml:space="preserve"> a variety of setting</w:t>
      </w:r>
      <w:r w:rsidR="001E541E" w:rsidRPr="009A728A">
        <w:rPr>
          <w:rFonts w:ascii="Times New Roman" w:hAnsi="Times New Roman" w:cs="Times New Roman"/>
          <w:sz w:val="24"/>
          <w:szCs w:val="24"/>
        </w:rPr>
        <w:t>s,</w:t>
      </w:r>
      <w:r w:rsidRPr="009A728A">
        <w:rPr>
          <w:rFonts w:ascii="Times New Roman" w:hAnsi="Times New Roman" w:cs="Times New Roman"/>
          <w:sz w:val="24"/>
          <w:szCs w:val="24"/>
        </w:rPr>
        <w:t xml:space="preserve"> including</w:t>
      </w:r>
      <w:r w:rsidR="001E541E" w:rsidRPr="009A728A">
        <w:rPr>
          <w:rFonts w:ascii="Times New Roman" w:hAnsi="Times New Roman" w:cs="Times New Roman"/>
          <w:sz w:val="24"/>
          <w:szCs w:val="24"/>
        </w:rPr>
        <w:t xml:space="preserve"> </w:t>
      </w:r>
      <w:r w:rsidR="003C16FF" w:rsidRPr="009A728A">
        <w:rPr>
          <w:rFonts w:ascii="Times New Roman" w:hAnsi="Times New Roman" w:cs="Times New Roman"/>
          <w:sz w:val="24"/>
          <w:szCs w:val="24"/>
        </w:rPr>
        <w:t>homes</w:t>
      </w:r>
      <w:r w:rsidR="001E541E" w:rsidRPr="009A728A">
        <w:rPr>
          <w:rFonts w:ascii="Times New Roman" w:hAnsi="Times New Roman" w:cs="Times New Roman"/>
          <w:sz w:val="24"/>
          <w:szCs w:val="24"/>
        </w:rPr>
        <w:t>,</w:t>
      </w:r>
      <w:r w:rsidRPr="009A728A">
        <w:rPr>
          <w:rFonts w:ascii="Times New Roman" w:hAnsi="Times New Roman" w:cs="Times New Roman"/>
          <w:sz w:val="24"/>
          <w:szCs w:val="24"/>
        </w:rPr>
        <w:t xml:space="preserve"> laborator</w:t>
      </w:r>
      <w:r w:rsidR="005E2A3D" w:rsidRPr="009A728A">
        <w:rPr>
          <w:rFonts w:ascii="Times New Roman" w:hAnsi="Times New Roman" w:cs="Times New Roman"/>
          <w:sz w:val="24"/>
          <w:szCs w:val="24"/>
        </w:rPr>
        <w:t>ies</w:t>
      </w:r>
      <w:r w:rsidRPr="009A728A">
        <w:rPr>
          <w:rFonts w:ascii="Times New Roman" w:hAnsi="Times New Roman" w:cs="Times New Roman"/>
          <w:sz w:val="24"/>
          <w:szCs w:val="24"/>
        </w:rPr>
        <w:t xml:space="preserve"> and veterinary s</w:t>
      </w:r>
      <w:r w:rsidR="003C16FF" w:rsidRPr="009A728A">
        <w:rPr>
          <w:rFonts w:ascii="Times New Roman" w:hAnsi="Times New Roman" w:cs="Times New Roman"/>
          <w:sz w:val="24"/>
          <w:szCs w:val="24"/>
        </w:rPr>
        <w:t>urgeries</w:t>
      </w:r>
      <w:r w:rsidRPr="009A728A">
        <w:rPr>
          <w:rFonts w:ascii="Times New Roman" w:hAnsi="Times New Roman" w:cs="Times New Roman"/>
          <w:sz w:val="24"/>
          <w:szCs w:val="24"/>
        </w:rPr>
        <w:t xml:space="preserve">. Despite the popularity of </w:t>
      </w:r>
      <w:r w:rsidR="00E206CC" w:rsidRPr="009A728A">
        <w:rPr>
          <w:rFonts w:ascii="Times New Roman" w:hAnsi="Times New Roman" w:cs="Times New Roman"/>
          <w:sz w:val="24"/>
          <w:szCs w:val="24"/>
        </w:rPr>
        <w:t xml:space="preserve">keeping </w:t>
      </w:r>
      <w:r w:rsidRPr="009A728A">
        <w:rPr>
          <w:rFonts w:ascii="Times New Roman" w:hAnsi="Times New Roman" w:cs="Times New Roman"/>
          <w:sz w:val="24"/>
          <w:szCs w:val="24"/>
        </w:rPr>
        <w:t>this prey species</w:t>
      </w:r>
      <w:r w:rsidR="001E541E" w:rsidRPr="009A728A">
        <w:rPr>
          <w:rFonts w:ascii="Times New Roman" w:hAnsi="Times New Roman" w:cs="Times New Roman"/>
          <w:sz w:val="24"/>
          <w:szCs w:val="24"/>
        </w:rPr>
        <w:t>,</w:t>
      </w:r>
      <w:r w:rsidRPr="009A728A">
        <w:rPr>
          <w:rFonts w:ascii="Times New Roman" w:hAnsi="Times New Roman" w:cs="Times New Roman"/>
          <w:sz w:val="24"/>
          <w:szCs w:val="24"/>
        </w:rPr>
        <w:t xml:space="preserve"> little research has investigated current methods of handling. </w:t>
      </w:r>
      <w:r w:rsidR="003C16FF" w:rsidRPr="009A728A">
        <w:rPr>
          <w:rFonts w:ascii="Times New Roman" w:hAnsi="Times New Roman" w:cs="Times New Roman"/>
          <w:sz w:val="24"/>
          <w:szCs w:val="24"/>
        </w:rPr>
        <w:t>The a</w:t>
      </w:r>
      <w:r w:rsidR="000A17EF" w:rsidRPr="009A728A">
        <w:rPr>
          <w:rFonts w:ascii="Times New Roman" w:hAnsi="Times New Roman" w:cs="Times New Roman"/>
          <w:sz w:val="24"/>
          <w:szCs w:val="24"/>
        </w:rPr>
        <w:t xml:space="preserve">im of this study was to </w:t>
      </w:r>
      <w:r w:rsidR="00816ED9" w:rsidRPr="009A728A">
        <w:rPr>
          <w:rFonts w:ascii="Times New Roman" w:hAnsi="Times New Roman" w:cs="Times New Roman"/>
          <w:sz w:val="24"/>
          <w:szCs w:val="24"/>
        </w:rPr>
        <w:t>examine</w:t>
      </w:r>
      <w:r w:rsidR="003C16FF" w:rsidRPr="009A728A">
        <w:rPr>
          <w:rFonts w:ascii="Times New Roman" w:hAnsi="Times New Roman" w:cs="Times New Roman"/>
          <w:sz w:val="24"/>
          <w:szCs w:val="24"/>
        </w:rPr>
        <w:t xml:space="preserve"> the experience </w:t>
      </w:r>
      <w:r w:rsidR="005D2DDE" w:rsidRPr="009A728A">
        <w:rPr>
          <w:rFonts w:ascii="Times New Roman" w:hAnsi="Times New Roman" w:cs="Times New Roman"/>
          <w:sz w:val="24"/>
          <w:szCs w:val="24"/>
        </w:rPr>
        <w:t>of owners and keepers in using five</w:t>
      </w:r>
      <w:r w:rsidR="003C16FF" w:rsidRPr="009A728A">
        <w:rPr>
          <w:rFonts w:ascii="Times New Roman" w:hAnsi="Times New Roman" w:cs="Times New Roman"/>
          <w:sz w:val="24"/>
          <w:szCs w:val="24"/>
        </w:rPr>
        <w:t xml:space="preserve"> handling methods commonly referred to in books written for </w:t>
      </w:r>
      <w:r w:rsidR="0091751B" w:rsidRPr="009A728A">
        <w:rPr>
          <w:rFonts w:ascii="Times New Roman" w:hAnsi="Times New Roman" w:cs="Times New Roman"/>
          <w:sz w:val="24"/>
          <w:szCs w:val="24"/>
        </w:rPr>
        <w:t xml:space="preserve">pet </w:t>
      </w:r>
      <w:r w:rsidR="003C16FF" w:rsidRPr="009A728A">
        <w:rPr>
          <w:rFonts w:ascii="Times New Roman" w:hAnsi="Times New Roman" w:cs="Times New Roman"/>
          <w:sz w:val="24"/>
          <w:szCs w:val="24"/>
        </w:rPr>
        <w:t xml:space="preserve">owners, veterinary and/or laboratory personnel. An online </w:t>
      </w:r>
      <w:r w:rsidR="000A17EF" w:rsidRPr="009A728A">
        <w:rPr>
          <w:rFonts w:ascii="Times New Roman" w:hAnsi="Times New Roman" w:cs="Times New Roman"/>
          <w:sz w:val="24"/>
          <w:szCs w:val="24"/>
        </w:rPr>
        <w:t>survey was</w:t>
      </w:r>
      <w:r w:rsidR="0091751B" w:rsidRPr="009A728A">
        <w:rPr>
          <w:rFonts w:ascii="Times New Roman" w:hAnsi="Times New Roman" w:cs="Times New Roman"/>
          <w:sz w:val="24"/>
          <w:szCs w:val="24"/>
        </w:rPr>
        <w:t xml:space="preserve"> completed by 2</w:t>
      </w:r>
      <w:r w:rsidR="005D2DDE" w:rsidRPr="009A728A">
        <w:rPr>
          <w:rFonts w:ascii="Times New Roman" w:hAnsi="Times New Roman" w:cs="Times New Roman"/>
          <w:sz w:val="24"/>
          <w:szCs w:val="24"/>
        </w:rPr>
        <w:t>,</w:t>
      </w:r>
      <w:r w:rsidR="0091751B" w:rsidRPr="009A728A">
        <w:rPr>
          <w:rFonts w:ascii="Times New Roman" w:hAnsi="Times New Roman" w:cs="Times New Roman"/>
          <w:sz w:val="24"/>
          <w:szCs w:val="24"/>
        </w:rPr>
        <w:t>644 respondents, representing all three of these groups</w:t>
      </w:r>
      <w:r w:rsidR="00816ED9" w:rsidRPr="009A728A">
        <w:rPr>
          <w:rFonts w:ascii="Times New Roman" w:hAnsi="Times New Roman" w:cs="Times New Roman"/>
          <w:sz w:val="24"/>
          <w:szCs w:val="24"/>
        </w:rPr>
        <w:t>,</w:t>
      </w:r>
      <w:r w:rsidR="0091751B" w:rsidRPr="009A728A">
        <w:rPr>
          <w:rFonts w:ascii="Times New Roman" w:hAnsi="Times New Roman" w:cs="Times New Roman"/>
          <w:sz w:val="24"/>
          <w:szCs w:val="24"/>
        </w:rPr>
        <w:t xml:space="preserve"> and </w:t>
      </w:r>
      <w:r w:rsidR="000A17EF" w:rsidRPr="009A728A">
        <w:rPr>
          <w:rFonts w:ascii="Times New Roman" w:hAnsi="Times New Roman" w:cs="Times New Roman"/>
          <w:sz w:val="24"/>
          <w:szCs w:val="24"/>
        </w:rPr>
        <w:t>breeders. Data</w:t>
      </w:r>
      <w:r w:rsidR="003C16FF" w:rsidRPr="009A728A">
        <w:rPr>
          <w:rFonts w:ascii="Times New Roman" w:hAnsi="Times New Roman" w:cs="Times New Roman"/>
          <w:sz w:val="24"/>
          <w:szCs w:val="24"/>
        </w:rPr>
        <w:t xml:space="preserve"> </w:t>
      </w:r>
      <w:r w:rsidR="0091751B" w:rsidRPr="009A728A">
        <w:rPr>
          <w:rFonts w:ascii="Times New Roman" w:hAnsi="Times New Roman" w:cs="Times New Roman"/>
          <w:sz w:val="24"/>
          <w:szCs w:val="24"/>
        </w:rPr>
        <w:t>w</w:t>
      </w:r>
      <w:r w:rsidR="00F43668" w:rsidRPr="009A728A">
        <w:rPr>
          <w:rFonts w:ascii="Times New Roman" w:hAnsi="Times New Roman" w:cs="Times New Roman"/>
          <w:sz w:val="24"/>
          <w:szCs w:val="24"/>
        </w:rPr>
        <w:t>ere</w:t>
      </w:r>
      <w:r w:rsidR="0091751B" w:rsidRPr="009A728A">
        <w:rPr>
          <w:rFonts w:ascii="Times New Roman" w:hAnsi="Times New Roman" w:cs="Times New Roman"/>
          <w:sz w:val="24"/>
          <w:szCs w:val="24"/>
        </w:rPr>
        <w:t xml:space="preserve"> acquired </w:t>
      </w:r>
      <w:r w:rsidR="00E206CC" w:rsidRPr="009A728A">
        <w:rPr>
          <w:rFonts w:ascii="Times New Roman" w:hAnsi="Times New Roman" w:cs="Times New Roman"/>
          <w:sz w:val="24"/>
          <w:szCs w:val="24"/>
        </w:rPr>
        <w:t xml:space="preserve">to determine </w:t>
      </w:r>
      <w:r w:rsidR="00DA33C3" w:rsidRPr="009A728A">
        <w:rPr>
          <w:rFonts w:ascii="Times New Roman" w:hAnsi="Times New Roman" w:cs="Times New Roman"/>
          <w:sz w:val="24"/>
          <w:szCs w:val="24"/>
        </w:rPr>
        <w:t xml:space="preserve">sources used by </w:t>
      </w:r>
      <w:r w:rsidR="002E31BA" w:rsidRPr="009A728A">
        <w:rPr>
          <w:rFonts w:ascii="Times New Roman" w:hAnsi="Times New Roman" w:cs="Times New Roman"/>
          <w:sz w:val="24"/>
          <w:szCs w:val="24"/>
        </w:rPr>
        <w:t xml:space="preserve">participants </w:t>
      </w:r>
      <w:r w:rsidR="00DA33C3" w:rsidRPr="009A728A">
        <w:rPr>
          <w:rFonts w:ascii="Times New Roman" w:hAnsi="Times New Roman" w:cs="Times New Roman"/>
          <w:sz w:val="24"/>
          <w:szCs w:val="24"/>
        </w:rPr>
        <w:t>to gain</w:t>
      </w:r>
      <w:r w:rsidR="002E31BA" w:rsidRPr="009A728A">
        <w:rPr>
          <w:rFonts w:ascii="Times New Roman" w:hAnsi="Times New Roman" w:cs="Times New Roman"/>
          <w:sz w:val="24"/>
          <w:szCs w:val="24"/>
        </w:rPr>
        <w:t xml:space="preserve"> knowledge of different </w:t>
      </w:r>
      <w:r w:rsidR="00E206CC" w:rsidRPr="009A728A">
        <w:rPr>
          <w:rFonts w:ascii="Times New Roman" w:hAnsi="Times New Roman" w:cs="Times New Roman"/>
          <w:sz w:val="24"/>
          <w:szCs w:val="24"/>
        </w:rPr>
        <w:t xml:space="preserve">handling </w:t>
      </w:r>
      <w:r w:rsidR="002E31BA" w:rsidRPr="009A728A">
        <w:rPr>
          <w:rFonts w:ascii="Times New Roman" w:hAnsi="Times New Roman" w:cs="Times New Roman"/>
          <w:sz w:val="24"/>
          <w:szCs w:val="24"/>
        </w:rPr>
        <w:t xml:space="preserve">methods, </w:t>
      </w:r>
      <w:r w:rsidR="00E206CC" w:rsidRPr="009A728A">
        <w:rPr>
          <w:rFonts w:ascii="Times New Roman" w:hAnsi="Times New Roman" w:cs="Times New Roman"/>
          <w:sz w:val="24"/>
          <w:szCs w:val="24"/>
        </w:rPr>
        <w:t xml:space="preserve">the </w:t>
      </w:r>
      <w:r w:rsidR="00DA33C3" w:rsidRPr="009A728A">
        <w:rPr>
          <w:rFonts w:ascii="Times New Roman" w:hAnsi="Times New Roman" w:cs="Times New Roman"/>
          <w:sz w:val="24"/>
          <w:szCs w:val="24"/>
        </w:rPr>
        <w:t>methods</w:t>
      </w:r>
      <w:r w:rsidR="002E31BA" w:rsidRPr="009A728A">
        <w:rPr>
          <w:rFonts w:ascii="Times New Roman" w:hAnsi="Times New Roman" w:cs="Times New Roman"/>
          <w:sz w:val="24"/>
          <w:szCs w:val="24"/>
        </w:rPr>
        <w:t xml:space="preserve"> they used and </w:t>
      </w:r>
      <w:r w:rsidR="0091751B" w:rsidRPr="009A728A">
        <w:rPr>
          <w:rFonts w:ascii="Times New Roman" w:hAnsi="Times New Roman" w:cs="Times New Roman"/>
          <w:sz w:val="24"/>
          <w:szCs w:val="24"/>
        </w:rPr>
        <w:t>for</w:t>
      </w:r>
      <w:r w:rsidR="003C16FF" w:rsidRPr="009A728A">
        <w:rPr>
          <w:rFonts w:ascii="Times New Roman" w:hAnsi="Times New Roman" w:cs="Times New Roman"/>
          <w:sz w:val="24"/>
          <w:szCs w:val="24"/>
        </w:rPr>
        <w:t xml:space="preserve"> what purpose</w:t>
      </w:r>
      <w:r w:rsidR="00023F98" w:rsidRPr="009A728A">
        <w:rPr>
          <w:rFonts w:ascii="Times New Roman" w:hAnsi="Times New Roman" w:cs="Times New Roman"/>
          <w:sz w:val="24"/>
          <w:szCs w:val="24"/>
        </w:rPr>
        <w:t>,</w:t>
      </w:r>
      <w:r w:rsidR="0091751B" w:rsidRPr="009A728A">
        <w:rPr>
          <w:rFonts w:ascii="Times New Roman" w:hAnsi="Times New Roman" w:cs="Times New Roman"/>
          <w:sz w:val="24"/>
          <w:szCs w:val="24"/>
        </w:rPr>
        <w:t xml:space="preserve"> and </w:t>
      </w:r>
      <w:r w:rsidR="002E31BA" w:rsidRPr="009A728A">
        <w:rPr>
          <w:rFonts w:ascii="Times New Roman" w:hAnsi="Times New Roman" w:cs="Times New Roman"/>
          <w:sz w:val="24"/>
          <w:szCs w:val="24"/>
        </w:rPr>
        <w:t>their</w:t>
      </w:r>
      <w:r w:rsidR="0091751B" w:rsidRPr="009A728A">
        <w:rPr>
          <w:rFonts w:ascii="Times New Roman" w:hAnsi="Times New Roman" w:cs="Times New Roman"/>
          <w:sz w:val="24"/>
          <w:szCs w:val="24"/>
        </w:rPr>
        <w:t xml:space="preserve"> perceptions of any </w:t>
      </w:r>
      <w:r w:rsidR="002E31BA" w:rsidRPr="009A728A">
        <w:rPr>
          <w:rFonts w:ascii="Times New Roman" w:hAnsi="Times New Roman" w:cs="Times New Roman"/>
          <w:sz w:val="24"/>
          <w:szCs w:val="24"/>
        </w:rPr>
        <w:t xml:space="preserve">associated </w:t>
      </w:r>
      <w:r w:rsidR="008F2891" w:rsidRPr="009A728A">
        <w:rPr>
          <w:rFonts w:ascii="Times New Roman" w:hAnsi="Times New Roman" w:cs="Times New Roman"/>
          <w:sz w:val="24"/>
          <w:szCs w:val="24"/>
        </w:rPr>
        <w:t>difficulties or welfare concerns</w:t>
      </w:r>
      <w:r w:rsidR="002E31BA" w:rsidRPr="009A728A">
        <w:rPr>
          <w:rFonts w:ascii="Times New Roman" w:hAnsi="Times New Roman" w:cs="Times New Roman"/>
          <w:sz w:val="24"/>
          <w:szCs w:val="24"/>
        </w:rPr>
        <w:t>.</w:t>
      </w:r>
      <w:r w:rsidR="008F2891" w:rsidRPr="009A728A">
        <w:rPr>
          <w:rFonts w:ascii="Times New Roman" w:hAnsi="Times New Roman" w:cs="Times New Roman"/>
          <w:sz w:val="24"/>
          <w:szCs w:val="24"/>
        </w:rPr>
        <w:t xml:space="preserve"> Results indicated that supporting the animal’s body </w:t>
      </w:r>
      <w:r w:rsidR="00DA33C3" w:rsidRPr="009A728A">
        <w:rPr>
          <w:rFonts w:ascii="Times New Roman" w:hAnsi="Times New Roman" w:cs="Times New Roman"/>
          <w:sz w:val="24"/>
          <w:szCs w:val="24"/>
        </w:rPr>
        <w:t xml:space="preserve">against the person’s chest </w:t>
      </w:r>
      <w:r w:rsidR="008F2891" w:rsidRPr="009A728A">
        <w:rPr>
          <w:rFonts w:ascii="Times New Roman" w:hAnsi="Times New Roman" w:cs="Times New Roman"/>
          <w:sz w:val="24"/>
          <w:szCs w:val="24"/>
        </w:rPr>
        <w:t>was</w:t>
      </w:r>
      <w:r w:rsidR="00DA33C3" w:rsidRPr="009A728A">
        <w:rPr>
          <w:rFonts w:ascii="Times New Roman" w:hAnsi="Times New Roman" w:cs="Times New Roman"/>
          <w:sz w:val="24"/>
          <w:szCs w:val="24"/>
        </w:rPr>
        <w:t xml:space="preserve"> used most frequently</w:t>
      </w:r>
      <w:r w:rsidR="00816ED9" w:rsidRPr="009A728A">
        <w:rPr>
          <w:rFonts w:ascii="Times New Roman" w:hAnsi="Times New Roman" w:cs="Times New Roman"/>
          <w:sz w:val="24"/>
          <w:szCs w:val="24"/>
        </w:rPr>
        <w:t>,</w:t>
      </w:r>
      <w:r w:rsidR="00023F98" w:rsidRPr="009A728A">
        <w:rPr>
          <w:rFonts w:ascii="Times New Roman" w:hAnsi="Times New Roman" w:cs="Times New Roman"/>
          <w:sz w:val="24"/>
          <w:szCs w:val="24"/>
        </w:rPr>
        <w:t xml:space="preserve"> </w:t>
      </w:r>
      <w:r w:rsidR="008F2891" w:rsidRPr="009A728A">
        <w:rPr>
          <w:rFonts w:ascii="Times New Roman" w:hAnsi="Times New Roman" w:cs="Times New Roman"/>
          <w:sz w:val="24"/>
          <w:szCs w:val="24"/>
        </w:rPr>
        <w:t>and considered the easiest and most welfare friendly</w:t>
      </w:r>
      <w:r w:rsidR="00DA33C3" w:rsidRPr="009A728A">
        <w:rPr>
          <w:rFonts w:ascii="Times New Roman" w:hAnsi="Times New Roman" w:cs="Times New Roman"/>
          <w:sz w:val="24"/>
          <w:szCs w:val="24"/>
        </w:rPr>
        <w:t xml:space="preserve"> method</w:t>
      </w:r>
      <w:r w:rsidR="00E206CC" w:rsidRPr="009A728A">
        <w:rPr>
          <w:rFonts w:ascii="Times New Roman" w:hAnsi="Times New Roman" w:cs="Times New Roman"/>
          <w:sz w:val="24"/>
          <w:szCs w:val="24"/>
        </w:rPr>
        <w:t xml:space="preserve"> of the handling methods explored</w:t>
      </w:r>
      <w:r w:rsidR="008F2891" w:rsidRPr="009A728A">
        <w:rPr>
          <w:rFonts w:ascii="Times New Roman" w:hAnsi="Times New Roman" w:cs="Times New Roman"/>
          <w:sz w:val="24"/>
          <w:szCs w:val="24"/>
        </w:rPr>
        <w:t xml:space="preserve">. ‘Scruffing with rear support’ was the least used method and was considered </w:t>
      </w:r>
      <w:r w:rsidR="00E91B14" w:rsidRPr="009A728A">
        <w:rPr>
          <w:rFonts w:ascii="Times New Roman" w:hAnsi="Times New Roman" w:cs="Times New Roman"/>
          <w:sz w:val="24"/>
          <w:szCs w:val="24"/>
        </w:rPr>
        <w:t>to be</w:t>
      </w:r>
      <w:r w:rsidR="008F2891" w:rsidRPr="009A728A">
        <w:rPr>
          <w:rFonts w:ascii="Times New Roman" w:hAnsi="Times New Roman" w:cs="Times New Roman"/>
          <w:sz w:val="24"/>
          <w:szCs w:val="24"/>
        </w:rPr>
        <w:t xml:space="preserve"> distressing and painful for the rabbit. </w:t>
      </w:r>
      <w:r w:rsidR="002E31BA" w:rsidRPr="009A728A">
        <w:rPr>
          <w:rFonts w:ascii="Times New Roman" w:hAnsi="Times New Roman" w:cs="Times New Roman"/>
          <w:sz w:val="24"/>
          <w:szCs w:val="24"/>
        </w:rPr>
        <w:t xml:space="preserve">As a terrestrial prey species, being picked up is likely an innately stressful experience. Additional research is encouraged to explore the experience of rabbits during handling to identify methods that can be easily used with the fewest welfare compromises. </w:t>
      </w:r>
    </w:p>
    <w:p w14:paraId="6FB07559" w14:textId="6B714872" w:rsidR="0009154F" w:rsidRPr="009A728A" w:rsidRDefault="0009154F" w:rsidP="0009154F">
      <w:pPr>
        <w:spacing w:after="0" w:line="480" w:lineRule="auto"/>
        <w:ind w:left="720"/>
        <w:rPr>
          <w:rFonts w:ascii="Times New Roman" w:hAnsi="Times New Roman" w:cs="Times New Roman"/>
          <w:b/>
          <w:sz w:val="24"/>
          <w:szCs w:val="24"/>
        </w:rPr>
      </w:pPr>
      <w:r w:rsidRPr="009A728A">
        <w:rPr>
          <w:rFonts w:ascii="Times New Roman" w:hAnsi="Times New Roman" w:cs="Times New Roman"/>
          <w:b/>
          <w:sz w:val="24"/>
          <w:szCs w:val="24"/>
        </w:rPr>
        <w:t>Keywords</w:t>
      </w:r>
    </w:p>
    <w:p w14:paraId="617D6EEE" w14:textId="5F92C088" w:rsidR="00BB05E6" w:rsidRPr="009A728A" w:rsidRDefault="005D2DDE" w:rsidP="003C1931">
      <w:pPr>
        <w:spacing w:after="0" w:line="480" w:lineRule="auto"/>
        <w:rPr>
          <w:rFonts w:ascii="Times New Roman" w:hAnsi="Times New Roman" w:cs="Times New Roman"/>
          <w:sz w:val="24"/>
          <w:szCs w:val="24"/>
        </w:rPr>
      </w:pPr>
      <w:r w:rsidRPr="009A728A">
        <w:rPr>
          <w:rFonts w:ascii="Times New Roman" w:hAnsi="Times New Roman" w:cs="Times New Roman"/>
          <w:i/>
          <w:sz w:val="24"/>
          <w:szCs w:val="24"/>
        </w:rPr>
        <w:t>animal welfare, rabbit, handling, h</w:t>
      </w:r>
      <w:r w:rsidR="00BB05E6" w:rsidRPr="009A728A">
        <w:rPr>
          <w:rFonts w:ascii="Times New Roman" w:hAnsi="Times New Roman" w:cs="Times New Roman"/>
          <w:i/>
          <w:sz w:val="24"/>
          <w:szCs w:val="24"/>
        </w:rPr>
        <w:t>uman-animal interactions, pets, veterinary, laboratory</w:t>
      </w:r>
    </w:p>
    <w:p w14:paraId="501FF934" w14:textId="77777777" w:rsidR="00E03DDB" w:rsidRPr="009A728A" w:rsidRDefault="00E03DDB" w:rsidP="0009154F">
      <w:pPr>
        <w:spacing w:after="0" w:line="480" w:lineRule="auto"/>
        <w:ind w:left="720"/>
        <w:rPr>
          <w:rFonts w:ascii="Times New Roman" w:hAnsi="Times New Roman" w:cs="Times New Roman"/>
          <w:b/>
          <w:sz w:val="24"/>
          <w:szCs w:val="24"/>
        </w:rPr>
      </w:pPr>
    </w:p>
    <w:p w14:paraId="51467F33" w14:textId="77777777" w:rsidR="00E03DDB" w:rsidRPr="009A728A" w:rsidRDefault="00E03DDB" w:rsidP="0009154F">
      <w:pPr>
        <w:spacing w:after="0" w:line="480" w:lineRule="auto"/>
        <w:ind w:left="720"/>
        <w:rPr>
          <w:rFonts w:ascii="Times New Roman" w:hAnsi="Times New Roman" w:cs="Times New Roman"/>
          <w:b/>
          <w:sz w:val="24"/>
          <w:szCs w:val="24"/>
        </w:rPr>
      </w:pPr>
    </w:p>
    <w:p w14:paraId="5EC0456D" w14:textId="77777777" w:rsidR="00E03DDB" w:rsidRPr="009A728A" w:rsidRDefault="00E03DDB" w:rsidP="0009154F">
      <w:pPr>
        <w:spacing w:after="0" w:line="480" w:lineRule="auto"/>
        <w:ind w:left="720"/>
        <w:rPr>
          <w:rFonts w:ascii="Times New Roman" w:hAnsi="Times New Roman" w:cs="Times New Roman"/>
          <w:b/>
          <w:sz w:val="24"/>
          <w:szCs w:val="24"/>
        </w:rPr>
      </w:pPr>
    </w:p>
    <w:p w14:paraId="66B46C19" w14:textId="77777777" w:rsidR="00E03DDB" w:rsidRPr="009A728A" w:rsidRDefault="00E03DDB" w:rsidP="0009154F">
      <w:pPr>
        <w:spacing w:after="0" w:line="480" w:lineRule="auto"/>
        <w:ind w:left="720"/>
        <w:rPr>
          <w:rFonts w:ascii="Times New Roman" w:hAnsi="Times New Roman" w:cs="Times New Roman"/>
          <w:b/>
          <w:sz w:val="24"/>
          <w:szCs w:val="24"/>
        </w:rPr>
      </w:pPr>
    </w:p>
    <w:p w14:paraId="2B28294D" w14:textId="77777777" w:rsidR="00E03DDB" w:rsidRPr="009A728A" w:rsidRDefault="00E03DDB" w:rsidP="0009154F">
      <w:pPr>
        <w:spacing w:after="0" w:line="480" w:lineRule="auto"/>
        <w:ind w:left="720"/>
        <w:rPr>
          <w:rFonts w:ascii="Times New Roman" w:hAnsi="Times New Roman" w:cs="Times New Roman"/>
          <w:b/>
          <w:sz w:val="24"/>
          <w:szCs w:val="24"/>
        </w:rPr>
      </w:pPr>
    </w:p>
    <w:p w14:paraId="50CCF39F" w14:textId="77777777" w:rsidR="00E03DDB" w:rsidRPr="009A728A" w:rsidRDefault="00E03DDB" w:rsidP="0009154F">
      <w:pPr>
        <w:spacing w:after="0" w:line="480" w:lineRule="auto"/>
        <w:ind w:left="720"/>
        <w:rPr>
          <w:rFonts w:ascii="Times New Roman" w:hAnsi="Times New Roman" w:cs="Times New Roman"/>
          <w:b/>
          <w:sz w:val="24"/>
          <w:szCs w:val="24"/>
        </w:rPr>
      </w:pPr>
    </w:p>
    <w:p w14:paraId="47A793D1" w14:textId="6F2961E0" w:rsidR="000E0895" w:rsidRPr="009A728A" w:rsidRDefault="00BB05E6" w:rsidP="0009154F">
      <w:pPr>
        <w:spacing w:after="0" w:line="480" w:lineRule="auto"/>
        <w:ind w:left="720"/>
        <w:rPr>
          <w:rFonts w:ascii="Times New Roman" w:hAnsi="Times New Roman" w:cs="Times New Roman"/>
          <w:b/>
          <w:sz w:val="24"/>
          <w:szCs w:val="24"/>
        </w:rPr>
      </w:pPr>
      <w:r w:rsidRPr="009A728A">
        <w:rPr>
          <w:rFonts w:ascii="Times New Roman" w:hAnsi="Times New Roman" w:cs="Times New Roman"/>
          <w:b/>
          <w:sz w:val="24"/>
          <w:szCs w:val="24"/>
        </w:rPr>
        <w:lastRenderedPageBreak/>
        <w:t xml:space="preserve">Introduction </w:t>
      </w:r>
    </w:p>
    <w:p w14:paraId="01C2DCD8" w14:textId="2F4AB4B5" w:rsidR="0088318F" w:rsidRPr="009A728A" w:rsidRDefault="007D463B" w:rsidP="003C1931">
      <w:pPr>
        <w:spacing w:after="0" w:line="480" w:lineRule="auto"/>
        <w:jc w:val="both"/>
        <w:rPr>
          <w:rFonts w:ascii="Times New Roman" w:hAnsi="Times New Roman" w:cs="Times New Roman"/>
          <w:sz w:val="24"/>
          <w:szCs w:val="24"/>
        </w:rPr>
      </w:pPr>
      <w:r w:rsidRPr="009A728A">
        <w:rPr>
          <w:rFonts w:ascii="Times New Roman" w:hAnsi="Times New Roman" w:cs="Times New Roman"/>
          <w:sz w:val="24"/>
          <w:szCs w:val="24"/>
        </w:rPr>
        <w:t>The domestic rabbit (</w:t>
      </w:r>
      <w:r w:rsidRPr="009A728A">
        <w:rPr>
          <w:rFonts w:ascii="Times New Roman" w:hAnsi="Times New Roman" w:cs="Times New Roman"/>
          <w:i/>
          <w:sz w:val="24"/>
          <w:szCs w:val="24"/>
        </w:rPr>
        <w:t>Oryctolagus cuniculus</w:t>
      </w:r>
      <w:r w:rsidRPr="009A728A">
        <w:rPr>
          <w:rFonts w:ascii="Times New Roman" w:hAnsi="Times New Roman" w:cs="Times New Roman"/>
          <w:sz w:val="24"/>
          <w:szCs w:val="24"/>
        </w:rPr>
        <w:t>)</w:t>
      </w:r>
      <w:r w:rsidR="004443AB" w:rsidRPr="009A728A">
        <w:rPr>
          <w:rFonts w:ascii="Times New Roman" w:hAnsi="Times New Roman" w:cs="Times New Roman"/>
          <w:sz w:val="24"/>
          <w:szCs w:val="24"/>
        </w:rPr>
        <w:t xml:space="preserve"> </w:t>
      </w:r>
      <w:r w:rsidR="005E2A3D" w:rsidRPr="009A728A">
        <w:rPr>
          <w:rFonts w:ascii="Times New Roman" w:hAnsi="Times New Roman" w:cs="Times New Roman"/>
          <w:sz w:val="24"/>
          <w:szCs w:val="24"/>
        </w:rPr>
        <w:t>is</w:t>
      </w:r>
      <w:r w:rsidR="004443AB" w:rsidRPr="009A728A">
        <w:rPr>
          <w:rFonts w:ascii="Times New Roman" w:hAnsi="Times New Roman" w:cs="Times New Roman"/>
          <w:sz w:val="24"/>
          <w:szCs w:val="24"/>
        </w:rPr>
        <w:t xml:space="preserve"> one of the few</w:t>
      </w:r>
      <w:r w:rsidRPr="009A728A">
        <w:rPr>
          <w:rFonts w:ascii="Times New Roman" w:hAnsi="Times New Roman" w:cs="Times New Roman"/>
          <w:sz w:val="24"/>
          <w:szCs w:val="24"/>
        </w:rPr>
        <w:t xml:space="preserve"> species</w:t>
      </w:r>
      <w:r w:rsidR="004443AB" w:rsidRPr="009A728A">
        <w:rPr>
          <w:rFonts w:ascii="Times New Roman" w:hAnsi="Times New Roman" w:cs="Times New Roman"/>
          <w:sz w:val="24"/>
          <w:szCs w:val="24"/>
        </w:rPr>
        <w:t xml:space="preserve"> </w:t>
      </w:r>
      <w:r w:rsidR="00553886" w:rsidRPr="009A728A">
        <w:rPr>
          <w:rFonts w:ascii="Times New Roman" w:hAnsi="Times New Roman" w:cs="Times New Roman"/>
          <w:sz w:val="24"/>
          <w:szCs w:val="24"/>
        </w:rPr>
        <w:t>commonly kept</w:t>
      </w:r>
      <w:r w:rsidR="004443AB" w:rsidRPr="009A728A">
        <w:rPr>
          <w:rFonts w:ascii="Times New Roman" w:hAnsi="Times New Roman" w:cs="Times New Roman"/>
          <w:sz w:val="24"/>
          <w:szCs w:val="24"/>
        </w:rPr>
        <w:t xml:space="preserve"> as pets</w:t>
      </w:r>
      <w:r w:rsidR="005E2A3D" w:rsidRPr="009A728A">
        <w:rPr>
          <w:rFonts w:ascii="Times New Roman" w:hAnsi="Times New Roman" w:cs="Times New Roman"/>
          <w:sz w:val="24"/>
          <w:szCs w:val="24"/>
        </w:rPr>
        <w:t xml:space="preserve"> </w:t>
      </w:r>
      <w:r w:rsidR="00E91B14" w:rsidRPr="009A728A">
        <w:rPr>
          <w:rFonts w:ascii="Times New Roman" w:hAnsi="Times New Roman" w:cs="Times New Roman"/>
          <w:sz w:val="24"/>
          <w:szCs w:val="24"/>
        </w:rPr>
        <w:t xml:space="preserve">as well as being </w:t>
      </w:r>
      <w:r w:rsidR="005E2A3D" w:rsidRPr="009A728A">
        <w:rPr>
          <w:rFonts w:ascii="Times New Roman" w:hAnsi="Times New Roman" w:cs="Times New Roman"/>
          <w:sz w:val="24"/>
          <w:szCs w:val="24"/>
        </w:rPr>
        <w:t>used for research and farmed for its meat and fur.</w:t>
      </w:r>
      <w:r w:rsidR="004443AB" w:rsidRPr="009A728A">
        <w:rPr>
          <w:rFonts w:ascii="Times New Roman" w:hAnsi="Times New Roman" w:cs="Times New Roman"/>
          <w:sz w:val="24"/>
          <w:szCs w:val="24"/>
        </w:rPr>
        <w:t xml:space="preserve"> </w:t>
      </w:r>
      <w:r w:rsidR="002E31BA" w:rsidRPr="009A728A">
        <w:rPr>
          <w:rFonts w:ascii="Times New Roman" w:hAnsi="Times New Roman" w:cs="Times New Roman"/>
          <w:sz w:val="24"/>
          <w:szCs w:val="24"/>
        </w:rPr>
        <w:t>After the dog and cat, t</w:t>
      </w:r>
      <w:r w:rsidR="0038653C" w:rsidRPr="009A728A">
        <w:rPr>
          <w:rFonts w:ascii="Times New Roman" w:hAnsi="Times New Roman" w:cs="Times New Roman"/>
          <w:sz w:val="24"/>
          <w:szCs w:val="24"/>
        </w:rPr>
        <w:t>he</w:t>
      </w:r>
      <w:r w:rsidR="00A87379" w:rsidRPr="009A728A">
        <w:rPr>
          <w:rFonts w:ascii="Times New Roman" w:hAnsi="Times New Roman" w:cs="Times New Roman"/>
          <w:sz w:val="24"/>
          <w:szCs w:val="24"/>
        </w:rPr>
        <w:t xml:space="preserve"> rabbit is </w:t>
      </w:r>
      <w:r w:rsidRPr="009A728A">
        <w:rPr>
          <w:rFonts w:ascii="Times New Roman" w:hAnsi="Times New Roman" w:cs="Times New Roman"/>
          <w:sz w:val="24"/>
          <w:szCs w:val="24"/>
        </w:rPr>
        <w:t xml:space="preserve">the </w:t>
      </w:r>
      <w:r w:rsidR="004443AB" w:rsidRPr="009A728A">
        <w:rPr>
          <w:rFonts w:ascii="Times New Roman" w:hAnsi="Times New Roman" w:cs="Times New Roman"/>
          <w:sz w:val="24"/>
          <w:szCs w:val="24"/>
        </w:rPr>
        <w:t>third</w:t>
      </w:r>
      <w:r w:rsidR="00A87379" w:rsidRPr="009A728A">
        <w:rPr>
          <w:rFonts w:ascii="Times New Roman" w:hAnsi="Times New Roman" w:cs="Times New Roman"/>
          <w:sz w:val="24"/>
          <w:szCs w:val="24"/>
        </w:rPr>
        <w:t xml:space="preserve"> most common</w:t>
      </w:r>
      <w:r w:rsidR="005E2A3D" w:rsidRPr="009A728A">
        <w:rPr>
          <w:rFonts w:ascii="Times New Roman" w:hAnsi="Times New Roman" w:cs="Times New Roman"/>
          <w:sz w:val="24"/>
          <w:szCs w:val="24"/>
        </w:rPr>
        <w:t xml:space="preserve"> mammalian pet </w:t>
      </w:r>
      <w:r w:rsidR="00813931" w:rsidRPr="009A728A">
        <w:rPr>
          <w:rFonts w:ascii="Times New Roman" w:hAnsi="Times New Roman" w:cs="Times New Roman"/>
          <w:sz w:val="24"/>
          <w:szCs w:val="24"/>
        </w:rPr>
        <w:t>in the United Kingdom</w:t>
      </w:r>
      <w:r w:rsidR="001E541E" w:rsidRPr="009A728A">
        <w:rPr>
          <w:rFonts w:ascii="Times New Roman" w:hAnsi="Times New Roman" w:cs="Times New Roman"/>
          <w:sz w:val="24"/>
          <w:szCs w:val="24"/>
        </w:rPr>
        <w:t>,</w:t>
      </w:r>
      <w:r w:rsidR="00813931" w:rsidRPr="009A728A">
        <w:rPr>
          <w:rFonts w:ascii="Times New Roman" w:hAnsi="Times New Roman" w:cs="Times New Roman"/>
          <w:sz w:val="24"/>
          <w:szCs w:val="24"/>
        </w:rPr>
        <w:t xml:space="preserve"> </w:t>
      </w:r>
      <w:r w:rsidR="005E2A3D" w:rsidRPr="009A728A">
        <w:rPr>
          <w:rFonts w:ascii="Times New Roman" w:hAnsi="Times New Roman" w:cs="Times New Roman"/>
          <w:sz w:val="24"/>
          <w:szCs w:val="24"/>
        </w:rPr>
        <w:t>numbering</w:t>
      </w:r>
      <w:r w:rsidR="002E31BA" w:rsidRPr="009A728A">
        <w:rPr>
          <w:rFonts w:ascii="Times New Roman" w:hAnsi="Times New Roman" w:cs="Times New Roman"/>
          <w:sz w:val="24"/>
          <w:szCs w:val="24"/>
        </w:rPr>
        <w:t xml:space="preserve"> between  0.</w:t>
      </w:r>
      <w:r w:rsidR="00163CF5" w:rsidRPr="009A728A">
        <w:rPr>
          <w:rFonts w:ascii="Times New Roman" w:hAnsi="Times New Roman" w:cs="Times New Roman"/>
          <w:sz w:val="24"/>
          <w:szCs w:val="24"/>
        </w:rPr>
        <w:t>8</w:t>
      </w:r>
      <w:r w:rsidR="002E31BA" w:rsidRPr="009A728A">
        <w:rPr>
          <w:rFonts w:ascii="Times New Roman" w:hAnsi="Times New Roman" w:cs="Times New Roman"/>
          <w:sz w:val="24"/>
          <w:szCs w:val="24"/>
        </w:rPr>
        <w:t xml:space="preserve"> </w:t>
      </w:r>
      <w:r w:rsidR="001E4AFC" w:rsidRPr="009A728A">
        <w:rPr>
          <w:rFonts w:ascii="Times New Roman" w:hAnsi="Times New Roman" w:cs="Times New Roman"/>
          <w:sz w:val="24"/>
          <w:szCs w:val="24"/>
        </w:rPr>
        <w:t>–</w:t>
      </w:r>
      <w:r w:rsidR="002E31BA" w:rsidRPr="009A728A">
        <w:rPr>
          <w:rFonts w:ascii="Times New Roman" w:hAnsi="Times New Roman" w:cs="Times New Roman"/>
          <w:sz w:val="24"/>
          <w:szCs w:val="24"/>
        </w:rPr>
        <w:t xml:space="preserve"> </w:t>
      </w:r>
      <w:r w:rsidR="001E4AFC" w:rsidRPr="009A728A">
        <w:rPr>
          <w:rFonts w:ascii="Times New Roman" w:hAnsi="Times New Roman" w:cs="Times New Roman"/>
          <w:sz w:val="24"/>
          <w:szCs w:val="24"/>
        </w:rPr>
        <w:t>1.1 million (</w:t>
      </w:r>
      <w:r w:rsidR="00813931" w:rsidRPr="009A728A">
        <w:rPr>
          <w:rFonts w:ascii="Times New Roman" w:hAnsi="Times New Roman" w:cs="Times New Roman"/>
          <w:sz w:val="24"/>
          <w:szCs w:val="24"/>
        </w:rPr>
        <w:t>P</w:t>
      </w:r>
      <w:r w:rsidR="00816ED9" w:rsidRPr="009A728A">
        <w:rPr>
          <w:rFonts w:ascii="Times New Roman" w:hAnsi="Times New Roman" w:cs="Times New Roman"/>
          <w:sz w:val="24"/>
          <w:szCs w:val="24"/>
        </w:rPr>
        <w:t>DSA</w:t>
      </w:r>
      <w:r w:rsidR="00470B59" w:rsidRPr="009A728A">
        <w:rPr>
          <w:rFonts w:ascii="Times New Roman" w:hAnsi="Times New Roman" w:cs="Times New Roman"/>
          <w:sz w:val="24"/>
          <w:szCs w:val="24"/>
        </w:rPr>
        <w:t>,</w:t>
      </w:r>
      <w:r w:rsidR="00816ED9" w:rsidRPr="009A728A">
        <w:rPr>
          <w:rFonts w:ascii="Times New Roman" w:hAnsi="Times New Roman" w:cs="Times New Roman"/>
          <w:sz w:val="24"/>
          <w:szCs w:val="24"/>
        </w:rPr>
        <w:t xml:space="preserve"> 2016; P</w:t>
      </w:r>
      <w:r w:rsidR="00813931" w:rsidRPr="009A728A">
        <w:rPr>
          <w:rFonts w:ascii="Times New Roman" w:hAnsi="Times New Roman" w:cs="Times New Roman"/>
          <w:sz w:val="24"/>
          <w:szCs w:val="24"/>
        </w:rPr>
        <w:t>FMA</w:t>
      </w:r>
      <w:r w:rsidR="00470B59" w:rsidRPr="009A728A">
        <w:rPr>
          <w:rFonts w:ascii="Times New Roman" w:hAnsi="Times New Roman" w:cs="Times New Roman"/>
          <w:sz w:val="24"/>
          <w:szCs w:val="24"/>
        </w:rPr>
        <w:t>,</w:t>
      </w:r>
      <w:r w:rsidR="00813931" w:rsidRPr="009A728A">
        <w:rPr>
          <w:rFonts w:ascii="Times New Roman" w:hAnsi="Times New Roman" w:cs="Times New Roman"/>
          <w:sz w:val="24"/>
          <w:szCs w:val="24"/>
        </w:rPr>
        <w:t xml:space="preserve"> </w:t>
      </w:r>
      <w:r w:rsidR="00720CB9" w:rsidRPr="009A728A">
        <w:rPr>
          <w:rFonts w:ascii="Times New Roman" w:hAnsi="Times New Roman" w:cs="Times New Roman"/>
          <w:sz w:val="24"/>
          <w:szCs w:val="24"/>
        </w:rPr>
        <w:t>201</w:t>
      </w:r>
      <w:r w:rsidR="002E31BA" w:rsidRPr="009A728A">
        <w:rPr>
          <w:rFonts w:ascii="Times New Roman" w:hAnsi="Times New Roman" w:cs="Times New Roman"/>
          <w:sz w:val="24"/>
          <w:szCs w:val="24"/>
        </w:rPr>
        <w:t>7</w:t>
      </w:r>
      <w:r w:rsidR="006C0169" w:rsidRPr="009A728A">
        <w:rPr>
          <w:rFonts w:ascii="Times New Roman" w:hAnsi="Times New Roman" w:cs="Times New Roman"/>
          <w:sz w:val="24"/>
          <w:szCs w:val="24"/>
        </w:rPr>
        <w:t>)</w:t>
      </w:r>
      <w:r w:rsidR="00813931" w:rsidRPr="009A728A">
        <w:rPr>
          <w:rFonts w:ascii="Times New Roman" w:hAnsi="Times New Roman" w:cs="Times New Roman"/>
          <w:sz w:val="24"/>
          <w:szCs w:val="24"/>
        </w:rPr>
        <w:t>.</w:t>
      </w:r>
      <w:r w:rsidR="00AB712D" w:rsidRPr="009A728A">
        <w:rPr>
          <w:rFonts w:ascii="Times New Roman" w:hAnsi="Times New Roman" w:cs="Times New Roman"/>
          <w:sz w:val="24"/>
          <w:szCs w:val="24"/>
        </w:rPr>
        <w:t xml:space="preserve"> </w:t>
      </w:r>
      <w:r w:rsidR="00813931" w:rsidRPr="009A728A">
        <w:rPr>
          <w:rFonts w:ascii="Times New Roman" w:hAnsi="Times New Roman" w:cs="Times New Roman"/>
          <w:sz w:val="24"/>
          <w:szCs w:val="24"/>
        </w:rPr>
        <w:t xml:space="preserve"> </w:t>
      </w:r>
      <w:r w:rsidRPr="009A728A">
        <w:rPr>
          <w:rFonts w:ascii="Times New Roman" w:hAnsi="Times New Roman" w:cs="Times New Roman"/>
          <w:sz w:val="24"/>
          <w:szCs w:val="24"/>
        </w:rPr>
        <w:t>The</w:t>
      </w:r>
      <w:r w:rsidR="001E4AFC" w:rsidRPr="009A728A">
        <w:rPr>
          <w:rFonts w:ascii="Times New Roman" w:hAnsi="Times New Roman" w:cs="Times New Roman"/>
          <w:sz w:val="24"/>
          <w:szCs w:val="24"/>
        </w:rPr>
        <w:t>y are frequently used</w:t>
      </w:r>
      <w:r w:rsidRPr="009A728A">
        <w:rPr>
          <w:rFonts w:ascii="Times New Roman" w:hAnsi="Times New Roman" w:cs="Times New Roman"/>
          <w:sz w:val="24"/>
          <w:szCs w:val="24"/>
        </w:rPr>
        <w:t xml:space="preserve"> as laboratory models</w:t>
      </w:r>
      <w:r w:rsidR="00023F98" w:rsidRPr="009A728A">
        <w:rPr>
          <w:rFonts w:ascii="Times New Roman" w:hAnsi="Times New Roman" w:cs="Times New Roman"/>
          <w:sz w:val="24"/>
          <w:szCs w:val="24"/>
        </w:rPr>
        <w:t xml:space="preserve">; </w:t>
      </w:r>
      <w:r w:rsidR="005E2A3D" w:rsidRPr="009A728A">
        <w:rPr>
          <w:rFonts w:ascii="Times New Roman" w:hAnsi="Times New Roman" w:cs="Times New Roman"/>
          <w:sz w:val="24"/>
          <w:szCs w:val="24"/>
        </w:rPr>
        <w:t>UK figures for 2015 report their use in</w:t>
      </w:r>
      <w:r w:rsidR="001E4AFC" w:rsidRPr="009A728A">
        <w:rPr>
          <w:rFonts w:ascii="Times New Roman" w:hAnsi="Times New Roman" w:cs="Times New Roman"/>
          <w:noProof/>
          <w:sz w:val="24"/>
          <w:szCs w:val="24"/>
        </w:rPr>
        <w:t xml:space="preserve"> over 14,000 experimental procedures</w:t>
      </w:r>
      <w:r w:rsidR="001E4AFC" w:rsidRPr="009A728A">
        <w:rPr>
          <w:rFonts w:ascii="Times New Roman" w:hAnsi="Times New Roman" w:cs="Times New Roman"/>
          <w:sz w:val="24"/>
          <w:szCs w:val="24"/>
        </w:rPr>
        <w:t xml:space="preserve"> </w:t>
      </w:r>
      <w:r w:rsidR="00C913DB" w:rsidRPr="009A728A">
        <w:rPr>
          <w:rFonts w:ascii="Times New Roman" w:hAnsi="Times New Roman" w:cs="Times New Roman"/>
          <w:sz w:val="24"/>
          <w:szCs w:val="24"/>
        </w:rPr>
        <w:t>(Home Office</w:t>
      </w:r>
      <w:r w:rsidR="00470B59" w:rsidRPr="009A728A">
        <w:rPr>
          <w:rFonts w:ascii="Times New Roman" w:hAnsi="Times New Roman" w:cs="Times New Roman"/>
          <w:sz w:val="24"/>
          <w:szCs w:val="24"/>
        </w:rPr>
        <w:t>,</w:t>
      </w:r>
      <w:r w:rsidR="00E46CAC" w:rsidRPr="009A728A">
        <w:rPr>
          <w:rFonts w:ascii="Times New Roman" w:hAnsi="Times New Roman" w:cs="Times New Roman"/>
          <w:sz w:val="24"/>
          <w:szCs w:val="24"/>
        </w:rPr>
        <w:t xml:space="preserve"> 201</w:t>
      </w:r>
      <w:r w:rsidR="001F7843" w:rsidRPr="009A728A">
        <w:rPr>
          <w:rFonts w:ascii="Times New Roman" w:hAnsi="Times New Roman" w:cs="Times New Roman"/>
          <w:sz w:val="24"/>
          <w:szCs w:val="24"/>
        </w:rPr>
        <w:t>6</w:t>
      </w:r>
      <w:r w:rsidR="00E46CAC" w:rsidRPr="009A728A">
        <w:rPr>
          <w:rFonts w:ascii="Times New Roman" w:hAnsi="Times New Roman" w:cs="Times New Roman"/>
          <w:sz w:val="24"/>
          <w:szCs w:val="24"/>
        </w:rPr>
        <w:t>).</w:t>
      </w:r>
      <w:r w:rsidR="003D0B58" w:rsidRPr="009A728A">
        <w:rPr>
          <w:rFonts w:ascii="Times New Roman" w:hAnsi="Times New Roman" w:cs="Times New Roman"/>
          <w:sz w:val="24"/>
          <w:szCs w:val="24"/>
        </w:rPr>
        <w:t xml:space="preserve"> </w:t>
      </w:r>
      <w:r w:rsidR="005E2A3D" w:rsidRPr="009A728A">
        <w:rPr>
          <w:rFonts w:ascii="Times New Roman" w:hAnsi="Times New Roman" w:cs="Times New Roman"/>
          <w:sz w:val="24"/>
          <w:szCs w:val="24"/>
        </w:rPr>
        <w:t>The last 30 years ha</w:t>
      </w:r>
      <w:r w:rsidR="00816ED9" w:rsidRPr="009A728A">
        <w:rPr>
          <w:rFonts w:ascii="Times New Roman" w:hAnsi="Times New Roman" w:cs="Times New Roman"/>
          <w:sz w:val="24"/>
          <w:szCs w:val="24"/>
        </w:rPr>
        <w:t>ve</w:t>
      </w:r>
      <w:r w:rsidR="005E2A3D" w:rsidRPr="009A728A">
        <w:rPr>
          <w:rFonts w:ascii="Times New Roman" w:hAnsi="Times New Roman" w:cs="Times New Roman"/>
          <w:sz w:val="24"/>
          <w:szCs w:val="24"/>
        </w:rPr>
        <w:t xml:space="preserve"> seen </w:t>
      </w:r>
      <w:r w:rsidR="00AA0800" w:rsidRPr="009A728A">
        <w:rPr>
          <w:rFonts w:ascii="Times New Roman" w:hAnsi="Times New Roman" w:cs="Times New Roman"/>
          <w:sz w:val="24"/>
          <w:szCs w:val="24"/>
        </w:rPr>
        <w:t xml:space="preserve">increasing </w:t>
      </w:r>
      <w:r w:rsidR="00A34477" w:rsidRPr="009A728A">
        <w:rPr>
          <w:rFonts w:ascii="Times New Roman" w:hAnsi="Times New Roman" w:cs="Times New Roman"/>
          <w:sz w:val="24"/>
          <w:szCs w:val="24"/>
        </w:rPr>
        <w:t>research into the management and welfare of laboratory rabbits (e.g. Gunn &amp; Mo</w:t>
      </w:r>
      <w:r w:rsidR="00C913DB" w:rsidRPr="009A728A">
        <w:rPr>
          <w:rFonts w:ascii="Times New Roman" w:hAnsi="Times New Roman" w:cs="Times New Roman"/>
          <w:sz w:val="24"/>
          <w:szCs w:val="24"/>
        </w:rPr>
        <w:t>rton</w:t>
      </w:r>
      <w:r w:rsidR="00470B59" w:rsidRPr="009A728A">
        <w:rPr>
          <w:rFonts w:ascii="Times New Roman" w:hAnsi="Times New Roman" w:cs="Times New Roman"/>
          <w:sz w:val="24"/>
          <w:szCs w:val="24"/>
        </w:rPr>
        <w:t>,</w:t>
      </w:r>
      <w:r w:rsidR="00A34477" w:rsidRPr="009A728A">
        <w:rPr>
          <w:rFonts w:ascii="Times New Roman" w:hAnsi="Times New Roman" w:cs="Times New Roman"/>
          <w:sz w:val="24"/>
          <w:szCs w:val="24"/>
        </w:rPr>
        <w:t xml:space="preserve"> 1995</w:t>
      </w:r>
      <w:r w:rsidR="00A34477" w:rsidRPr="009A728A">
        <w:rPr>
          <w:rFonts w:ascii="Times New Roman" w:hAnsi="Times New Roman" w:cs="Times New Roman"/>
          <w:i/>
          <w:sz w:val="24"/>
          <w:szCs w:val="24"/>
        </w:rPr>
        <w:t xml:space="preserve">; </w:t>
      </w:r>
      <w:r w:rsidR="00C913DB" w:rsidRPr="009A728A">
        <w:rPr>
          <w:rFonts w:ascii="Times New Roman" w:hAnsi="Times New Roman" w:cs="Times New Roman"/>
          <w:sz w:val="24"/>
          <w:szCs w:val="24"/>
        </w:rPr>
        <w:t>Lidfors</w:t>
      </w:r>
      <w:r w:rsidR="00470B59" w:rsidRPr="009A728A">
        <w:rPr>
          <w:rFonts w:ascii="Times New Roman" w:hAnsi="Times New Roman" w:cs="Times New Roman"/>
          <w:sz w:val="24"/>
          <w:szCs w:val="24"/>
        </w:rPr>
        <w:t>,</w:t>
      </w:r>
      <w:r w:rsidR="00C913DB" w:rsidRPr="009A728A">
        <w:rPr>
          <w:rFonts w:ascii="Times New Roman" w:hAnsi="Times New Roman" w:cs="Times New Roman"/>
          <w:sz w:val="24"/>
          <w:szCs w:val="24"/>
        </w:rPr>
        <w:t xml:space="preserve"> </w:t>
      </w:r>
      <w:r w:rsidR="00A34477" w:rsidRPr="009A728A">
        <w:rPr>
          <w:rFonts w:ascii="Times New Roman" w:hAnsi="Times New Roman" w:cs="Times New Roman"/>
          <w:sz w:val="24"/>
          <w:szCs w:val="24"/>
        </w:rPr>
        <w:t xml:space="preserve">1997; Verga </w:t>
      </w:r>
      <w:r w:rsidR="00A34477" w:rsidRPr="009A728A">
        <w:rPr>
          <w:rFonts w:ascii="Times New Roman" w:hAnsi="Times New Roman" w:cs="Times New Roman"/>
          <w:i/>
          <w:sz w:val="24"/>
          <w:szCs w:val="24"/>
        </w:rPr>
        <w:t>et al</w:t>
      </w:r>
      <w:r w:rsidR="00470B59" w:rsidRPr="009A728A">
        <w:rPr>
          <w:rFonts w:ascii="Times New Roman" w:hAnsi="Times New Roman" w:cs="Times New Roman"/>
          <w:i/>
          <w:sz w:val="24"/>
          <w:szCs w:val="24"/>
        </w:rPr>
        <w:t>.,</w:t>
      </w:r>
      <w:r w:rsidR="00A34477" w:rsidRPr="009A728A">
        <w:rPr>
          <w:rFonts w:ascii="Times New Roman" w:hAnsi="Times New Roman" w:cs="Times New Roman"/>
          <w:sz w:val="24"/>
          <w:szCs w:val="24"/>
        </w:rPr>
        <w:t xml:space="preserve"> 2007)</w:t>
      </w:r>
      <w:r w:rsidR="000D6A34" w:rsidRPr="009A728A">
        <w:rPr>
          <w:rFonts w:ascii="Times New Roman" w:hAnsi="Times New Roman" w:cs="Times New Roman"/>
          <w:sz w:val="24"/>
          <w:szCs w:val="24"/>
        </w:rPr>
        <w:t xml:space="preserve">, more recently </w:t>
      </w:r>
      <w:r w:rsidR="001E4AFC" w:rsidRPr="009A728A">
        <w:rPr>
          <w:rFonts w:ascii="Times New Roman" w:hAnsi="Times New Roman" w:cs="Times New Roman"/>
          <w:sz w:val="24"/>
          <w:szCs w:val="24"/>
        </w:rPr>
        <w:t>this</w:t>
      </w:r>
      <w:r w:rsidR="000D6A34" w:rsidRPr="009A728A">
        <w:rPr>
          <w:rFonts w:ascii="Times New Roman" w:hAnsi="Times New Roman" w:cs="Times New Roman"/>
          <w:sz w:val="24"/>
          <w:szCs w:val="24"/>
        </w:rPr>
        <w:t xml:space="preserve"> has </w:t>
      </w:r>
      <w:r w:rsidR="001E4AFC" w:rsidRPr="009A728A">
        <w:rPr>
          <w:rFonts w:ascii="Times New Roman" w:hAnsi="Times New Roman" w:cs="Times New Roman"/>
          <w:sz w:val="24"/>
          <w:szCs w:val="24"/>
        </w:rPr>
        <w:t xml:space="preserve">extended to </w:t>
      </w:r>
      <w:r w:rsidR="000D6A34" w:rsidRPr="009A728A">
        <w:rPr>
          <w:rFonts w:ascii="Times New Roman" w:hAnsi="Times New Roman" w:cs="Times New Roman"/>
          <w:sz w:val="24"/>
          <w:szCs w:val="24"/>
        </w:rPr>
        <w:t>encompass</w:t>
      </w:r>
      <w:r w:rsidR="00813931" w:rsidRPr="009A728A">
        <w:rPr>
          <w:rFonts w:ascii="Times New Roman" w:hAnsi="Times New Roman" w:cs="Times New Roman"/>
          <w:sz w:val="24"/>
          <w:szCs w:val="24"/>
        </w:rPr>
        <w:t xml:space="preserve"> </w:t>
      </w:r>
      <w:r w:rsidR="00AB712D" w:rsidRPr="009A728A">
        <w:rPr>
          <w:rFonts w:ascii="Times New Roman" w:hAnsi="Times New Roman" w:cs="Times New Roman"/>
          <w:sz w:val="24"/>
          <w:szCs w:val="24"/>
        </w:rPr>
        <w:t xml:space="preserve">pet </w:t>
      </w:r>
      <w:r w:rsidR="00813931" w:rsidRPr="009A728A">
        <w:rPr>
          <w:rFonts w:ascii="Times New Roman" w:hAnsi="Times New Roman" w:cs="Times New Roman"/>
          <w:sz w:val="24"/>
          <w:szCs w:val="24"/>
        </w:rPr>
        <w:t>rabbit ownership and husbandry practi</w:t>
      </w:r>
      <w:r w:rsidR="00E46CAC" w:rsidRPr="009A728A">
        <w:rPr>
          <w:rFonts w:ascii="Times New Roman" w:hAnsi="Times New Roman" w:cs="Times New Roman"/>
          <w:sz w:val="24"/>
          <w:szCs w:val="24"/>
        </w:rPr>
        <w:t xml:space="preserve">ces </w:t>
      </w:r>
      <w:r w:rsidR="00F07369" w:rsidRPr="009A728A">
        <w:rPr>
          <w:rFonts w:ascii="Times New Roman" w:hAnsi="Times New Roman" w:cs="Times New Roman"/>
          <w:sz w:val="24"/>
          <w:szCs w:val="24"/>
        </w:rPr>
        <w:t>(</w:t>
      </w:r>
      <w:r w:rsidR="00E46CAC" w:rsidRPr="009A728A">
        <w:rPr>
          <w:rFonts w:ascii="Times New Roman" w:hAnsi="Times New Roman" w:cs="Times New Roman"/>
          <w:sz w:val="24"/>
          <w:szCs w:val="24"/>
        </w:rPr>
        <w:t xml:space="preserve">e.g. </w:t>
      </w:r>
      <w:r w:rsidR="00813931" w:rsidRPr="009A728A">
        <w:rPr>
          <w:rFonts w:ascii="Times New Roman" w:hAnsi="Times New Roman" w:cs="Times New Roman"/>
          <w:sz w:val="24"/>
          <w:szCs w:val="24"/>
        </w:rPr>
        <w:t xml:space="preserve">Rooney </w:t>
      </w:r>
      <w:r w:rsidR="00813931" w:rsidRPr="009A728A">
        <w:rPr>
          <w:rFonts w:ascii="Times New Roman" w:hAnsi="Times New Roman" w:cs="Times New Roman"/>
          <w:i/>
          <w:sz w:val="24"/>
          <w:szCs w:val="24"/>
        </w:rPr>
        <w:t>et al</w:t>
      </w:r>
      <w:r w:rsidR="00470B59" w:rsidRPr="009A728A">
        <w:rPr>
          <w:rFonts w:ascii="Times New Roman" w:hAnsi="Times New Roman" w:cs="Times New Roman"/>
          <w:i/>
          <w:sz w:val="24"/>
          <w:szCs w:val="24"/>
        </w:rPr>
        <w:t>.,</w:t>
      </w:r>
      <w:r w:rsidR="00813931" w:rsidRPr="009A728A">
        <w:rPr>
          <w:rFonts w:ascii="Times New Roman" w:hAnsi="Times New Roman" w:cs="Times New Roman"/>
          <w:sz w:val="24"/>
          <w:szCs w:val="24"/>
        </w:rPr>
        <w:t xml:space="preserve"> 2014; Oxley </w:t>
      </w:r>
      <w:r w:rsidR="00813931" w:rsidRPr="009A728A">
        <w:rPr>
          <w:rFonts w:ascii="Times New Roman" w:hAnsi="Times New Roman" w:cs="Times New Roman"/>
          <w:i/>
          <w:sz w:val="24"/>
          <w:szCs w:val="24"/>
        </w:rPr>
        <w:t>et al</w:t>
      </w:r>
      <w:r w:rsidR="00470B59" w:rsidRPr="009A728A">
        <w:rPr>
          <w:rFonts w:ascii="Times New Roman" w:hAnsi="Times New Roman" w:cs="Times New Roman"/>
          <w:i/>
          <w:sz w:val="24"/>
          <w:szCs w:val="24"/>
        </w:rPr>
        <w:t>.,</w:t>
      </w:r>
      <w:r w:rsidR="00813931" w:rsidRPr="009A728A">
        <w:rPr>
          <w:rFonts w:ascii="Times New Roman" w:hAnsi="Times New Roman" w:cs="Times New Roman"/>
          <w:sz w:val="24"/>
          <w:szCs w:val="24"/>
        </w:rPr>
        <w:t xml:space="preserve"> 2015). </w:t>
      </w:r>
      <w:r w:rsidR="0088318F" w:rsidRPr="009A728A">
        <w:rPr>
          <w:rFonts w:ascii="Times New Roman" w:hAnsi="Times New Roman" w:cs="Times New Roman"/>
          <w:sz w:val="24"/>
          <w:szCs w:val="24"/>
        </w:rPr>
        <w:t xml:space="preserve">Studies </w:t>
      </w:r>
      <w:r w:rsidR="000D6A34" w:rsidRPr="009A728A">
        <w:rPr>
          <w:rFonts w:ascii="Times New Roman" w:hAnsi="Times New Roman" w:cs="Times New Roman"/>
          <w:sz w:val="24"/>
          <w:szCs w:val="24"/>
        </w:rPr>
        <w:t xml:space="preserve">highlight the need for </w:t>
      </w:r>
      <w:r w:rsidR="0088318F" w:rsidRPr="009A728A">
        <w:rPr>
          <w:rFonts w:ascii="Times New Roman" w:hAnsi="Times New Roman" w:cs="Times New Roman"/>
          <w:sz w:val="24"/>
          <w:szCs w:val="24"/>
        </w:rPr>
        <w:t>better understanding of</w:t>
      </w:r>
      <w:r w:rsidR="00813931" w:rsidRPr="009A728A">
        <w:rPr>
          <w:rFonts w:ascii="Times New Roman" w:hAnsi="Times New Roman" w:cs="Times New Roman"/>
          <w:sz w:val="24"/>
          <w:szCs w:val="24"/>
        </w:rPr>
        <w:t xml:space="preserve"> the human-rabbit </w:t>
      </w:r>
      <w:r w:rsidR="0088318F" w:rsidRPr="009A728A">
        <w:rPr>
          <w:rFonts w:ascii="Times New Roman" w:hAnsi="Times New Roman" w:cs="Times New Roman"/>
          <w:sz w:val="24"/>
          <w:szCs w:val="24"/>
        </w:rPr>
        <w:t xml:space="preserve">relationship </w:t>
      </w:r>
      <w:r w:rsidR="00813931" w:rsidRPr="009A728A">
        <w:rPr>
          <w:rFonts w:ascii="Times New Roman" w:hAnsi="Times New Roman" w:cs="Times New Roman"/>
          <w:sz w:val="24"/>
          <w:szCs w:val="24"/>
        </w:rPr>
        <w:t>and associated ownership practice</w:t>
      </w:r>
      <w:r w:rsidR="006548CD" w:rsidRPr="009A728A">
        <w:rPr>
          <w:rFonts w:ascii="Times New Roman" w:hAnsi="Times New Roman" w:cs="Times New Roman"/>
          <w:sz w:val="24"/>
          <w:szCs w:val="24"/>
        </w:rPr>
        <w:t>s</w:t>
      </w:r>
      <w:r w:rsidR="0088318F" w:rsidRPr="009A728A">
        <w:rPr>
          <w:rFonts w:ascii="Times New Roman" w:hAnsi="Times New Roman" w:cs="Times New Roman"/>
          <w:sz w:val="24"/>
          <w:szCs w:val="24"/>
        </w:rPr>
        <w:t xml:space="preserve"> to</w:t>
      </w:r>
      <w:r w:rsidR="000D6A34" w:rsidRPr="009A728A">
        <w:rPr>
          <w:rFonts w:ascii="Times New Roman" w:hAnsi="Times New Roman" w:cs="Times New Roman"/>
          <w:sz w:val="24"/>
          <w:szCs w:val="24"/>
        </w:rPr>
        <w:t xml:space="preserve"> facilitate the production of</w:t>
      </w:r>
      <w:r w:rsidR="00813931" w:rsidRPr="009A728A">
        <w:rPr>
          <w:rFonts w:ascii="Times New Roman" w:hAnsi="Times New Roman" w:cs="Times New Roman"/>
          <w:sz w:val="24"/>
          <w:szCs w:val="24"/>
        </w:rPr>
        <w:t xml:space="preserve"> effective and inform</w:t>
      </w:r>
      <w:r w:rsidR="00816ED9" w:rsidRPr="009A728A">
        <w:rPr>
          <w:rFonts w:ascii="Times New Roman" w:hAnsi="Times New Roman" w:cs="Times New Roman"/>
          <w:sz w:val="24"/>
          <w:szCs w:val="24"/>
        </w:rPr>
        <w:t>ed</w:t>
      </w:r>
      <w:r w:rsidR="00813931" w:rsidRPr="009A728A">
        <w:rPr>
          <w:rFonts w:ascii="Times New Roman" w:hAnsi="Times New Roman" w:cs="Times New Roman"/>
          <w:sz w:val="24"/>
          <w:szCs w:val="24"/>
        </w:rPr>
        <w:t xml:space="preserve"> education</w:t>
      </w:r>
      <w:r w:rsidR="00E46CAC" w:rsidRPr="009A728A">
        <w:rPr>
          <w:rFonts w:ascii="Times New Roman" w:hAnsi="Times New Roman" w:cs="Times New Roman"/>
          <w:sz w:val="24"/>
          <w:szCs w:val="24"/>
        </w:rPr>
        <w:t xml:space="preserve"> for owners, laboratory and veterinary staff</w:t>
      </w:r>
      <w:r w:rsidR="00813931" w:rsidRPr="009A728A">
        <w:rPr>
          <w:rFonts w:ascii="Times New Roman" w:hAnsi="Times New Roman" w:cs="Times New Roman"/>
          <w:sz w:val="24"/>
          <w:szCs w:val="24"/>
        </w:rPr>
        <w:t xml:space="preserve">. </w:t>
      </w:r>
      <w:r w:rsidR="00E46CAC" w:rsidRPr="009A728A">
        <w:rPr>
          <w:rFonts w:ascii="Times New Roman" w:hAnsi="Times New Roman" w:cs="Times New Roman"/>
          <w:sz w:val="24"/>
          <w:szCs w:val="24"/>
        </w:rPr>
        <w:t>The h</w:t>
      </w:r>
      <w:r w:rsidR="00522CD9" w:rsidRPr="009A728A">
        <w:rPr>
          <w:rFonts w:ascii="Times New Roman" w:hAnsi="Times New Roman" w:cs="Times New Roman"/>
          <w:sz w:val="24"/>
          <w:szCs w:val="24"/>
        </w:rPr>
        <w:t>andling of rabbits is</w:t>
      </w:r>
      <w:r w:rsidR="00D56AC8" w:rsidRPr="009A728A">
        <w:rPr>
          <w:rFonts w:ascii="Times New Roman" w:hAnsi="Times New Roman" w:cs="Times New Roman"/>
          <w:sz w:val="24"/>
          <w:szCs w:val="24"/>
        </w:rPr>
        <w:t xml:space="preserve"> one such </w:t>
      </w:r>
      <w:r w:rsidR="000D6A34" w:rsidRPr="009A728A">
        <w:rPr>
          <w:rFonts w:ascii="Times New Roman" w:hAnsi="Times New Roman" w:cs="Times New Roman"/>
          <w:sz w:val="24"/>
          <w:szCs w:val="24"/>
        </w:rPr>
        <w:t xml:space="preserve">management </w:t>
      </w:r>
      <w:r w:rsidR="00D56AC8" w:rsidRPr="009A728A">
        <w:rPr>
          <w:rFonts w:ascii="Times New Roman" w:hAnsi="Times New Roman" w:cs="Times New Roman"/>
          <w:sz w:val="24"/>
          <w:szCs w:val="24"/>
        </w:rPr>
        <w:t>area</w:t>
      </w:r>
      <w:r w:rsidR="003B7399" w:rsidRPr="009A728A">
        <w:rPr>
          <w:rFonts w:ascii="Times New Roman" w:hAnsi="Times New Roman" w:cs="Times New Roman"/>
          <w:sz w:val="24"/>
          <w:szCs w:val="24"/>
        </w:rPr>
        <w:t>.</w:t>
      </w:r>
      <w:r w:rsidR="00D56AC8" w:rsidRPr="009A728A">
        <w:rPr>
          <w:rFonts w:ascii="Times New Roman" w:hAnsi="Times New Roman" w:cs="Times New Roman"/>
          <w:sz w:val="24"/>
          <w:szCs w:val="24"/>
        </w:rPr>
        <w:t xml:space="preserve"> </w:t>
      </w:r>
    </w:p>
    <w:p w14:paraId="6996E6B4" w14:textId="33BCB50C" w:rsidR="0009154F" w:rsidRPr="009A728A" w:rsidRDefault="003B7399" w:rsidP="0009154F">
      <w:pPr>
        <w:spacing w:after="0" w:line="480" w:lineRule="auto"/>
        <w:ind w:firstLine="720"/>
        <w:jc w:val="both"/>
        <w:rPr>
          <w:rFonts w:ascii="Times New Roman" w:hAnsi="Times New Roman" w:cs="Times New Roman"/>
          <w:sz w:val="24"/>
          <w:szCs w:val="24"/>
        </w:rPr>
      </w:pPr>
      <w:r w:rsidRPr="009A728A">
        <w:rPr>
          <w:rFonts w:ascii="Times New Roman" w:hAnsi="Times New Roman" w:cs="Times New Roman"/>
          <w:sz w:val="24"/>
          <w:szCs w:val="24"/>
        </w:rPr>
        <w:t>As a terrestrial prey species, being picked up is likely an innately stressful experience</w:t>
      </w:r>
      <w:r w:rsidR="00C913DB" w:rsidRPr="009A728A">
        <w:rPr>
          <w:rFonts w:ascii="Times New Roman" w:hAnsi="Times New Roman" w:cs="Times New Roman"/>
          <w:sz w:val="24"/>
          <w:szCs w:val="24"/>
        </w:rPr>
        <w:t xml:space="preserve"> (McBride</w:t>
      </w:r>
      <w:r w:rsidR="00470B59" w:rsidRPr="009A728A">
        <w:rPr>
          <w:rFonts w:ascii="Times New Roman" w:hAnsi="Times New Roman" w:cs="Times New Roman"/>
          <w:sz w:val="24"/>
          <w:szCs w:val="24"/>
        </w:rPr>
        <w:t>,</w:t>
      </w:r>
      <w:r w:rsidR="0088318F" w:rsidRPr="009A728A">
        <w:rPr>
          <w:rFonts w:ascii="Times New Roman" w:hAnsi="Times New Roman" w:cs="Times New Roman"/>
          <w:sz w:val="24"/>
          <w:szCs w:val="24"/>
        </w:rPr>
        <w:t xml:space="preserve"> 2017)</w:t>
      </w:r>
      <w:r w:rsidRPr="009A728A">
        <w:rPr>
          <w:rFonts w:ascii="Times New Roman" w:hAnsi="Times New Roman" w:cs="Times New Roman"/>
          <w:sz w:val="24"/>
          <w:szCs w:val="24"/>
        </w:rPr>
        <w:t xml:space="preserve">. However, handling kept rabbits </w:t>
      </w:r>
      <w:r w:rsidR="00D56AC8" w:rsidRPr="009A728A">
        <w:rPr>
          <w:rFonts w:ascii="Times New Roman" w:hAnsi="Times New Roman" w:cs="Times New Roman"/>
          <w:sz w:val="24"/>
          <w:szCs w:val="24"/>
        </w:rPr>
        <w:t>is</w:t>
      </w:r>
      <w:r w:rsidR="00522CD9" w:rsidRPr="009A728A">
        <w:rPr>
          <w:rFonts w:ascii="Times New Roman" w:hAnsi="Times New Roman" w:cs="Times New Roman"/>
          <w:sz w:val="24"/>
          <w:szCs w:val="24"/>
        </w:rPr>
        <w:t xml:space="preserve"> important f</w:t>
      </w:r>
      <w:r w:rsidR="000D3C30" w:rsidRPr="009A728A">
        <w:rPr>
          <w:rFonts w:ascii="Times New Roman" w:hAnsi="Times New Roman" w:cs="Times New Roman"/>
          <w:sz w:val="24"/>
          <w:szCs w:val="24"/>
        </w:rPr>
        <w:t xml:space="preserve">or </w:t>
      </w:r>
      <w:r w:rsidR="0088318F" w:rsidRPr="009A728A">
        <w:rPr>
          <w:rFonts w:ascii="Times New Roman" w:hAnsi="Times New Roman" w:cs="Times New Roman"/>
          <w:sz w:val="24"/>
          <w:szCs w:val="24"/>
        </w:rPr>
        <w:t>several</w:t>
      </w:r>
      <w:r w:rsidR="000D3C30" w:rsidRPr="009A728A">
        <w:rPr>
          <w:rFonts w:ascii="Times New Roman" w:hAnsi="Times New Roman" w:cs="Times New Roman"/>
          <w:sz w:val="24"/>
          <w:szCs w:val="24"/>
        </w:rPr>
        <w:t xml:space="preserve"> </w:t>
      </w:r>
      <w:r w:rsidR="00E46CAC" w:rsidRPr="009A728A">
        <w:rPr>
          <w:rFonts w:ascii="Times New Roman" w:hAnsi="Times New Roman" w:cs="Times New Roman"/>
          <w:sz w:val="24"/>
          <w:szCs w:val="24"/>
        </w:rPr>
        <w:t>reasons</w:t>
      </w:r>
      <w:r w:rsidR="000D6A34" w:rsidRPr="009A728A">
        <w:rPr>
          <w:rFonts w:ascii="Times New Roman" w:hAnsi="Times New Roman" w:cs="Times New Roman"/>
          <w:sz w:val="24"/>
          <w:szCs w:val="24"/>
        </w:rPr>
        <w:t>,</w:t>
      </w:r>
      <w:r w:rsidR="000D3C30" w:rsidRPr="009A728A">
        <w:rPr>
          <w:rFonts w:ascii="Times New Roman" w:hAnsi="Times New Roman" w:cs="Times New Roman"/>
          <w:sz w:val="24"/>
          <w:szCs w:val="24"/>
        </w:rPr>
        <w:t xml:space="preserve"> including</w:t>
      </w:r>
      <w:r w:rsidR="00522CD9" w:rsidRPr="009A728A">
        <w:rPr>
          <w:rFonts w:ascii="Times New Roman" w:hAnsi="Times New Roman" w:cs="Times New Roman"/>
          <w:sz w:val="24"/>
          <w:szCs w:val="24"/>
        </w:rPr>
        <w:t xml:space="preserve"> health checking</w:t>
      </w:r>
      <w:r w:rsidR="0088318F" w:rsidRPr="009A728A">
        <w:rPr>
          <w:rFonts w:ascii="Times New Roman" w:hAnsi="Times New Roman" w:cs="Times New Roman"/>
          <w:sz w:val="24"/>
          <w:szCs w:val="24"/>
        </w:rPr>
        <w:t xml:space="preserve"> </w:t>
      </w:r>
      <w:r w:rsidR="000D6A34" w:rsidRPr="009A728A">
        <w:rPr>
          <w:rFonts w:ascii="Times New Roman" w:hAnsi="Times New Roman" w:cs="Times New Roman"/>
          <w:sz w:val="24"/>
          <w:szCs w:val="24"/>
        </w:rPr>
        <w:t xml:space="preserve">for sore hocks (pododermatitis) and </w:t>
      </w:r>
      <w:r w:rsidR="00502B7A" w:rsidRPr="009A728A">
        <w:rPr>
          <w:rFonts w:ascii="Times New Roman" w:hAnsi="Times New Roman" w:cs="Times New Roman"/>
          <w:sz w:val="24"/>
          <w:szCs w:val="24"/>
        </w:rPr>
        <w:t>myiasis (</w:t>
      </w:r>
      <w:r w:rsidR="000D6A34" w:rsidRPr="009A728A">
        <w:rPr>
          <w:rFonts w:ascii="Times New Roman" w:hAnsi="Times New Roman" w:cs="Times New Roman"/>
          <w:sz w:val="24"/>
          <w:szCs w:val="24"/>
        </w:rPr>
        <w:t>blowfly strike</w:t>
      </w:r>
      <w:r w:rsidR="00502B7A" w:rsidRPr="009A728A">
        <w:rPr>
          <w:rFonts w:ascii="Times New Roman" w:hAnsi="Times New Roman" w:cs="Times New Roman"/>
          <w:sz w:val="24"/>
          <w:szCs w:val="24"/>
        </w:rPr>
        <w:t>)</w:t>
      </w:r>
      <w:r w:rsidR="000D6A34" w:rsidRPr="009A728A">
        <w:rPr>
          <w:rFonts w:ascii="Times New Roman" w:hAnsi="Times New Roman" w:cs="Times New Roman"/>
          <w:sz w:val="24"/>
          <w:szCs w:val="24"/>
        </w:rPr>
        <w:t>. Yet</w:t>
      </w:r>
      <w:r w:rsidR="00502B7A" w:rsidRPr="009A728A">
        <w:rPr>
          <w:rFonts w:ascii="Times New Roman" w:hAnsi="Times New Roman" w:cs="Times New Roman"/>
          <w:sz w:val="24"/>
          <w:szCs w:val="24"/>
        </w:rPr>
        <w:t>,</w:t>
      </w:r>
      <w:r w:rsidR="00E46CAC" w:rsidRPr="009A728A">
        <w:rPr>
          <w:rFonts w:ascii="Times New Roman" w:hAnsi="Times New Roman" w:cs="Times New Roman"/>
          <w:sz w:val="24"/>
          <w:szCs w:val="24"/>
        </w:rPr>
        <w:t xml:space="preserve"> </w:t>
      </w:r>
      <w:r w:rsidR="000D3C30" w:rsidRPr="009A728A">
        <w:rPr>
          <w:rFonts w:ascii="Times New Roman" w:hAnsi="Times New Roman" w:cs="Times New Roman"/>
          <w:sz w:val="24"/>
          <w:szCs w:val="24"/>
        </w:rPr>
        <w:t xml:space="preserve">Mancinelli </w:t>
      </w:r>
      <w:r w:rsidR="000D3C30" w:rsidRPr="009A728A">
        <w:rPr>
          <w:rFonts w:ascii="Times New Roman" w:hAnsi="Times New Roman" w:cs="Times New Roman"/>
          <w:i/>
          <w:sz w:val="24"/>
          <w:szCs w:val="24"/>
        </w:rPr>
        <w:t>et al</w:t>
      </w:r>
      <w:r w:rsidR="00470B59" w:rsidRPr="009A728A">
        <w:rPr>
          <w:rFonts w:ascii="Times New Roman" w:hAnsi="Times New Roman" w:cs="Times New Roman"/>
          <w:i/>
          <w:sz w:val="24"/>
          <w:szCs w:val="24"/>
        </w:rPr>
        <w:t>.</w:t>
      </w:r>
      <w:r w:rsidR="00C913DB" w:rsidRPr="009A728A">
        <w:rPr>
          <w:rFonts w:ascii="Times New Roman" w:hAnsi="Times New Roman" w:cs="Times New Roman"/>
          <w:sz w:val="24"/>
          <w:szCs w:val="24"/>
        </w:rPr>
        <w:t xml:space="preserve"> (</w:t>
      </w:r>
      <w:r w:rsidR="000D3C30" w:rsidRPr="009A728A">
        <w:rPr>
          <w:rFonts w:ascii="Times New Roman" w:hAnsi="Times New Roman" w:cs="Times New Roman"/>
          <w:sz w:val="24"/>
          <w:szCs w:val="24"/>
        </w:rPr>
        <w:t xml:space="preserve">2014) found that </w:t>
      </w:r>
      <w:r w:rsidR="00522CD9" w:rsidRPr="009A728A">
        <w:rPr>
          <w:rFonts w:ascii="Times New Roman" w:hAnsi="Times New Roman" w:cs="Times New Roman"/>
          <w:sz w:val="24"/>
          <w:szCs w:val="24"/>
        </w:rPr>
        <w:t>93.8% of 168 pet rabbits assessed showed signs of sore hocks (pododermatitis)</w:t>
      </w:r>
      <w:r w:rsidR="001E541E" w:rsidRPr="009A728A">
        <w:rPr>
          <w:rFonts w:ascii="Times New Roman" w:hAnsi="Times New Roman" w:cs="Times New Roman"/>
          <w:sz w:val="24"/>
          <w:szCs w:val="24"/>
        </w:rPr>
        <w:t>,</w:t>
      </w:r>
      <w:r w:rsidR="00502B7A" w:rsidRPr="009A728A">
        <w:rPr>
          <w:rFonts w:ascii="Times New Roman" w:hAnsi="Times New Roman" w:cs="Times New Roman"/>
          <w:sz w:val="24"/>
          <w:szCs w:val="24"/>
        </w:rPr>
        <w:t xml:space="preserve"> suggesting owners either do not know to check </w:t>
      </w:r>
      <w:r w:rsidR="00DD28BB" w:rsidRPr="009A728A">
        <w:rPr>
          <w:rFonts w:ascii="Times New Roman" w:hAnsi="Times New Roman" w:cs="Times New Roman"/>
          <w:sz w:val="24"/>
          <w:szCs w:val="24"/>
        </w:rPr>
        <w:t xml:space="preserve">the hocks </w:t>
      </w:r>
      <w:r w:rsidR="00502B7A" w:rsidRPr="009A728A">
        <w:rPr>
          <w:rFonts w:ascii="Times New Roman" w:hAnsi="Times New Roman" w:cs="Times New Roman"/>
          <w:sz w:val="24"/>
          <w:szCs w:val="24"/>
        </w:rPr>
        <w:t>or have difficulties in doing</w:t>
      </w:r>
      <w:r w:rsidR="0076282A" w:rsidRPr="009A728A">
        <w:rPr>
          <w:rFonts w:ascii="Times New Roman" w:hAnsi="Times New Roman" w:cs="Times New Roman"/>
          <w:sz w:val="24"/>
          <w:szCs w:val="24"/>
        </w:rPr>
        <w:t xml:space="preserve"> so</w:t>
      </w:r>
      <w:r w:rsidR="00502B7A" w:rsidRPr="009A728A">
        <w:rPr>
          <w:rFonts w:ascii="Times New Roman" w:hAnsi="Times New Roman" w:cs="Times New Roman"/>
          <w:sz w:val="24"/>
          <w:szCs w:val="24"/>
        </w:rPr>
        <w:t>.</w:t>
      </w:r>
      <w:r w:rsidR="00522CD9" w:rsidRPr="009A728A">
        <w:rPr>
          <w:rFonts w:ascii="Times New Roman" w:hAnsi="Times New Roman" w:cs="Times New Roman"/>
          <w:sz w:val="24"/>
          <w:szCs w:val="24"/>
        </w:rPr>
        <w:t xml:space="preserve"> </w:t>
      </w:r>
      <w:r w:rsidR="00502B7A" w:rsidRPr="009A728A">
        <w:rPr>
          <w:rFonts w:ascii="Times New Roman" w:hAnsi="Times New Roman" w:cs="Times New Roman"/>
          <w:sz w:val="24"/>
          <w:szCs w:val="24"/>
        </w:rPr>
        <w:t>Whichever reason, the lack of health checks can be particu</w:t>
      </w:r>
      <w:r w:rsidR="0076282A" w:rsidRPr="009A728A">
        <w:rPr>
          <w:rFonts w:ascii="Times New Roman" w:hAnsi="Times New Roman" w:cs="Times New Roman"/>
          <w:sz w:val="24"/>
          <w:szCs w:val="24"/>
        </w:rPr>
        <w:t>l</w:t>
      </w:r>
      <w:r w:rsidR="00502B7A" w:rsidRPr="009A728A">
        <w:rPr>
          <w:rFonts w:ascii="Times New Roman" w:hAnsi="Times New Roman" w:cs="Times New Roman"/>
          <w:sz w:val="24"/>
          <w:szCs w:val="24"/>
        </w:rPr>
        <w:t>ar</w:t>
      </w:r>
      <w:r w:rsidR="0076282A" w:rsidRPr="009A728A">
        <w:rPr>
          <w:rFonts w:ascii="Times New Roman" w:hAnsi="Times New Roman" w:cs="Times New Roman"/>
          <w:sz w:val="24"/>
          <w:szCs w:val="24"/>
        </w:rPr>
        <w:t>l</w:t>
      </w:r>
      <w:r w:rsidR="00502B7A" w:rsidRPr="009A728A">
        <w:rPr>
          <w:rFonts w:ascii="Times New Roman" w:hAnsi="Times New Roman" w:cs="Times New Roman"/>
          <w:sz w:val="24"/>
          <w:szCs w:val="24"/>
        </w:rPr>
        <w:t>y fatal in summer months, when risk of fly strike is heightened (Bisdorff &amp; Wall</w:t>
      </w:r>
      <w:r w:rsidR="00470B59" w:rsidRPr="009A728A">
        <w:rPr>
          <w:rFonts w:ascii="Times New Roman" w:hAnsi="Times New Roman" w:cs="Times New Roman"/>
          <w:sz w:val="24"/>
          <w:szCs w:val="24"/>
        </w:rPr>
        <w:t>,</w:t>
      </w:r>
      <w:r w:rsidR="00502B7A" w:rsidRPr="009A728A">
        <w:rPr>
          <w:rFonts w:ascii="Times New Roman" w:hAnsi="Times New Roman" w:cs="Times New Roman"/>
          <w:sz w:val="24"/>
          <w:szCs w:val="24"/>
        </w:rPr>
        <w:t xml:space="preserve"> 2006). </w:t>
      </w:r>
      <w:r w:rsidR="0088318F" w:rsidRPr="009A728A">
        <w:rPr>
          <w:rFonts w:ascii="Times New Roman" w:hAnsi="Times New Roman" w:cs="Times New Roman"/>
          <w:sz w:val="24"/>
          <w:szCs w:val="24"/>
        </w:rPr>
        <w:t>Though</w:t>
      </w:r>
      <w:r w:rsidR="00502B7A" w:rsidRPr="009A728A">
        <w:rPr>
          <w:rFonts w:ascii="Times New Roman" w:hAnsi="Times New Roman" w:cs="Times New Roman"/>
          <w:sz w:val="24"/>
          <w:szCs w:val="24"/>
        </w:rPr>
        <w:t xml:space="preserve"> handling is potentially stressful,</w:t>
      </w:r>
      <w:r w:rsidR="001A2E74" w:rsidRPr="009A728A">
        <w:rPr>
          <w:rFonts w:ascii="Times New Roman" w:hAnsi="Times New Roman" w:cs="Times New Roman"/>
          <w:sz w:val="24"/>
          <w:szCs w:val="24"/>
        </w:rPr>
        <w:t xml:space="preserve"> </w:t>
      </w:r>
      <w:r w:rsidR="001A2E74" w:rsidRPr="009A728A">
        <w:rPr>
          <w:rFonts w:ascii="Times New Roman" w:hAnsi="Times New Roman" w:cs="Times New Roman"/>
          <w:i/>
          <w:sz w:val="24"/>
          <w:szCs w:val="24"/>
        </w:rPr>
        <w:t>“it</w:t>
      </w:r>
      <w:r w:rsidR="000D3C30" w:rsidRPr="009A728A">
        <w:rPr>
          <w:rFonts w:ascii="Times New Roman" w:hAnsi="Times New Roman" w:cs="Times New Roman"/>
          <w:i/>
          <w:sz w:val="24"/>
          <w:szCs w:val="24"/>
        </w:rPr>
        <w:t xml:space="preserve"> is essential that owners of pet rabbits undertake twice-daily checks of their pet and are aware of the potential risks asso</w:t>
      </w:r>
      <w:r w:rsidR="001A2E74" w:rsidRPr="009A728A">
        <w:rPr>
          <w:rFonts w:ascii="Times New Roman" w:hAnsi="Times New Roman" w:cs="Times New Roman"/>
          <w:i/>
          <w:sz w:val="24"/>
          <w:szCs w:val="24"/>
        </w:rPr>
        <w:t xml:space="preserve">ciated with faecal clumping and </w:t>
      </w:r>
      <w:r w:rsidR="000D3C30" w:rsidRPr="009A728A">
        <w:rPr>
          <w:rFonts w:ascii="Times New Roman" w:hAnsi="Times New Roman" w:cs="Times New Roman"/>
          <w:i/>
          <w:sz w:val="24"/>
          <w:szCs w:val="24"/>
        </w:rPr>
        <w:t>urine scalding</w:t>
      </w:r>
      <w:r w:rsidR="001A2E74" w:rsidRPr="009A728A">
        <w:rPr>
          <w:rFonts w:ascii="Times New Roman" w:hAnsi="Times New Roman" w:cs="Times New Roman"/>
          <w:sz w:val="24"/>
          <w:szCs w:val="24"/>
        </w:rPr>
        <w:t>”</w:t>
      </w:r>
      <w:r w:rsidR="00C913DB" w:rsidRPr="009A728A">
        <w:rPr>
          <w:rFonts w:ascii="Times New Roman" w:hAnsi="Times New Roman" w:cs="Times New Roman"/>
          <w:sz w:val="24"/>
          <w:szCs w:val="24"/>
        </w:rPr>
        <w:t xml:space="preserve"> (Druce</w:t>
      </w:r>
      <w:r w:rsidR="00470B59" w:rsidRPr="009A728A">
        <w:rPr>
          <w:rFonts w:ascii="Times New Roman" w:hAnsi="Times New Roman" w:cs="Times New Roman"/>
          <w:sz w:val="24"/>
          <w:szCs w:val="24"/>
        </w:rPr>
        <w:t>,</w:t>
      </w:r>
      <w:r w:rsidR="00502B7A" w:rsidRPr="009A728A">
        <w:rPr>
          <w:rFonts w:ascii="Times New Roman" w:hAnsi="Times New Roman" w:cs="Times New Roman"/>
          <w:sz w:val="24"/>
          <w:szCs w:val="24"/>
        </w:rPr>
        <w:t xml:space="preserve"> 2015</w:t>
      </w:r>
      <w:r w:rsidR="00C913DB" w:rsidRPr="009A728A">
        <w:rPr>
          <w:rFonts w:ascii="Times New Roman" w:hAnsi="Times New Roman" w:cs="Times New Roman"/>
          <w:sz w:val="24"/>
          <w:szCs w:val="24"/>
        </w:rPr>
        <w:t>, p</w:t>
      </w:r>
      <w:r w:rsidR="00D5212D" w:rsidRPr="009A728A">
        <w:rPr>
          <w:rFonts w:ascii="Times New Roman" w:hAnsi="Times New Roman" w:cs="Times New Roman"/>
          <w:sz w:val="24"/>
          <w:szCs w:val="24"/>
        </w:rPr>
        <w:t>202</w:t>
      </w:r>
      <w:r w:rsidR="00502B7A" w:rsidRPr="009A728A">
        <w:rPr>
          <w:rFonts w:ascii="Times New Roman" w:hAnsi="Times New Roman" w:cs="Times New Roman"/>
          <w:sz w:val="24"/>
          <w:szCs w:val="24"/>
        </w:rPr>
        <w:t>)</w:t>
      </w:r>
      <w:r w:rsidR="000D3C30" w:rsidRPr="009A728A">
        <w:rPr>
          <w:rFonts w:ascii="Times New Roman" w:hAnsi="Times New Roman" w:cs="Times New Roman"/>
          <w:sz w:val="24"/>
          <w:szCs w:val="24"/>
        </w:rPr>
        <w:t xml:space="preserve">. </w:t>
      </w:r>
    </w:p>
    <w:p w14:paraId="72E65D1B" w14:textId="48AD1901" w:rsidR="0009154F" w:rsidRPr="009A728A" w:rsidRDefault="002F36F4" w:rsidP="0009154F">
      <w:pPr>
        <w:spacing w:after="0" w:line="480" w:lineRule="auto"/>
        <w:ind w:firstLine="720"/>
        <w:jc w:val="both"/>
        <w:rPr>
          <w:rFonts w:ascii="Times New Roman" w:hAnsi="Times New Roman" w:cs="Times New Roman"/>
          <w:sz w:val="24"/>
          <w:szCs w:val="24"/>
        </w:rPr>
      </w:pPr>
      <w:r w:rsidRPr="009A728A">
        <w:rPr>
          <w:rFonts w:ascii="Times New Roman" w:hAnsi="Times New Roman" w:cs="Times New Roman"/>
          <w:sz w:val="24"/>
          <w:szCs w:val="24"/>
        </w:rPr>
        <w:t>R</w:t>
      </w:r>
      <w:r w:rsidR="00E81BBC" w:rsidRPr="009A728A">
        <w:rPr>
          <w:rFonts w:ascii="Times New Roman" w:hAnsi="Times New Roman" w:cs="Times New Roman"/>
          <w:sz w:val="24"/>
          <w:szCs w:val="24"/>
        </w:rPr>
        <w:t>esearch on r</w:t>
      </w:r>
      <w:r w:rsidR="00E6445B" w:rsidRPr="009A728A">
        <w:rPr>
          <w:rFonts w:ascii="Times New Roman" w:hAnsi="Times New Roman" w:cs="Times New Roman"/>
          <w:sz w:val="24"/>
          <w:szCs w:val="24"/>
        </w:rPr>
        <w:t xml:space="preserve">abbit handling </w:t>
      </w:r>
      <w:r w:rsidR="00955D8C" w:rsidRPr="009A728A">
        <w:rPr>
          <w:rFonts w:ascii="Times New Roman" w:hAnsi="Times New Roman" w:cs="Times New Roman"/>
          <w:sz w:val="24"/>
          <w:szCs w:val="24"/>
        </w:rPr>
        <w:t xml:space="preserve">has </w:t>
      </w:r>
      <w:r w:rsidR="00D86B60" w:rsidRPr="009A728A">
        <w:rPr>
          <w:rFonts w:ascii="Times New Roman" w:hAnsi="Times New Roman" w:cs="Times New Roman"/>
          <w:sz w:val="24"/>
          <w:szCs w:val="24"/>
        </w:rPr>
        <w:t xml:space="preserve">studied </w:t>
      </w:r>
      <w:r w:rsidR="00955D8C" w:rsidRPr="009A728A">
        <w:rPr>
          <w:rFonts w:ascii="Times New Roman" w:hAnsi="Times New Roman" w:cs="Times New Roman"/>
          <w:sz w:val="24"/>
          <w:szCs w:val="24"/>
        </w:rPr>
        <w:t>effects on</w:t>
      </w:r>
      <w:r w:rsidR="00D86B60" w:rsidRPr="009A728A">
        <w:rPr>
          <w:rFonts w:ascii="Times New Roman" w:hAnsi="Times New Roman" w:cs="Times New Roman"/>
          <w:sz w:val="24"/>
          <w:szCs w:val="24"/>
        </w:rPr>
        <w:t xml:space="preserve"> </w:t>
      </w:r>
      <w:r w:rsidR="00E6445B" w:rsidRPr="009A728A">
        <w:rPr>
          <w:rFonts w:ascii="Times New Roman" w:hAnsi="Times New Roman" w:cs="Times New Roman"/>
          <w:sz w:val="24"/>
          <w:szCs w:val="24"/>
        </w:rPr>
        <w:t xml:space="preserve">physiology </w:t>
      </w:r>
      <w:r w:rsidR="0076282A" w:rsidRPr="009A728A">
        <w:rPr>
          <w:rFonts w:ascii="Times New Roman" w:hAnsi="Times New Roman" w:cs="Times New Roman"/>
          <w:sz w:val="24"/>
          <w:szCs w:val="24"/>
        </w:rPr>
        <w:t>such as</w:t>
      </w:r>
      <w:r w:rsidR="00E6445B" w:rsidRPr="009A728A">
        <w:rPr>
          <w:rFonts w:ascii="Times New Roman" w:hAnsi="Times New Roman" w:cs="Times New Roman"/>
          <w:sz w:val="24"/>
          <w:szCs w:val="24"/>
        </w:rPr>
        <w:t xml:space="preserve"> mortality rate</w:t>
      </w:r>
      <w:r w:rsidR="0076282A" w:rsidRPr="009A728A">
        <w:rPr>
          <w:rFonts w:ascii="Times New Roman" w:hAnsi="Times New Roman" w:cs="Times New Roman"/>
          <w:sz w:val="24"/>
          <w:szCs w:val="24"/>
        </w:rPr>
        <w:t xml:space="preserve"> and</w:t>
      </w:r>
      <w:r w:rsidR="00E6445B" w:rsidRPr="009A728A">
        <w:rPr>
          <w:rFonts w:ascii="Times New Roman" w:hAnsi="Times New Roman" w:cs="Times New Roman"/>
          <w:sz w:val="24"/>
          <w:szCs w:val="24"/>
        </w:rPr>
        <w:t xml:space="preserve"> weight gain (e.g. Jeziers</w:t>
      </w:r>
      <w:r w:rsidR="00C913DB" w:rsidRPr="009A728A">
        <w:rPr>
          <w:rFonts w:ascii="Times New Roman" w:hAnsi="Times New Roman" w:cs="Times New Roman"/>
          <w:sz w:val="24"/>
          <w:szCs w:val="24"/>
        </w:rPr>
        <w:t>ki &amp;</w:t>
      </w:r>
      <w:r w:rsidR="00522CD9" w:rsidRPr="009A728A">
        <w:rPr>
          <w:rFonts w:ascii="Times New Roman" w:hAnsi="Times New Roman" w:cs="Times New Roman"/>
          <w:sz w:val="24"/>
          <w:szCs w:val="24"/>
        </w:rPr>
        <w:t xml:space="preserve"> K</w:t>
      </w:r>
      <w:r w:rsidR="00C913DB" w:rsidRPr="009A728A">
        <w:rPr>
          <w:rFonts w:ascii="Times New Roman" w:hAnsi="Times New Roman" w:cs="Times New Roman"/>
          <w:sz w:val="24"/>
          <w:szCs w:val="24"/>
        </w:rPr>
        <w:t>onecka</w:t>
      </w:r>
      <w:r w:rsidR="00470B59" w:rsidRPr="009A728A">
        <w:rPr>
          <w:rFonts w:ascii="Times New Roman" w:hAnsi="Times New Roman" w:cs="Times New Roman"/>
          <w:sz w:val="24"/>
          <w:szCs w:val="24"/>
        </w:rPr>
        <w:t>,</w:t>
      </w:r>
      <w:r w:rsidR="00E6445B" w:rsidRPr="009A728A">
        <w:rPr>
          <w:rFonts w:ascii="Times New Roman" w:hAnsi="Times New Roman" w:cs="Times New Roman"/>
          <w:sz w:val="24"/>
          <w:szCs w:val="24"/>
        </w:rPr>
        <w:t xml:space="preserve"> 1996)</w:t>
      </w:r>
      <w:r w:rsidR="00D86B60" w:rsidRPr="009A728A">
        <w:rPr>
          <w:rFonts w:ascii="Times New Roman" w:hAnsi="Times New Roman" w:cs="Times New Roman"/>
          <w:sz w:val="24"/>
          <w:szCs w:val="24"/>
        </w:rPr>
        <w:t xml:space="preserve"> and</w:t>
      </w:r>
      <w:r w:rsidR="00E6445B" w:rsidRPr="009A728A">
        <w:rPr>
          <w:rFonts w:ascii="Times New Roman" w:hAnsi="Times New Roman" w:cs="Times New Roman"/>
          <w:sz w:val="24"/>
          <w:szCs w:val="24"/>
        </w:rPr>
        <w:t xml:space="preserve"> behaviour </w:t>
      </w:r>
      <w:r w:rsidR="00D86B60" w:rsidRPr="009A728A">
        <w:rPr>
          <w:rFonts w:ascii="Times New Roman" w:hAnsi="Times New Roman" w:cs="Times New Roman"/>
          <w:sz w:val="24"/>
          <w:szCs w:val="24"/>
        </w:rPr>
        <w:t>(</w:t>
      </w:r>
      <w:r w:rsidR="00E6445B" w:rsidRPr="009A728A">
        <w:rPr>
          <w:rFonts w:ascii="Times New Roman" w:hAnsi="Times New Roman" w:cs="Times New Roman"/>
          <w:sz w:val="24"/>
          <w:szCs w:val="24"/>
        </w:rPr>
        <w:t xml:space="preserve">e.g. </w:t>
      </w:r>
      <w:r w:rsidR="003B7399" w:rsidRPr="009A728A">
        <w:rPr>
          <w:rFonts w:ascii="Times New Roman" w:hAnsi="Times New Roman" w:cs="Times New Roman"/>
          <w:sz w:val="24"/>
          <w:szCs w:val="24"/>
        </w:rPr>
        <w:t xml:space="preserve">McBride </w:t>
      </w:r>
      <w:r w:rsidR="003B7399" w:rsidRPr="009A728A">
        <w:rPr>
          <w:rFonts w:ascii="Times New Roman" w:hAnsi="Times New Roman" w:cs="Times New Roman"/>
          <w:i/>
          <w:sz w:val="24"/>
          <w:szCs w:val="24"/>
        </w:rPr>
        <w:t>et al</w:t>
      </w:r>
      <w:r w:rsidR="00470B59" w:rsidRPr="009A728A">
        <w:rPr>
          <w:rFonts w:ascii="Times New Roman" w:hAnsi="Times New Roman" w:cs="Times New Roman"/>
          <w:sz w:val="24"/>
          <w:szCs w:val="24"/>
        </w:rPr>
        <w:t xml:space="preserve">., </w:t>
      </w:r>
      <w:r w:rsidR="003B7399" w:rsidRPr="009A728A">
        <w:rPr>
          <w:rFonts w:ascii="Times New Roman" w:hAnsi="Times New Roman" w:cs="Times New Roman"/>
          <w:sz w:val="24"/>
          <w:szCs w:val="24"/>
        </w:rPr>
        <w:t xml:space="preserve">2006; </w:t>
      </w:r>
      <w:r w:rsidR="00E6445B" w:rsidRPr="009A728A">
        <w:rPr>
          <w:rFonts w:ascii="Times New Roman" w:hAnsi="Times New Roman" w:cs="Times New Roman"/>
          <w:sz w:val="24"/>
          <w:szCs w:val="24"/>
        </w:rPr>
        <w:t xml:space="preserve">Swennes </w:t>
      </w:r>
      <w:r w:rsidR="00E6445B" w:rsidRPr="009A728A">
        <w:rPr>
          <w:rFonts w:ascii="Times New Roman" w:hAnsi="Times New Roman" w:cs="Times New Roman"/>
          <w:i/>
          <w:sz w:val="24"/>
          <w:szCs w:val="24"/>
        </w:rPr>
        <w:t>et al</w:t>
      </w:r>
      <w:r w:rsidR="00470B59" w:rsidRPr="009A728A">
        <w:rPr>
          <w:rFonts w:ascii="Times New Roman" w:hAnsi="Times New Roman" w:cs="Times New Roman"/>
          <w:i/>
          <w:sz w:val="24"/>
          <w:szCs w:val="24"/>
        </w:rPr>
        <w:t>.,</w:t>
      </w:r>
      <w:r w:rsidR="00E6445B" w:rsidRPr="009A728A">
        <w:rPr>
          <w:rFonts w:ascii="Times New Roman" w:hAnsi="Times New Roman" w:cs="Times New Roman"/>
          <w:sz w:val="24"/>
          <w:szCs w:val="24"/>
        </w:rPr>
        <w:t xml:space="preserve"> 2011</w:t>
      </w:r>
      <w:r w:rsidR="00D5212D" w:rsidRPr="009A728A">
        <w:rPr>
          <w:rFonts w:ascii="Times New Roman" w:hAnsi="Times New Roman" w:cs="Times New Roman"/>
          <w:sz w:val="24"/>
          <w:szCs w:val="24"/>
        </w:rPr>
        <w:t>)</w:t>
      </w:r>
      <w:r w:rsidR="00E81BBC" w:rsidRPr="009A728A">
        <w:rPr>
          <w:rFonts w:ascii="Times New Roman" w:hAnsi="Times New Roman" w:cs="Times New Roman"/>
          <w:sz w:val="24"/>
          <w:szCs w:val="24"/>
        </w:rPr>
        <w:t>.</w:t>
      </w:r>
      <w:r w:rsidR="00D86B60" w:rsidRPr="009A728A">
        <w:rPr>
          <w:rFonts w:ascii="Times New Roman" w:hAnsi="Times New Roman" w:cs="Times New Roman"/>
          <w:sz w:val="24"/>
          <w:szCs w:val="24"/>
        </w:rPr>
        <w:t xml:space="preserve"> </w:t>
      </w:r>
      <w:r w:rsidRPr="009A728A">
        <w:rPr>
          <w:rFonts w:ascii="Times New Roman" w:hAnsi="Times New Roman" w:cs="Times New Roman"/>
          <w:sz w:val="24"/>
          <w:szCs w:val="24"/>
        </w:rPr>
        <w:t xml:space="preserve">For example, Swennes </w:t>
      </w:r>
      <w:r w:rsidRPr="009A728A">
        <w:rPr>
          <w:rFonts w:ascii="Times New Roman" w:hAnsi="Times New Roman" w:cs="Times New Roman"/>
          <w:i/>
          <w:sz w:val="24"/>
          <w:szCs w:val="24"/>
        </w:rPr>
        <w:t>et al.</w:t>
      </w:r>
      <w:r w:rsidRPr="009A728A">
        <w:rPr>
          <w:rFonts w:ascii="Times New Roman" w:hAnsi="Times New Roman" w:cs="Times New Roman"/>
          <w:sz w:val="24"/>
          <w:szCs w:val="24"/>
        </w:rPr>
        <w:t xml:space="preserve"> suggest</w:t>
      </w:r>
      <w:r w:rsidR="00E6445B" w:rsidRPr="009A728A">
        <w:rPr>
          <w:rFonts w:ascii="Times New Roman" w:hAnsi="Times New Roman" w:cs="Times New Roman"/>
          <w:sz w:val="24"/>
          <w:szCs w:val="24"/>
        </w:rPr>
        <w:t xml:space="preserve"> </w:t>
      </w:r>
      <w:r w:rsidR="00DD28BB" w:rsidRPr="009A728A">
        <w:rPr>
          <w:rFonts w:ascii="Times New Roman" w:hAnsi="Times New Roman" w:cs="Times New Roman"/>
          <w:sz w:val="24"/>
          <w:szCs w:val="24"/>
        </w:rPr>
        <w:t xml:space="preserve">that </w:t>
      </w:r>
      <w:r w:rsidR="00E6445B" w:rsidRPr="009A728A">
        <w:rPr>
          <w:rFonts w:ascii="Times New Roman" w:hAnsi="Times New Roman" w:cs="Times New Roman"/>
          <w:sz w:val="24"/>
          <w:szCs w:val="24"/>
        </w:rPr>
        <w:t>handling (</w:t>
      </w:r>
      <w:r w:rsidR="00387CCD" w:rsidRPr="009A728A">
        <w:rPr>
          <w:rFonts w:ascii="Times New Roman" w:hAnsi="Times New Roman" w:cs="Times New Roman"/>
          <w:sz w:val="24"/>
          <w:szCs w:val="24"/>
        </w:rPr>
        <w:t xml:space="preserve">by </w:t>
      </w:r>
      <w:r w:rsidR="00E6445B" w:rsidRPr="009A728A">
        <w:rPr>
          <w:rFonts w:ascii="Times New Roman" w:hAnsi="Times New Roman" w:cs="Times New Roman"/>
          <w:sz w:val="24"/>
          <w:szCs w:val="24"/>
        </w:rPr>
        <w:t>scruffing and support</w:t>
      </w:r>
      <w:r w:rsidR="00387CCD" w:rsidRPr="009A728A">
        <w:rPr>
          <w:rFonts w:ascii="Times New Roman" w:hAnsi="Times New Roman" w:cs="Times New Roman"/>
          <w:sz w:val="24"/>
          <w:szCs w:val="24"/>
        </w:rPr>
        <w:t>ing</w:t>
      </w:r>
      <w:r w:rsidR="00E6445B" w:rsidRPr="009A728A">
        <w:rPr>
          <w:rFonts w:ascii="Times New Roman" w:hAnsi="Times New Roman" w:cs="Times New Roman"/>
          <w:sz w:val="24"/>
          <w:szCs w:val="24"/>
        </w:rPr>
        <w:t xml:space="preserve"> the hind limbs) increases compliance in laboratory procedures and decrease</w:t>
      </w:r>
      <w:r w:rsidR="00023F98" w:rsidRPr="009A728A">
        <w:rPr>
          <w:rFonts w:ascii="Times New Roman" w:hAnsi="Times New Roman" w:cs="Times New Roman"/>
          <w:sz w:val="24"/>
          <w:szCs w:val="24"/>
        </w:rPr>
        <w:t>s</w:t>
      </w:r>
      <w:r w:rsidR="00E6445B" w:rsidRPr="009A728A">
        <w:rPr>
          <w:rFonts w:ascii="Times New Roman" w:hAnsi="Times New Roman" w:cs="Times New Roman"/>
          <w:sz w:val="24"/>
          <w:szCs w:val="24"/>
        </w:rPr>
        <w:t xml:space="preserve"> human-directed fear in comparison to </w:t>
      </w:r>
      <w:r w:rsidR="00E6445B" w:rsidRPr="009A728A">
        <w:rPr>
          <w:rFonts w:ascii="Times New Roman" w:hAnsi="Times New Roman" w:cs="Times New Roman"/>
          <w:sz w:val="24"/>
          <w:szCs w:val="24"/>
        </w:rPr>
        <w:lastRenderedPageBreak/>
        <w:t>non-handled rabbits</w:t>
      </w:r>
      <w:r w:rsidR="00955D8C" w:rsidRPr="009A728A">
        <w:rPr>
          <w:rFonts w:ascii="Times New Roman" w:hAnsi="Times New Roman" w:cs="Times New Roman"/>
          <w:sz w:val="24"/>
          <w:szCs w:val="24"/>
        </w:rPr>
        <w:t xml:space="preserve">. </w:t>
      </w:r>
      <w:r w:rsidR="00816ED9" w:rsidRPr="009A728A">
        <w:rPr>
          <w:rFonts w:ascii="Times New Roman" w:hAnsi="Times New Roman" w:cs="Times New Roman"/>
          <w:sz w:val="24"/>
          <w:szCs w:val="24"/>
        </w:rPr>
        <w:t>However, t</w:t>
      </w:r>
      <w:r w:rsidR="00955D8C" w:rsidRPr="009A728A">
        <w:rPr>
          <w:rFonts w:ascii="Times New Roman" w:hAnsi="Times New Roman" w:cs="Times New Roman"/>
          <w:sz w:val="24"/>
          <w:szCs w:val="24"/>
        </w:rPr>
        <w:t xml:space="preserve">here are limitations </w:t>
      </w:r>
      <w:r w:rsidR="00816ED9" w:rsidRPr="009A728A">
        <w:rPr>
          <w:rFonts w:ascii="Times New Roman" w:hAnsi="Times New Roman" w:cs="Times New Roman"/>
          <w:sz w:val="24"/>
          <w:szCs w:val="24"/>
        </w:rPr>
        <w:t>in the body of</w:t>
      </w:r>
      <w:r w:rsidR="00955D8C" w:rsidRPr="009A728A">
        <w:rPr>
          <w:rFonts w:ascii="Times New Roman" w:hAnsi="Times New Roman" w:cs="Times New Roman"/>
          <w:sz w:val="24"/>
          <w:szCs w:val="24"/>
        </w:rPr>
        <w:t xml:space="preserve"> research. Overall it is restricted to farm and laboratory rabbits whose experience of human interactions are like</w:t>
      </w:r>
      <w:r w:rsidR="00166FCD" w:rsidRPr="009A728A">
        <w:rPr>
          <w:rFonts w:ascii="Times New Roman" w:hAnsi="Times New Roman" w:cs="Times New Roman"/>
          <w:sz w:val="24"/>
          <w:szCs w:val="24"/>
        </w:rPr>
        <w:t>l</w:t>
      </w:r>
      <w:r w:rsidR="00955D8C" w:rsidRPr="009A728A">
        <w:rPr>
          <w:rFonts w:ascii="Times New Roman" w:hAnsi="Times New Roman" w:cs="Times New Roman"/>
          <w:sz w:val="24"/>
          <w:szCs w:val="24"/>
        </w:rPr>
        <w:t xml:space="preserve">y very different </w:t>
      </w:r>
      <w:r w:rsidR="00816ED9" w:rsidRPr="009A728A">
        <w:rPr>
          <w:rFonts w:ascii="Times New Roman" w:hAnsi="Times New Roman" w:cs="Times New Roman"/>
          <w:sz w:val="24"/>
          <w:szCs w:val="24"/>
        </w:rPr>
        <w:t xml:space="preserve">to that </w:t>
      </w:r>
      <w:r w:rsidR="00955D8C" w:rsidRPr="009A728A">
        <w:rPr>
          <w:rFonts w:ascii="Times New Roman" w:hAnsi="Times New Roman" w:cs="Times New Roman"/>
          <w:sz w:val="24"/>
          <w:szCs w:val="24"/>
        </w:rPr>
        <w:t>o</w:t>
      </w:r>
      <w:r w:rsidR="0076282A" w:rsidRPr="009A728A">
        <w:rPr>
          <w:rFonts w:ascii="Times New Roman" w:hAnsi="Times New Roman" w:cs="Times New Roman"/>
          <w:sz w:val="24"/>
          <w:szCs w:val="24"/>
        </w:rPr>
        <w:t>f</w:t>
      </w:r>
      <w:r w:rsidR="00955D8C" w:rsidRPr="009A728A">
        <w:rPr>
          <w:rFonts w:ascii="Times New Roman" w:hAnsi="Times New Roman" w:cs="Times New Roman"/>
          <w:sz w:val="24"/>
          <w:szCs w:val="24"/>
        </w:rPr>
        <w:t xml:space="preserve"> pets. Further, </w:t>
      </w:r>
      <w:r w:rsidR="00522CD9" w:rsidRPr="009A728A">
        <w:rPr>
          <w:rFonts w:ascii="Times New Roman" w:hAnsi="Times New Roman" w:cs="Times New Roman"/>
          <w:sz w:val="24"/>
          <w:szCs w:val="24"/>
        </w:rPr>
        <w:t>the term handling is used broadly</w:t>
      </w:r>
      <w:r w:rsidR="00955D8C" w:rsidRPr="009A728A">
        <w:rPr>
          <w:rFonts w:ascii="Times New Roman" w:hAnsi="Times New Roman" w:cs="Times New Roman"/>
          <w:sz w:val="24"/>
          <w:szCs w:val="24"/>
        </w:rPr>
        <w:t xml:space="preserve">, </w:t>
      </w:r>
      <w:r w:rsidR="00522CD9" w:rsidRPr="009A728A">
        <w:rPr>
          <w:rFonts w:ascii="Times New Roman" w:hAnsi="Times New Roman" w:cs="Times New Roman"/>
          <w:sz w:val="24"/>
          <w:szCs w:val="24"/>
        </w:rPr>
        <w:t>specific method</w:t>
      </w:r>
      <w:r w:rsidRPr="009A728A">
        <w:rPr>
          <w:rFonts w:ascii="Times New Roman" w:hAnsi="Times New Roman" w:cs="Times New Roman"/>
          <w:sz w:val="24"/>
          <w:szCs w:val="24"/>
        </w:rPr>
        <w:t>s</w:t>
      </w:r>
      <w:r w:rsidR="00522CD9" w:rsidRPr="009A728A">
        <w:rPr>
          <w:rFonts w:ascii="Times New Roman" w:hAnsi="Times New Roman" w:cs="Times New Roman"/>
          <w:sz w:val="24"/>
          <w:szCs w:val="24"/>
        </w:rPr>
        <w:t xml:space="preserve"> </w:t>
      </w:r>
      <w:r w:rsidR="00955D8C" w:rsidRPr="009A728A">
        <w:rPr>
          <w:rFonts w:ascii="Times New Roman" w:hAnsi="Times New Roman" w:cs="Times New Roman"/>
          <w:sz w:val="24"/>
          <w:szCs w:val="24"/>
        </w:rPr>
        <w:t xml:space="preserve">are </w:t>
      </w:r>
      <w:r w:rsidRPr="009A728A">
        <w:rPr>
          <w:rFonts w:ascii="Times New Roman" w:hAnsi="Times New Roman" w:cs="Times New Roman"/>
          <w:sz w:val="24"/>
          <w:szCs w:val="24"/>
        </w:rPr>
        <w:t>rarely stated or</w:t>
      </w:r>
      <w:r w:rsidR="00387CCD" w:rsidRPr="009A728A">
        <w:rPr>
          <w:rFonts w:ascii="Times New Roman" w:hAnsi="Times New Roman" w:cs="Times New Roman"/>
          <w:sz w:val="24"/>
          <w:szCs w:val="24"/>
        </w:rPr>
        <w:t xml:space="preserve"> clearly described</w:t>
      </w:r>
      <w:r w:rsidR="00955D8C" w:rsidRPr="009A728A">
        <w:rPr>
          <w:rFonts w:ascii="Times New Roman" w:hAnsi="Times New Roman" w:cs="Times New Roman"/>
          <w:sz w:val="24"/>
          <w:szCs w:val="24"/>
        </w:rPr>
        <w:t xml:space="preserve">, and </w:t>
      </w:r>
      <w:r w:rsidR="00D56AC8" w:rsidRPr="009A728A">
        <w:rPr>
          <w:rFonts w:ascii="Times New Roman" w:hAnsi="Times New Roman" w:cs="Times New Roman"/>
          <w:sz w:val="24"/>
          <w:szCs w:val="24"/>
        </w:rPr>
        <w:t>differ between studies</w:t>
      </w:r>
      <w:r w:rsidR="00990298" w:rsidRPr="009A728A">
        <w:rPr>
          <w:rFonts w:ascii="Times New Roman" w:hAnsi="Times New Roman" w:cs="Times New Roman"/>
          <w:sz w:val="24"/>
          <w:szCs w:val="24"/>
        </w:rPr>
        <w:t xml:space="preserve">. </w:t>
      </w:r>
      <w:r w:rsidR="00522CD9" w:rsidRPr="009A728A">
        <w:rPr>
          <w:rFonts w:ascii="Times New Roman" w:hAnsi="Times New Roman" w:cs="Times New Roman"/>
          <w:sz w:val="24"/>
          <w:szCs w:val="24"/>
        </w:rPr>
        <w:t xml:space="preserve">Rooney </w:t>
      </w:r>
      <w:r w:rsidR="00522CD9" w:rsidRPr="009A728A">
        <w:rPr>
          <w:rFonts w:ascii="Times New Roman" w:hAnsi="Times New Roman" w:cs="Times New Roman"/>
          <w:i/>
          <w:sz w:val="24"/>
          <w:szCs w:val="24"/>
        </w:rPr>
        <w:t>et al</w:t>
      </w:r>
      <w:r w:rsidR="00470B59" w:rsidRPr="009A728A">
        <w:rPr>
          <w:rFonts w:ascii="Times New Roman" w:hAnsi="Times New Roman" w:cs="Times New Roman"/>
          <w:i/>
          <w:sz w:val="24"/>
          <w:szCs w:val="24"/>
        </w:rPr>
        <w:t>.</w:t>
      </w:r>
      <w:r w:rsidR="00522CD9" w:rsidRPr="009A728A">
        <w:rPr>
          <w:rFonts w:ascii="Times New Roman" w:hAnsi="Times New Roman" w:cs="Times New Roman"/>
          <w:sz w:val="24"/>
          <w:szCs w:val="24"/>
        </w:rPr>
        <w:t xml:space="preserve"> </w:t>
      </w:r>
      <w:r w:rsidR="00394F55" w:rsidRPr="009A728A">
        <w:rPr>
          <w:rFonts w:ascii="Times New Roman" w:hAnsi="Times New Roman" w:cs="Times New Roman"/>
          <w:sz w:val="24"/>
          <w:szCs w:val="24"/>
        </w:rPr>
        <w:t>(</w:t>
      </w:r>
      <w:r w:rsidR="00522CD9" w:rsidRPr="009A728A">
        <w:rPr>
          <w:rFonts w:ascii="Times New Roman" w:hAnsi="Times New Roman" w:cs="Times New Roman"/>
          <w:sz w:val="24"/>
          <w:szCs w:val="24"/>
        </w:rPr>
        <w:t>2014</w:t>
      </w:r>
      <w:r w:rsidR="00394F55" w:rsidRPr="009A728A">
        <w:rPr>
          <w:rFonts w:ascii="Times New Roman" w:hAnsi="Times New Roman" w:cs="Times New Roman"/>
          <w:sz w:val="24"/>
          <w:szCs w:val="24"/>
        </w:rPr>
        <w:t>)</w:t>
      </w:r>
      <w:r w:rsidR="00522CD9" w:rsidRPr="009A728A">
        <w:rPr>
          <w:rFonts w:ascii="Times New Roman" w:hAnsi="Times New Roman" w:cs="Times New Roman"/>
          <w:sz w:val="24"/>
          <w:szCs w:val="24"/>
        </w:rPr>
        <w:t xml:space="preserve"> also highlighted the lack of distinction</w:t>
      </w:r>
      <w:r w:rsidR="006C4DBB" w:rsidRPr="009A728A">
        <w:rPr>
          <w:rFonts w:ascii="Times New Roman" w:hAnsi="Times New Roman" w:cs="Times New Roman"/>
          <w:sz w:val="24"/>
          <w:szCs w:val="24"/>
        </w:rPr>
        <w:t xml:space="preserve"> in the literature</w:t>
      </w:r>
      <w:r w:rsidR="00522CD9" w:rsidRPr="009A728A">
        <w:rPr>
          <w:rFonts w:ascii="Times New Roman" w:hAnsi="Times New Roman" w:cs="Times New Roman"/>
          <w:sz w:val="24"/>
          <w:szCs w:val="24"/>
        </w:rPr>
        <w:t xml:space="preserve"> between ‘lifting</w:t>
      </w:r>
      <w:r w:rsidR="006C4DBB" w:rsidRPr="009A728A">
        <w:rPr>
          <w:rFonts w:ascii="Times New Roman" w:hAnsi="Times New Roman" w:cs="Times New Roman"/>
          <w:sz w:val="24"/>
          <w:szCs w:val="24"/>
        </w:rPr>
        <w:t>’</w:t>
      </w:r>
      <w:r w:rsidR="00522CD9" w:rsidRPr="009A728A">
        <w:rPr>
          <w:rFonts w:ascii="Times New Roman" w:hAnsi="Times New Roman" w:cs="Times New Roman"/>
          <w:sz w:val="24"/>
          <w:szCs w:val="24"/>
        </w:rPr>
        <w:t xml:space="preserve"> and </w:t>
      </w:r>
      <w:r w:rsidR="00E46CAC" w:rsidRPr="009A728A">
        <w:rPr>
          <w:rFonts w:ascii="Times New Roman" w:hAnsi="Times New Roman" w:cs="Times New Roman"/>
          <w:sz w:val="24"/>
          <w:szCs w:val="24"/>
        </w:rPr>
        <w:t>‘</w:t>
      </w:r>
      <w:r w:rsidR="00522CD9" w:rsidRPr="009A728A">
        <w:rPr>
          <w:rFonts w:ascii="Times New Roman" w:hAnsi="Times New Roman" w:cs="Times New Roman"/>
          <w:sz w:val="24"/>
          <w:szCs w:val="24"/>
        </w:rPr>
        <w:t>handling</w:t>
      </w:r>
      <w:r w:rsidR="00E46CAC" w:rsidRPr="009A728A">
        <w:rPr>
          <w:rFonts w:ascii="Times New Roman" w:hAnsi="Times New Roman" w:cs="Times New Roman"/>
          <w:sz w:val="24"/>
          <w:szCs w:val="24"/>
        </w:rPr>
        <w:t>’</w:t>
      </w:r>
      <w:r w:rsidRPr="009A728A">
        <w:rPr>
          <w:rFonts w:ascii="Times New Roman" w:hAnsi="Times New Roman" w:cs="Times New Roman"/>
          <w:sz w:val="24"/>
          <w:szCs w:val="24"/>
        </w:rPr>
        <w:t>.</w:t>
      </w:r>
      <w:r w:rsidR="00387CCD" w:rsidRPr="009A728A">
        <w:rPr>
          <w:rFonts w:ascii="Times New Roman" w:hAnsi="Times New Roman" w:cs="Times New Roman"/>
          <w:sz w:val="24"/>
          <w:szCs w:val="24"/>
        </w:rPr>
        <w:t xml:space="preserve"> Lifting can be considered a specific state, when the animal’s body is in the air and not in contact with any surface</w:t>
      </w:r>
      <w:r w:rsidR="00522CD9" w:rsidRPr="009A728A">
        <w:rPr>
          <w:rFonts w:ascii="Times New Roman" w:hAnsi="Times New Roman" w:cs="Times New Roman"/>
          <w:sz w:val="24"/>
          <w:szCs w:val="24"/>
        </w:rPr>
        <w:t>. The lack of definition c</w:t>
      </w:r>
      <w:r w:rsidRPr="009A728A">
        <w:rPr>
          <w:rFonts w:ascii="Times New Roman" w:hAnsi="Times New Roman" w:cs="Times New Roman"/>
          <w:sz w:val="24"/>
          <w:szCs w:val="24"/>
        </w:rPr>
        <w:t>an</w:t>
      </w:r>
      <w:r w:rsidR="00522CD9" w:rsidRPr="009A728A">
        <w:rPr>
          <w:rFonts w:ascii="Times New Roman" w:hAnsi="Times New Roman" w:cs="Times New Roman"/>
          <w:sz w:val="24"/>
          <w:szCs w:val="24"/>
        </w:rPr>
        <w:t xml:space="preserve"> be extended to include</w:t>
      </w:r>
      <w:r w:rsidR="00394F55" w:rsidRPr="009A728A">
        <w:rPr>
          <w:rFonts w:ascii="Times New Roman" w:hAnsi="Times New Roman" w:cs="Times New Roman"/>
          <w:sz w:val="24"/>
          <w:szCs w:val="24"/>
        </w:rPr>
        <w:t xml:space="preserve"> </w:t>
      </w:r>
      <w:r w:rsidR="006B7E4B" w:rsidRPr="009A728A">
        <w:rPr>
          <w:rFonts w:ascii="Times New Roman" w:hAnsi="Times New Roman" w:cs="Times New Roman"/>
          <w:noProof/>
          <w:sz w:val="24"/>
          <w:szCs w:val="24"/>
        </w:rPr>
        <w:t xml:space="preserve">the </w:t>
      </w:r>
      <w:r w:rsidR="00522CD9" w:rsidRPr="009A728A">
        <w:rPr>
          <w:rFonts w:ascii="Times New Roman" w:hAnsi="Times New Roman" w:cs="Times New Roman"/>
          <w:noProof/>
          <w:sz w:val="24"/>
          <w:szCs w:val="24"/>
        </w:rPr>
        <w:t>difference</w:t>
      </w:r>
      <w:r w:rsidR="00522CD9" w:rsidRPr="009A728A">
        <w:rPr>
          <w:rFonts w:ascii="Times New Roman" w:hAnsi="Times New Roman" w:cs="Times New Roman"/>
          <w:sz w:val="24"/>
          <w:szCs w:val="24"/>
        </w:rPr>
        <w:t xml:space="preserve"> between </w:t>
      </w:r>
      <w:r w:rsidR="00990298" w:rsidRPr="009A728A">
        <w:rPr>
          <w:rFonts w:ascii="Times New Roman" w:hAnsi="Times New Roman" w:cs="Times New Roman"/>
          <w:sz w:val="24"/>
          <w:szCs w:val="24"/>
        </w:rPr>
        <w:t>‘</w:t>
      </w:r>
      <w:r w:rsidR="00522CD9" w:rsidRPr="009A728A">
        <w:rPr>
          <w:rFonts w:ascii="Times New Roman" w:hAnsi="Times New Roman" w:cs="Times New Roman"/>
          <w:sz w:val="24"/>
          <w:szCs w:val="24"/>
        </w:rPr>
        <w:t>handling</w:t>
      </w:r>
      <w:r w:rsidR="00990298" w:rsidRPr="009A728A">
        <w:rPr>
          <w:rFonts w:ascii="Times New Roman" w:hAnsi="Times New Roman" w:cs="Times New Roman"/>
          <w:sz w:val="24"/>
          <w:szCs w:val="24"/>
        </w:rPr>
        <w:t>’</w:t>
      </w:r>
      <w:r w:rsidR="00522CD9" w:rsidRPr="009A728A">
        <w:rPr>
          <w:rFonts w:ascii="Times New Roman" w:hAnsi="Times New Roman" w:cs="Times New Roman"/>
          <w:sz w:val="24"/>
          <w:szCs w:val="24"/>
        </w:rPr>
        <w:t xml:space="preserve"> and </w:t>
      </w:r>
      <w:r w:rsidR="00990298" w:rsidRPr="009A728A">
        <w:rPr>
          <w:rFonts w:ascii="Times New Roman" w:hAnsi="Times New Roman" w:cs="Times New Roman"/>
          <w:sz w:val="24"/>
          <w:szCs w:val="24"/>
        </w:rPr>
        <w:t>‘</w:t>
      </w:r>
      <w:r w:rsidR="00522CD9" w:rsidRPr="009A728A">
        <w:rPr>
          <w:rFonts w:ascii="Times New Roman" w:hAnsi="Times New Roman" w:cs="Times New Roman"/>
          <w:sz w:val="24"/>
          <w:szCs w:val="24"/>
        </w:rPr>
        <w:t>restraint</w:t>
      </w:r>
      <w:r w:rsidR="00990298" w:rsidRPr="009A728A">
        <w:rPr>
          <w:rFonts w:ascii="Times New Roman" w:hAnsi="Times New Roman" w:cs="Times New Roman"/>
          <w:sz w:val="24"/>
          <w:szCs w:val="24"/>
        </w:rPr>
        <w:t xml:space="preserve">’. ‘Handling’ may be considered as referring to general interactions such as stroking or carrying, as opposed to ‘restraint’ which </w:t>
      </w:r>
      <w:r w:rsidRPr="009A728A">
        <w:rPr>
          <w:rFonts w:ascii="Times New Roman" w:hAnsi="Times New Roman" w:cs="Times New Roman"/>
          <w:sz w:val="24"/>
          <w:szCs w:val="24"/>
        </w:rPr>
        <w:t>is more specific,</w:t>
      </w:r>
      <w:r w:rsidR="00990298" w:rsidRPr="009A728A">
        <w:rPr>
          <w:rFonts w:ascii="Times New Roman" w:hAnsi="Times New Roman" w:cs="Times New Roman"/>
          <w:sz w:val="24"/>
          <w:szCs w:val="24"/>
        </w:rPr>
        <w:t xml:space="preserve"> perhaps for a designated purpose. For example, </w:t>
      </w:r>
      <w:r w:rsidR="00522CD9" w:rsidRPr="009A728A">
        <w:rPr>
          <w:rFonts w:ascii="Times New Roman" w:hAnsi="Times New Roman" w:cs="Times New Roman"/>
          <w:sz w:val="24"/>
          <w:szCs w:val="24"/>
        </w:rPr>
        <w:t>laboratories</w:t>
      </w:r>
      <w:r w:rsidR="00990298" w:rsidRPr="009A728A">
        <w:rPr>
          <w:rFonts w:ascii="Times New Roman" w:hAnsi="Times New Roman" w:cs="Times New Roman"/>
          <w:sz w:val="24"/>
          <w:szCs w:val="24"/>
        </w:rPr>
        <w:t xml:space="preserve"> may</w:t>
      </w:r>
      <w:r w:rsidR="00522CD9" w:rsidRPr="009A728A">
        <w:rPr>
          <w:rFonts w:ascii="Times New Roman" w:hAnsi="Times New Roman" w:cs="Times New Roman"/>
          <w:sz w:val="24"/>
          <w:szCs w:val="24"/>
        </w:rPr>
        <w:t xml:space="preserve"> use specific restraint method</w:t>
      </w:r>
      <w:r w:rsidR="00394F55" w:rsidRPr="009A728A">
        <w:rPr>
          <w:rFonts w:ascii="Times New Roman" w:hAnsi="Times New Roman" w:cs="Times New Roman"/>
          <w:sz w:val="24"/>
          <w:szCs w:val="24"/>
        </w:rPr>
        <w:t>s</w:t>
      </w:r>
      <w:r w:rsidR="00522CD9" w:rsidRPr="009A728A">
        <w:rPr>
          <w:rFonts w:ascii="Times New Roman" w:hAnsi="Times New Roman" w:cs="Times New Roman"/>
          <w:sz w:val="24"/>
          <w:szCs w:val="24"/>
        </w:rPr>
        <w:t xml:space="preserve"> and</w:t>
      </w:r>
      <w:r w:rsidR="00990298" w:rsidRPr="009A728A">
        <w:rPr>
          <w:rFonts w:ascii="Times New Roman" w:hAnsi="Times New Roman" w:cs="Times New Roman"/>
          <w:sz w:val="24"/>
          <w:szCs w:val="24"/>
        </w:rPr>
        <w:t>,</w:t>
      </w:r>
      <w:r w:rsidR="00522CD9" w:rsidRPr="009A728A">
        <w:rPr>
          <w:rFonts w:ascii="Times New Roman" w:hAnsi="Times New Roman" w:cs="Times New Roman"/>
          <w:sz w:val="24"/>
          <w:szCs w:val="24"/>
        </w:rPr>
        <w:t xml:space="preserve"> </w:t>
      </w:r>
      <w:r w:rsidR="00394F55" w:rsidRPr="009A728A">
        <w:rPr>
          <w:rFonts w:ascii="Times New Roman" w:hAnsi="Times New Roman" w:cs="Times New Roman"/>
          <w:sz w:val="24"/>
          <w:szCs w:val="24"/>
        </w:rPr>
        <w:t>in some cases</w:t>
      </w:r>
      <w:r w:rsidR="00990298" w:rsidRPr="009A728A">
        <w:rPr>
          <w:rFonts w:ascii="Times New Roman" w:hAnsi="Times New Roman" w:cs="Times New Roman"/>
          <w:sz w:val="24"/>
          <w:szCs w:val="24"/>
        </w:rPr>
        <w:t>,</w:t>
      </w:r>
      <w:r w:rsidR="00394F55" w:rsidRPr="009A728A">
        <w:rPr>
          <w:rFonts w:ascii="Times New Roman" w:hAnsi="Times New Roman" w:cs="Times New Roman"/>
          <w:sz w:val="24"/>
          <w:szCs w:val="24"/>
        </w:rPr>
        <w:t xml:space="preserve"> unique</w:t>
      </w:r>
      <w:r w:rsidR="00522CD9" w:rsidRPr="009A728A">
        <w:rPr>
          <w:rFonts w:ascii="Times New Roman" w:hAnsi="Times New Roman" w:cs="Times New Roman"/>
          <w:sz w:val="24"/>
          <w:szCs w:val="24"/>
        </w:rPr>
        <w:t xml:space="preserve"> restraint devices</w:t>
      </w:r>
      <w:r w:rsidR="001A2E74" w:rsidRPr="009A728A">
        <w:rPr>
          <w:rFonts w:ascii="Times New Roman" w:hAnsi="Times New Roman" w:cs="Times New Roman"/>
          <w:sz w:val="24"/>
          <w:szCs w:val="24"/>
        </w:rPr>
        <w:t xml:space="preserve"> (</w:t>
      </w:r>
      <w:r w:rsidR="00C913DB" w:rsidRPr="009A728A">
        <w:rPr>
          <w:rFonts w:ascii="Times New Roman" w:hAnsi="Times New Roman" w:cs="Times New Roman"/>
          <w:sz w:val="24"/>
          <w:szCs w:val="24"/>
        </w:rPr>
        <w:t>Hrapkiewicz &amp; Medina</w:t>
      </w:r>
      <w:r w:rsidR="00470B59" w:rsidRPr="009A728A">
        <w:rPr>
          <w:rFonts w:ascii="Times New Roman" w:hAnsi="Times New Roman" w:cs="Times New Roman"/>
          <w:sz w:val="24"/>
          <w:szCs w:val="24"/>
        </w:rPr>
        <w:t>,</w:t>
      </w:r>
      <w:r w:rsidR="0001650D" w:rsidRPr="009A728A">
        <w:rPr>
          <w:rFonts w:ascii="Times New Roman" w:hAnsi="Times New Roman" w:cs="Times New Roman"/>
          <w:sz w:val="24"/>
          <w:szCs w:val="24"/>
        </w:rPr>
        <w:t xml:space="preserve"> 2013</w:t>
      </w:r>
      <w:r w:rsidR="001A2E74" w:rsidRPr="009A728A">
        <w:rPr>
          <w:rFonts w:ascii="Times New Roman" w:hAnsi="Times New Roman" w:cs="Times New Roman"/>
          <w:sz w:val="24"/>
          <w:szCs w:val="24"/>
        </w:rPr>
        <w:t>)</w:t>
      </w:r>
      <w:r w:rsidR="00990298" w:rsidRPr="009A728A">
        <w:rPr>
          <w:rFonts w:ascii="Times New Roman" w:hAnsi="Times New Roman" w:cs="Times New Roman"/>
          <w:sz w:val="24"/>
          <w:szCs w:val="24"/>
        </w:rPr>
        <w:t>, w</w:t>
      </w:r>
      <w:r w:rsidR="00394F55" w:rsidRPr="009A728A">
        <w:rPr>
          <w:rFonts w:ascii="Times New Roman" w:hAnsi="Times New Roman" w:cs="Times New Roman"/>
          <w:sz w:val="24"/>
          <w:szCs w:val="24"/>
        </w:rPr>
        <w:t>hilst pet owners and/or vets may refer to specific restraint methods to groom or adminis</w:t>
      </w:r>
      <w:r w:rsidR="003316F0" w:rsidRPr="009A728A">
        <w:rPr>
          <w:rFonts w:ascii="Times New Roman" w:hAnsi="Times New Roman" w:cs="Times New Roman"/>
          <w:sz w:val="24"/>
          <w:szCs w:val="24"/>
        </w:rPr>
        <w:t>ter medication.</w:t>
      </w:r>
      <w:r w:rsidR="00990298" w:rsidRPr="009A728A">
        <w:rPr>
          <w:rFonts w:ascii="Times New Roman" w:hAnsi="Times New Roman" w:cs="Times New Roman"/>
          <w:sz w:val="24"/>
          <w:szCs w:val="24"/>
        </w:rPr>
        <w:t xml:space="preserve"> </w:t>
      </w:r>
      <w:r w:rsidRPr="009A728A">
        <w:rPr>
          <w:rFonts w:ascii="Times New Roman" w:hAnsi="Times New Roman" w:cs="Times New Roman"/>
          <w:sz w:val="24"/>
          <w:szCs w:val="24"/>
        </w:rPr>
        <w:t xml:space="preserve">In summary, the effects of handling methods on rabbits remain unclear and </w:t>
      </w:r>
      <w:r w:rsidR="00B034BD" w:rsidRPr="009A728A">
        <w:rPr>
          <w:rFonts w:ascii="Times New Roman" w:hAnsi="Times New Roman" w:cs="Times New Roman"/>
          <w:sz w:val="24"/>
          <w:szCs w:val="24"/>
        </w:rPr>
        <w:t>c</w:t>
      </w:r>
      <w:r w:rsidR="00990298" w:rsidRPr="009A728A">
        <w:rPr>
          <w:rFonts w:ascii="Times New Roman" w:hAnsi="Times New Roman" w:cs="Times New Roman"/>
          <w:sz w:val="24"/>
          <w:szCs w:val="24"/>
        </w:rPr>
        <w:t>learer definition</w:t>
      </w:r>
      <w:r w:rsidR="00B007D5" w:rsidRPr="009A728A">
        <w:rPr>
          <w:rFonts w:ascii="Times New Roman" w:hAnsi="Times New Roman" w:cs="Times New Roman"/>
          <w:sz w:val="24"/>
          <w:szCs w:val="24"/>
        </w:rPr>
        <w:t>s</w:t>
      </w:r>
      <w:r w:rsidR="00B034BD" w:rsidRPr="009A728A">
        <w:rPr>
          <w:rFonts w:ascii="Times New Roman" w:hAnsi="Times New Roman" w:cs="Times New Roman"/>
          <w:sz w:val="24"/>
          <w:szCs w:val="24"/>
        </w:rPr>
        <w:t xml:space="preserve"> and descriptions</w:t>
      </w:r>
      <w:r w:rsidR="00990298" w:rsidRPr="009A728A">
        <w:rPr>
          <w:rFonts w:ascii="Times New Roman" w:hAnsi="Times New Roman" w:cs="Times New Roman"/>
          <w:sz w:val="24"/>
          <w:szCs w:val="24"/>
        </w:rPr>
        <w:t xml:space="preserve"> in the academic and applied literature</w:t>
      </w:r>
      <w:r w:rsidR="00387CCD" w:rsidRPr="009A728A">
        <w:rPr>
          <w:rFonts w:ascii="Times New Roman" w:hAnsi="Times New Roman" w:cs="Times New Roman"/>
          <w:sz w:val="24"/>
          <w:szCs w:val="24"/>
        </w:rPr>
        <w:t xml:space="preserve"> </w:t>
      </w:r>
      <w:r w:rsidR="0076282A" w:rsidRPr="009A728A">
        <w:rPr>
          <w:rFonts w:ascii="Times New Roman" w:hAnsi="Times New Roman" w:cs="Times New Roman"/>
          <w:sz w:val="24"/>
          <w:szCs w:val="24"/>
        </w:rPr>
        <w:t>are</w:t>
      </w:r>
      <w:r w:rsidR="00387CCD" w:rsidRPr="009A728A">
        <w:rPr>
          <w:rFonts w:ascii="Times New Roman" w:hAnsi="Times New Roman" w:cs="Times New Roman"/>
          <w:sz w:val="24"/>
          <w:szCs w:val="24"/>
        </w:rPr>
        <w:t xml:space="preserve"> required</w:t>
      </w:r>
      <w:r w:rsidR="00394F55" w:rsidRPr="009A728A">
        <w:rPr>
          <w:rFonts w:ascii="Times New Roman" w:hAnsi="Times New Roman" w:cs="Times New Roman"/>
          <w:sz w:val="24"/>
          <w:szCs w:val="24"/>
        </w:rPr>
        <w:t>.</w:t>
      </w:r>
      <w:r w:rsidR="008F1DAC" w:rsidRPr="009A728A">
        <w:rPr>
          <w:rFonts w:ascii="Times New Roman" w:hAnsi="Times New Roman" w:cs="Times New Roman"/>
          <w:sz w:val="24"/>
          <w:szCs w:val="24"/>
        </w:rPr>
        <w:t xml:space="preserve"> Within this study, we define handling as</w:t>
      </w:r>
      <w:r w:rsidR="00424884" w:rsidRPr="009A728A">
        <w:rPr>
          <w:rFonts w:ascii="Times New Roman" w:hAnsi="Times New Roman" w:cs="Times New Roman"/>
          <w:sz w:val="24"/>
          <w:szCs w:val="24"/>
        </w:rPr>
        <w:t xml:space="preserve"> a generic term referring </w:t>
      </w:r>
      <w:r w:rsidR="00AA0800" w:rsidRPr="009A728A">
        <w:rPr>
          <w:rFonts w:ascii="Times New Roman" w:hAnsi="Times New Roman" w:cs="Times New Roman"/>
          <w:sz w:val="24"/>
          <w:szCs w:val="24"/>
        </w:rPr>
        <w:t xml:space="preserve">to the </w:t>
      </w:r>
      <w:r w:rsidR="00E91B14" w:rsidRPr="009A728A">
        <w:rPr>
          <w:rFonts w:ascii="Times New Roman" w:hAnsi="Times New Roman" w:cs="Times New Roman"/>
          <w:sz w:val="24"/>
          <w:szCs w:val="24"/>
        </w:rPr>
        <w:t>‘</w:t>
      </w:r>
      <w:r w:rsidR="00AA0800" w:rsidRPr="009A728A">
        <w:rPr>
          <w:rFonts w:ascii="Times New Roman" w:hAnsi="Times New Roman" w:cs="Times New Roman"/>
          <w:i/>
          <w:sz w:val="24"/>
          <w:szCs w:val="24"/>
        </w:rPr>
        <w:t>holding and support of a rabbit in a manner in which the rabbit can be static and does not include the picking up (from floor to holding position) or lowering of the rabbit</w:t>
      </w:r>
      <w:r w:rsidR="00E91B14" w:rsidRPr="009A728A">
        <w:rPr>
          <w:rFonts w:ascii="Times New Roman" w:hAnsi="Times New Roman" w:cs="Times New Roman"/>
          <w:sz w:val="24"/>
          <w:szCs w:val="24"/>
        </w:rPr>
        <w:t>’.</w:t>
      </w:r>
      <w:r w:rsidR="00424884" w:rsidRPr="009A728A">
        <w:rPr>
          <w:rFonts w:ascii="Times New Roman" w:hAnsi="Times New Roman" w:cs="Times New Roman"/>
          <w:sz w:val="24"/>
          <w:szCs w:val="24"/>
        </w:rPr>
        <w:t xml:space="preserve"> More specifically:</w:t>
      </w:r>
      <w:r w:rsidR="008F1DAC" w:rsidRPr="009A728A">
        <w:rPr>
          <w:rFonts w:ascii="Times New Roman" w:hAnsi="Times New Roman" w:cs="Times New Roman"/>
          <w:sz w:val="24"/>
          <w:szCs w:val="24"/>
        </w:rPr>
        <w:t xml:space="preserve"> </w:t>
      </w:r>
      <w:r w:rsidR="00424884" w:rsidRPr="009A728A">
        <w:rPr>
          <w:rFonts w:ascii="Times New Roman" w:hAnsi="Times New Roman" w:cs="Times New Roman"/>
          <w:sz w:val="24"/>
          <w:szCs w:val="24"/>
        </w:rPr>
        <w:t>‘</w:t>
      </w:r>
      <w:r w:rsidR="008F1DAC" w:rsidRPr="009A728A">
        <w:rPr>
          <w:rFonts w:ascii="Times New Roman" w:hAnsi="Times New Roman" w:cs="Times New Roman"/>
          <w:sz w:val="24"/>
          <w:szCs w:val="24"/>
        </w:rPr>
        <w:t>Lifting</w:t>
      </w:r>
      <w:r w:rsidR="00424884" w:rsidRPr="009A728A">
        <w:rPr>
          <w:rFonts w:ascii="Times New Roman" w:hAnsi="Times New Roman" w:cs="Times New Roman"/>
          <w:sz w:val="24"/>
          <w:szCs w:val="24"/>
        </w:rPr>
        <w:t>’</w:t>
      </w:r>
      <w:r w:rsidR="008F1DAC" w:rsidRPr="009A728A">
        <w:rPr>
          <w:rFonts w:ascii="Times New Roman" w:hAnsi="Times New Roman" w:cs="Times New Roman"/>
          <w:sz w:val="24"/>
          <w:szCs w:val="24"/>
        </w:rPr>
        <w:t xml:space="preserve"> is defined as </w:t>
      </w:r>
      <w:r w:rsidR="00E91B14" w:rsidRPr="009A728A">
        <w:rPr>
          <w:rFonts w:ascii="Times New Roman" w:hAnsi="Times New Roman" w:cs="Times New Roman"/>
          <w:sz w:val="24"/>
          <w:szCs w:val="24"/>
        </w:rPr>
        <w:t>‘</w:t>
      </w:r>
      <w:r w:rsidR="008F1DAC" w:rsidRPr="009A728A">
        <w:rPr>
          <w:rFonts w:ascii="Times New Roman" w:hAnsi="Times New Roman" w:cs="Times New Roman"/>
          <w:sz w:val="24"/>
          <w:szCs w:val="24"/>
        </w:rPr>
        <w:t xml:space="preserve">picking the </w:t>
      </w:r>
      <w:r w:rsidRPr="009A728A">
        <w:rPr>
          <w:rFonts w:ascii="Times New Roman" w:hAnsi="Times New Roman" w:cs="Times New Roman"/>
          <w:sz w:val="24"/>
          <w:szCs w:val="24"/>
        </w:rPr>
        <w:t>animal</w:t>
      </w:r>
      <w:r w:rsidR="008F1DAC" w:rsidRPr="009A728A">
        <w:rPr>
          <w:rFonts w:ascii="Times New Roman" w:hAnsi="Times New Roman" w:cs="Times New Roman"/>
          <w:sz w:val="24"/>
          <w:szCs w:val="24"/>
        </w:rPr>
        <w:t xml:space="preserve"> up from a surface</w:t>
      </w:r>
      <w:r w:rsidR="00D5212D" w:rsidRPr="009A728A">
        <w:rPr>
          <w:rFonts w:ascii="Times New Roman" w:hAnsi="Times New Roman" w:cs="Times New Roman"/>
          <w:sz w:val="24"/>
          <w:szCs w:val="24"/>
        </w:rPr>
        <w:t>/</w:t>
      </w:r>
      <w:r w:rsidR="008F1DAC" w:rsidRPr="009A728A">
        <w:rPr>
          <w:rFonts w:ascii="Times New Roman" w:hAnsi="Times New Roman" w:cs="Times New Roman"/>
          <w:sz w:val="24"/>
          <w:szCs w:val="24"/>
        </w:rPr>
        <w:t>ground</w:t>
      </w:r>
      <w:r w:rsidR="00E91B14" w:rsidRPr="009A728A">
        <w:rPr>
          <w:rFonts w:ascii="Times New Roman" w:hAnsi="Times New Roman" w:cs="Times New Roman"/>
          <w:sz w:val="24"/>
          <w:szCs w:val="24"/>
        </w:rPr>
        <w:t>’</w:t>
      </w:r>
      <w:r w:rsidR="008F1DAC" w:rsidRPr="009A728A">
        <w:rPr>
          <w:rFonts w:ascii="Times New Roman" w:hAnsi="Times New Roman" w:cs="Times New Roman"/>
          <w:sz w:val="24"/>
          <w:szCs w:val="24"/>
        </w:rPr>
        <w:t xml:space="preserve">, </w:t>
      </w:r>
      <w:r w:rsidR="00424884" w:rsidRPr="009A728A">
        <w:rPr>
          <w:rFonts w:ascii="Times New Roman" w:hAnsi="Times New Roman" w:cs="Times New Roman"/>
          <w:sz w:val="24"/>
          <w:szCs w:val="24"/>
        </w:rPr>
        <w:t>‘H</w:t>
      </w:r>
      <w:r w:rsidR="008F1DAC" w:rsidRPr="009A728A">
        <w:rPr>
          <w:rFonts w:ascii="Times New Roman" w:hAnsi="Times New Roman" w:cs="Times New Roman"/>
          <w:sz w:val="24"/>
          <w:szCs w:val="24"/>
        </w:rPr>
        <w:t>olding</w:t>
      </w:r>
      <w:r w:rsidR="00424884" w:rsidRPr="009A728A">
        <w:rPr>
          <w:rFonts w:ascii="Times New Roman" w:hAnsi="Times New Roman" w:cs="Times New Roman"/>
          <w:sz w:val="24"/>
          <w:szCs w:val="24"/>
        </w:rPr>
        <w:t>’</w:t>
      </w:r>
      <w:r w:rsidR="008F1DAC" w:rsidRPr="009A728A">
        <w:rPr>
          <w:rFonts w:ascii="Times New Roman" w:hAnsi="Times New Roman" w:cs="Times New Roman"/>
          <w:sz w:val="24"/>
          <w:szCs w:val="24"/>
        </w:rPr>
        <w:t xml:space="preserve"> is defined as </w:t>
      </w:r>
      <w:r w:rsidR="00E91B14" w:rsidRPr="009A728A">
        <w:rPr>
          <w:rFonts w:ascii="Times New Roman" w:hAnsi="Times New Roman" w:cs="Times New Roman"/>
          <w:sz w:val="24"/>
          <w:szCs w:val="24"/>
        </w:rPr>
        <w:t>‘</w:t>
      </w:r>
      <w:r w:rsidR="008F1DAC" w:rsidRPr="009A728A">
        <w:rPr>
          <w:rFonts w:ascii="Times New Roman" w:hAnsi="Times New Roman" w:cs="Times New Roman"/>
          <w:sz w:val="24"/>
          <w:szCs w:val="24"/>
        </w:rPr>
        <w:t>supporting the animal</w:t>
      </w:r>
      <w:r w:rsidR="00990298" w:rsidRPr="009A728A">
        <w:rPr>
          <w:rFonts w:ascii="Times New Roman" w:hAnsi="Times New Roman" w:cs="Times New Roman"/>
          <w:sz w:val="24"/>
          <w:szCs w:val="24"/>
        </w:rPr>
        <w:t>’</w:t>
      </w:r>
      <w:r w:rsidR="00D5212D" w:rsidRPr="009A728A">
        <w:rPr>
          <w:rFonts w:ascii="Times New Roman" w:hAnsi="Times New Roman" w:cs="Times New Roman"/>
          <w:sz w:val="24"/>
          <w:szCs w:val="24"/>
        </w:rPr>
        <w:t>s weight off the ground/</w:t>
      </w:r>
      <w:r w:rsidR="008F1DAC" w:rsidRPr="009A728A">
        <w:rPr>
          <w:rFonts w:ascii="Times New Roman" w:hAnsi="Times New Roman" w:cs="Times New Roman"/>
          <w:sz w:val="24"/>
          <w:szCs w:val="24"/>
        </w:rPr>
        <w:t>surface</w:t>
      </w:r>
      <w:r w:rsidR="00E91B14" w:rsidRPr="009A728A">
        <w:rPr>
          <w:rFonts w:ascii="Times New Roman" w:hAnsi="Times New Roman" w:cs="Times New Roman"/>
          <w:sz w:val="24"/>
          <w:szCs w:val="24"/>
        </w:rPr>
        <w:t>’</w:t>
      </w:r>
      <w:r w:rsidR="008F1DAC" w:rsidRPr="009A728A">
        <w:rPr>
          <w:rFonts w:ascii="Times New Roman" w:hAnsi="Times New Roman" w:cs="Times New Roman"/>
          <w:sz w:val="24"/>
          <w:szCs w:val="24"/>
        </w:rPr>
        <w:t xml:space="preserve">, and </w:t>
      </w:r>
      <w:r w:rsidR="00424884" w:rsidRPr="009A728A">
        <w:rPr>
          <w:rFonts w:ascii="Times New Roman" w:hAnsi="Times New Roman" w:cs="Times New Roman"/>
          <w:sz w:val="24"/>
          <w:szCs w:val="24"/>
        </w:rPr>
        <w:t>‘R</w:t>
      </w:r>
      <w:r w:rsidR="008F1DAC" w:rsidRPr="009A728A">
        <w:rPr>
          <w:rFonts w:ascii="Times New Roman" w:hAnsi="Times New Roman" w:cs="Times New Roman"/>
          <w:sz w:val="24"/>
          <w:szCs w:val="24"/>
        </w:rPr>
        <w:t>estraint</w:t>
      </w:r>
      <w:r w:rsidR="00424884" w:rsidRPr="009A728A">
        <w:rPr>
          <w:rFonts w:ascii="Times New Roman" w:hAnsi="Times New Roman" w:cs="Times New Roman"/>
          <w:sz w:val="24"/>
          <w:szCs w:val="24"/>
        </w:rPr>
        <w:t>’</w:t>
      </w:r>
      <w:r w:rsidR="008F1DAC" w:rsidRPr="009A728A">
        <w:rPr>
          <w:rFonts w:ascii="Times New Roman" w:hAnsi="Times New Roman" w:cs="Times New Roman"/>
          <w:sz w:val="24"/>
          <w:szCs w:val="24"/>
        </w:rPr>
        <w:t xml:space="preserve"> is defined as </w:t>
      </w:r>
      <w:r w:rsidR="00E91B14" w:rsidRPr="009A728A">
        <w:rPr>
          <w:rFonts w:ascii="Times New Roman" w:hAnsi="Times New Roman" w:cs="Times New Roman"/>
          <w:sz w:val="24"/>
          <w:szCs w:val="24"/>
        </w:rPr>
        <w:t>‘</w:t>
      </w:r>
      <w:r w:rsidR="008F1DAC" w:rsidRPr="009A728A">
        <w:rPr>
          <w:rFonts w:ascii="Times New Roman" w:hAnsi="Times New Roman" w:cs="Times New Roman"/>
          <w:sz w:val="24"/>
          <w:szCs w:val="24"/>
        </w:rPr>
        <w:t>restricting the animal</w:t>
      </w:r>
      <w:r w:rsidR="00990298" w:rsidRPr="009A728A">
        <w:rPr>
          <w:rFonts w:ascii="Times New Roman" w:hAnsi="Times New Roman" w:cs="Times New Roman"/>
          <w:sz w:val="24"/>
          <w:szCs w:val="24"/>
        </w:rPr>
        <w:t>’</w:t>
      </w:r>
      <w:r w:rsidR="008F1DAC" w:rsidRPr="009A728A">
        <w:rPr>
          <w:rFonts w:ascii="Times New Roman" w:hAnsi="Times New Roman" w:cs="Times New Roman"/>
          <w:sz w:val="24"/>
          <w:szCs w:val="24"/>
        </w:rPr>
        <w:t>s movement</w:t>
      </w:r>
      <w:r w:rsidR="00E91B14" w:rsidRPr="009A728A">
        <w:rPr>
          <w:rFonts w:ascii="Times New Roman" w:hAnsi="Times New Roman" w:cs="Times New Roman"/>
          <w:sz w:val="24"/>
          <w:szCs w:val="24"/>
        </w:rPr>
        <w:t>'</w:t>
      </w:r>
      <w:r w:rsidR="008F1DAC" w:rsidRPr="009A728A">
        <w:rPr>
          <w:rFonts w:ascii="Times New Roman" w:hAnsi="Times New Roman" w:cs="Times New Roman"/>
          <w:sz w:val="24"/>
          <w:szCs w:val="24"/>
        </w:rPr>
        <w:t xml:space="preserve">. </w:t>
      </w:r>
    </w:p>
    <w:p w14:paraId="04997786" w14:textId="4D61801A" w:rsidR="0009154F" w:rsidRPr="009A728A" w:rsidRDefault="00B034BD" w:rsidP="00F46C72">
      <w:pPr>
        <w:spacing w:after="0" w:line="480" w:lineRule="auto"/>
        <w:ind w:firstLine="720"/>
        <w:jc w:val="both"/>
        <w:rPr>
          <w:rFonts w:ascii="Times New Roman" w:hAnsi="Times New Roman" w:cs="Times New Roman"/>
          <w:sz w:val="24"/>
          <w:szCs w:val="24"/>
        </w:rPr>
      </w:pPr>
      <w:r w:rsidRPr="009A728A">
        <w:rPr>
          <w:rFonts w:ascii="Times New Roman" w:hAnsi="Times New Roman" w:cs="Times New Roman"/>
          <w:sz w:val="24"/>
          <w:szCs w:val="24"/>
        </w:rPr>
        <w:t>N</w:t>
      </w:r>
      <w:r w:rsidR="00D554C6" w:rsidRPr="009A728A">
        <w:rPr>
          <w:rFonts w:ascii="Times New Roman" w:hAnsi="Times New Roman" w:cs="Times New Roman"/>
          <w:sz w:val="24"/>
          <w:szCs w:val="24"/>
        </w:rPr>
        <w:t xml:space="preserve">umerous handling methods </w:t>
      </w:r>
      <w:r w:rsidR="003316F0" w:rsidRPr="009A728A">
        <w:rPr>
          <w:rFonts w:ascii="Times New Roman" w:hAnsi="Times New Roman" w:cs="Times New Roman"/>
          <w:sz w:val="24"/>
          <w:szCs w:val="24"/>
        </w:rPr>
        <w:t>a</w:t>
      </w:r>
      <w:r w:rsidR="002B1125" w:rsidRPr="009A728A">
        <w:rPr>
          <w:rFonts w:ascii="Times New Roman" w:hAnsi="Times New Roman" w:cs="Times New Roman"/>
          <w:sz w:val="24"/>
          <w:szCs w:val="24"/>
        </w:rPr>
        <w:t>re noted within pet, laboratory</w:t>
      </w:r>
      <w:r w:rsidR="003316F0" w:rsidRPr="009A728A">
        <w:rPr>
          <w:rFonts w:ascii="Times New Roman" w:hAnsi="Times New Roman" w:cs="Times New Roman"/>
          <w:sz w:val="24"/>
          <w:szCs w:val="24"/>
        </w:rPr>
        <w:t xml:space="preserve"> and veterinary books, but </w:t>
      </w:r>
      <w:r w:rsidR="00387CCD" w:rsidRPr="009A728A">
        <w:rPr>
          <w:rFonts w:ascii="Times New Roman" w:hAnsi="Times New Roman" w:cs="Times New Roman"/>
          <w:sz w:val="24"/>
          <w:szCs w:val="24"/>
        </w:rPr>
        <w:t xml:space="preserve">there is a lack of consistency across contexts in both the </w:t>
      </w:r>
      <w:r w:rsidR="00424884" w:rsidRPr="009A728A">
        <w:rPr>
          <w:rFonts w:ascii="Times New Roman" w:hAnsi="Times New Roman" w:cs="Times New Roman"/>
          <w:sz w:val="24"/>
          <w:szCs w:val="24"/>
        </w:rPr>
        <w:t>terminology</w:t>
      </w:r>
      <w:r w:rsidR="00FE76E3" w:rsidRPr="009A728A">
        <w:rPr>
          <w:rFonts w:ascii="Times New Roman" w:hAnsi="Times New Roman" w:cs="Times New Roman"/>
          <w:sz w:val="24"/>
          <w:szCs w:val="24"/>
        </w:rPr>
        <w:t xml:space="preserve"> and </w:t>
      </w:r>
      <w:r w:rsidR="002F36F4" w:rsidRPr="009A728A">
        <w:rPr>
          <w:rFonts w:ascii="Times New Roman" w:hAnsi="Times New Roman" w:cs="Times New Roman"/>
          <w:sz w:val="24"/>
          <w:szCs w:val="24"/>
        </w:rPr>
        <w:t>when these should be used</w:t>
      </w:r>
      <w:r w:rsidR="00CA411C" w:rsidRPr="009A728A">
        <w:rPr>
          <w:rFonts w:ascii="Times New Roman" w:hAnsi="Times New Roman" w:cs="Times New Roman"/>
          <w:sz w:val="24"/>
          <w:szCs w:val="24"/>
        </w:rPr>
        <w:t xml:space="preserve"> </w:t>
      </w:r>
      <w:r w:rsidR="003316F0" w:rsidRPr="009A728A">
        <w:rPr>
          <w:rFonts w:ascii="Times New Roman" w:hAnsi="Times New Roman" w:cs="Times New Roman"/>
          <w:sz w:val="24"/>
          <w:szCs w:val="24"/>
        </w:rPr>
        <w:t xml:space="preserve">(Oxley </w:t>
      </w:r>
      <w:r w:rsidR="003316F0" w:rsidRPr="009A728A">
        <w:rPr>
          <w:rFonts w:ascii="Times New Roman" w:hAnsi="Times New Roman" w:cs="Times New Roman"/>
          <w:i/>
          <w:sz w:val="24"/>
          <w:szCs w:val="24"/>
        </w:rPr>
        <w:t>et al</w:t>
      </w:r>
      <w:r w:rsidR="00470B59" w:rsidRPr="009A728A">
        <w:rPr>
          <w:rFonts w:ascii="Times New Roman" w:hAnsi="Times New Roman" w:cs="Times New Roman"/>
          <w:i/>
          <w:sz w:val="24"/>
          <w:szCs w:val="24"/>
        </w:rPr>
        <w:t>.,</w:t>
      </w:r>
      <w:r w:rsidR="003316F0" w:rsidRPr="009A728A">
        <w:rPr>
          <w:rFonts w:ascii="Times New Roman" w:hAnsi="Times New Roman" w:cs="Times New Roman"/>
          <w:sz w:val="24"/>
          <w:szCs w:val="24"/>
        </w:rPr>
        <w:t xml:space="preserve"> 2016). </w:t>
      </w:r>
      <w:r w:rsidR="000E0895" w:rsidRPr="009A728A">
        <w:rPr>
          <w:rFonts w:ascii="Times New Roman" w:hAnsi="Times New Roman" w:cs="Times New Roman"/>
          <w:sz w:val="24"/>
          <w:szCs w:val="24"/>
        </w:rPr>
        <w:t xml:space="preserve">Furthermore, </w:t>
      </w:r>
      <w:r w:rsidR="00203B99" w:rsidRPr="009A728A">
        <w:rPr>
          <w:rFonts w:ascii="Times New Roman" w:hAnsi="Times New Roman" w:cs="Times New Roman"/>
          <w:sz w:val="24"/>
          <w:szCs w:val="24"/>
        </w:rPr>
        <w:t>some methods</w:t>
      </w:r>
      <w:r w:rsidR="00F94384" w:rsidRPr="009A728A">
        <w:rPr>
          <w:rFonts w:ascii="Times New Roman" w:hAnsi="Times New Roman" w:cs="Times New Roman"/>
          <w:sz w:val="24"/>
          <w:szCs w:val="24"/>
        </w:rPr>
        <w:t xml:space="preserve"> </w:t>
      </w:r>
      <w:r w:rsidR="000E0895" w:rsidRPr="009A728A">
        <w:rPr>
          <w:rFonts w:ascii="Times New Roman" w:hAnsi="Times New Roman" w:cs="Times New Roman"/>
          <w:sz w:val="24"/>
          <w:szCs w:val="24"/>
        </w:rPr>
        <w:t>are controversial</w:t>
      </w:r>
      <w:r w:rsidR="00F94384" w:rsidRPr="009A728A">
        <w:rPr>
          <w:rFonts w:ascii="Times New Roman" w:hAnsi="Times New Roman" w:cs="Times New Roman"/>
          <w:sz w:val="24"/>
          <w:szCs w:val="24"/>
        </w:rPr>
        <w:t xml:space="preserve"> including scruffing</w:t>
      </w:r>
      <w:r w:rsidR="00816ED9" w:rsidRPr="009A728A">
        <w:rPr>
          <w:rFonts w:ascii="Times New Roman" w:hAnsi="Times New Roman" w:cs="Times New Roman"/>
          <w:sz w:val="24"/>
          <w:szCs w:val="24"/>
        </w:rPr>
        <w:t xml:space="preserve"> (Figure 1,e)</w:t>
      </w:r>
      <w:r w:rsidR="005F1B1C" w:rsidRPr="009A728A">
        <w:rPr>
          <w:rFonts w:ascii="Times New Roman" w:hAnsi="Times New Roman" w:cs="Times New Roman"/>
          <w:sz w:val="24"/>
          <w:szCs w:val="24"/>
        </w:rPr>
        <w:t xml:space="preserve">, where </w:t>
      </w:r>
      <w:r w:rsidR="00E610D8" w:rsidRPr="009A728A">
        <w:rPr>
          <w:rFonts w:ascii="Times New Roman" w:hAnsi="Times New Roman" w:cs="Times New Roman"/>
          <w:sz w:val="24"/>
          <w:szCs w:val="24"/>
        </w:rPr>
        <w:t xml:space="preserve">no or limited support is given to the </w:t>
      </w:r>
      <w:r w:rsidR="005F1B1C" w:rsidRPr="009A728A">
        <w:rPr>
          <w:rFonts w:ascii="Times New Roman" w:hAnsi="Times New Roman" w:cs="Times New Roman"/>
          <w:sz w:val="24"/>
          <w:szCs w:val="24"/>
        </w:rPr>
        <w:t xml:space="preserve">animal’s spine </w:t>
      </w:r>
      <w:r w:rsidR="00E610D8" w:rsidRPr="009A728A">
        <w:rPr>
          <w:rFonts w:ascii="Times New Roman" w:hAnsi="Times New Roman" w:cs="Times New Roman"/>
          <w:sz w:val="24"/>
          <w:szCs w:val="24"/>
        </w:rPr>
        <w:t>and legs</w:t>
      </w:r>
      <w:r w:rsidR="00C913DB" w:rsidRPr="009A728A">
        <w:rPr>
          <w:rFonts w:ascii="Times New Roman" w:hAnsi="Times New Roman" w:cs="Times New Roman"/>
          <w:sz w:val="24"/>
          <w:szCs w:val="24"/>
        </w:rPr>
        <w:t xml:space="preserve"> (RWAF</w:t>
      </w:r>
      <w:r w:rsidR="00470B59" w:rsidRPr="009A728A">
        <w:rPr>
          <w:rFonts w:ascii="Times New Roman" w:hAnsi="Times New Roman" w:cs="Times New Roman"/>
          <w:sz w:val="24"/>
          <w:szCs w:val="24"/>
        </w:rPr>
        <w:t>,</w:t>
      </w:r>
      <w:r w:rsidR="005F1B1C" w:rsidRPr="009A728A">
        <w:rPr>
          <w:rFonts w:ascii="Times New Roman" w:hAnsi="Times New Roman" w:cs="Times New Roman"/>
          <w:sz w:val="24"/>
          <w:szCs w:val="24"/>
        </w:rPr>
        <w:t xml:space="preserve"> 2007; House Rabbi</w:t>
      </w:r>
      <w:r w:rsidR="00C913DB" w:rsidRPr="009A728A">
        <w:rPr>
          <w:rFonts w:ascii="Times New Roman" w:hAnsi="Times New Roman" w:cs="Times New Roman"/>
          <w:sz w:val="24"/>
          <w:szCs w:val="24"/>
        </w:rPr>
        <w:t>t Society</w:t>
      </w:r>
      <w:r w:rsidR="00470B59" w:rsidRPr="009A728A">
        <w:rPr>
          <w:rFonts w:ascii="Times New Roman" w:hAnsi="Times New Roman" w:cs="Times New Roman"/>
          <w:sz w:val="24"/>
          <w:szCs w:val="24"/>
        </w:rPr>
        <w:t>,</w:t>
      </w:r>
      <w:r w:rsidR="005F1B1C" w:rsidRPr="009A728A">
        <w:rPr>
          <w:rFonts w:ascii="Times New Roman" w:hAnsi="Times New Roman" w:cs="Times New Roman"/>
          <w:sz w:val="24"/>
          <w:szCs w:val="24"/>
        </w:rPr>
        <w:t xml:space="preserve"> n.d</w:t>
      </w:r>
      <w:r w:rsidR="00C913DB" w:rsidRPr="009A728A">
        <w:rPr>
          <w:rFonts w:ascii="Times New Roman" w:hAnsi="Times New Roman" w:cs="Times New Roman"/>
          <w:sz w:val="24"/>
          <w:szCs w:val="24"/>
        </w:rPr>
        <w:t>; Richardson &amp; Keeble</w:t>
      </w:r>
      <w:r w:rsidR="00470B59" w:rsidRPr="009A728A">
        <w:rPr>
          <w:rFonts w:ascii="Times New Roman" w:hAnsi="Times New Roman" w:cs="Times New Roman"/>
          <w:sz w:val="24"/>
          <w:szCs w:val="24"/>
        </w:rPr>
        <w:t>,</w:t>
      </w:r>
      <w:r w:rsidR="005F1B1C" w:rsidRPr="009A728A">
        <w:rPr>
          <w:rFonts w:ascii="Times New Roman" w:hAnsi="Times New Roman" w:cs="Times New Roman"/>
          <w:sz w:val="24"/>
          <w:szCs w:val="24"/>
        </w:rPr>
        <w:t xml:space="preserve"> 2014)</w:t>
      </w:r>
      <w:r w:rsidR="005343B3" w:rsidRPr="009A728A">
        <w:rPr>
          <w:rFonts w:ascii="Times New Roman" w:hAnsi="Times New Roman" w:cs="Times New Roman"/>
          <w:sz w:val="24"/>
          <w:szCs w:val="24"/>
        </w:rPr>
        <w:t>,</w:t>
      </w:r>
      <w:r w:rsidR="005F1B1C" w:rsidRPr="009A728A">
        <w:rPr>
          <w:rFonts w:ascii="Times New Roman" w:hAnsi="Times New Roman" w:cs="Times New Roman"/>
          <w:sz w:val="24"/>
          <w:szCs w:val="24"/>
        </w:rPr>
        <w:t xml:space="preserve"> and </w:t>
      </w:r>
      <w:r w:rsidR="00FF1D8B" w:rsidRPr="009A728A">
        <w:rPr>
          <w:rFonts w:ascii="Times New Roman" w:hAnsi="Times New Roman" w:cs="Times New Roman"/>
          <w:sz w:val="24"/>
          <w:szCs w:val="24"/>
        </w:rPr>
        <w:t>t</w:t>
      </w:r>
      <w:r w:rsidR="005F1B1C" w:rsidRPr="009A728A">
        <w:rPr>
          <w:rFonts w:ascii="Times New Roman" w:hAnsi="Times New Roman" w:cs="Times New Roman"/>
          <w:sz w:val="24"/>
          <w:szCs w:val="24"/>
        </w:rPr>
        <w:t xml:space="preserve">onic </w:t>
      </w:r>
      <w:r w:rsidR="00FF1D8B" w:rsidRPr="009A728A">
        <w:rPr>
          <w:rFonts w:ascii="Times New Roman" w:hAnsi="Times New Roman" w:cs="Times New Roman"/>
          <w:sz w:val="24"/>
          <w:szCs w:val="24"/>
        </w:rPr>
        <w:t>i</w:t>
      </w:r>
      <w:r w:rsidR="005F1B1C" w:rsidRPr="009A728A">
        <w:rPr>
          <w:rFonts w:ascii="Times New Roman" w:hAnsi="Times New Roman" w:cs="Times New Roman"/>
          <w:sz w:val="24"/>
          <w:szCs w:val="24"/>
        </w:rPr>
        <w:t>mmobility</w:t>
      </w:r>
      <w:r w:rsidR="00F46C72" w:rsidRPr="009A728A">
        <w:rPr>
          <w:rFonts w:ascii="Times New Roman" w:hAnsi="Times New Roman" w:cs="Times New Roman"/>
          <w:sz w:val="24"/>
          <w:szCs w:val="24"/>
        </w:rPr>
        <w:t xml:space="preserve"> induced manually by a handler</w:t>
      </w:r>
      <w:r w:rsidR="00F94384" w:rsidRPr="009A728A">
        <w:rPr>
          <w:rFonts w:ascii="Times New Roman" w:hAnsi="Times New Roman" w:cs="Times New Roman"/>
          <w:sz w:val="24"/>
          <w:szCs w:val="24"/>
        </w:rPr>
        <w:t xml:space="preserve">. </w:t>
      </w:r>
      <w:r w:rsidR="00F46C72" w:rsidRPr="009A728A">
        <w:rPr>
          <w:rFonts w:ascii="Times New Roman" w:hAnsi="Times New Roman" w:cs="Times New Roman"/>
          <w:sz w:val="24"/>
          <w:szCs w:val="24"/>
        </w:rPr>
        <w:t xml:space="preserve">Tonic immobility is a reflex defence response to a perceived extreme threat, where there are no other escape options. Also known as ‘fright paralysis’ (Gallup, 1974) or the ‘death feint’ (Darwin, 1869) it is a temporary, reversible state of profound motor inhibition that causes the animal to go passive and appear dead. This reduces the interest of the predator/attacker, who may then move away providing an escape opportunity.  Though most commonly reported in prey species, it is recorded and can be induced in predator species, including humans (McBride, 2015; Abrams et al. 2009). </w:t>
      </w:r>
      <w:r w:rsidR="00E3641F" w:rsidRPr="009A728A">
        <w:rPr>
          <w:rFonts w:ascii="Times New Roman" w:hAnsi="Times New Roman" w:cs="Times New Roman"/>
          <w:sz w:val="24"/>
          <w:szCs w:val="24"/>
        </w:rPr>
        <w:t>Alt</w:t>
      </w:r>
      <w:r w:rsidRPr="009A728A">
        <w:rPr>
          <w:rFonts w:ascii="Times New Roman" w:hAnsi="Times New Roman" w:cs="Times New Roman"/>
          <w:sz w:val="24"/>
          <w:szCs w:val="24"/>
        </w:rPr>
        <w:t>hough many</w:t>
      </w:r>
      <w:r w:rsidR="00387CCD" w:rsidRPr="009A728A">
        <w:rPr>
          <w:rFonts w:ascii="Times New Roman" w:hAnsi="Times New Roman" w:cs="Times New Roman"/>
          <w:sz w:val="24"/>
          <w:szCs w:val="24"/>
        </w:rPr>
        <w:t xml:space="preserve"> do not recommend </w:t>
      </w:r>
      <w:r w:rsidR="00FF1D8B" w:rsidRPr="009A728A">
        <w:rPr>
          <w:rFonts w:ascii="Times New Roman" w:hAnsi="Times New Roman" w:cs="Times New Roman"/>
          <w:sz w:val="24"/>
          <w:szCs w:val="24"/>
        </w:rPr>
        <w:t>t</w:t>
      </w:r>
      <w:r w:rsidR="00F94384" w:rsidRPr="009A728A">
        <w:rPr>
          <w:rFonts w:ascii="Times New Roman" w:hAnsi="Times New Roman" w:cs="Times New Roman"/>
          <w:sz w:val="24"/>
          <w:szCs w:val="24"/>
        </w:rPr>
        <w:t>onic</w:t>
      </w:r>
      <w:r w:rsidR="000E0895" w:rsidRPr="009A728A">
        <w:rPr>
          <w:rFonts w:ascii="Times New Roman" w:hAnsi="Times New Roman" w:cs="Times New Roman"/>
          <w:sz w:val="24"/>
          <w:szCs w:val="24"/>
        </w:rPr>
        <w:t xml:space="preserve"> </w:t>
      </w:r>
      <w:r w:rsidR="00FF1D8B" w:rsidRPr="009A728A">
        <w:rPr>
          <w:rFonts w:ascii="Times New Roman" w:hAnsi="Times New Roman" w:cs="Times New Roman"/>
          <w:sz w:val="24"/>
          <w:szCs w:val="24"/>
        </w:rPr>
        <w:t>i</w:t>
      </w:r>
      <w:r w:rsidR="000E0895" w:rsidRPr="009A728A">
        <w:rPr>
          <w:rFonts w:ascii="Times New Roman" w:hAnsi="Times New Roman" w:cs="Times New Roman"/>
          <w:sz w:val="24"/>
          <w:szCs w:val="24"/>
        </w:rPr>
        <w:t>mmobility</w:t>
      </w:r>
      <w:r w:rsidR="00231F32" w:rsidRPr="009A728A">
        <w:rPr>
          <w:rFonts w:ascii="Times New Roman" w:hAnsi="Times New Roman" w:cs="Times New Roman"/>
          <w:sz w:val="24"/>
          <w:szCs w:val="24"/>
        </w:rPr>
        <w:t xml:space="preserve"> </w:t>
      </w:r>
      <w:r w:rsidR="00C913DB" w:rsidRPr="009A728A">
        <w:rPr>
          <w:rFonts w:ascii="Times New Roman" w:hAnsi="Times New Roman" w:cs="Times New Roman"/>
          <w:sz w:val="24"/>
          <w:szCs w:val="24"/>
        </w:rPr>
        <w:t xml:space="preserve">for pet rabbits </w:t>
      </w:r>
      <w:r w:rsidR="000E0895" w:rsidRPr="009A728A">
        <w:rPr>
          <w:rFonts w:ascii="Times New Roman" w:hAnsi="Times New Roman" w:cs="Times New Roman"/>
          <w:sz w:val="24"/>
          <w:szCs w:val="24"/>
        </w:rPr>
        <w:t>(</w:t>
      </w:r>
      <w:r w:rsidR="00F94384" w:rsidRPr="009A728A">
        <w:rPr>
          <w:rFonts w:ascii="Times New Roman" w:hAnsi="Times New Roman" w:cs="Times New Roman"/>
          <w:sz w:val="24"/>
          <w:szCs w:val="24"/>
        </w:rPr>
        <w:t xml:space="preserve">see e.g. </w:t>
      </w:r>
      <w:r w:rsidR="00FB4723" w:rsidRPr="009A728A">
        <w:rPr>
          <w:rFonts w:ascii="Times New Roman" w:hAnsi="Times New Roman" w:cs="Times New Roman"/>
          <w:sz w:val="24"/>
          <w:szCs w:val="24"/>
        </w:rPr>
        <w:t>R</w:t>
      </w:r>
      <w:r w:rsidR="00AD171E" w:rsidRPr="009A728A">
        <w:rPr>
          <w:rFonts w:ascii="Times New Roman" w:hAnsi="Times New Roman" w:cs="Times New Roman"/>
          <w:sz w:val="24"/>
          <w:szCs w:val="24"/>
        </w:rPr>
        <w:t xml:space="preserve">abbit </w:t>
      </w:r>
      <w:r w:rsidR="00FB4723" w:rsidRPr="009A728A">
        <w:rPr>
          <w:rFonts w:ascii="Times New Roman" w:hAnsi="Times New Roman" w:cs="Times New Roman"/>
          <w:sz w:val="24"/>
          <w:szCs w:val="24"/>
        </w:rPr>
        <w:t>W</w:t>
      </w:r>
      <w:r w:rsidR="00AD171E" w:rsidRPr="009A728A">
        <w:rPr>
          <w:rFonts w:ascii="Times New Roman" w:hAnsi="Times New Roman" w:cs="Times New Roman"/>
          <w:sz w:val="24"/>
          <w:szCs w:val="24"/>
        </w:rPr>
        <w:t xml:space="preserve">elfare </w:t>
      </w:r>
      <w:r w:rsidR="00FB4723" w:rsidRPr="009A728A">
        <w:rPr>
          <w:rFonts w:ascii="Times New Roman" w:hAnsi="Times New Roman" w:cs="Times New Roman"/>
          <w:sz w:val="24"/>
          <w:szCs w:val="24"/>
        </w:rPr>
        <w:t>A</w:t>
      </w:r>
      <w:r w:rsidR="00AD171E" w:rsidRPr="009A728A">
        <w:rPr>
          <w:rFonts w:ascii="Times New Roman" w:hAnsi="Times New Roman" w:cs="Times New Roman"/>
          <w:sz w:val="24"/>
          <w:szCs w:val="24"/>
        </w:rPr>
        <w:t xml:space="preserve">ssociation and </w:t>
      </w:r>
      <w:r w:rsidR="00FB4723" w:rsidRPr="009A728A">
        <w:rPr>
          <w:rFonts w:ascii="Times New Roman" w:hAnsi="Times New Roman" w:cs="Times New Roman"/>
          <w:sz w:val="24"/>
          <w:szCs w:val="24"/>
        </w:rPr>
        <w:t>F</w:t>
      </w:r>
      <w:r w:rsidR="00AD171E" w:rsidRPr="009A728A">
        <w:rPr>
          <w:rFonts w:ascii="Times New Roman" w:hAnsi="Times New Roman" w:cs="Times New Roman"/>
          <w:sz w:val="24"/>
          <w:szCs w:val="24"/>
        </w:rPr>
        <w:t>und</w:t>
      </w:r>
      <w:r w:rsidR="00203B99" w:rsidRPr="009A728A">
        <w:rPr>
          <w:rFonts w:ascii="Times New Roman" w:hAnsi="Times New Roman" w:cs="Times New Roman"/>
          <w:sz w:val="24"/>
          <w:szCs w:val="24"/>
        </w:rPr>
        <w:t xml:space="preserve"> (RWAF)</w:t>
      </w:r>
      <w:r w:rsidR="00470B59" w:rsidRPr="009A728A">
        <w:rPr>
          <w:rFonts w:ascii="Times New Roman" w:hAnsi="Times New Roman" w:cs="Times New Roman"/>
          <w:sz w:val="24"/>
          <w:szCs w:val="24"/>
        </w:rPr>
        <w:t>,</w:t>
      </w:r>
      <w:r w:rsidR="00FB4723" w:rsidRPr="009A728A">
        <w:rPr>
          <w:rFonts w:ascii="Times New Roman" w:hAnsi="Times New Roman" w:cs="Times New Roman"/>
          <w:sz w:val="24"/>
          <w:szCs w:val="24"/>
        </w:rPr>
        <w:t xml:space="preserve"> n.d.; </w:t>
      </w:r>
      <w:r w:rsidR="000E0895" w:rsidRPr="009A728A">
        <w:rPr>
          <w:rFonts w:ascii="Times New Roman" w:hAnsi="Times New Roman" w:cs="Times New Roman"/>
          <w:sz w:val="24"/>
          <w:szCs w:val="24"/>
        </w:rPr>
        <w:t xml:space="preserve">McBride </w:t>
      </w:r>
      <w:r w:rsidR="000E0895" w:rsidRPr="009A728A">
        <w:rPr>
          <w:rFonts w:ascii="Times New Roman" w:hAnsi="Times New Roman" w:cs="Times New Roman"/>
          <w:i/>
          <w:sz w:val="24"/>
          <w:szCs w:val="24"/>
        </w:rPr>
        <w:t>et al</w:t>
      </w:r>
      <w:r w:rsidR="00470B59" w:rsidRPr="009A728A">
        <w:rPr>
          <w:rFonts w:ascii="Times New Roman" w:hAnsi="Times New Roman" w:cs="Times New Roman"/>
          <w:i/>
          <w:sz w:val="24"/>
          <w:szCs w:val="24"/>
        </w:rPr>
        <w:t>.,</w:t>
      </w:r>
      <w:r w:rsidR="008A358D" w:rsidRPr="009A728A">
        <w:rPr>
          <w:rFonts w:ascii="Times New Roman" w:hAnsi="Times New Roman" w:cs="Times New Roman"/>
          <w:sz w:val="24"/>
          <w:szCs w:val="24"/>
        </w:rPr>
        <w:t xml:space="preserve"> 2006</w:t>
      </w:r>
      <w:r w:rsidR="000E0895" w:rsidRPr="009A728A">
        <w:rPr>
          <w:rFonts w:ascii="Times New Roman" w:hAnsi="Times New Roman" w:cs="Times New Roman"/>
          <w:sz w:val="24"/>
          <w:szCs w:val="24"/>
        </w:rPr>
        <w:t xml:space="preserve">; </w:t>
      </w:r>
      <w:r w:rsidR="00C21AFE" w:rsidRPr="009A728A">
        <w:rPr>
          <w:rFonts w:ascii="Times New Roman" w:hAnsi="Times New Roman" w:cs="Times New Roman"/>
          <w:sz w:val="24"/>
          <w:szCs w:val="24"/>
        </w:rPr>
        <w:t>Richardson &amp; Keeble</w:t>
      </w:r>
      <w:r w:rsidR="00470B59" w:rsidRPr="009A728A">
        <w:rPr>
          <w:rFonts w:ascii="Times New Roman" w:hAnsi="Times New Roman" w:cs="Times New Roman"/>
          <w:sz w:val="24"/>
          <w:szCs w:val="24"/>
        </w:rPr>
        <w:t>,</w:t>
      </w:r>
      <w:r w:rsidR="00F94384" w:rsidRPr="009A728A">
        <w:rPr>
          <w:rFonts w:ascii="Times New Roman" w:hAnsi="Times New Roman" w:cs="Times New Roman"/>
          <w:sz w:val="24"/>
          <w:szCs w:val="24"/>
        </w:rPr>
        <w:t xml:space="preserve"> 2014; </w:t>
      </w:r>
      <w:r w:rsidR="00C21AFE" w:rsidRPr="009A728A">
        <w:rPr>
          <w:rFonts w:ascii="Times New Roman" w:hAnsi="Times New Roman" w:cs="Times New Roman"/>
          <w:sz w:val="24"/>
          <w:szCs w:val="24"/>
        </w:rPr>
        <w:t>McBride</w:t>
      </w:r>
      <w:r w:rsidR="00470B59" w:rsidRPr="009A728A">
        <w:rPr>
          <w:rFonts w:ascii="Times New Roman" w:hAnsi="Times New Roman" w:cs="Times New Roman"/>
          <w:sz w:val="24"/>
          <w:szCs w:val="24"/>
        </w:rPr>
        <w:t>,</w:t>
      </w:r>
      <w:r w:rsidR="00203B99" w:rsidRPr="009A728A">
        <w:rPr>
          <w:rFonts w:ascii="Times New Roman" w:hAnsi="Times New Roman" w:cs="Times New Roman"/>
          <w:sz w:val="24"/>
          <w:szCs w:val="24"/>
        </w:rPr>
        <w:t xml:space="preserve"> 2015;</w:t>
      </w:r>
      <w:r w:rsidR="00FB4723" w:rsidRPr="009A728A">
        <w:rPr>
          <w:rFonts w:ascii="Times New Roman" w:hAnsi="Times New Roman" w:cs="Times New Roman"/>
          <w:sz w:val="24"/>
          <w:szCs w:val="24"/>
        </w:rPr>
        <w:t xml:space="preserve"> </w:t>
      </w:r>
      <w:r w:rsidR="00C21AFE" w:rsidRPr="009A728A">
        <w:rPr>
          <w:rFonts w:ascii="Times New Roman" w:hAnsi="Times New Roman" w:cs="Times New Roman"/>
          <w:sz w:val="24"/>
          <w:szCs w:val="24"/>
        </w:rPr>
        <w:t>Oxley &amp;</w:t>
      </w:r>
      <w:r w:rsidR="000E0895" w:rsidRPr="009A728A">
        <w:rPr>
          <w:rFonts w:ascii="Times New Roman" w:hAnsi="Times New Roman" w:cs="Times New Roman"/>
          <w:sz w:val="24"/>
          <w:szCs w:val="24"/>
        </w:rPr>
        <w:t xml:space="preserve"> El</w:t>
      </w:r>
      <w:r w:rsidR="00C21AFE" w:rsidRPr="009A728A">
        <w:rPr>
          <w:rFonts w:ascii="Times New Roman" w:hAnsi="Times New Roman" w:cs="Times New Roman"/>
          <w:sz w:val="24"/>
          <w:szCs w:val="24"/>
        </w:rPr>
        <w:t>lis</w:t>
      </w:r>
      <w:r w:rsidR="00470B59" w:rsidRPr="009A728A">
        <w:rPr>
          <w:rFonts w:ascii="Times New Roman" w:hAnsi="Times New Roman" w:cs="Times New Roman"/>
          <w:sz w:val="24"/>
          <w:szCs w:val="24"/>
        </w:rPr>
        <w:t>,</w:t>
      </w:r>
      <w:r w:rsidR="00D554C6" w:rsidRPr="009A728A">
        <w:rPr>
          <w:rFonts w:ascii="Times New Roman" w:hAnsi="Times New Roman" w:cs="Times New Roman"/>
          <w:sz w:val="24"/>
          <w:szCs w:val="24"/>
        </w:rPr>
        <w:t xml:space="preserve"> 2015</w:t>
      </w:r>
      <w:r w:rsidR="00203B99" w:rsidRPr="009A728A">
        <w:rPr>
          <w:rFonts w:ascii="Times New Roman" w:hAnsi="Times New Roman" w:cs="Times New Roman"/>
          <w:sz w:val="24"/>
          <w:szCs w:val="24"/>
        </w:rPr>
        <w:t>)</w:t>
      </w:r>
      <w:r w:rsidR="00C21AFE" w:rsidRPr="009A728A">
        <w:rPr>
          <w:rFonts w:ascii="Times New Roman" w:hAnsi="Times New Roman" w:cs="Times New Roman"/>
          <w:sz w:val="24"/>
          <w:szCs w:val="24"/>
        </w:rPr>
        <w:t>,</w:t>
      </w:r>
      <w:r w:rsidRPr="009A728A">
        <w:rPr>
          <w:rFonts w:ascii="Times New Roman" w:hAnsi="Times New Roman" w:cs="Times New Roman"/>
          <w:sz w:val="24"/>
          <w:szCs w:val="24"/>
        </w:rPr>
        <w:t xml:space="preserve"> it is</w:t>
      </w:r>
      <w:r w:rsidR="00F94384" w:rsidRPr="009A728A">
        <w:rPr>
          <w:rFonts w:ascii="Times New Roman" w:hAnsi="Times New Roman" w:cs="Times New Roman"/>
          <w:sz w:val="24"/>
          <w:szCs w:val="24"/>
        </w:rPr>
        <w:t xml:space="preserve"> still recorded as </w:t>
      </w:r>
      <w:r w:rsidRPr="009A728A">
        <w:rPr>
          <w:rFonts w:ascii="Times New Roman" w:hAnsi="Times New Roman" w:cs="Times New Roman"/>
          <w:sz w:val="24"/>
          <w:szCs w:val="24"/>
        </w:rPr>
        <w:t xml:space="preserve">being </w:t>
      </w:r>
      <w:r w:rsidR="00F94384" w:rsidRPr="009A728A">
        <w:rPr>
          <w:rFonts w:ascii="Times New Roman" w:hAnsi="Times New Roman" w:cs="Times New Roman"/>
          <w:sz w:val="24"/>
          <w:szCs w:val="24"/>
        </w:rPr>
        <w:t>used in research</w:t>
      </w:r>
      <w:r w:rsidR="00C913DB" w:rsidRPr="009A728A">
        <w:rPr>
          <w:rFonts w:ascii="Times New Roman" w:hAnsi="Times New Roman" w:cs="Times New Roman"/>
          <w:sz w:val="24"/>
          <w:szCs w:val="24"/>
        </w:rPr>
        <w:t>, such as</w:t>
      </w:r>
      <w:r w:rsidR="00F94384" w:rsidRPr="009A728A">
        <w:rPr>
          <w:rFonts w:ascii="Times New Roman" w:hAnsi="Times New Roman" w:cs="Times New Roman"/>
          <w:sz w:val="24"/>
          <w:szCs w:val="24"/>
        </w:rPr>
        <w:t xml:space="preserve"> </w:t>
      </w:r>
      <w:r w:rsidR="003D75C0" w:rsidRPr="009A728A">
        <w:rPr>
          <w:rFonts w:ascii="Times New Roman" w:hAnsi="Times New Roman" w:cs="Times New Roman"/>
          <w:sz w:val="24"/>
          <w:szCs w:val="24"/>
        </w:rPr>
        <w:t>for the p</w:t>
      </w:r>
      <w:r w:rsidR="00816ED9" w:rsidRPr="009A728A">
        <w:rPr>
          <w:rFonts w:ascii="Times New Roman" w:hAnsi="Times New Roman" w:cs="Times New Roman"/>
          <w:sz w:val="24"/>
          <w:szCs w:val="24"/>
        </w:rPr>
        <w:t>ur</w:t>
      </w:r>
      <w:r w:rsidR="003D75C0" w:rsidRPr="009A728A">
        <w:rPr>
          <w:rFonts w:ascii="Times New Roman" w:hAnsi="Times New Roman" w:cs="Times New Roman"/>
          <w:sz w:val="24"/>
          <w:szCs w:val="24"/>
        </w:rPr>
        <w:t xml:space="preserve">poses of assessing </w:t>
      </w:r>
      <w:r w:rsidR="00AD348C" w:rsidRPr="009A728A">
        <w:rPr>
          <w:rFonts w:ascii="Times New Roman" w:hAnsi="Times New Roman" w:cs="Times New Roman"/>
          <w:sz w:val="24"/>
          <w:szCs w:val="24"/>
        </w:rPr>
        <w:t>fear response</w:t>
      </w:r>
      <w:r w:rsidR="003D75C0" w:rsidRPr="009A728A">
        <w:rPr>
          <w:rFonts w:ascii="Times New Roman" w:hAnsi="Times New Roman" w:cs="Times New Roman"/>
          <w:sz w:val="24"/>
          <w:szCs w:val="24"/>
        </w:rPr>
        <w:t xml:space="preserve"> </w:t>
      </w:r>
      <w:r w:rsidR="004A1742" w:rsidRPr="009A728A">
        <w:rPr>
          <w:rFonts w:ascii="Times New Roman" w:hAnsi="Times New Roman" w:cs="Times New Roman"/>
          <w:sz w:val="24"/>
          <w:szCs w:val="24"/>
        </w:rPr>
        <w:t>(see</w:t>
      </w:r>
      <w:r w:rsidR="00D554C6" w:rsidRPr="009A728A">
        <w:rPr>
          <w:rFonts w:ascii="Times New Roman" w:hAnsi="Times New Roman" w:cs="Times New Roman"/>
          <w:sz w:val="24"/>
          <w:szCs w:val="24"/>
        </w:rPr>
        <w:t xml:space="preserve"> </w:t>
      </w:r>
      <w:r w:rsidR="00C10F04" w:rsidRPr="009A728A">
        <w:rPr>
          <w:rFonts w:ascii="Times New Roman" w:hAnsi="Times New Roman" w:cs="Times New Roman"/>
          <w:sz w:val="24"/>
          <w:szCs w:val="24"/>
        </w:rPr>
        <w:t xml:space="preserve">Zucca </w:t>
      </w:r>
      <w:r w:rsidR="00C10F04" w:rsidRPr="009A728A">
        <w:rPr>
          <w:rFonts w:ascii="Times New Roman" w:hAnsi="Times New Roman" w:cs="Times New Roman"/>
          <w:i/>
          <w:sz w:val="24"/>
          <w:szCs w:val="24"/>
        </w:rPr>
        <w:t>et al</w:t>
      </w:r>
      <w:r w:rsidR="00470B59" w:rsidRPr="009A728A">
        <w:rPr>
          <w:rFonts w:ascii="Times New Roman" w:hAnsi="Times New Roman" w:cs="Times New Roman"/>
          <w:i/>
          <w:sz w:val="24"/>
          <w:szCs w:val="24"/>
        </w:rPr>
        <w:t>.,</w:t>
      </w:r>
      <w:r w:rsidR="00C10F04" w:rsidRPr="009A728A">
        <w:rPr>
          <w:rFonts w:ascii="Times New Roman" w:hAnsi="Times New Roman" w:cs="Times New Roman"/>
          <w:sz w:val="24"/>
          <w:szCs w:val="24"/>
        </w:rPr>
        <w:t xml:space="preserve"> 2012</w:t>
      </w:r>
      <w:r w:rsidR="004A1742" w:rsidRPr="009A728A">
        <w:rPr>
          <w:rFonts w:ascii="Times New Roman" w:hAnsi="Times New Roman" w:cs="Times New Roman"/>
          <w:sz w:val="24"/>
          <w:szCs w:val="24"/>
        </w:rPr>
        <w:t xml:space="preserve">; Trocino </w:t>
      </w:r>
      <w:r w:rsidR="004A1742" w:rsidRPr="009A728A">
        <w:rPr>
          <w:rFonts w:ascii="Times New Roman" w:hAnsi="Times New Roman" w:cs="Times New Roman"/>
          <w:i/>
          <w:sz w:val="24"/>
          <w:szCs w:val="24"/>
        </w:rPr>
        <w:t>et al</w:t>
      </w:r>
      <w:r w:rsidR="00470B59" w:rsidRPr="009A728A">
        <w:rPr>
          <w:rFonts w:ascii="Times New Roman" w:hAnsi="Times New Roman" w:cs="Times New Roman"/>
          <w:i/>
          <w:sz w:val="24"/>
          <w:szCs w:val="24"/>
        </w:rPr>
        <w:t>.,</w:t>
      </w:r>
      <w:r w:rsidR="004A1742" w:rsidRPr="009A728A">
        <w:rPr>
          <w:rFonts w:ascii="Times New Roman" w:hAnsi="Times New Roman" w:cs="Times New Roman"/>
          <w:sz w:val="24"/>
          <w:szCs w:val="24"/>
        </w:rPr>
        <w:t xml:space="preserve"> 2013</w:t>
      </w:r>
      <w:r w:rsidR="00AD171E" w:rsidRPr="009A728A">
        <w:rPr>
          <w:rFonts w:ascii="Times New Roman" w:hAnsi="Times New Roman" w:cs="Times New Roman"/>
          <w:sz w:val="24"/>
          <w:szCs w:val="24"/>
        </w:rPr>
        <w:t>)</w:t>
      </w:r>
      <w:r w:rsidR="005F1B1C" w:rsidRPr="009A728A">
        <w:rPr>
          <w:rFonts w:ascii="Times New Roman" w:hAnsi="Times New Roman" w:cs="Times New Roman"/>
          <w:sz w:val="24"/>
          <w:szCs w:val="24"/>
        </w:rPr>
        <w:t>.</w:t>
      </w:r>
    </w:p>
    <w:p w14:paraId="73E2FF51" w14:textId="21E72A3D" w:rsidR="008436F6" w:rsidRPr="009A728A" w:rsidRDefault="008436F6" w:rsidP="0009154F">
      <w:pPr>
        <w:spacing w:after="0" w:line="480" w:lineRule="auto"/>
        <w:ind w:firstLine="720"/>
        <w:jc w:val="both"/>
        <w:rPr>
          <w:rFonts w:ascii="Times New Roman" w:hAnsi="Times New Roman" w:cs="Times New Roman"/>
          <w:sz w:val="24"/>
          <w:szCs w:val="24"/>
        </w:rPr>
      </w:pPr>
      <w:r w:rsidRPr="009A728A">
        <w:rPr>
          <w:rFonts w:ascii="Times New Roman" w:hAnsi="Times New Roman" w:cs="Times New Roman"/>
          <w:sz w:val="24"/>
          <w:szCs w:val="24"/>
        </w:rPr>
        <w:t>T</w:t>
      </w:r>
      <w:r w:rsidR="005F1B1C" w:rsidRPr="009A728A">
        <w:rPr>
          <w:rFonts w:ascii="Times New Roman" w:hAnsi="Times New Roman" w:cs="Times New Roman"/>
          <w:sz w:val="24"/>
          <w:szCs w:val="24"/>
        </w:rPr>
        <w:t xml:space="preserve">here is a surprising dearth of information about </w:t>
      </w:r>
      <w:r w:rsidRPr="009A728A">
        <w:rPr>
          <w:rFonts w:ascii="Times New Roman" w:hAnsi="Times New Roman" w:cs="Times New Roman"/>
          <w:sz w:val="24"/>
          <w:szCs w:val="24"/>
        </w:rPr>
        <w:t xml:space="preserve">the </w:t>
      </w:r>
      <w:r w:rsidR="005F1B1C" w:rsidRPr="009A728A">
        <w:rPr>
          <w:rFonts w:ascii="Times New Roman" w:hAnsi="Times New Roman" w:cs="Times New Roman"/>
          <w:sz w:val="24"/>
          <w:szCs w:val="24"/>
        </w:rPr>
        <w:t>welfare implications</w:t>
      </w:r>
      <w:r w:rsidRPr="009A728A">
        <w:rPr>
          <w:rFonts w:ascii="Times New Roman" w:hAnsi="Times New Roman" w:cs="Times New Roman"/>
          <w:sz w:val="24"/>
          <w:szCs w:val="24"/>
        </w:rPr>
        <w:t xml:space="preserve"> of different</w:t>
      </w:r>
      <w:r w:rsidR="00166FCD" w:rsidRPr="009A728A">
        <w:rPr>
          <w:rFonts w:ascii="Times New Roman" w:hAnsi="Times New Roman" w:cs="Times New Roman"/>
          <w:sz w:val="24"/>
          <w:szCs w:val="24"/>
        </w:rPr>
        <w:t xml:space="preserve"> handling</w:t>
      </w:r>
      <w:r w:rsidRPr="009A728A">
        <w:rPr>
          <w:rFonts w:ascii="Times New Roman" w:hAnsi="Times New Roman" w:cs="Times New Roman"/>
          <w:sz w:val="24"/>
          <w:szCs w:val="24"/>
        </w:rPr>
        <w:t xml:space="preserve"> </w:t>
      </w:r>
      <w:r w:rsidR="00B034BD" w:rsidRPr="009A728A">
        <w:rPr>
          <w:rFonts w:ascii="Times New Roman" w:hAnsi="Times New Roman" w:cs="Times New Roman"/>
          <w:sz w:val="24"/>
          <w:szCs w:val="24"/>
        </w:rPr>
        <w:t>m</w:t>
      </w:r>
      <w:r w:rsidR="00E610D8" w:rsidRPr="009A728A">
        <w:rPr>
          <w:rFonts w:ascii="Times New Roman" w:hAnsi="Times New Roman" w:cs="Times New Roman"/>
          <w:sz w:val="24"/>
          <w:szCs w:val="24"/>
        </w:rPr>
        <w:t>ethods</w:t>
      </w:r>
      <w:r w:rsidRPr="009A728A">
        <w:rPr>
          <w:rFonts w:ascii="Times New Roman" w:hAnsi="Times New Roman" w:cs="Times New Roman"/>
          <w:sz w:val="24"/>
          <w:szCs w:val="24"/>
        </w:rPr>
        <w:t xml:space="preserve"> or how they </w:t>
      </w:r>
      <w:r w:rsidR="005F1B1C" w:rsidRPr="009A728A">
        <w:rPr>
          <w:rFonts w:ascii="Times New Roman" w:hAnsi="Times New Roman" w:cs="Times New Roman"/>
          <w:sz w:val="24"/>
          <w:szCs w:val="24"/>
        </w:rPr>
        <w:t>are perceived</w:t>
      </w:r>
      <w:r w:rsidR="005F1B1C" w:rsidRPr="009A728A">
        <w:t xml:space="preserve"> </w:t>
      </w:r>
      <w:r w:rsidR="005F1B1C" w:rsidRPr="009A728A">
        <w:rPr>
          <w:rFonts w:ascii="Times New Roman" w:hAnsi="Times New Roman" w:cs="Times New Roman"/>
          <w:sz w:val="24"/>
          <w:szCs w:val="24"/>
        </w:rPr>
        <w:t xml:space="preserve">by </w:t>
      </w:r>
      <w:r w:rsidRPr="009A728A">
        <w:rPr>
          <w:rFonts w:ascii="Times New Roman" w:hAnsi="Times New Roman" w:cs="Times New Roman"/>
          <w:sz w:val="24"/>
          <w:szCs w:val="24"/>
        </w:rPr>
        <w:t>rabbit handlers.</w:t>
      </w:r>
      <w:r w:rsidR="005F1B1C" w:rsidRPr="009A728A">
        <w:rPr>
          <w:rFonts w:ascii="Times New Roman" w:hAnsi="Times New Roman" w:cs="Times New Roman"/>
          <w:sz w:val="24"/>
          <w:szCs w:val="24"/>
        </w:rPr>
        <w:t xml:space="preserve"> </w:t>
      </w:r>
      <w:r w:rsidR="00E46CAC" w:rsidRPr="009A728A">
        <w:rPr>
          <w:rFonts w:ascii="Times New Roman" w:hAnsi="Times New Roman" w:cs="Times New Roman"/>
          <w:sz w:val="24"/>
          <w:szCs w:val="24"/>
        </w:rPr>
        <w:t>Therefore, t</w:t>
      </w:r>
      <w:r w:rsidR="003C70BC" w:rsidRPr="009A728A">
        <w:rPr>
          <w:rFonts w:ascii="Times New Roman" w:hAnsi="Times New Roman" w:cs="Times New Roman"/>
          <w:sz w:val="24"/>
          <w:szCs w:val="24"/>
        </w:rPr>
        <w:t>he aim of this research was t</w:t>
      </w:r>
      <w:r w:rsidR="000E0895" w:rsidRPr="009A728A">
        <w:rPr>
          <w:rFonts w:ascii="Times New Roman" w:hAnsi="Times New Roman" w:cs="Times New Roman"/>
          <w:sz w:val="24"/>
          <w:szCs w:val="24"/>
        </w:rPr>
        <w:t>o</w:t>
      </w:r>
      <w:r w:rsidR="003C70BC" w:rsidRPr="009A728A">
        <w:rPr>
          <w:rFonts w:ascii="Times New Roman" w:hAnsi="Times New Roman" w:cs="Times New Roman"/>
          <w:sz w:val="24"/>
          <w:szCs w:val="24"/>
        </w:rPr>
        <w:t xml:space="preserve"> </w:t>
      </w:r>
      <w:r w:rsidR="00B32E3E" w:rsidRPr="009A728A">
        <w:rPr>
          <w:rFonts w:ascii="Times New Roman" w:hAnsi="Times New Roman" w:cs="Times New Roman"/>
          <w:sz w:val="24"/>
          <w:szCs w:val="24"/>
        </w:rPr>
        <w:t>explore</w:t>
      </w:r>
      <w:r w:rsidR="005F1B1C" w:rsidRPr="009A728A">
        <w:rPr>
          <w:rFonts w:ascii="Times New Roman" w:hAnsi="Times New Roman" w:cs="Times New Roman"/>
          <w:sz w:val="24"/>
          <w:szCs w:val="24"/>
        </w:rPr>
        <w:t xml:space="preserve"> the experience</w:t>
      </w:r>
      <w:r w:rsidR="00AF2944" w:rsidRPr="009A728A">
        <w:rPr>
          <w:rFonts w:ascii="Times New Roman" w:hAnsi="Times New Roman" w:cs="Times New Roman"/>
          <w:sz w:val="24"/>
          <w:szCs w:val="24"/>
        </w:rPr>
        <w:t>s</w:t>
      </w:r>
      <w:r w:rsidR="00E610D8" w:rsidRPr="009A728A">
        <w:rPr>
          <w:rFonts w:ascii="Times New Roman" w:hAnsi="Times New Roman" w:cs="Times New Roman"/>
          <w:sz w:val="24"/>
          <w:szCs w:val="24"/>
        </w:rPr>
        <w:t xml:space="preserve"> </w:t>
      </w:r>
      <w:r w:rsidR="005F1B1C" w:rsidRPr="009A728A">
        <w:rPr>
          <w:rFonts w:ascii="Times New Roman" w:hAnsi="Times New Roman" w:cs="Times New Roman"/>
          <w:sz w:val="24"/>
          <w:szCs w:val="24"/>
        </w:rPr>
        <w:t xml:space="preserve">and perceptions of </w:t>
      </w:r>
      <w:r w:rsidR="00B034BD" w:rsidRPr="009A728A">
        <w:rPr>
          <w:rFonts w:ascii="Times New Roman" w:hAnsi="Times New Roman" w:cs="Times New Roman"/>
          <w:sz w:val="24"/>
          <w:szCs w:val="24"/>
        </w:rPr>
        <w:t xml:space="preserve">owners/handlers of </w:t>
      </w:r>
      <w:r w:rsidR="00E610D8" w:rsidRPr="009A728A">
        <w:rPr>
          <w:rFonts w:ascii="Times New Roman" w:hAnsi="Times New Roman" w:cs="Times New Roman"/>
          <w:sz w:val="24"/>
          <w:szCs w:val="24"/>
        </w:rPr>
        <w:t>pet</w:t>
      </w:r>
      <w:r w:rsidR="00B034BD" w:rsidRPr="009A728A">
        <w:rPr>
          <w:rFonts w:ascii="Times New Roman" w:hAnsi="Times New Roman" w:cs="Times New Roman"/>
          <w:sz w:val="24"/>
          <w:szCs w:val="24"/>
        </w:rPr>
        <w:t>,</w:t>
      </w:r>
      <w:r w:rsidR="00E610D8" w:rsidRPr="009A728A">
        <w:rPr>
          <w:rFonts w:ascii="Times New Roman" w:hAnsi="Times New Roman" w:cs="Times New Roman"/>
          <w:sz w:val="24"/>
          <w:szCs w:val="24"/>
        </w:rPr>
        <w:t xml:space="preserve"> laboratory and farm rabbits </w:t>
      </w:r>
      <w:r w:rsidR="00B034BD" w:rsidRPr="009A728A">
        <w:rPr>
          <w:rFonts w:ascii="Times New Roman" w:hAnsi="Times New Roman" w:cs="Times New Roman"/>
          <w:sz w:val="24"/>
          <w:szCs w:val="24"/>
        </w:rPr>
        <w:t xml:space="preserve">in using </w:t>
      </w:r>
      <w:r w:rsidR="00DD28BB" w:rsidRPr="009A728A">
        <w:rPr>
          <w:rFonts w:ascii="Times New Roman" w:hAnsi="Times New Roman" w:cs="Times New Roman"/>
          <w:sz w:val="24"/>
          <w:szCs w:val="24"/>
        </w:rPr>
        <w:t xml:space="preserve">five </w:t>
      </w:r>
      <w:r w:rsidR="00B034BD" w:rsidRPr="009A728A">
        <w:rPr>
          <w:rFonts w:ascii="Times New Roman" w:hAnsi="Times New Roman" w:cs="Times New Roman"/>
          <w:sz w:val="24"/>
          <w:szCs w:val="24"/>
        </w:rPr>
        <w:t xml:space="preserve">handling methods commonly referred to in books written for these audiences. </w:t>
      </w:r>
      <w:r w:rsidRPr="009A728A">
        <w:rPr>
          <w:rFonts w:ascii="Times New Roman" w:hAnsi="Times New Roman" w:cs="Times New Roman"/>
          <w:sz w:val="24"/>
          <w:szCs w:val="24"/>
        </w:rPr>
        <w:t xml:space="preserve">Data was acquired of sources used by participants to learn about rabbit handling, which methods they used and for what purpose, and their perceptions of any associated difficulties or welfare concerns regarding all </w:t>
      </w:r>
      <w:r w:rsidR="00DD28BB" w:rsidRPr="009A728A">
        <w:rPr>
          <w:rFonts w:ascii="Times New Roman" w:hAnsi="Times New Roman" w:cs="Times New Roman"/>
          <w:sz w:val="24"/>
          <w:szCs w:val="24"/>
        </w:rPr>
        <w:t xml:space="preserve">five </w:t>
      </w:r>
      <w:r w:rsidRPr="009A728A">
        <w:rPr>
          <w:rFonts w:ascii="Times New Roman" w:hAnsi="Times New Roman" w:cs="Times New Roman"/>
          <w:sz w:val="24"/>
          <w:szCs w:val="24"/>
        </w:rPr>
        <w:t xml:space="preserve">methods. </w:t>
      </w:r>
    </w:p>
    <w:p w14:paraId="4FB0DC24" w14:textId="2DED89B6" w:rsidR="00553886" w:rsidRPr="009A728A" w:rsidRDefault="00A87379" w:rsidP="0009154F">
      <w:pPr>
        <w:spacing w:after="0" w:line="480" w:lineRule="auto"/>
        <w:ind w:left="720"/>
        <w:rPr>
          <w:rFonts w:ascii="Times New Roman" w:hAnsi="Times New Roman" w:cs="Times New Roman"/>
          <w:b/>
          <w:sz w:val="24"/>
          <w:szCs w:val="24"/>
        </w:rPr>
      </w:pPr>
      <w:r w:rsidRPr="009A728A">
        <w:rPr>
          <w:rFonts w:ascii="Times New Roman" w:hAnsi="Times New Roman" w:cs="Times New Roman"/>
          <w:b/>
          <w:sz w:val="24"/>
          <w:szCs w:val="24"/>
        </w:rPr>
        <w:t>Method</w:t>
      </w:r>
      <w:r w:rsidR="00AD348C" w:rsidRPr="009A728A">
        <w:rPr>
          <w:rFonts w:ascii="Times New Roman" w:hAnsi="Times New Roman" w:cs="Times New Roman"/>
          <w:b/>
          <w:sz w:val="24"/>
          <w:szCs w:val="24"/>
        </w:rPr>
        <w:t xml:space="preserve"> and Materials</w:t>
      </w:r>
    </w:p>
    <w:p w14:paraId="4EFA28D2" w14:textId="77777777" w:rsidR="00A87379" w:rsidRPr="009A728A" w:rsidRDefault="00A87379" w:rsidP="0009154F">
      <w:pPr>
        <w:spacing w:after="0" w:line="480" w:lineRule="auto"/>
        <w:ind w:left="720"/>
        <w:rPr>
          <w:rFonts w:ascii="Times New Roman" w:hAnsi="Times New Roman" w:cs="Times New Roman"/>
          <w:b/>
          <w:i/>
          <w:sz w:val="24"/>
          <w:szCs w:val="24"/>
        </w:rPr>
      </w:pPr>
      <w:r w:rsidRPr="009A728A">
        <w:rPr>
          <w:rFonts w:ascii="Times New Roman" w:hAnsi="Times New Roman" w:cs="Times New Roman"/>
          <w:b/>
          <w:i/>
          <w:sz w:val="24"/>
          <w:szCs w:val="24"/>
        </w:rPr>
        <w:t xml:space="preserve">Questionnaire design and distribution </w:t>
      </w:r>
    </w:p>
    <w:p w14:paraId="16912973" w14:textId="39D325AB" w:rsidR="00A87379" w:rsidRPr="009A728A" w:rsidRDefault="00A87379" w:rsidP="00F81773">
      <w:pPr>
        <w:spacing w:after="0" w:line="480" w:lineRule="auto"/>
        <w:jc w:val="both"/>
        <w:rPr>
          <w:rFonts w:ascii="Times New Roman" w:hAnsi="Times New Roman" w:cs="Times New Roman"/>
          <w:sz w:val="24"/>
          <w:szCs w:val="24"/>
        </w:rPr>
      </w:pPr>
      <w:r w:rsidRPr="009A728A">
        <w:rPr>
          <w:rFonts w:ascii="Times New Roman" w:hAnsi="Times New Roman" w:cs="Times New Roman"/>
          <w:sz w:val="24"/>
          <w:szCs w:val="24"/>
        </w:rPr>
        <w:t xml:space="preserve">The </w:t>
      </w:r>
      <w:r w:rsidR="00172E2D" w:rsidRPr="009A728A">
        <w:rPr>
          <w:rFonts w:ascii="Times New Roman" w:hAnsi="Times New Roman" w:cs="Times New Roman"/>
          <w:sz w:val="24"/>
          <w:szCs w:val="24"/>
        </w:rPr>
        <w:t xml:space="preserve">customised </w:t>
      </w:r>
      <w:r w:rsidRPr="009A728A">
        <w:rPr>
          <w:rFonts w:ascii="Times New Roman" w:hAnsi="Times New Roman" w:cs="Times New Roman"/>
          <w:sz w:val="24"/>
          <w:szCs w:val="24"/>
        </w:rPr>
        <w:t xml:space="preserve">questionnaire </w:t>
      </w:r>
      <w:r w:rsidRPr="009A728A">
        <w:rPr>
          <w:rFonts w:ascii="Times New Roman" w:hAnsi="Times New Roman" w:cs="Times New Roman"/>
          <w:noProof/>
          <w:sz w:val="24"/>
          <w:szCs w:val="24"/>
        </w:rPr>
        <w:t xml:space="preserve">was </w:t>
      </w:r>
      <w:r w:rsidR="00AD348C" w:rsidRPr="009A728A">
        <w:rPr>
          <w:rFonts w:ascii="Times New Roman" w:hAnsi="Times New Roman" w:cs="Times New Roman"/>
          <w:sz w:val="24"/>
          <w:szCs w:val="24"/>
        </w:rPr>
        <w:t>piloted to ten</w:t>
      </w:r>
      <w:r w:rsidRPr="009A728A">
        <w:rPr>
          <w:rFonts w:ascii="Times New Roman" w:hAnsi="Times New Roman" w:cs="Times New Roman"/>
          <w:sz w:val="24"/>
          <w:szCs w:val="24"/>
        </w:rPr>
        <w:t xml:space="preserve"> individuals with varying </w:t>
      </w:r>
      <w:r w:rsidR="00172E2D" w:rsidRPr="009A728A">
        <w:rPr>
          <w:rFonts w:ascii="Times New Roman" w:hAnsi="Times New Roman" w:cs="Times New Roman"/>
          <w:sz w:val="24"/>
          <w:szCs w:val="24"/>
        </w:rPr>
        <w:t xml:space="preserve">rabbit </w:t>
      </w:r>
      <w:r w:rsidRPr="009A728A">
        <w:rPr>
          <w:rFonts w:ascii="Times New Roman" w:hAnsi="Times New Roman" w:cs="Times New Roman"/>
          <w:sz w:val="24"/>
          <w:szCs w:val="24"/>
        </w:rPr>
        <w:t xml:space="preserve">experience (owners, animal care technicians and a veterinarian). The final version was approved by ethics committees at </w:t>
      </w:r>
      <w:r w:rsidR="003A08A3" w:rsidRPr="009A728A">
        <w:rPr>
          <w:rFonts w:ascii="Times New Roman" w:hAnsi="Times New Roman" w:cs="Times New Roman"/>
          <w:sz w:val="24"/>
          <w:szCs w:val="24"/>
        </w:rPr>
        <w:t xml:space="preserve">University of </w:t>
      </w:r>
      <w:r w:rsidR="00553886" w:rsidRPr="009A728A">
        <w:rPr>
          <w:rFonts w:ascii="Times New Roman" w:hAnsi="Times New Roman" w:cs="Times New Roman"/>
          <w:sz w:val="24"/>
          <w:szCs w:val="24"/>
        </w:rPr>
        <w:t>Southampton</w:t>
      </w:r>
      <w:r w:rsidRPr="009A728A">
        <w:rPr>
          <w:rFonts w:ascii="Times New Roman" w:hAnsi="Times New Roman" w:cs="Times New Roman"/>
          <w:sz w:val="24"/>
          <w:szCs w:val="24"/>
        </w:rPr>
        <w:t xml:space="preserve"> and Moulton College</w:t>
      </w:r>
      <w:r w:rsidR="003A08A3" w:rsidRPr="009A728A">
        <w:rPr>
          <w:rFonts w:ascii="Times New Roman" w:hAnsi="Times New Roman" w:cs="Times New Roman"/>
          <w:sz w:val="24"/>
          <w:szCs w:val="24"/>
        </w:rPr>
        <w:t>, and is available on r</w:t>
      </w:r>
      <w:r w:rsidR="00AD348C" w:rsidRPr="009A728A">
        <w:rPr>
          <w:rFonts w:ascii="Times New Roman" w:hAnsi="Times New Roman" w:cs="Times New Roman"/>
          <w:sz w:val="24"/>
          <w:szCs w:val="24"/>
        </w:rPr>
        <w:t>equest from</w:t>
      </w:r>
      <w:r w:rsidR="003A08A3" w:rsidRPr="009A728A">
        <w:rPr>
          <w:rFonts w:ascii="Times New Roman" w:hAnsi="Times New Roman" w:cs="Times New Roman"/>
          <w:sz w:val="24"/>
          <w:szCs w:val="24"/>
        </w:rPr>
        <w:t xml:space="preserve"> the corresponding author</w:t>
      </w:r>
      <w:r w:rsidRPr="009A728A">
        <w:rPr>
          <w:rFonts w:ascii="Times New Roman" w:hAnsi="Times New Roman" w:cs="Times New Roman"/>
          <w:sz w:val="24"/>
          <w:szCs w:val="24"/>
        </w:rPr>
        <w:t>.</w:t>
      </w:r>
      <w:r w:rsidR="00553886" w:rsidRPr="009A728A">
        <w:rPr>
          <w:rFonts w:ascii="Times New Roman" w:hAnsi="Times New Roman" w:cs="Times New Roman"/>
          <w:sz w:val="24"/>
          <w:szCs w:val="24"/>
        </w:rPr>
        <w:t xml:space="preserve"> </w:t>
      </w:r>
      <w:r w:rsidRPr="009A728A">
        <w:rPr>
          <w:rFonts w:ascii="Times New Roman" w:hAnsi="Times New Roman" w:cs="Times New Roman"/>
          <w:sz w:val="24"/>
          <w:szCs w:val="24"/>
        </w:rPr>
        <w:t xml:space="preserve">The questionnaire was </w:t>
      </w:r>
      <w:r w:rsidR="003A08A3" w:rsidRPr="009A728A">
        <w:rPr>
          <w:rFonts w:ascii="Times New Roman" w:hAnsi="Times New Roman" w:cs="Times New Roman"/>
          <w:sz w:val="24"/>
          <w:szCs w:val="24"/>
        </w:rPr>
        <w:t>hosted on</w:t>
      </w:r>
      <w:r w:rsidRPr="009A728A">
        <w:rPr>
          <w:rFonts w:ascii="Times New Roman" w:hAnsi="Times New Roman" w:cs="Times New Roman"/>
          <w:sz w:val="24"/>
          <w:szCs w:val="24"/>
        </w:rPr>
        <w:t xml:space="preserve"> Survey Monkey</w:t>
      </w:r>
      <w:r w:rsidR="00172E2D" w:rsidRPr="009A728A">
        <w:rPr>
          <w:rFonts w:ascii="Times New Roman" w:hAnsi="Times New Roman" w:cs="Times New Roman"/>
          <w:sz w:val="24"/>
          <w:szCs w:val="24"/>
        </w:rPr>
        <w:t>. Participa</w:t>
      </w:r>
      <w:r w:rsidR="00816ED9" w:rsidRPr="009A728A">
        <w:rPr>
          <w:rFonts w:ascii="Times New Roman" w:hAnsi="Times New Roman" w:cs="Times New Roman"/>
          <w:sz w:val="24"/>
          <w:szCs w:val="24"/>
        </w:rPr>
        <w:t>n</w:t>
      </w:r>
      <w:r w:rsidR="00FB0A5B" w:rsidRPr="009A728A">
        <w:rPr>
          <w:rFonts w:ascii="Times New Roman" w:hAnsi="Times New Roman" w:cs="Times New Roman"/>
          <w:sz w:val="24"/>
          <w:szCs w:val="24"/>
        </w:rPr>
        <w:t xml:space="preserve">ts </w:t>
      </w:r>
      <w:r w:rsidR="00172E2D" w:rsidRPr="009A728A">
        <w:rPr>
          <w:rFonts w:ascii="Times New Roman" w:hAnsi="Times New Roman" w:cs="Times New Roman"/>
          <w:sz w:val="24"/>
          <w:szCs w:val="24"/>
        </w:rPr>
        <w:t>were recruited by an advert and link</w:t>
      </w:r>
      <w:r w:rsidRPr="009A728A">
        <w:rPr>
          <w:rFonts w:ascii="Times New Roman" w:hAnsi="Times New Roman" w:cs="Times New Roman"/>
          <w:sz w:val="24"/>
          <w:szCs w:val="24"/>
        </w:rPr>
        <w:t xml:space="preserve"> distributed through Social Media (Facebook and Twitter)</w:t>
      </w:r>
      <w:r w:rsidR="00172E2D" w:rsidRPr="009A728A">
        <w:rPr>
          <w:rFonts w:ascii="Times New Roman" w:hAnsi="Times New Roman" w:cs="Times New Roman"/>
          <w:sz w:val="24"/>
          <w:szCs w:val="24"/>
        </w:rPr>
        <w:t xml:space="preserve"> and an advertising</w:t>
      </w:r>
      <w:r w:rsidRPr="009A728A">
        <w:rPr>
          <w:rFonts w:ascii="Times New Roman" w:hAnsi="Times New Roman" w:cs="Times New Roman"/>
          <w:sz w:val="24"/>
          <w:szCs w:val="24"/>
        </w:rPr>
        <w:t xml:space="preserve"> flyer </w:t>
      </w:r>
      <w:r w:rsidR="006A1C4E" w:rsidRPr="009A728A">
        <w:rPr>
          <w:rFonts w:ascii="Times New Roman" w:hAnsi="Times New Roman" w:cs="Times New Roman"/>
          <w:sz w:val="24"/>
          <w:szCs w:val="24"/>
        </w:rPr>
        <w:t>made avai</w:t>
      </w:r>
      <w:r w:rsidR="00086BAA" w:rsidRPr="009A728A">
        <w:rPr>
          <w:rFonts w:ascii="Times New Roman" w:hAnsi="Times New Roman" w:cs="Times New Roman"/>
          <w:sz w:val="24"/>
          <w:szCs w:val="24"/>
        </w:rPr>
        <w:t>l</w:t>
      </w:r>
      <w:r w:rsidR="006A1C4E" w:rsidRPr="009A728A">
        <w:rPr>
          <w:rFonts w:ascii="Times New Roman" w:hAnsi="Times New Roman" w:cs="Times New Roman"/>
          <w:sz w:val="24"/>
          <w:szCs w:val="24"/>
        </w:rPr>
        <w:t>able</w:t>
      </w:r>
      <w:r w:rsidRPr="009A728A">
        <w:rPr>
          <w:rFonts w:ascii="Times New Roman" w:hAnsi="Times New Roman" w:cs="Times New Roman"/>
          <w:sz w:val="24"/>
          <w:szCs w:val="24"/>
        </w:rPr>
        <w:t xml:space="preserve"> at an animal related conference in the UK. </w:t>
      </w:r>
      <w:r w:rsidR="00FB0A5B" w:rsidRPr="009A728A">
        <w:rPr>
          <w:rFonts w:ascii="Times New Roman" w:hAnsi="Times New Roman" w:cs="Times New Roman"/>
          <w:sz w:val="24"/>
          <w:szCs w:val="24"/>
        </w:rPr>
        <w:t xml:space="preserve">Inclusion criteria, as stated in the first page of the questionnaire, </w:t>
      </w:r>
      <w:r w:rsidR="00243C35" w:rsidRPr="009A728A">
        <w:rPr>
          <w:rFonts w:ascii="Times New Roman" w:hAnsi="Times New Roman" w:cs="Times New Roman"/>
          <w:sz w:val="24"/>
          <w:szCs w:val="24"/>
        </w:rPr>
        <w:t xml:space="preserve">were that </w:t>
      </w:r>
      <w:r w:rsidR="00FB0A5B" w:rsidRPr="009A728A">
        <w:rPr>
          <w:rFonts w:ascii="Times New Roman" w:hAnsi="Times New Roman" w:cs="Times New Roman"/>
          <w:sz w:val="24"/>
          <w:szCs w:val="24"/>
        </w:rPr>
        <w:t xml:space="preserve">respondents need to be 18 years old or over, live within the UK or Republic of Ireland </w:t>
      </w:r>
      <w:r w:rsidR="00F730BA" w:rsidRPr="009A728A">
        <w:rPr>
          <w:rFonts w:ascii="Times New Roman" w:hAnsi="Times New Roman" w:cs="Times New Roman"/>
          <w:sz w:val="24"/>
          <w:szCs w:val="24"/>
        </w:rPr>
        <w:t>and</w:t>
      </w:r>
      <w:r w:rsidR="00FB0A5B" w:rsidRPr="009A728A">
        <w:rPr>
          <w:rFonts w:ascii="Times New Roman" w:hAnsi="Times New Roman" w:cs="Times New Roman"/>
          <w:sz w:val="24"/>
          <w:szCs w:val="24"/>
        </w:rPr>
        <w:t xml:space="preserve"> previously or currently work with or own rabbits. Respondents</w:t>
      </w:r>
      <w:r w:rsidR="00F81773" w:rsidRPr="009A728A">
        <w:rPr>
          <w:rFonts w:ascii="Times New Roman" w:hAnsi="Times New Roman" w:cs="Times New Roman"/>
          <w:sz w:val="24"/>
          <w:szCs w:val="24"/>
        </w:rPr>
        <w:t xml:space="preserve"> had to indicate they met </w:t>
      </w:r>
      <w:r w:rsidR="00FB0A5B" w:rsidRPr="009A728A">
        <w:rPr>
          <w:rFonts w:ascii="Times New Roman" w:hAnsi="Times New Roman" w:cs="Times New Roman"/>
          <w:sz w:val="24"/>
          <w:szCs w:val="24"/>
        </w:rPr>
        <w:t>these criteria</w:t>
      </w:r>
      <w:r w:rsidR="00F81773" w:rsidRPr="009A728A">
        <w:rPr>
          <w:rFonts w:ascii="Times New Roman" w:hAnsi="Times New Roman" w:cs="Times New Roman"/>
          <w:sz w:val="24"/>
          <w:szCs w:val="24"/>
        </w:rPr>
        <w:t>. Those who did not</w:t>
      </w:r>
      <w:r w:rsidR="00FB0A5B" w:rsidRPr="009A728A">
        <w:rPr>
          <w:rFonts w:ascii="Times New Roman" w:hAnsi="Times New Roman" w:cs="Times New Roman"/>
          <w:sz w:val="24"/>
          <w:szCs w:val="24"/>
        </w:rPr>
        <w:t xml:space="preserve"> were automatically removed from the survey. </w:t>
      </w:r>
      <w:r w:rsidR="00172E2D" w:rsidRPr="009A728A">
        <w:rPr>
          <w:rFonts w:ascii="Times New Roman" w:hAnsi="Times New Roman" w:cs="Times New Roman"/>
          <w:sz w:val="24"/>
          <w:szCs w:val="24"/>
        </w:rPr>
        <w:t>Survey data was collected b</w:t>
      </w:r>
      <w:r w:rsidRPr="009A728A">
        <w:rPr>
          <w:rFonts w:ascii="Times New Roman" w:hAnsi="Times New Roman" w:cs="Times New Roman"/>
          <w:sz w:val="24"/>
          <w:szCs w:val="24"/>
        </w:rPr>
        <w:t xml:space="preserve">etween 19th </w:t>
      </w:r>
      <w:r w:rsidR="003C1931" w:rsidRPr="009A728A">
        <w:rPr>
          <w:rFonts w:ascii="Times New Roman" w:hAnsi="Times New Roman" w:cs="Times New Roman"/>
          <w:sz w:val="24"/>
          <w:szCs w:val="24"/>
        </w:rPr>
        <w:t>October and 30th November 2015.</w:t>
      </w:r>
    </w:p>
    <w:p w14:paraId="59EFE496" w14:textId="6C9851FA" w:rsidR="00A87379" w:rsidRPr="009A728A" w:rsidRDefault="00A87379" w:rsidP="0009154F">
      <w:pPr>
        <w:spacing w:after="0" w:line="480" w:lineRule="auto"/>
        <w:ind w:firstLine="720"/>
        <w:rPr>
          <w:rFonts w:ascii="Times New Roman" w:hAnsi="Times New Roman" w:cs="Times New Roman"/>
          <w:sz w:val="24"/>
          <w:szCs w:val="24"/>
        </w:rPr>
      </w:pPr>
      <w:r w:rsidRPr="009A728A">
        <w:rPr>
          <w:rFonts w:ascii="Times New Roman" w:hAnsi="Times New Roman" w:cs="Times New Roman"/>
          <w:sz w:val="24"/>
          <w:szCs w:val="24"/>
        </w:rPr>
        <w:t>The questionnaire co</w:t>
      </w:r>
      <w:r w:rsidR="00172E2D" w:rsidRPr="009A728A">
        <w:rPr>
          <w:rFonts w:ascii="Times New Roman" w:hAnsi="Times New Roman" w:cs="Times New Roman"/>
          <w:sz w:val="24"/>
          <w:szCs w:val="24"/>
        </w:rPr>
        <w:t>mprised</w:t>
      </w:r>
      <w:r w:rsidRPr="009A728A">
        <w:rPr>
          <w:rFonts w:ascii="Times New Roman" w:hAnsi="Times New Roman" w:cs="Times New Roman"/>
          <w:sz w:val="24"/>
          <w:szCs w:val="24"/>
        </w:rPr>
        <w:t xml:space="preserve"> 70 questions</w:t>
      </w:r>
      <w:r w:rsidR="00B97FB2" w:rsidRPr="009A728A">
        <w:rPr>
          <w:rFonts w:ascii="Times New Roman" w:hAnsi="Times New Roman" w:cs="Times New Roman"/>
          <w:sz w:val="24"/>
          <w:szCs w:val="24"/>
        </w:rPr>
        <w:t xml:space="preserve"> in three sections.</w:t>
      </w:r>
      <w:r w:rsidR="00172E2D" w:rsidRPr="009A728A">
        <w:rPr>
          <w:rFonts w:ascii="Times New Roman" w:hAnsi="Times New Roman" w:cs="Times New Roman"/>
          <w:sz w:val="24"/>
          <w:szCs w:val="24"/>
        </w:rPr>
        <w:t xml:space="preserve"> P</w:t>
      </w:r>
      <w:r w:rsidR="00876E94" w:rsidRPr="009A728A">
        <w:rPr>
          <w:rFonts w:ascii="Times New Roman" w:hAnsi="Times New Roman" w:cs="Times New Roman"/>
          <w:sz w:val="24"/>
          <w:szCs w:val="24"/>
        </w:rPr>
        <w:t>otentially participant</w:t>
      </w:r>
      <w:r w:rsidR="00172E2D" w:rsidRPr="009A728A">
        <w:rPr>
          <w:rFonts w:ascii="Times New Roman" w:hAnsi="Times New Roman" w:cs="Times New Roman"/>
          <w:sz w:val="24"/>
          <w:szCs w:val="24"/>
        </w:rPr>
        <w:t>s</w:t>
      </w:r>
      <w:r w:rsidR="00876E94" w:rsidRPr="009A728A">
        <w:rPr>
          <w:rFonts w:ascii="Times New Roman" w:hAnsi="Times New Roman" w:cs="Times New Roman"/>
          <w:sz w:val="24"/>
          <w:szCs w:val="24"/>
        </w:rPr>
        <w:t xml:space="preserve"> would answer fewer </w:t>
      </w:r>
      <w:r w:rsidR="003A08A3" w:rsidRPr="009A728A">
        <w:rPr>
          <w:rFonts w:ascii="Times New Roman" w:hAnsi="Times New Roman" w:cs="Times New Roman"/>
          <w:sz w:val="24"/>
          <w:szCs w:val="24"/>
        </w:rPr>
        <w:t>depending on</w:t>
      </w:r>
      <w:r w:rsidR="00876E94" w:rsidRPr="009A728A">
        <w:rPr>
          <w:rFonts w:ascii="Times New Roman" w:hAnsi="Times New Roman" w:cs="Times New Roman"/>
          <w:sz w:val="24"/>
          <w:szCs w:val="24"/>
        </w:rPr>
        <w:t xml:space="preserve"> their</w:t>
      </w:r>
      <w:r w:rsidR="003A08A3" w:rsidRPr="009A728A">
        <w:rPr>
          <w:rFonts w:ascii="Times New Roman" w:hAnsi="Times New Roman" w:cs="Times New Roman"/>
          <w:sz w:val="24"/>
          <w:szCs w:val="24"/>
        </w:rPr>
        <w:t xml:space="preserve"> responses</w:t>
      </w:r>
      <w:r w:rsidR="00876E94" w:rsidRPr="009A728A">
        <w:rPr>
          <w:rFonts w:ascii="Times New Roman" w:hAnsi="Times New Roman" w:cs="Times New Roman"/>
          <w:sz w:val="24"/>
          <w:szCs w:val="24"/>
        </w:rPr>
        <w:t>.</w:t>
      </w:r>
      <w:r w:rsidR="003A08A3" w:rsidRPr="009A728A">
        <w:rPr>
          <w:rFonts w:ascii="Times New Roman" w:hAnsi="Times New Roman" w:cs="Times New Roman"/>
          <w:sz w:val="24"/>
          <w:szCs w:val="24"/>
        </w:rPr>
        <w:t xml:space="preserve"> </w:t>
      </w:r>
    </w:p>
    <w:p w14:paraId="63213717" w14:textId="6FABF0B7" w:rsidR="00A87379" w:rsidRPr="009A728A" w:rsidRDefault="00A87379" w:rsidP="003C1931">
      <w:pPr>
        <w:pStyle w:val="ListParagraph"/>
        <w:numPr>
          <w:ilvl w:val="0"/>
          <w:numId w:val="1"/>
        </w:numPr>
        <w:spacing w:after="0" w:line="480" w:lineRule="auto"/>
        <w:rPr>
          <w:rFonts w:ascii="Times New Roman" w:hAnsi="Times New Roman" w:cs="Times New Roman"/>
          <w:sz w:val="24"/>
          <w:szCs w:val="24"/>
        </w:rPr>
      </w:pPr>
      <w:r w:rsidRPr="009A728A">
        <w:rPr>
          <w:rFonts w:ascii="Times New Roman" w:hAnsi="Times New Roman" w:cs="Times New Roman"/>
          <w:sz w:val="24"/>
          <w:szCs w:val="24"/>
        </w:rPr>
        <w:t xml:space="preserve">Section one: </w:t>
      </w:r>
      <w:r w:rsidR="00816ED9" w:rsidRPr="009A728A">
        <w:rPr>
          <w:rFonts w:ascii="Times New Roman" w:hAnsi="Times New Roman" w:cs="Times New Roman"/>
          <w:sz w:val="24"/>
          <w:szCs w:val="24"/>
        </w:rPr>
        <w:t>r</w:t>
      </w:r>
      <w:r w:rsidRPr="009A728A">
        <w:rPr>
          <w:rFonts w:ascii="Times New Roman" w:hAnsi="Times New Roman" w:cs="Times New Roman"/>
          <w:sz w:val="24"/>
          <w:szCs w:val="24"/>
        </w:rPr>
        <w:t>espondent demographic</w:t>
      </w:r>
      <w:r w:rsidR="006A1C4E" w:rsidRPr="009A728A">
        <w:rPr>
          <w:rFonts w:ascii="Times New Roman" w:hAnsi="Times New Roman" w:cs="Times New Roman"/>
          <w:sz w:val="24"/>
          <w:szCs w:val="24"/>
        </w:rPr>
        <w:t>s</w:t>
      </w:r>
      <w:r w:rsidRPr="009A728A">
        <w:rPr>
          <w:rFonts w:ascii="Times New Roman" w:hAnsi="Times New Roman" w:cs="Times New Roman"/>
          <w:sz w:val="24"/>
          <w:szCs w:val="24"/>
        </w:rPr>
        <w:t xml:space="preserve"> (age, gender, location); </w:t>
      </w:r>
    </w:p>
    <w:p w14:paraId="534684AF" w14:textId="02829042" w:rsidR="00933077" w:rsidRPr="009A728A" w:rsidRDefault="00A87379" w:rsidP="003C1931">
      <w:pPr>
        <w:pStyle w:val="ListParagraph"/>
        <w:numPr>
          <w:ilvl w:val="0"/>
          <w:numId w:val="1"/>
        </w:numPr>
        <w:spacing w:after="0" w:line="480" w:lineRule="auto"/>
        <w:rPr>
          <w:rFonts w:ascii="Times New Roman" w:hAnsi="Times New Roman" w:cs="Times New Roman"/>
          <w:sz w:val="24"/>
          <w:szCs w:val="24"/>
        </w:rPr>
      </w:pPr>
      <w:r w:rsidRPr="009A728A">
        <w:rPr>
          <w:rFonts w:ascii="Times New Roman" w:hAnsi="Times New Roman" w:cs="Times New Roman"/>
          <w:sz w:val="24"/>
          <w:szCs w:val="24"/>
        </w:rPr>
        <w:t>Section two</w:t>
      </w:r>
      <w:r w:rsidR="00876E94" w:rsidRPr="009A728A">
        <w:rPr>
          <w:rFonts w:ascii="Times New Roman" w:hAnsi="Times New Roman" w:cs="Times New Roman"/>
          <w:sz w:val="24"/>
          <w:szCs w:val="24"/>
        </w:rPr>
        <w:t>:</w:t>
      </w:r>
      <w:r w:rsidRPr="009A728A">
        <w:rPr>
          <w:rFonts w:ascii="Times New Roman" w:hAnsi="Times New Roman" w:cs="Times New Roman"/>
          <w:sz w:val="24"/>
          <w:szCs w:val="24"/>
        </w:rPr>
        <w:t xml:space="preserve"> </w:t>
      </w:r>
      <w:r w:rsidR="00876E94" w:rsidRPr="009A728A">
        <w:rPr>
          <w:rFonts w:ascii="Times New Roman" w:hAnsi="Times New Roman" w:cs="Times New Roman"/>
          <w:sz w:val="24"/>
          <w:szCs w:val="24"/>
        </w:rPr>
        <w:t>partic</w:t>
      </w:r>
      <w:r w:rsidR="000F74EC" w:rsidRPr="009A728A">
        <w:rPr>
          <w:rFonts w:ascii="Times New Roman" w:hAnsi="Times New Roman" w:cs="Times New Roman"/>
          <w:sz w:val="24"/>
          <w:szCs w:val="24"/>
        </w:rPr>
        <w:t>i</w:t>
      </w:r>
      <w:r w:rsidR="00876E94" w:rsidRPr="009A728A">
        <w:rPr>
          <w:rFonts w:ascii="Times New Roman" w:hAnsi="Times New Roman" w:cs="Times New Roman"/>
          <w:sz w:val="24"/>
          <w:szCs w:val="24"/>
        </w:rPr>
        <w:t>pant</w:t>
      </w:r>
      <w:r w:rsidR="003A08A3" w:rsidRPr="009A728A">
        <w:rPr>
          <w:rFonts w:ascii="Times New Roman" w:hAnsi="Times New Roman" w:cs="Times New Roman"/>
          <w:sz w:val="24"/>
          <w:szCs w:val="24"/>
        </w:rPr>
        <w:t xml:space="preserve"> experience and perception of </w:t>
      </w:r>
      <w:r w:rsidR="000F74EC" w:rsidRPr="009A728A">
        <w:rPr>
          <w:rFonts w:ascii="Times New Roman" w:hAnsi="Times New Roman" w:cs="Times New Roman"/>
          <w:sz w:val="24"/>
          <w:szCs w:val="24"/>
        </w:rPr>
        <w:t>f</w:t>
      </w:r>
      <w:r w:rsidRPr="009A728A">
        <w:rPr>
          <w:rFonts w:ascii="Times New Roman" w:hAnsi="Times New Roman" w:cs="Times New Roman"/>
          <w:sz w:val="24"/>
          <w:szCs w:val="24"/>
        </w:rPr>
        <w:t>ive</w:t>
      </w:r>
      <w:r w:rsidR="000F74EC" w:rsidRPr="009A728A">
        <w:rPr>
          <w:rFonts w:ascii="Times New Roman" w:hAnsi="Times New Roman" w:cs="Times New Roman"/>
          <w:sz w:val="24"/>
          <w:szCs w:val="24"/>
        </w:rPr>
        <w:t xml:space="preserve"> illustrated</w:t>
      </w:r>
      <w:r w:rsidRPr="009A728A">
        <w:rPr>
          <w:rFonts w:ascii="Times New Roman" w:hAnsi="Times New Roman" w:cs="Times New Roman"/>
          <w:sz w:val="24"/>
          <w:szCs w:val="24"/>
        </w:rPr>
        <w:t xml:space="preserve"> rabbit handling methods</w:t>
      </w:r>
      <w:r w:rsidR="000F74EC" w:rsidRPr="009A728A">
        <w:rPr>
          <w:rFonts w:ascii="Times New Roman" w:hAnsi="Times New Roman" w:cs="Times New Roman"/>
          <w:sz w:val="24"/>
          <w:szCs w:val="24"/>
        </w:rPr>
        <w:t xml:space="preserve"> (see Figure</w:t>
      </w:r>
      <w:r w:rsidR="00B97FB2" w:rsidRPr="009A728A">
        <w:rPr>
          <w:rFonts w:ascii="Times New Roman" w:hAnsi="Times New Roman" w:cs="Times New Roman"/>
          <w:sz w:val="24"/>
          <w:szCs w:val="24"/>
        </w:rPr>
        <w:t xml:space="preserve"> 1,</w:t>
      </w:r>
      <w:r w:rsidR="000F74EC" w:rsidRPr="009A728A">
        <w:rPr>
          <w:rFonts w:ascii="Times New Roman" w:hAnsi="Times New Roman" w:cs="Times New Roman"/>
          <w:sz w:val="24"/>
          <w:szCs w:val="24"/>
        </w:rPr>
        <w:t xml:space="preserve"> a-e)</w:t>
      </w:r>
      <w:r w:rsidR="00933077" w:rsidRPr="009A728A">
        <w:rPr>
          <w:rFonts w:ascii="Times New Roman" w:hAnsi="Times New Roman" w:cs="Times New Roman"/>
          <w:sz w:val="24"/>
          <w:szCs w:val="24"/>
        </w:rPr>
        <w:t xml:space="preserve">. </w:t>
      </w:r>
    </w:p>
    <w:p w14:paraId="04A540E2" w14:textId="626AACA9" w:rsidR="00933077" w:rsidRPr="009A728A" w:rsidRDefault="00CA4CF2" w:rsidP="003C1931">
      <w:pPr>
        <w:pStyle w:val="ListParagraph"/>
        <w:spacing w:after="0" w:line="480" w:lineRule="auto"/>
        <w:rPr>
          <w:rFonts w:ascii="Times New Roman" w:hAnsi="Times New Roman" w:cs="Times New Roman"/>
          <w:sz w:val="24"/>
          <w:szCs w:val="24"/>
        </w:rPr>
      </w:pPr>
      <w:r w:rsidRPr="009A728A">
        <w:rPr>
          <w:rFonts w:ascii="Times New Roman" w:hAnsi="Times New Roman" w:cs="Times New Roman"/>
          <w:sz w:val="24"/>
          <w:szCs w:val="24"/>
        </w:rPr>
        <w:t>For each method</w:t>
      </w:r>
      <w:r w:rsidR="00AF2944" w:rsidRPr="009A728A">
        <w:rPr>
          <w:rFonts w:ascii="Times New Roman" w:hAnsi="Times New Roman" w:cs="Times New Roman"/>
          <w:sz w:val="24"/>
          <w:szCs w:val="24"/>
        </w:rPr>
        <w:t>,</w:t>
      </w:r>
      <w:r w:rsidRPr="009A728A">
        <w:rPr>
          <w:rFonts w:ascii="Times New Roman" w:hAnsi="Times New Roman" w:cs="Times New Roman"/>
          <w:sz w:val="24"/>
          <w:szCs w:val="24"/>
        </w:rPr>
        <w:t xml:space="preserve"> a</w:t>
      </w:r>
      <w:r w:rsidR="00E56455" w:rsidRPr="009A728A">
        <w:rPr>
          <w:rFonts w:ascii="Times New Roman" w:hAnsi="Times New Roman" w:cs="Times New Roman"/>
          <w:sz w:val="24"/>
          <w:szCs w:val="24"/>
        </w:rPr>
        <w:t>n image was displayed and a</w:t>
      </w:r>
      <w:r w:rsidRPr="009A728A">
        <w:rPr>
          <w:rFonts w:ascii="Times New Roman" w:hAnsi="Times New Roman" w:cs="Times New Roman"/>
          <w:sz w:val="24"/>
          <w:szCs w:val="24"/>
        </w:rPr>
        <w:t xml:space="preserve"> filter question asked</w:t>
      </w:r>
      <w:r w:rsidR="00AF2944" w:rsidRPr="009A728A">
        <w:rPr>
          <w:rFonts w:ascii="Times New Roman" w:hAnsi="Times New Roman" w:cs="Times New Roman"/>
          <w:sz w:val="24"/>
          <w:szCs w:val="24"/>
        </w:rPr>
        <w:t>:</w:t>
      </w:r>
      <w:r w:rsidRPr="009A728A">
        <w:rPr>
          <w:rFonts w:ascii="Times New Roman" w:hAnsi="Times New Roman" w:cs="Times New Roman"/>
          <w:sz w:val="24"/>
          <w:szCs w:val="24"/>
        </w:rPr>
        <w:t xml:space="preserve"> namely</w:t>
      </w:r>
      <w:r w:rsidR="003A08A3" w:rsidRPr="009A728A">
        <w:rPr>
          <w:rFonts w:ascii="Times New Roman" w:hAnsi="Times New Roman" w:cs="Times New Roman"/>
          <w:sz w:val="24"/>
          <w:szCs w:val="24"/>
        </w:rPr>
        <w:t xml:space="preserve"> if the</w:t>
      </w:r>
      <w:r w:rsidRPr="009A728A">
        <w:rPr>
          <w:rFonts w:ascii="Times New Roman" w:hAnsi="Times New Roman" w:cs="Times New Roman"/>
          <w:sz w:val="24"/>
          <w:szCs w:val="24"/>
        </w:rPr>
        <w:t>y had used the</w:t>
      </w:r>
      <w:r w:rsidR="003A08A3" w:rsidRPr="009A728A">
        <w:rPr>
          <w:rFonts w:ascii="Times New Roman" w:hAnsi="Times New Roman" w:cs="Times New Roman"/>
          <w:sz w:val="24"/>
          <w:szCs w:val="24"/>
        </w:rPr>
        <w:t xml:space="preserve"> method</w:t>
      </w:r>
      <w:r w:rsidR="00E56455" w:rsidRPr="009A728A">
        <w:rPr>
          <w:rFonts w:ascii="Times New Roman" w:hAnsi="Times New Roman" w:cs="Times New Roman"/>
          <w:sz w:val="24"/>
          <w:szCs w:val="24"/>
        </w:rPr>
        <w:t xml:space="preserve"> illustrated</w:t>
      </w:r>
      <w:r w:rsidR="003A08A3" w:rsidRPr="009A728A">
        <w:rPr>
          <w:rFonts w:ascii="Times New Roman" w:hAnsi="Times New Roman" w:cs="Times New Roman"/>
          <w:sz w:val="24"/>
          <w:szCs w:val="24"/>
        </w:rPr>
        <w:t xml:space="preserve">, and if not, why not. </w:t>
      </w:r>
      <w:r w:rsidRPr="009A728A">
        <w:rPr>
          <w:rFonts w:ascii="Times New Roman" w:hAnsi="Times New Roman" w:cs="Times New Roman"/>
          <w:sz w:val="24"/>
          <w:szCs w:val="24"/>
        </w:rPr>
        <w:t>Respondents who had not used the method were</w:t>
      </w:r>
      <w:r w:rsidR="00F82152" w:rsidRPr="009A728A">
        <w:rPr>
          <w:rFonts w:ascii="Times New Roman" w:hAnsi="Times New Roman" w:cs="Times New Roman"/>
          <w:sz w:val="24"/>
          <w:szCs w:val="24"/>
        </w:rPr>
        <w:t xml:space="preserve"> then</w:t>
      </w:r>
      <w:r w:rsidRPr="009A728A">
        <w:rPr>
          <w:rFonts w:ascii="Times New Roman" w:hAnsi="Times New Roman" w:cs="Times New Roman"/>
          <w:sz w:val="24"/>
          <w:szCs w:val="24"/>
        </w:rPr>
        <w:t xml:space="preserve"> directed onto the next handling method</w:t>
      </w:r>
      <w:r w:rsidR="00F82152" w:rsidRPr="009A728A">
        <w:rPr>
          <w:rFonts w:ascii="Times New Roman" w:hAnsi="Times New Roman" w:cs="Times New Roman"/>
          <w:sz w:val="24"/>
          <w:szCs w:val="24"/>
        </w:rPr>
        <w:t xml:space="preserve"> image</w:t>
      </w:r>
      <w:r w:rsidRPr="009A728A">
        <w:rPr>
          <w:rFonts w:ascii="Times New Roman" w:hAnsi="Times New Roman" w:cs="Times New Roman"/>
          <w:sz w:val="24"/>
          <w:szCs w:val="24"/>
        </w:rPr>
        <w:t xml:space="preserve">. Those that had used the method continued to answer </w:t>
      </w:r>
      <w:r w:rsidR="00DD28BB" w:rsidRPr="009A728A">
        <w:rPr>
          <w:rFonts w:ascii="Times New Roman" w:hAnsi="Times New Roman" w:cs="Times New Roman"/>
          <w:sz w:val="24"/>
          <w:szCs w:val="24"/>
        </w:rPr>
        <w:t>seven</w:t>
      </w:r>
      <w:r w:rsidRPr="009A728A">
        <w:rPr>
          <w:rFonts w:ascii="Times New Roman" w:hAnsi="Times New Roman" w:cs="Times New Roman"/>
          <w:sz w:val="24"/>
          <w:szCs w:val="24"/>
        </w:rPr>
        <w:t xml:space="preserve"> further questions before progressing to the next method</w:t>
      </w:r>
      <w:r w:rsidR="00B97FB2" w:rsidRPr="009A728A">
        <w:rPr>
          <w:rFonts w:ascii="Times New Roman" w:hAnsi="Times New Roman" w:cs="Times New Roman"/>
          <w:sz w:val="24"/>
          <w:szCs w:val="24"/>
        </w:rPr>
        <w:t xml:space="preserve"> image</w:t>
      </w:r>
      <w:r w:rsidR="006A1C4E" w:rsidRPr="009A728A">
        <w:rPr>
          <w:rFonts w:ascii="Times New Roman" w:hAnsi="Times New Roman" w:cs="Times New Roman"/>
          <w:sz w:val="24"/>
          <w:szCs w:val="24"/>
        </w:rPr>
        <w:t>:</w:t>
      </w:r>
      <w:r w:rsidRPr="009A728A">
        <w:rPr>
          <w:rFonts w:ascii="Times New Roman" w:hAnsi="Times New Roman" w:cs="Times New Roman"/>
          <w:sz w:val="24"/>
          <w:szCs w:val="24"/>
        </w:rPr>
        <w:t xml:space="preserve"> </w:t>
      </w:r>
    </w:p>
    <w:p w14:paraId="23C13DAE" w14:textId="789B4213" w:rsidR="00933077" w:rsidRPr="009A728A" w:rsidRDefault="00CA4CF2" w:rsidP="003C1931">
      <w:pPr>
        <w:pStyle w:val="ListParagraph"/>
        <w:spacing w:after="0" w:line="480" w:lineRule="auto"/>
        <w:ind w:firstLine="720"/>
        <w:rPr>
          <w:rFonts w:ascii="Times New Roman" w:hAnsi="Times New Roman" w:cs="Times New Roman"/>
          <w:sz w:val="24"/>
          <w:szCs w:val="24"/>
        </w:rPr>
      </w:pPr>
      <w:r w:rsidRPr="009A728A">
        <w:rPr>
          <w:rFonts w:ascii="Times New Roman" w:hAnsi="Times New Roman" w:cs="Times New Roman"/>
          <w:sz w:val="24"/>
          <w:szCs w:val="24"/>
        </w:rPr>
        <w:t>Four questions concerned</w:t>
      </w:r>
      <w:r w:rsidR="001136E4" w:rsidRPr="009A728A">
        <w:rPr>
          <w:rFonts w:ascii="Times New Roman" w:hAnsi="Times New Roman" w:cs="Times New Roman"/>
          <w:sz w:val="24"/>
          <w:szCs w:val="24"/>
        </w:rPr>
        <w:t xml:space="preserve"> human experience: </w:t>
      </w:r>
      <w:r w:rsidR="00816ED9" w:rsidRPr="009A728A">
        <w:rPr>
          <w:rFonts w:ascii="Times New Roman" w:hAnsi="Times New Roman" w:cs="Times New Roman"/>
          <w:sz w:val="24"/>
          <w:szCs w:val="24"/>
        </w:rPr>
        <w:t>w</w:t>
      </w:r>
      <w:r w:rsidRPr="009A728A">
        <w:rPr>
          <w:rFonts w:ascii="Times New Roman" w:hAnsi="Times New Roman" w:cs="Times New Roman"/>
          <w:sz w:val="24"/>
          <w:szCs w:val="24"/>
        </w:rPr>
        <w:t>hen the method was used</w:t>
      </w:r>
      <w:r w:rsidR="00AF2944" w:rsidRPr="009A728A">
        <w:rPr>
          <w:rFonts w:ascii="Times New Roman" w:hAnsi="Times New Roman" w:cs="Times New Roman"/>
          <w:sz w:val="24"/>
          <w:szCs w:val="24"/>
        </w:rPr>
        <w:t xml:space="preserve"> </w:t>
      </w:r>
      <w:r w:rsidR="00396C7F" w:rsidRPr="009A728A">
        <w:rPr>
          <w:rFonts w:ascii="Times New Roman" w:hAnsi="Times New Roman" w:cs="Times New Roman"/>
          <w:sz w:val="24"/>
          <w:szCs w:val="24"/>
        </w:rPr>
        <w:t xml:space="preserve">(grooming, health check, </w:t>
      </w:r>
      <w:r w:rsidR="00933077" w:rsidRPr="009A728A">
        <w:rPr>
          <w:rFonts w:ascii="Times New Roman" w:hAnsi="Times New Roman" w:cs="Times New Roman"/>
          <w:sz w:val="24"/>
          <w:szCs w:val="24"/>
        </w:rPr>
        <w:t>moving, administering medication, other (open response</w:t>
      </w:r>
      <w:r w:rsidR="00B007D5" w:rsidRPr="009A728A">
        <w:rPr>
          <w:rFonts w:ascii="Times New Roman" w:hAnsi="Times New Roman" w:cs="Times New Roman"/>
          <w:sz w:val="24"/>
          <w:szCs w:val="24"/>
        </w:rPr>
        <w:t>)</w:t>
      </w:r>
      <w:r w:rsidR="00933077" w:rsidRPr="009A728A">
        <w:rPr>
          <w:rFonts w:ascii="Times New Roman" w:hAnsi="Times New Roman" w:cs="Times New Roman"/>
          <w:sz w:val="24"/>
          <w:szCs w:val="24"/>
        </w:rPr>
        <w:t>)</w:t>
      </w:r>
      <w:r w:rsidR="001136E4" w:rsidRPr="009A728A">
        <w:rPr>
          <w:rFonts w:ascii="Times New Roman" w:hAnsi="Times New Roman" w:cs="Times New Roman"/>
          <w:sz w:val="24"/>
          <w:szCs w:val="24"/>
        </w:rPr>
        <w:t xml:space="preserve">; </w:t>
      </w:r>
      <w:r w:rsidR="00933077" w:rsidRPr="009A728A">
        <w:rPr>
          <w:rFonts w:ascii="Times New Roman" w:hAnsi="Times New Roman" w:cs="Times New Roman"/>
          <w:sz w:val="24"/>
          <w:szCs w:val="24"/>
        </w:rPr>
        <w:t>how easy the partic</w:t>
      </w:r>
      <w:r w:rsidR="003A08A3" w:rsidRPr="009A728A">
        <w:rPr>
          <w:rFonts w:ascii="Times New Roman" w:hAnsi="Times New Roman" w:cs="Times New Roman"/>
          <w:sz w:val="24"/>
          <w:szCs w:val="24"/>
        </w:rPr>
        <w:t>ipant found the method</w:t>
      </w:r>
      <w:r w:rsidR="001136E4" w:rsidRPr="009A728A">
        <w:rPr>
          <w:rFonts w:ascii="Times New Roman" w:hAnsi="Times New Roman" w:cs="Times New Roman"/>
          <w:sz w:val="24"/>
          <w:szCs w:val="24"/>
        </w:rPr>
        <w:t xml:space="preserve"> (</w:t>
      </w:r>
      <w:r w:rsidR="00876E94" w:rsidRPr="009A728A">
        <w:rPr>
          <w:rFonts w:ascii="Times New Roman" w:hAnsi="Times New Roman" w:cs="Times New Roman"/>
          <w:sz w:val="24"/>
          <w:szCs w:val="24"/>
        </w:rPr>
        <w:t xml:space="preserve">measured on a </w:t>
      </w:r>
      <w:r w:rsidR="00A22246" w:rsidRPr="009A728A">
        <w:rPr>
          <w:rFonts w:ascii="Times New Roman" w:hAnsi="Times New Roman" w:cs="Times New Roman"/>
          <w:sz w:val="24"/>
          <w:szCs w:val="24"/>
        </w:rPr>
        <w:t>four</w:t>
      </w:r>
      <w:r w:rsidR="00876E94" w:rsidRPr="009A728A">
        <w:rPr>
          <w:rFonts w:ascii="Times New Roman" w:hAnsi="Times New Roman" w:cs="Times New Roman"/>
          <w:sz w:val="24"/>
          <w:szCs w:val="24"/>
        </w:rPr>
        <w:t xml:space="preserve"> point scale </w:t>
      </w:r>
      <w:r w:rsidR="001136E4" w:rsidRPr="009A728A">
        <w:rPr>
          <w:rFonts w:ascii="Times New Roman" w:hAnsi="Times New Roman" w:cs="Times New Roman"/>
          <w:sz w:val="24"/>
          <w:szCs w:val="24"/>
        </w:rPr>
        <w:t xml:space="preserve">- </w:t>
      </w:r>
      <w:r w:rsidRPr="009A728A">
        <w:rPr>
          <w:rFonts w:ascii="Times New Roman" w:hAnsi="Times New Roman" w:cs="Times New Roman"/>
          <w:sz w:val="24"/>
          <w:szCs w:val="24"/>
        </w:rPr>
        <w:t>v</w:t>
      </w:r>
      <w:r w:rsidR="00933077" w:rsidRPr="009A728A">
        <w:rPr>
          <w:rFonts w:ascii="Times New Roman" w:hAnsi="Times New Roman" w:cs="Times New Roman"/>
          <w:sz w:val="24"/>
          <w:szCs w:val="24"/>
        </w:rPr>
        <w:t>ery easy,</w:t>
      </w:r>
      <w:r w:rsidRPr="009A728A">
        <w:rPr>
          <w:rFonts w:ascii="Times New Roman" w:hAnsi="Times New Roman" w:cs="Times New Roman"/>
          <w:sz w:val="24"/>
          <w:szCs w:val="24"/>
        </w:rPr>
        <w:t xml:space="preserve"> easy, difficult, very difficult)</w:t>
      </w:r>
      <w:r w:rsidR="001136E4" w:rsidRPr="009A728A">
        <w:rPr>
          <w:rFonts w:ascii="Times New Roman" w:hAnsi="Times New Roman" w:cs="Times New Roman"/>
          <w:sz w:val="24"/>
          <w:szCs w:val="24"/>
        </w:rPr>
        <w:t>;</w:t>
      </w:r>
      <w:r w:rsidR="00816ED9" w:rsidRPr="009A728A">
        <w:rPr>
          <w:rFonts w:ascii="Times New Roman" w:hAnsi="Times New Roman" w:cs="Times New Roman"/>
          <w:sz w:val="24"/>
          <w:szCs w:val="24"/>
        </w:rPr>
        <w:t xml:space="preserve"> two</w:t>
      </w:r>
      <w:r w:rsidRPr="009A728A">
        <w:rPr>
          <w:rFonts w:ascii="Times New Roman" w:hAnsi="Times New Roman" w:cs="Times New Roman"/>
          <w:sz w:val="24"/>
          <w:szCs w:val="24"/>
        </w:rPr>
        <w:t xml:space="preserve"> open question</w:t>
      </w:r>
      <w:r w:rsidR="00816ED9" w:rsidRPr="009A728A">
        <w:rPr>
          <w:rFonts w:ascii="Times New Roman" w:hAnsi="Times New Roman" w:cs="Times New Roman"/>
          <w:sz w:val="24"/>
          <w:szCs w:val="24"/>
        </w:rPr>
        <w:t>s</w:t>
      </w:r>
      <w:r w:rsidRPr="009A728A">
        <w:rPr>
          <w:rFonts w:ascii="Times New Roman" w:hAnsi="Times New Roman" w:cs="Times New Roman"/>
          <w:sz w:val="24"/>
          <w:szCs w:val="24"/>
        </w:rPr>
        <w:t xml:space="preserve"> ask</w:t>
      </w:r>
      <w:r w:rsidR="00AF2944" w:rsidRPr="009A728A">
        <w:rPr>
          <w:rFonts w:ascii="Times New Roman" w:hAnsi="Times New Roman" w:cs="Times New Roman"/>
          <w:sz w:val="24"/>
          <w:szCs w:val="24"/>
        </w:rPr>
        <w:t>ed</w:t>
      </w:r>
      <w:r w:rsidRPr="009A728A">
        <w:rPr>
          <w:rFonts w:ascii="Times New Roman" w:hAnsi="Times New Roman" w:cs="Times New Roman"/>
          <w:sz w:val="24"/>
          <w:szCs w:val="24"/>
        </w:rPr>
        <w:t xml:space="preserve"> for information about any difficulties they encounter</w:t>
      </w:r>
      <w:r w:rsidR="00AF2944" w:rsidRPr="009A728A">
        <w:rPr>
          <w:rFonts w:ascii="Times New Roman" w:hAnsi="Times New Roman" w:cs="Times New Roman"/>
          <w:sz w:val="24"/>
          <w:szCs w:val="24"/>
        </w:rPr>
        <w:t>ed</w:t>
      </w:r>
      <w:r w:rsidR="001136E4" w:rsidRPr="009A728A">
        <w:rPr>
          <w:rFonts w:ascii="Times New Roman" w:hAnsi="Times New Roman" w:cs="Times New Roman"/>
          <w:sz w:val="24"/>
          <w:szCs w:val="24"/>
        </w:rPr>
        <w:t>; and</w:t>
      </w:r>
      <w:r w:rsidRPr="009A728A">
        <w:rPr>
          <w:rFonts w:ascii="Times New Roman" w:hAnsi="Times New Roman" w:cs="Times New Roman"/>
          <w:sz w:val="24"/>
          <w:szCs w:val="24"/>
        </w:rPr>
        <w:t xml:space="preserve"> </w:t>
      </w:r>
      <w:r w:rsidR="00933077" w:rsidRPr="009A728A">
        <w:rPr>
          <w:rFonts w:ascii="Times New Roman" w:hAnsi="Times New Roman" w:cs="Times New Roman"/>
          <w:sz w:val="24"/>
          <w:szCs w:val="24"/>
        </w:rPr>
        <w:t xml:space="preserve">how </w:t>
      </w:r>
      <w:r w:rsidRPr="009A728A">
        <w:rPr>
          <w:rFonts w:ascii="Times New Roman" w:hAnsi="Times New Roman" w:cs="Times New Roman"/>
          <w:sz w:val="24"/>
          <w:szCs w:val="24"/>
        </w:rPr>
        <w:t>they feel about using this method</w:t>
      </w:r>
      <w:r w:rsidR="00933077" w:rsidRPr="009A728A">
        <w:rPr>
          <w:rFonts w:ascii="Times New Roman" w:hAnsi="Times New Roman" w:cs="Times New Roman"/>
          <w:sz w:val="24"/>
          <w:szCs w:val="24"/>
        </w:rPr>
        <w:t xml:space="preserve"> (enjoy, neutral, upsetting).</w:t>
      </w:r>
    </w:p>
    <w:p w14:paraId="57746A46" w14:textId="17962727" w:rsidR="00CA411C" w:rsidRPr="009A728A" w:rsidRDefault="00CA411C" w:rsidP="003C1931">
      <w:pPr>
        <w:pStyle w:val="ListParagraph"/>
        <w:spacing w:after="0" w:line="480" w:lineRule="auto"/>
        <w:ind w:firstLine="720"/>
        <w:rPr>
          <w:rFonts w:ascii="Times New Roman" w:hAnsi="Times New Roman" w:cs="Times New Roman"/>
          <w:sz w:val="24"/>
          <w:szCs w:val="24"/>
        </w:rPr>
      </w:pPr>
      <w:r w:rsidRPr="009A728A">
        <w:rPr>
          <w:rFonts w:ascii="Times New Roman" w:hAnsi="Times New Roman" w:cs="Times New Roman"/>
          <w:sz w:val="24"/>
          <w:szCs w:val="24"/>
        </w:rPr>
        <w:t>Three further questions investigated handler perception of the rabbit</w:t>
      </w:r>
      <w:r w:rsidR="00B007D5" w:rsidRPr="009A728A">
        <w:rPr>
          <w:rFonts w:ascii="Times New Roman" w:hAnsi="Times New Roman" w:cs="Times New Roman"/>
          <w:sz w:val="24"/>
          <w:szCs w:val="24"/>
        </w:rPr>
        <w:t>’s</w:t>
      </w:r>
      <w:r w:rsidRPr="009A728A">
        <w:rPr>
          <w:rFonts w:ascii="Times New Roman" w:hAnsi="Times New Roman" w:cs="Times New Roman"/>
          <w:sz w:val="24"/>
          <w:szCs w:val="24"/>
        </w:rPr>
        <w:t xml:space="preserve"> experience of </w:t>
      </w:r>
      <w:r w:rsidR="00B97FB2" w:rsidRPr="009A728A">
        <w:rPr>
          <w:rFonts w:ascii="Times New Roman" w:hAnsi="Times New Roman" w:cs="Times New Roman"/>
          <w:sz w:val="24"/>
          <w:szCs w:val="24"/>
        </w:rPr>
        <w:t>the</w:t>
      </w:r>
      <w:r w:rsidRPr="009A728A">
        <w:rPr>
          <w:rFonts w:ascii="Times New Roman" w:hAnsi="Times New Roman" w:cs="Times New Roman"/>
          <w:sz w:val="24"/>
          <w:szCs w:val="24"/>
        </w:rPr>
        <w:t xml:space="preserve"> method</w:t>
      </w:r>
      <w:r w:rsidR="001136E4" w:rsidRPr="009A728A">
        <w:rPr>
          <w:rFonts w:ascii="Times New Roman" w:hAnsi="Times New Roman" w:cs="Times New Roman"/>
          <w:sz w:val="24"/>
          <w:szCs w:val="24"/>
        </w:rPr>
        <w:t xml:space="preserve">: </w:t>
      </w:r>
      <w:r w:rsidRPr="009A728A">
        <w:rPr>
          <w:rFonts w:ascii="Times New Roman" w:hAnsi="Times New Roman" w:cs="Times New Roman"/>
          <w:sz w:val="24"/>
          <w:szCs w:val="24"/>
        </w:rPr>
        <w:t>if they considered the method stressful for the rabbit</w:t>
      </w:r>
      <w:r w:rsidR="00C60ADF" w:rsidRPr="009A728A">
        <w:rPr>
          <w:rFonts w:ascii="Times New Roman" w:hAnsi="Times New Roman" w:cs="Times New Roman"/>
          <w:sz w:val="24"/>
          <w:szCs w:val="24"/>
        </w:rPr>
        <w:t xml:space="preserve"> (</w:t>
      </w:r>
      <w:r w:rsidR="001136E4" w:rsidRPr="009A728A">
        <w:rPr>
          <w:rFonts w:ascii="Times New Roman" w:hAnsi="Times New Roman" w:cs="Times New Roman"/>
          <w:sz w:val="24"/>
          <w:szCs w:val="24"/>
        </w:rPr>
        <w:t xml:space="preserve">measured on a </w:t>
      </w:r>
      <w:r w:rsidR="00A22246" w:rsidRPr="009A728A">
        <w:rPr>
          <w:rFonts w:ascii="Times New Roman" w:hAnsi="Times New Roman" w:cs="Times New Roman"/>
          <w:sz w:val="24"/>
          <w:szCs w:val="24"/>
        </w:rPr>
        <w:t>five</w:t>
      </w:r>
      <w:r w:rsidR="001136E4" w:rsidRPr="009A728A">
        <w:rPr>
          <w:rFonts w:ascii="Times New Roman" w:hAnsi="Times New Roman" w:cs="Times New Roman"/>
          <w:sz w:val="24"/>
          <w:szCs w:val="24"/>
        </w:rPr>
        <w:t xml:space="preserve"> point scale from </w:t>
      </w:r>
      <w:r w:rsidR="00C60ADF" w:rsidRPr="009A728A">
        <w:rPr>
          <w:rFonts w:ascii="Times New Roman" w:hAnsi="Times New Roman" w:cs="Times New Roman"/>
          <w:sz w:val="24"/>
          <w:szCs w:val="24"/>
        </w:rPr>
        <w:t>1 = not at all stressful, 5 = very stressful)</w:t>
      </w:r>
      <w:r w:rsidRPr="009A728A">
        <w:rPr>
          <w:rFonts w:ascii="Times New Roman" w:hAnsi="Times New Roman" w:cs="Times New Roman"/>
          <w:sz w:val="24"/>
          <w:szCs w:val="24"/>
        </w:rPr>
        <w:t xml:space="preserve">; how they felt the rabbit in </w:t>
      </w:r>
      <w:r w:rsidR="001136E4" w:rsidRPr="009A728A">
        <w:rPr>
          <w:rFonts w:ascii="Times New Roman" w:hAnsi="Times New Roman" w:cs="Times New Roman"/>
          <w:sz w:val="24"/>
          <w:szCs w:val="24"/>
        </w:rPr>
        <w:t>the picture</w:t>
      </w:r>
      <w:r w:rsidRPr="009A728A">
        <w:rPr>
          <w:rFonts w:ascii="Times New Roman" w:hAnsi="Times New Roman" w:cs="Times New Roman"/>
          <w:sz w:val="24"/>
          <w:szCs w:val="24"/>
        </w:rPr>
        <w:t xml:space="preserve"> was feeling (anixious, fearful/scared, happy, sad, relaxed, calm or other)</w:t>
      </w:r>
      <w:r w:rsidR="001136E4" w:rsidRPr="009A728A">
        <w:rPr>
          <w:rFonts w:ascii="Times New Roman" w:hAnsi="Times New Roman" w:cs="Times New Roman"/>
          <w:sz w:val="24"/>
          <w:szCs w:val="24"/>
        </w:rPr>
        <w:t>;</w:t>
      </w:r>
      <w:r w:rsidRPr="009A728A">
        <w:rPr>
          <w:rFonts w:ascii="Times New Roman" w:hAnsi="Times New Roman" w:cs="Times New Roman"/>
          <w:sz w:val="24"/>
          <w:szCs w:val="24"/>
        </w:rPr>
        <w:t xml:space="preserve"> and to describe what in the picture made them come to this conclusion. Results f</w:t>
      </w:r>
      <w:r w:rsidR="00C60ADF" w:rsidRPr="009A728A">
        <w:rPr>
          <w:rFonts w:ascii="Times New Roman" w:hAnsi="Times New Roman" w:cs="Times New Roman"/>
          <w:sz w:val="24"/>
          <w:szCs w:val="24"/>
        </w:rPr>
        <w:t>ro</w:t>
      </w:r>
      <w:r w:rsidRPr="009A728A">
        <w:rPr>
          <w:rFonts w:ascii="Times New Roman" w:hAnsi="Times New Roman" w:cs="Times New Roman"/>
          <w:sz w:val="24"/>
          <w:szCs w:val="24"/>
        </w:rPr>
        <w:t xml:space="preserve">m these questions will be reported in a later paper (Oxley </w:t>
      </w:r>
      <w:r w:rsidRPr="009A728A">
        <w:rPr>
          <w:rFonts w:ascii="Times New Roman" w:hAnsi="Times New Roman" w:cs="Times New Roman"/>
          <w:i/>
          <w:sz w:val="24"/>
          <w:szCs w:val="24"/>
        </w:rPr>
        <w:t>et al</w:t>
      </w:r>
      <w:r w:rsidRPr="009A728A">
        <w:rPr>
          <w:rFonts w:ascii="Times New Roman" w:hAnsi="Times New Roman" w:cs="Times New Roman"/>
          <w:sz w:val="24"/>
          <w:szCs w:val="24"/>
        </w:rPr>
        <w:t xml:space="preserve"> In prep) </w:t>
      </w:r>
    </w:p>
    <w:p w14:paraId="69503AD8" w14:textId="77777777" w:rsidR="0009154F" w:rsidRPr="009A728A" w:rsidRDefault="00A87379" w:rsidP="0009154F">
      <w:pPr>
        <w:pStyle w:val="ListParagraph"/>
        <w:numPr>
          <w:ilvl w:val="0"/>
          <w:numId w:val="1"/>
        </w:numPr>
        <w:spacing w:after="0" w:line="480" w:lineRule="auto"/>
        <w:rPr>
          <w:rFonts w:ascii="Times New Roman" w:hAnsi="Times New Roman" w:cs="Times New Roman"/>
          <w:sz w:val="24"/>
          <w:szCs w:val="24"/>
        </w:rPr>
      </w:pPr>
      <w:r w:rsidRPr="009A728A">
        <w:rPr>
          <w:rFonts w:ascii="Times New Roman" w:hAnsi="Times New Roman" w:cs="Times New Roman"/>
          <w:sz w:val="24"/>
          <w:szCs w:val="24"/>
        </w:rPr>
        <w:t>Section three: further information about the respondents</w:t>
      </w:r>
      <w:r w:rsidR="00C60ADF" w:rsidRPr="009A728A">
        <w:rPr>
          <w:rFonts w:ascii="Times New Roman" w:hAnsi="Times New Roman" w:cs="Times New Roman"/>
          <w:sz w:val="24"/>
          <w:szCs w:val="24"/>
        </w:rPr>
        <w:t>’</w:t>
      </w:r>
      <w:r w:rsidRPr="009A728A">
        <w:rPr>
          <w:rFonts w:ascii="Times New Roman" w:hAnsi="Times New Roman" w:cs="Times New Roman"/>
          <w:sz w:val="24"/>
          <w:szCs w:val="24"/>
        </w:rPr>
        <w:t xml:space="preserve"> </w:t>
      </w:r>
      <w:r w:rsidR="003A08A3" w:rsidRPr="009A728A">
        <w:rPr>
          <w:rFonts w:ascii="Times New Roman" w:hAnsi="Times New Roman" w:cs="Times New Roman"/>
          <w:sz w:val="24"/>
          <w:szCs w:val="24"/>
        </w:rPr>
        <w:t xml:space="preserve">knowledge and </w:t>
      </w:r>
      <w:r w:rsidRPr="009A728A">
        <w:rPr>
          <w:rFonts w:ascii="Times New Roman" w:hAnsi="Times New Roman" w:cs="Times New Roman"/>
          <w:sz w:val="24"/>
          <w:szCs w:val="24"/>
        </w:rPr>
        <w:t xml:space="preserve">experience </w:t>
      </w:r>
      <w:r w:rsidR="003A08A3" w:rsidRPr="009A728A">
        <w:rPr>
          <w:rFonts w:ascii="Times New Roman" w:hAnsi="Times New Roman" w:cs="Times New Roman"/>
          <w:sz w:val="24"/>
          <w:szCs w:val="24"/>
        </w:rPr>
        <w:t xml:space="preserve">of handling rabbits and sources </w:t>
      </w:r>
      <w:r w:rsidR="00B97FB2" w:rsidRPr="009A728A">
        <w:rPr>
          <w:rFonts w:ascii="Times New Roman" w:hAnsi="Times New Roman" w:cs="Times New Roman"/>
          <w:sz w:val="24"/>
          <w:szCs w:val="24"/>
        </w:rPr>
        <w:t>used to acquire</w:t>
      </w:r>
      <w:r w:rsidR="003A08A3" w:rsidRPr="009A728A">
        <w:rPr>
          <w:rFonts w:ascii="Times New Roman" w:hAnsi="Times New Roman" w:cs="Times New Roman"/>
          <w:sz w:val="24"/>
          <w:szCs w:val="24"/>
        </w:rPr>
        <w:t xml:space="preserve"> knowledge about handling methods</w:t>
      </w:r>
      <w:r w:rsidR="00B97FB2" w:rsidRPr="009A728A">
        <w:rPr>
          <w:rFonts w:ascii="Times New Roman" w:hAnsi="Times New Roman" w:cs="Times New Roman"/>
          <w:sz w:val="24"/>
          <w:szCs w:val="24"/>
        </w:rPr>
        <w:t>.</w:t>
      </w:r>
    </w:p>
    <w:p w14:paraId="2FD85546" w14:textId="5C36EF4C" w:rsidR="00086BAA" w:rsidRPr="009A728A" w:rsidRDefault="00B22A6D" w:rsidP="00470B59">
      <w:pPr>
        <w:spacing w:after="0" w:line="480" w:lineRule="auto"/>
        <w:rPr>
          <w:rFonts w:ascii="Times New Roman" w:hAnsi="Times New Roman" w:cs="Times New Roman"/>
          <w:sz w:val="24"/>
          <w:szCs w:val="24"/>
        </w:rPr>
      </w:pPr>
      <w:r w:rsidRPr="009A728A">
        <w:rPr>
          <w:rFonts w:ascii="Times New Roman" w:hAnsi="Times New Roman" w:cs="Times New Roman"/>
          <w:sz w:val="24"/>
          <w:szCs w:val="24"/>
        </w:rPr>
        <w:t>At the start of the survey</w:t>
      </w:r>
      <w:r w:rsidR="00876E94" w:rsidRPr="009A728A">
        <w:rPr>
          <w:rFonts w:ascii="Times New Roman" w:hAnsi="Times New Roman" w:cs="Times New Roman"/>
          <w:sz w:val="24"/>
          <w:szCs w:val="24"/>
        </w:rPr>
        <w:t xml:space="preserve"> participants were briefed about the study aims,</w:t>
      </w:r>
      <w:r w:rsidR="00C60ADF" w:rsidRPr="009A728A">
        <w:rPr>
          <w:rFonts w:ascii="Times New Roman" w:hAnsi="Times New Roman" w:cs="Times New Roman"/>
          <w:sz w:val="24"/>
          <w:szCs w:val="24"/>
        </w:rPr>
        <w:t xml:space="preserve"> </w:t>
      </w:r>
      <w:r w:rsidRPr="009A728A">
        <w:rPr>
          <w:rFonts w:ascii="Times New Roman" w:hAnsi="Times New Roman" w:cs="Times New Roman"/>
          <w:sz w:val="24"/>
          <w:szCs w:val="24"/>
        </w:rPr>
        <w:t xml:space="preserve">informed </w:t>
      </w:r>
      <w:r w:rsidR="00A87379" w:rsidRPr="009A728A">
        <w:rPr>
          <w:rFonts w:ascii="Times New Roman" w:hAnsi="Times New Roman" w:cs="Times New Roman"/>
          <w:sz w:val="24"/>
          <w:szCs w:val="24"/>
        </w:rPr>
        <w:t>that no personal details would be gathered</w:t>
      </w:r>
      <w:r w:rsidRPr="009A728A">
        <w:rPr>
          <w:rFonts w:ascii="Times New Roman" w:hAnsi="Times New Roman" w:cs="Times New Roman"/>
          <w:sz w:val="24"/>
          <w:szCs w:val="24"/>
        </w:rPr>
        <w:t>,</w:t>
      </w:r>
      <w:r w:rsidR="00876E94" w:rsidRPr="009A728A">
        <w:rPr>
          <w:rFonts w:ascii="Times New Roman" w:hAnsi="Times New Roman" w:cs="Times New Roman"/>
          <w:sz w:val="24"/>
          <w:szCs w:val="24"/>
        </w:rPr>
        <w:t xml:space="preserve"> and </w:t>
      </w:r>
      <w:r w:rsidR="001136E4" w:rsidRPr="009A728A">
        <w:rPr>
          <w:rFonts w:ascii="Times New Roman" w:hAnsi="Times New Roman" w:cs="Times New Roman"/>
          <w:sz w:val="24"/>
          <w:szCs w:val="24"/>
        </w:rPr>
        <w:t>a consent statement</w:t>
      </w:r>
      <w:r w:rsidR="00816ED9" w:rsidRPr="009A728A">
        <w:rPr>
          <w:rFonts w:ascii="Times New Roman" w:hAnsi="Times New Roman" w:cs="Times New Roman"/>
          <w:sz w:val="24"/>
          <w:szCs w:val="24"/>
        </w:rPr>
        <w:t xml:space="preserve"> </w:t>
      </w:r>
      <w:r w:rsidRPr="009A728A">
        <w:rPr>
          <w:rFonts w:ascii="Times New Roman" w:hAnsi="Times New Roman" w:cs="Times New Roman"/>
          <w:sz w:val="24"/>
          <w:szCs w:val="24"/>
        </w:rPr>
        <w:t xml:space="preserve">was </w:t>
      </w:r>
      <w:r w:rsidR="00816ED9" w:rsidRPr="009A728A">
        <w:rPr>
          <w:rFonts w:ascii="Times New Roman" w:hAnsi="Times New Roman" w:cs="Times New Roman"/>
          <w:sz w:val="24"/>
          <w:szCs w:val="24"/>
        </w:rPr>
        <w:t>provided</w:t>
      </w:r>
      <w:r w:rsidR="00B97FB2" w:rsidRPr="009A728A">
        <w:rPr>
          <w:rFonts w:ascii="Times New Roman" w:hAnsi="Times New Roman" w:cs="Times New Roman"/>
          <w:sz w:val="24"/>
          <w:szCs w:val="24"/>
        </w:rPr>
        <w:t>. At the end of the questionnaire a</w:t>
      </w:r>
      <w:r w:rsidR="00876E94" w:rsidRPr="009A728A">
        <w:rPr>
          <w:rFonts w:ascii="Times New Roman" w:hAnsi="Times New Roman" w:cs="Times New Roman"/>
          <w:sz w:val="24"/>
          <w:szCs w:val="24"/>
        </w:rPr>
        <w:t xml:space="preserve"> debriefing page gave details of where to obtain further information about rabbits/rabbit handling and the corresponding author’s details if they wished to receive a summary of the findings. </w:t>
      </w:r>
    </w:p>
    <w:p w14:paraId="31F5E6FA" w14:textId="586DC54A" w:rsidR="00A87379" w:rsidRPr="009A728A" w:rsidRDefault="00A87379" w:rsidP="0009154F">
      <w:pPr>
        <w:spacing w:after="0" w:line="480" w:lineRule="auto"/>
        <w:ind w:left="720"/>
        <w:jc w:val="both"/>
        <w:rPr>
          <w:rFonts w:ascii="Times New Roman" w:hAnsi="Times New Roman" w:cs="Times New Roman"/>
          <w:b/>
          <w:i/>
          <w:sz w:val="24"/>
          <w:szCs w:val="24"/>
        </w:rPr>
      </w:pPr>
      <w:r w:rsidRPr="009A728A">
        <w:rPr>
          <w:rFonts w:ascii="Times New Roman" w:hAnsi="Times New Roman" w:cs="Times New Roman"/>
          <w:b/>
          <w:i/>
          <w:sz w:val="24"/>
          <w:szCs w:val="24"/>
        </w:rPr>
        <w:t xml:space="preserve">Handling Methods </w:t>
      </w:r>
    </w:p>
    <w:p w14:paraId="41AAC93B" w14:textId="7F378359" w:rsidR="00A87379" w:rsidRPr="009A728A" w:rsidRDefault="00CA4CF2" w:rsidP="00673A9B">
      <w:pPr>
        <w:spacing w:after="0" w:line="480" w:lineRule="auto"/>
        <w:jc w:val="both"/>
        <w:rPr>
          <w:rFonts w:ascii="Times New Roman" w:hAnsi="Times New Roman" w:cs="Times New Roman"/>
          <w:sz w:val="24"/>
          <w:szCs w:val="24"/>
        </w:rPr>
      </w:pPr>
      <w:r w:rsidRPr="009A728A">
        <w:rPr>
          <w:rFonts w:ascii="Times New Roman" w:hAnsi="Times New Roman" w:cs="Times New Roman"/>
          <w:sz w:val="24"/>
          <w:szCs w:val="24"/>
        </w:rPr>
        <w:t>The f</w:t>
      </w:r>
      <w:r w:rsidR="00A87379" w:rsidRPr="009A728A">
        <w:rPr>
          <w:rFonts w:ascii="Times New Roman" w:hAnsi="Times New Roman" w:cs="Times New Roman"/>
          <w:sz w:val="24"/>
          <w:szCs w:val="24"/>
        </w:rPr>
        <w:t xml:space="preserve">ive handling methods were chosen </w:t>
      </w:r>
      <w:r w:rsidRPr="009A728A">
        <w:rPr>
          <w:rFonts w:ascii="Times New Roman" w:hAnsi="Times New Roman" w:cs="Times New Roman"/>
          <w:sz w:val="24"/>
          <w:szCs w:val="24"/>
        </w:rPr>
        <w:t>as they were commonly referred to in books aimed at</w:t>
      </w:r>
      <w:r w:rsidR="00A87379" w:rsidRPr="009A728A">
        <w:rPr>
          <w:rFonts w:ascii="Times New Roman" w:hAnsi="Times New Roman" w:cs="Times New Roman"/>
          <w:sz w:val="24"/>
          <w:szCs w:val="24"/>
        </w:rPr>
        <w:t xml:space="preserve"> owner</w:t>
      </w:r>
      <w:r w:rsidRPr="009A728A">
        <w:rPr>
          <w:rFonts w:ascii="Times New Roman" w:hAnsi="Times New Roman" w:cs="Times New Roman"/>
          <w:sz w:val="24"/>
          <w:szCs w:val="24"/>
        </w:rPr>
        <w:t>s</w:t>
      </w:r>
      <w:r w:rsidR="00A87379" w:rsidRPr="009A728A">
        <w:rPr>
          <w:rFonts w:ascii="Times New Roman" w:hAnsi="Times New Roman" w:cs="Times New Roman"/>
          <w:sz w:val="24"/>
          <w:szCs w:val="24"/>
        </w:rPr>
        <w:t>, veterinary and</w:t>
      </w:r>
      <w:r w:rsidRPr="009A728A">
        <w:rPr>
          <w:rFonts w:ascii="Times New Roman" w:hAnsi="Times New Roman" w:cs="Times New Roman"/>
          <w:sz w:val="24"/>
          <w:szCs w:val="24"/>
        </w:rPr>
        <w:t>/or</w:t>
      </w:r>
      <w:r w:rsidR="00A87379" w:rsidRPr="009A728A">
        <w:rPr>
          <w:rFonts w:ascii="Times New Roman" w:hAnsi="Times New Roman" w:cs="Times New Roman"/>
          <w:sz w:val="24"/>
          <w:szCs w:val="24"/>
        </w:rPr>
        <w:t xml:space="preserve"> laboratory </w:t>
      </w:r>
      <w:r w:rsidRPr="009A728A">
        <w:rPr>
          <w:rFonts w:ascii="Times New Roman" w:hAnsi="Times New Roman" w:cs="Times New Roman"/>
          <w:sz w:val="24"/>
          <w:szCs w:val="24"/>
        </w:rPr>
        <w:t>personnel</w:t>
      </w:r>
      <w:r w:rsidR="00A87379" w:rsidRPr="009A728A">
        <w:rPr>
          <w:rFonts w:ascii="Times New Roman" w:hAnsi="Times New Roman" w:cs="Times New Roman"/>
          <w:sz w:val="24"/>
          <w:szCs w:val="24"/>
        </w:rPr>
        <w:t xml:space="preserve"> (see Oxley </w:t>
      </w:r>
      <w:r w:rsidR="00A87379" w:rsidRPr="009A728A">
        <w:rPr>
          <w:rFonts w:ascii="Times New Roman" w:hAnsi="Times New Roman" w:cs="Times New Roman"/>
          <w:i/>
          <w:sz w:val="24"/>
          <w:szCs w:val="24"/>
        </w:rPr>
        <w:t>et al</w:t>
      </w:r>
      <w:r w:rsidR="00470B59" w:rsidRPr="009A728A">
        <w:rPr>
          <w:rFonts w:ascii="Times New Roman" w:hAnsi="Times New Roman" w:cs="Times New Roman"/>
          <w:i/>
          <w:sz w:val="24"/>
          <w:szCs w:val="24"/>
        </w:rPr>
        <w:t>.,</w:t>
      </w:r>
      <w:r w:rsidR="00A87379" w:rsidRPr="009A728A">
        <w:rPr>
          <w:rFonts w:ascii="Times New Roman" w:hAnsi="Times New Roman" w:cs="Times New Roman"/>
          <w:sz w:val="24"/>
          <w:szCs w:val="24"/>
        </w:rPr>
        <w:t xml:space="preserve"> 2016)</w:t>
      </w:r>
      <w:r w:rsidR="000F74EC" w:rsidRPr="009A728A">
        <w:rPr>
          <w:rFonts w:ascii="Times New Roman" w:hAnsi="Times New Roman" w:cs="Times New Roman"/>
          <w:sz w:val="24"/>
          <w:szCs w:val="24"/>
        </w:rPr>
        <w:t xml:space="preserve">. Books are </w:t>
      </w:r>
      <w:r w:rsidR="0039671D" w:rsidRPr="009A728A">
        <w:rPr>
          <w:rFonts w:ascii="Times New Roman" w:hAnsi="Times New Roman" w:cs="Times New Roman"/>
          <w:sz w:val="24"/>
          <w:szCs w:val="24"/>
        </w:rPr>
        <w:t xml:space="preserve">an easily accessible source of information frequently </w:t>
      </w:r>
      <w:r w:rsidR="000F74EC" w:rsidRPr="009A728A">
        <w:rPr>
          <w:rFonts w:ascii="Times New Roman" w:hAnsi="Times New Roman" w:cs="Times New Roman"/>
          <w:sz w:val="24"/>
          <w:szCs w:val="24"/>
        </w:rPr>
        <w:t>used</w:t>
      </w:r>
      <w:r w:rsidR="0039671D" w:rsidRPr="009A728A">
        <w:rPr>
          <w:rFonts w:ascii="Times New Roman" w:hAnsi="Times New Roman" w:cs="Times New Roman"/>
          <w:sz w:val="24"/>
          <w:szCs w:val="24"/>
        </w:rPr>
        <w:t xml:space="preserve"> </w:t>
      </w:r>
      <w:r w:rsidR="000F74EC" w:rsidRPr="009A728A">
        <w:rPr>
          <w:rFonts w:ascii="Times New Roman" w:hAnsi="Times New Roman" w:cs="Times New Roman"/>
          <w:sz w:val="24"/>
          <w:szCs w:val="24"/>
        </w:rPr>
        <w:t>by pet owners</w:t>
      </w:r>
      <w:r w:rsidR="00C21AFE" w:rsidRPr="009A728A">
        <w:rPr>
          <w:rFonts w:ascii="Times New Roman" w:hAnsi="Times New Roman" w:cs="Times New Roman"/>
          <w:sz w:val="24"/>
          <w:szCs w:val="24"/>
        </w:rPr>
        <w:t xml:space="preserve"> (Edgar &amp; Mullan</w:t>
      </w:r>
      <w:r w:rsidR="00470B59" w:rsidRPr="009A728A">
        <w:rPr>
          <w:rFonts w:ascii="Times New Roman" w:hAnsi="Times New Roman" w:cs="Times New Roman"/>
          <w:sz w:val="24"/>
          <w:szCs w:val="24"/>
        </w:rPr>
        <w:t>,</w:t>
      </w:r>
      <w:r w:rsidR="003A111C" w:rsidRPr="009A728A">
        <w:rPr>
          <w:rFonts w:ascii="Times New Roman" w:hAnsi="Times New Roman" w:cs="Times New Roman"/>
          <w:sz w:val="24"/>
          <w:szCs w:val="24"/>
        </w:rPr>
        <w:t xml:space="preserve"> 2011)</w:t>
      </w:r>
      <w:r w:rsidR="00A87379" w:rsidRPr="009A728A">
        <w:rPr>
          <w:rFonts w:ascii="Times New Roman" w:hAnsi="Times New Roman" w:cs="Times New Roman"/>
          <w:sz w:val="24"/>
          <w:szCs w:val="24"/>
        </w:rPr>
        <w:t>. The methods</w:t>
      </w:r>
      <w:r w:rsidR="00116CC6" w:rsidRPr="009A728A">
        <w:rPr>
          <w:rFonts w:ascii="Times New Roman" w:hAnsi="Times New Roman" w:cs="Times New Roman"/>
          <w:sz w:val="24"/>
          <w:szCs w:val="24"/>
        </w:rPr>
        <w:t xml:space="preserve"> were illustrated by photographs in the survey (</w:t>
      </w:r>
      <w:r w:rsidR="007D387C" w:rsidRPr="009A728A">
        <w:rPr>
          <w:rFonts w:ascii="Times New Roman" w:hAnsi="Times New Roman" w:cs="Times New Roman"/>
          <w:sz w:val="24"/>
          <w:szCs w:val="24"/>
        </w:rPr>
        <w:t>F</w:t>
      </w:r>
      <w:r w:rsidR="00A87379" w:rsidRPr="009A728A">
        <w:rPr>
          <w:rFonts w:ascii="Times New Roman" w:hAnsi="Times New Roman" w:cs="Times New Roman"/>
          <w:sz w:val="24"/>
          <w:szCs w:val="24"/>
        </w:rPr>
        <w:t>igure</w:t>
      </w:r>
      <w:r w:rsidR="00C60ADF" w:rsidRPr="009A728A">
        <w:rPr>
          <w:rFonts w:ascii="Times New Roman" w:hAnsi="Times New Roman" w:cs="Times New Roman"/>
          <w:sz w:val="24"/>
          <w:szCs w:val="24"/>
        </w:rPr>
        <w:t xml:space="preserve"> </w:t>
      </w:r>
      <w:r w:rsidR="007D387C" w:rsidRPr="009A728A">
        <w:rPr>
          <w:rFonts w:ascii="Times New Roman" w:hAnsi="Times New Roman" w:cs="Times New Roman"/>
          <w:sz w:val="24"/>
          <w:szCs w:val="24"/>
        </w:rPr>
        <w:t>1</w:t>
      </w:r>
      <w:r w:rsidR="00116CC6" w:rsidRPr="009A728A">
        <w:rPr>
          <w:rFonts w:ascii="Times New Roman" w:hAnsi="Times New Roman" w:cs="Times New Roman"/>
          <w:sz w:val="24"/>
          <w:szCs w:val="24"/>
        </w:rPr>
        <w:t>)</w:t>
      </w:r>
      <w:r w:rsidR="007D387C" w:rsidRPr="009A728A">
        <w:rPr>
          <w:rFonts w:ascii="Times New Roman" w:hAnsi="Times New Roman" w:cs="Times New Roman"/>
          <w:sz w:val="24"/>
          <w:szCs w:val="24"/>
        </w:rPr>
        <w:t>.</w:t>
      </w:r>
      <w:r w:rsidR="00A87379" w:rsidRPr="009A728A">
        <w:rPr>
          <w:rFonts w:ascii="Times New Roman" w:hAnsi="Times New Roman" w:cs="Times New Roman"/>
          <w:sz w:val="24"/>
          <w:szCs w:val="24"/>
        </w:rPr>
        <w:t xml:space="preserve"> </w:t>
      </w:r>
      <w:r w:rsidR="000F74EC" w:rsidRPr="009A728A">
        <w:rPr>
          <w:rFonts w:ascii="Times New Roman" w:hAnsi="Times New Roman" w:cs="Times New Roman"/>
          <w:sz w:val="24"/>
          <w:szCs w:val="24"/>
        </w:rPr>
        <w:t>The same rabbit was used in each picture and p</w:t>
      </w:r>
      <w:r w:rsidR="00A87379" w:rsidRPr="009A728A">
        <w:rPr>
          <w:rFonts w:ascii="Times New Roman" w:hAnsi="Times New Roman" w:cs="Times New Roman"/>
          <w:sz w:val="24"/>
          <w:szCs w:val="24"/>
        </w:rPr>
        <w:t xml:space="preserve">hotographs were displayed in black and white to avoid any possibility of colour influencing responses. </w:t>
      </w:r>
      <w:r w:rsidR="006E52C5" w:rsidRPr="009A728A">
        <w:rPr>
          <w:rFonts w:ascii="Times New Roman" w:hAnsi="Times New Roman" w:cs="Times New Roman"/>
          <w:sz w:val="24"/>
          <w:szCs w:val="24"/>
        </w:rPr>
        <w:t>No word description was provided for any of the pictures</w:t>
      </w:r>
      <w:r w:rsidR="000F74EC" w:rsidRPr="009A728A">
        <w:rPr>
          <w:rFonts w:ascii="Times New Roman" w:hAnsi="Times New Roman" w:cs="Times New Roman"/>
          <w:sz w:val="24"/>
          <w:szCs w:val="24"/>
        </w:rPr>
        <w:t>.</w:t>
      </w:r>
      <w:r w:rsidR="006E52C5" w:rsidRPr="009A728A">
        <w:rPr>
          <w:rFonts w:ascii="Times New Roman" w:hAnsi="Times New Roman" w:cs="Times New Roman"/>
          <w:sz w:val="24"/>
          <w:szCs w:val="24"/>
        </w:rPr>
        <w:t xml:space="preserve"> </w:t>
      </w:r>
    </w:p>
    <w:p w14:paraId="01A29E7A" w14:textId="76932362" w:rsidR="00F948DE" w:rsidRPr="009A728A" w:rsidRDefault="00F948DE" w:rsidP="00F948DE">
      <w:pPr>
        <w:spacing w:after="0" w:line="360" w:lineRule="auto"/>
        <w:jc w:val="center"/>
        <w:rPr>
          <w:rFonts w:ascii="Times New Roman" w:hAnsi="Times New Roman" w:cs="Times New Roman"/>
          <w:sz w:val="24"/>
          <w:szCs w:val="24"/>
        </w:rPr>
      </w:pPr>
      <w:r w:rsidRPr="009A728A">
        <w:rPr>
          <w:rFonts w:ascii="Times New Roman" w:hAnsi="Times New Roman" w:cs="Times New Roman"/>
          <w:sz w:val="24"/>
          <w:szCs w:val="24"/>
        </w:rPr>
        <w:t>----------------------</w:t>
      </w:r>
    </w:p>
    <w:p w14:paraId="4FF6B00E" w14:textId="35BAE380" w:rsidR="00553886" w:rsidRPr="009A728A" w:rsidRDefault="00F948DE" w:rsidP="00F948DE">
      <w:pPr>
        <w:spacing w:after="0" w:line="360" w:lineRule="auto"/>
        <w:jc w:val="center"/>
        <w:rPr>
          <w:rFonts w:ascii="Times New Roman" w:hAnsi="Times New Roman" w:cs="Times New Roman"/>
          <w:sz w:val="24"/>
          <w:szCs w:val="24"/>
        </w:rPr>
      </w:pPr>
      <w:r w:rsidRPr="009A728A">
        <w:rPr>
          <w:rFonts w:ascii="Times New Roman" w:hAnsi="Times New Roman" w:cs="Times New Roman"/>
          <w:sz w:val="24"/>
          <w:szCs w:val="24"/>
        </w:rPr>
        <w:t>FIGURE 1 HERE</w:t>
      </w:r>
    </w:p>
    <w:p w14:paraId="00912895" w14:textId="4DE19C43" w:rsidR="007D387C" w:rsidRPr="009A728A" w:rsidRDefault="00F948DE" w:rsidP="00F948DE">
      <w:pPr>
        <w:spacing w:after="0" w:line="360" w:lineRule="auto"/>
        <w:jc w:val="center"/>
        <w:rPr>
          <w:rFonts w:ascii="Times New Roman" w:hAnsi="Times New Roman" w:cs="Times New Roman"/>
          <w:b/>
          <w:sz w:val="24"/>
          <w:szCs w:val="24"/>
        </w:rPr>
      </w:pPr>
      <w:r w:rsidRPr="009A728A">
        <w:rPr>
          <w:rFonts w:ascii="Times New Roman" w:hAnsi="Times New Roman" w:cs="Times New Roman"/>
          <w:b/>
          <w:sz w:val="24"/>
          <w:szCs w:val="24"/>
        </w:rPr>
        <w:t>-----------------------</w:t>
      </w:r>
    </w:p>
    <w:p w14:paraId="0E10D977" w14:textId="54308CBD" w:rsidR="00E3641F" w:rsidRPr="009A728A" w:rsidRDefault="00E3641F" w:rsidP="0009154F">
      <w:pPr>
        <w:spacing w:after="0" w:line="480" w:lineRule="auto"/>
        <w:ind w:left="720"/>
        <w:rPr>
          <w:rFonts w:ascii="Times New Roman" w:hAnsi="Times New Roman" w:cs="Times New Roman"/>
          <w:b/>
          <w:i/>
          <w:sz w:val="24"/>
          <w:szCs w:val="24"/>
        </w:rPr>
      </w:pPr>
      <w:r w:rsidRPr="009A728A">
        <w:rPr>
          <w:rFonts w:ascii="Times New Roman" w:hAnsi="Times New Roman" w:cs="Times New Roman"/>
          <w:b/>
          <w:i/>
          <w:sz w:val="24"/>
          <w:szCs w:val="24"/>
        </w:rPr>
        <w:t>Analysis</w:t>
      </w:r>
    </w:p>
    <w:p w14:paraId="659416E2" w14:textId="57941085" w:rsidR="00E3641F" w:rsidRPr="009A728A" w:rsidRDefault="00E3641F" w:rsidP="00E3641F">
      <w:pPr>
        <w:spacing w:after="0" w:line="480" w:lineRule="auto"/>
        <w:jc w:val="both"/>
        <w:rPr>
          <w:rFonts w:ascii="Times New Roman" w:hAnsi="Times New Roman" w:cs="Times New Roman"/>
          <w:sz w:val="24"/>
          <w:szCs w:val="24"/>
        </w:rPr>
      </w:pPr>
      <w:r w:rsidRPr="009A728A">
        <w:rPr>
          <w:rFonts w:ascii="Times New Roman" w:hAnsi="Times New Roman" w:cs="Times New Roman"/>
          <w:sz w:val="24"/>
          <w:szCs w:val="24"/>
        </w:rPr>
        <w:t xml:space="preserve">After </w:t>
      </w:r>
      <w:r w:rsidRPr="009A728A">
        <w:rPr>
          <w:rFonts w:ascii="Times New Roman" w:hAnsi="Times New Roman" w:cs="Times New Roman"/>
          <w:noProof/>
          <w:sz w:val="24"/>
          <w:szCs w:val="24"/>
        </w:rPr>
        <w:t>removing incomplete surveys</w:t>
      </w:r>
      <w:r w:rsidR="00243C35" w:rsidRPr="009A728A">
        <w:rPr>
          <w:rFonts w:ascii="Times New Roman" w:hAnsi="Times New Roman" w:cs="Times New Roman"/>
          <w:noProof/>
          <w:sz w:val="24"/>
          <w:szCs w:val="24"/>
        </w:rPr>
        <w:t xml:space="preserve"> and respondents who</w:t>
      </w:r>
      <w:r w:rsidR="00803721" w:rsidRPr="009A728A">
        <w:rPr>
          <w:rFonts w:ascii="Times New Roman" w:hAnsi="Times New Roman" w:cs="Times New Roman"/>
          <w:noProof/>
          <w:sz w:val="24"/>
          <w:szCs w:val="24"/>
        </w:rPr>
        <w:t xml:space="preserve"> reported to live outside the UK</w:t>
      </w:r>
      <w:r w:rsidR="00243C35" w:rsidRPr="009A728A">
        <w:rPr>
          <w:rFonts w:ascii="Times New Roman" w:hAnsi="Times New Roman" w:cs="Times New Roman"/>
          <w:noProof/>
          <w:sz w:val="24"/>
          <w:szCs w:val="24"/>
        </w:rPr>
        <w:t xml:space="preserve"> and</w:t>
      </w:r>
      <w:r w:rsidR="00803721" w:rsidRPr="009A728A">
        <w:rPr>
          <w:rFonts w:ascii="Times New Roman" w:hAnsi="Times New Roman" w:cs="Times New Roman"/>
          <w:noProof/>
          <w:sz w:val="24"/>
          <w:szCs w:val="24"/>
        </w:rPr>
        <w:t xml:space="preserve"> Ireland</w:t>
      </w:r>
      <w:r w:rsidRPr="009A728A">
        <w:rPr>
          <w:rFonts w:ascii="Times New Roman" w:hAnsi="Times New Roman" w:cs="Times New Roman"/>
          <w:noProof/>
          <w:sz w:val="24"/>
          <w:szCs w:val="24"/>
        </w:rPr>
        <w:t xml:space="preserve">, </w:t>
      </w:r>
      <w:r w:rsidRPr="009A728A">
        <w:rPr>
          <w:rFonts w:ascii="Times New Roman" w:hAnsi="Times New Roman" w:cs="Times New Roman"/>
          <w:sz w:val="24"/>
          <w:szCs w:val="24"/>
        </w:rPr>
        <w:t>2,644 respondents were included in the analysis.</w:t>
      </w:r>
      <w:r w:rsidR="00803721" w:rsidRPr="009A728A">
        <w:rPr>
          <w:rFonts w:ascii="Times New Roman" w:hAnsi="Times New Roman" w:cs="Times New Roman"/>
          <w:sz w:val="24"/>
          <w:szCs w:val="24"/>
        </w:rPr>
        <w:t xml:space="preserve"> Data was collected in Excel and coded for analysis. </w:t>
      </w:r>
      <w:r w:rsidRPr="009A728A">
        <w:rPr>
          <w:rFonts w:ascii="Times New Roman" w:hAnsi="Times New Roman" w:cs="Times New Roman"/>
          <w:sz w:val="24"/>
          <w:szCs w:val="24"/>
        </w:rPr>
        <w:t xml:space="preserve"> </w:t>
      </w:r>
      <w:r w:rsidR="00243C35" w:rsidRPr="009A728A">
        <w:rPr>
          <w:rFonts w:ascii="Times New Roman" w:hAnsi="Times New Roman" w:cs="Times New Roman"/>
          <w:sz w:val="24"/>
          <w:szCs w:val="24"/>
        </w:rPr>
        <w:t>Descriptive</w:t>
      </w:r>
      <w:r w:rsidRPr="009A728A">
        <w:rPr>
          <w:rFonts w:ascii="Times New Roman" w:hAnsi="Times New Roman" w:cs="Times New Roman"/>
          <w:sz w:val="24"/>
          <w:szCs w:val="24"/>
        </w:rPr>
        <w:t xml:space="preserve"> statistics were reported in this study</w:t>
      </w:r>
      <w:r w:rsidR="00243C35" w:rsidRPr="009A728A">
        <w:rPr>
          <w:rFonts w:ascii="Times New Roman" w:hAnsi="Times New Roman" w:cs="Times New Roman"/>
          <w:sz w:val="24"/>
          <w:szCs w:val="24"/>
        </w:rPr>
        <w:t>.</w:t>
      </w:r>
    </w:p>
    <w:p w14:paraId="31BBC00D" w14:textId="77777777" w:rsidR="00E3641F" w:rsidRPr="009A728A" w:rsidRDefault="00E3641F" w:rsidP="0009154F">
      <w:pPr>
        <w:spacing w:after="0" w:line="480" w:lineRule="auto"/>
        <w:ind w:left="720"/>
        <w:rPr>
          <w:rFonts w:ascii="Times New Roman" w:hAnsi="Times New Roman" w:cs="Times New Roman"/>
          <w:b/>
          <w:sz w:val="24"/>
          <w:szCs w:val="24"/>
        </w:rPr>
      </w:pPr>
    </w:p>
    <w:p w14:paraId="5A0EEF3A" w14:textId="71B7C2DE" w:rsidR="00E0593A" w:rsidRPr="009A728A" w:rsidRDefault="008D7731" w:rsidP="0009154F">
      <w:pPr>
        <w:spacing w:after="0" w:line="480" w:lineRule="auto"/>
        <w:ind w:left="720"/>
        <w:rPr>
          <w:rFonts w:ascii="Times New Roman" w:hAnsi="Times New Roman" w:cs="Times New Roman"/>
          <w:sz w:val="24"/>
          <w:szCs w:val="24"/>
        </w:rPr>
      </w:pPr>
      <w:r w:rsidRPr="009A728A">
        <w:rPr>
          <w:rFonts w:ascii="Times New Roman" w:hAnsi="Times New Roman" w:cs="Times New Roman"/>
          <w:b/>
          <w:sz w:val="24"/>
          <w:szCs w:val="24"/>
        </w:rPr>
        <w:t xml:space="preserve">Results </w:t>
      </w:r>
    </w:p>
    <w:p w14:paraId="3579F97A" w14:textId="0D69D1A5" w:rsidR="008D7731" w:rsidRPr="009A728A" w:rsidRDefault="008D7731" w:rsidP="0009154F">
      <w:pPr>
        <w:spacing w:after="0" w:line="480" w:lineRule="auto"/>
        <w:ind w:left="720"/>
        <w:jc w:val="both"/>
        <w:rPr>
          <w:rFonts w:ascii="Times New Roman" w:hAnsi="Times New Roman" w:cs="Times New Roman"/>
          <w:i/>
          <w:sz w:val="24"/>
          <w:szCs w:val="24"/>
        </w:rPr>
      </w:pPr>
      <w:r w:rsidRPr="009A728A">
        <w:rPr>
          <w:rFonts w:ascii="Times New Roman" w:hAnsi="Times New Roman" w:cs="Times New Roman"/>
          <w:i/>
          <w:sz w:val="24"/>
          <w:szCs w:val="24"/>
        </w:rPr>
        <w:t>Demographics</w:t>
      </w:r>
      <w:r w:rsidR="00C165F2" w:rsidRPr="009A728A">
        <w:rPr>
          <w:rFonts w:ascii="Times New Roman" w:hAnsi="Times New Roman" w:cs="Times New Roman"/>
          <w:i/>
          <w:sz w:val="24"/>
          <w:szCs w:val="24"/>
        </w:rPr>
        <w:t xml:space="preserve"> </w:t>
      </w:r>
    </w:p>
    <w:p w14:paraId="7751BFD8" w14:textId="121F1DE7" w:rsidR="003C1931" w:rsidRPr="009A728A" w:rsidRDefault="00116CC6" w:rsidP="003C1931">
      <w:pPr>
        <w:spacing w:after="0" w:line="480" w:lineRule="auto"/>
        <w:jc w:val="both"/>
        <w:rPr>
          <w:rFonts w:ascii="Times New Roman" w:hAnsi="Times New Roman" w:cs="Times New Roman"/>
          <w:sz w:val="24"/>
          <w:szCs w:val="24"/>
        </w:rPr>
      </w:pPr>
      <w:r w:rsidRPr="009A728A">
        <w:rPr>
          <w:rFonts w:ascii="Times New Roman" w:hAnsi="Times New Roman" w:cs="Times New Roman"/>
          <w:sz w:val="24"/>
          <w:szCs w:val="24"/>
        </w:rPr>
        <w:t>Table 1 disp</w:t>
      </w:r>
      <w:r w:rsidR="005343B3" w:rsidRPr="009A728A">
        <w:rPr>
          <w:rFonts w:ascii="Times New Roman" w:hAnsi="Times New Roman" w:cs="Times New Roman"/>
          <w:sz w:val="24"/>
          <w:szCs w:val="24"/>
        </w:rPr>
        <w:t>l</w:t>
      </w:r>
      <w:r w:rsidRPr="009A728A">
        <w:rPr>
          <w:rFonts w:ascii="Times New Roman" w:hAnsi="Times New Roman" w:cs="Times New Roman"/>
          <w:sz w:val="24"/>
          <w:szCs w:val="24"/>
        </w:rPr>
        <w:t>ays a</w:t>
      </w:r>
      <w:r w:rsidR="000F74EC" w:rsidRPr="009A728A">
        <w:rPr>
          <w:rFonts w:ascii="Times New Roman" w:hAnsi="Times New Roman" w:cs="Times New Roman"/>
          <w:sz w:val="24"/>
          <w:szCs w:val="24"/>
        </w:rPr>
        <w:t xml:space="preserve"> summary of demographic data</w:t>
      </w:r>
      <w:r w:rsidRPr="009A728A">
        <w:rPr>
          <w:rFonts w:ascii="Times New Roman" w:hAnsi="Times New Roman" w:cs="Times New Roman"/>
          <w:sz w:val="24"/>
          <w:szCs w:val="24"/>
        </w:rPr>
        <w:t>.</w:t>
      </w:r>
      <w:r w:rsidR="00BA36C1" w:rsidRPr="009A728A">
        <w:rPr>
          <w:rFonts w:ascii="Times New Roman" w:hAnsi="Times New Roman" w:cs="Times New Roman"/>
          <w:sz w:val="24"/>
          <w:szCs w:val="24"/>
        </w:rPr>
        <w:t xml:space="preserve"> </w:t>
      </w:r>
      <w:r w:rsidR="008D7731" w:rsidRPr="009A728A">
        <w:rPr>
          <w:rFonts w:ascii="Times New Roman" w:hAnsi="Times New Roman" w:cs="Times New Roman"/>
          <w:sz w:val="24"/>
          <w:szCs w:val="24"/>
        </w:rPr>
        <w:t>The majority of respondents were female (</w:t>
      </w:r>
      <w:r w:rsidR="00A44D18" w:rsidRPr="009A728A">
        <w:rPr>
          <w:rFonts w:ascii="Times New Roman" w:hAnsi="Times New Roman" w:cs="Times New Roman"/>
          <w:sz w:val="24"/>
          <w:szCs w:val="24"/>
        </w:rPr>
        <w:t>92.1</w:t>
      </w:r>
      <w:r w:rsidR="008D7731" w:rsidRPr="009A728A">
        <w:rPr>
          <w:rFonts w:ascii="Times New Roman" w:hAnsi="Times New Roman" w:cs="Times New Roman"/>
          <w:sz w:val="24"/>
          <w:szCs w:val="24"/>
        </w:rPr>
        <w:t>%</w:t>
      </w:r>
      <w:r w:rsidR="00F705DB" w:rsidRPr="009A728A">
        <w:rPr>
          <w:rFonts w:ascii="Times New Roman" w:hAnsi="Times New Roman" w:cs="Times New Roman"/>
          <w:sz w:val="24"/>
          <w:szCs w:val="24"/>
        </w:rPr>
        <w:t>; 2,436</w:t>
      </w:r>
      <w:r w:rsidR="008D7731" w:rsidRPr="009A728A">
        <w:rPr>
          <w:rFonts w:ascii="Times New Roman" w:hAnsi="Times New Roman" w:cs="Times New Roman"/>
          <w:sz w:val="24"/>
          <w:szCs w:val="24"/>
        </w:rPr>
        <w:t xml:space="preserve">) and aged between 21 </w:t>
      </w:r>
      <w:r w:rsidR="00A44D18" w:rsidRPr="009A728A">
        <w:rPr>
          <w:rFonts w:ascii="Times New Roman" w:hAnsi="Times New Roman" w:cs="Times New Roman"/>
          <w:sz w:val="24"/>
          <w:szCs w:val="24"/>
        </w:rPr>
        <w:t>and 49 (80.4</w:t>
      </w:r>
      <w:r w:rsidR="008D7731" w:rsidRPr="009A728A">
        <w:rPr>
          <w:rFonts w:ascii="Times New Roman" w:hAnsi="Times New Roman" w:cs="Times New Roman"/>
          <w:sz w:val="24"/>
          <w:szCs w:val="24"/>
        </w:rPr>
        <w:t>%</w:t>
      </w:r>
      <w:r w:rsidR="00F705DB" w:rsidRPr="009A728A">
        <w:rPr>
          <w:rFonts w:ascii="Times New Roman" w:hAnsi="Times New Roman" w:cs="Times New Roman"/>
          <w:sz w:val="24"/>
          <w:szCs w:val="24"/>
        </w:rPr>
        <w:t>; 2,123</w:t>
      </w:r>
      <w:r w:rsidR="008D7731" w:rsidRPr="009A728A">
        <w:rPr>
          <w:rFonts w:ascii="Times New Roman" w:hAnsi="Times New Roman" w:cs="Times New Roman"/>
          <w:sz w:val="24"/>
          <w:szCs w:val="24"/>
        </w:rPr>
        <w:t>)</w:t>
      </w:r>
      <w:r w:rsidR="00EE1049" w:rsidRPr="009A728A">
        <w:rPr>
          <w:rFonts w:ascii="Times New Roman" w:hAnsi="Times New Roman" w:cs="Times New Roman"/>
          <w:sz w:val="24"/>
          <w:szCs w:val="24"/>
        </w:rPr>
        <w:t xml:space="preserve">, </w:t>
      </w:r>
      <w:r w:rsidR="006A4FD6" w:rsidRPr="009A728A">
        <w:rPr>
          <w:rFonts w:ascii="Times New Roman" w:hAnsi="Times New Roman" w:cs="Times New Roman"/>
          <w:sz w:val="24"/>
          <w:szCs w:val="24"/>
        </w:rPr>
        <w:t>whilst 8.2% (216) were under 21 year</w:t>
      </w:r>
      <w:r w:rsidR="00B007D5" w:rsidRPr="009A728A">
        <w:rPr>
          <w:rFonts w:ascii="Times New Roman" w:hAnsi="Times New Roman" w:cs="Times New Roman"/>
          <w:sz w:val="24"/>
          <w:szCs w:val="24"/>
        </w:rPr>
        <w:t>s</w:t>
      </w:r>
      <w:r w:rsidR="006A4FD6" w:rsidRPr="009A728A">
        <w:rPr>
          <w:rFonts w:ascii="Times New Roman" w:hAnsi="Times New Roman" w:cs="Times New Roman"/>
          <w:sz w:val="24"/>
          <w:szCs w:val="24"/>
        </w:rPr>
        <w:t xml:space="preserve"> of age and 11.1% (294)</w:t>
      </w:r>
      <w:r w:rsidR="00EE1049" w:rsidRPr="009A728A">
        <w:rPr>
          <w:rFonts w:ascii="Times New Roman" w:hAnsi="Times New Roman" w:cs="Times New Roman"/>
          <w:sz w:val="24"/>
          <w:szCs w:val="24"/>
        </w:rPr>
        <w:t xml:space="preserve"> were 50 years or over</w:t>
      </w:r>
      <w:r w:rsidR="008D7731" w:rsidRPr="009A728A">
        <w:rPr>
          <w:rFonts w:ascii="Times New Roman" w:hAnsi="Times New Roman" w:cs="Times New Roman"/>
          <w:sz w:val="24"/>
          <w:szCs w:val="24"/>
        </w:rPr>
        <w:t xml:space="preserve">. </w:t>
      </w:r>
      <w:r w:rsidR="000F74EC" w:rsidRPr="009A728A">
        <w:rPr>
          <w:rFonts w:ascii="Times New Roman" w:hAnsi="Times New Roman" w:cs="Times New Roman"/>
          <w:sz w:val="24"/>
          <w:szCs w:val="24"/>
        </w:rPr>
        <w:t>90.3% (2,387)</w:t>
      </w:r>
      <w:r w:rsidR="00A44D18" w:rsidRPr="009A728A">
        <w:rPr>
          <w:rFonts w:ascii="Times New Roman" w:hAnsi="Times New Roman" w:cs="Times New Roman"/>
          <w:sz w:val="24"/>
          <w:szCs w:val="24"/>
        </w:rPr>
        <w:t xml:space="preserve"> stated that they currently live in Engl</w:t>
      </w:r>
      <w:r w:rsidR="00853822" w:rsidRPr="009A728A">
        <w:rPr>
          <w:rFonts w:ascii="Times New Roman" w:hAnsi="Times New Roman" w:cs="Times New Roman"/>
          <w:sz w:val="24"/>
          <w:szCs w:val="24"/>
        </w:rPr>
        <w:t>and. The remain</w:t>
      </w:r>
      <w:r w:rsidR="007F4D02" w:rsidRPr="009A728A">
        <w:rPr>
          <w:rFonts w:ascii="Times New Roman" w:hAnsi="Times New Roman" w:cs="Times New Roman"/>
          <w:sz w:val="24"/>
          <w:szCs w:val="24"/>
        </w:rPr>
        <w:t>der</w:t>
      </w:r>
      <w:r w:rsidR="00853822" w:rsidRPr="009A728A">
        <w:rPr>
          <w:rFonts w:ascii="Times New Roman" w:hAnsi="Times New Roman" w:cs="Times New Roman"/>
          <w:sz w:val="24"/>
          <w:szCs w:val="24"/>
        </w:rPr>
        <w:t xml:space="preserve"> lived in Scotland (4.6%), Wales (3.7%), Northern </w:t>
      </w:r>
      <w:r w:rsidR="000F1515" w:rsidRPr="009A728A">
        <w:rPr>
          <w:rFonts w:ascii="Times New Roman" w:hAnsi="Times New Roman" w:cs="Times New Roman"/>
          <w:sz w:val="24"/>
          <w:szCs w:val="24"/>
        </w:rPr>
        <w:t xml:space="preserve">Ireland (0.8%) </w:t>
      </w:r>
      <w:r w:rsidR="00853822" w:rsidRPr="009A728A">
        <w:rPr>
          <w:rFonts w:ascii="Times New Roman" w:hAnsi="Times New Roman" w:cs="Times New Roman"/>
          <w:sz w:val="24"/>
          <w:szCs w:val="24"/>
        </w:rPr>
        <w:t xml:space="preserve">and the Republic of </w:t>
      </w:r>
      <w:r w:rsidR="00FB0A5B" w:rsidRPr="009A728A">
        <w:rPr>
          <w:rFonts w:ascii="Times New Roman" w:hAnsi="Times New Roman" w:cs="Times New Roman"/>
          <w:sz w:val="24"/>
          <w:szCs w:val="24"/>
        </w:rPr>
        <w:t xml:space="preserve"> </w:t>
      </w:r>
      <w:r w:rsidR="00853822" w:rsidRPr="009A728A">
        <w:rPr>
          <w:rFonts w:ascii="Times New Roman" w:hAnsi="Times New Roman" w:cs="Times New Roman"/>
          <w:sz w:val="24"/>
          <w:szCs w:val="24"/>
        </w:rPr>
        <w:t xml:space="preserve">Ireland (0.6%). </w:t>
      </w:r>
    </w:p>
    <w:p w14:paraId="62924DE3" w14:textId="77777777" w:rsidR="00853822" w:rsidRPr="009A728A" w:rsidRDefault="00853822" w:rsidP="0009154F">
      <w:pPr>
        <w:spacing w:after="0" w:line="480" w:lineRule="auto"/>
        <w:ind w:left="720"/>
        <w:jc w:val="both"/>
        <w:rPr>
          <w:rFonts w:ascii="Times New Roman" w:hAnsi="Times New Roman" w:cs="Times New Roman"/>
          <w:i/>
          <w:sz w:val="24"/>
          <w:szCs w:val="24"/>
        </w:rPr>
      </w:pPr>
      <w:r w:rsidRPr="009A728A">
        <w:rPr>
          <w:rFonts w:ascii="Times New Roman" w:hAnsi="Times New Roman" w:cs="Times New Roman"/>
          <w:i/>
          <w:sz w:val="24"/>
          <w:szCs w:val="24"/>
        </w:rPr>
        <w:t xml:space="preserve">Ownership and experience </w:t>
      </w:r>
    </w:p>
    <w:p w14:paraId="16406383" w14:textId="72941A4F" w:rsidR="005D7049" w:rsidRPr="009A728A" w:rsidRDefault="00116CC6" w:rsidP="003C1931">
      <w:pPr>
        <w:spacing w:after="0" w:line="480" w:lineRule="auto"/>
        <w:jc w:val="both"/>
        <w:rPr>
          <w:rFonts w:ascii="Times New Roman" w:hAnsi="Times New Roman" w:cs="Times New Roman"/>
          <w:sz w:val="24"/>
          <w:szCs w:val="24"/>
        </w:rPr>
      </w:pPr>
      <w:r w:rsidRPr="009A728A">
        <w:rPr>
          <w:rFonts w:ascii="Times New Roman" w:hAnsi="Times New Roman" w:cs="Times New Roman"/>
          <w:sz w:val="24"/>
          <w:szCs w:val="24"/>
        </w:rPr>
        <w:t>The sample represented a</w:t>
      </w:r>
      <w:r w:rsidR="000F74EC" w:rsidRPr="009A728A">
        <w:rPr>
          <w:rFonts w:ascii="Times New Roman" w:hAnsi="Times New Roman" w:cs="Times New Roman"/>
          <w:sz w:val="24"/>
          <w:szCs w:val="24"/>
        </w:rPr>
        <w:t xml:space="preserve"> wide range of</w:t>
      </w:r>
      <w:r w:rsidRPr="009A728A">
        <w:rPr>
          <w:rFonts w:ascii="Times New Roman" w:hAnsi="Times New Roman" w:cs="Times New Roman"/>
          <w:sz w:val="24"/>
          <w:szCs w:val="24"/>
        </w:rPr>
        <w:t xml:space="preserve"> rabbit</w:t>
      </w:r>
      <w:r w:rsidR="000F74EC" w:rsidRPr="009A728A">
        <w:rPr>
          <w:rFonts w:ascii="Times New Roman" w:hAnsi="Times New Roman" w:cs="Times New Roman"/>
          <w:sz w:val="24"/>
          <w:szCs w:val="24"/>
        </w:rPr>
        <w:t xml:space="preserve"> experience</w:t>
      </w:r>
      <w:r w:rsidRPr="009A728A">
        <w:rPr>
          <w:rFonts w:ascii="Times New Roman" w:hAnsi="Times New Roman" w:cs="Times New Roman"/>
          <w:sz w:val="24"/>
          <w:szCs w:val="24"/>
        </w:rPr>
        <w:t>. O</w:t>
      </w:r>
      <w:r w:rsidR="000F74EC" w:rsidRPr="009A728A">
        <w:rPr>
          <w:rFonts w:ascii="Times New Roman" w:hAnsi="Times New Roman" w:cs="Times New Roman"/>
          <w:sz w:val="24"/>
          <w:szCs w:val="24"/>
        </w:rPr>
        <w:t>nly 33.3% (882) ha</w:t>
      </w:r>
      <w:r w:rsidRPr="009A728A">
        <w:rPr>
          <w:rFonts w:ascii="Times New Roman" w:hAnsi="Times New Roman" w:cs="Times New Roman"/>
          <w:sz w:val="24"/>
          <w:szCs w:val="24"/>
        </w:rPr>
        <w:t>d less</w:t>
      </w:r>
      <w:r w:rsidR="000F74EC" w:rsidRPr="009A728A">
        <w:rPr>
          <w:rFonts w:ascii="Times New Roman" w:hAnsi="Times New Roman" w:cs="Times New Roman"/>
          <w:sz w:val="24"/>
          <w:szCs w:val="24"/>
        </w:rPr>
        <w:t xml:space="preserve"> than 5 years experience. Many respondants (38.9%, 1,028) currently</w:t>
      </w:r>
      <w:r w:rsidR="00C60ADF" w:rsidRPr="009A728A">
        <w:rPr>
          <w:rFonts w:ascii="Times New Roman" w:hAnsi="Times New Roman" w:cs="Times New Roman"/>
          <w:sz w:val="24"/>
          <w:szCs w:val="24"/>
        </w:rPr>
        <w:t>,</w:t>
      </w:r>
      <w:r w:rsidR="000F74EC" w:rsidRPr="009A728A">
        <w:rPr>
          <w:rFonts w:ascii="Times New Roman" w:hAnsi="Times New Roman" w:cs="Times New Roman"/>
          <w:sz w:val="24"/>
          <w:szCs w:val="24"/>
        </w:rPr>
        <w:t xml:space="preserve"> or had previously</w:t>
      </w:r>
      <w:r w:rsidR="00C60ADF" w:rsidRPr="009A728A">
        <w:rPr>
          <w:rFonts w:ascii="Times New Roman" w:hAnsi="Times New Roman" w:cs="Times New Roman"/>
          <w:sz w:val="24"/>
          <w:szCs w:val="24"/>
        </w:rPr>
        <w:t>,</w:t>
      </w:r>
      <w:r w:rsidR="000F74EC" w:rsidRPr="009A728A">
        <w:rPr>
          <w:rFonts w:ascii="Times New Roman" w:hAnsi="Times New Roman" w:cs="Times New Roman"/>
          <w:sz w:val="24"/>
          <w:szCs w:val="24"/>
        </w:rPr>
        <w:t xml:space="preserve"> worked with rabbits in a variety of settings</w:t>
      </w:r>
      <w:r w:rsidR="0018656E" w:rsidRPr="009A728A">
        <w:rPr>
          <w:rFonts w:ascii="Times New Roman" w:hAnsi="Times New Roman" w:cs="Times New Roman"/>
          <w:sz w:val="24"/>
          <w:szCs w:val="24"/>
        </w:rPr>
        <w:t xml:space="preserve">. Though rescue and veterinary settings accounted for 30% of these, </w:t>
      </w:r>
      <w:r w:rsidRPr="009A728A">
        <w:rPr>
          <w:rFonts w:ascii="Times New Roman" w:hAnsi="Times New Roman" w:cs="Times New Roman"/>
          <w:sz w:val="24"/>
          <w:szCs w:val="24"/>
        </w:rPr>
        <w:t xml:space="preserve">others included </w:t>
      </w:r>
      <w:r w:rsidR="00ED54F4" w:rsidRPr="009A728A">
        <w:rPr>
          <w:rFonts w:ascii="Times New Roman" w:hAnsi="Times New Roman" w:cs="Times New Roman"/>
          <w:sz w:val="24"/>
          <w:szCs w:val="24"/>
        </w:rPr>
        <w:t>work</w:t>
      </w:r>
      <w:r w:rsidRPr="009A728A">
        <w:rPr>
          <w:rFonts w:ascii="Times New Roman" w:hAnsi="Times New Roman" w:cs="Times New Roman"/>
          <w:sz w:val="24"/>
          <w:szCs w:val="24"/>
        </w:rPr>
        <w:t>ing</w:t>
      </w:r>
      <w:r w:rsidR="00ED54F4" w:rsidRPr="009A728A">
        <w:rPr>
          <w:rFonts w:ascii="Times New Roman" w:hAnsi="Times New Roman" w:cs="Times New Roman"/>
          <w:sz w:val="24"/>
          <w:szCs w:val="24"/>
        </w:rPr>
        <w:t xml:space="preserve"> with rabbits in</w:t>
      </w:r>
      <w:r w:rsidR="0018656E" w:rsidRPr="009A728A">
        <w:rPr>
          <w:rFonts w:ascii="Times New Roman" w:hAnsi="Times New Roman" w:cs="Times New Roman"/>
          <w:sz w:val="24"/>
          <w:szCs w:val="24"/>
        </w:rPr>
        <w:t xml:space="preserve"> zoos/petting farms, pet shops and laboratories. Most</w:t>
      </w:r>
      <w:r w:rsidR="00177BC3" w:rsidRPr="009A728A">
        <w:rPr>
          <w:rFonts w:ascii="Times New Roman" w:hAnsi="Times New Roman" w:cs="Times New Roman"/>
          <w:sz w:val="24"/>
          <w:szCs w:val="24"/>
        </w:rPr>
        <w:t xml:space="preserve"> </w:t>
      </w:r>
      <w:r w:rsidR="00CE3232" w:rsidRPr="009A728A">
        <w:rPr>
          <w:rFonts w:ascii="Times New Roman" w:hAnsi="Times New Roman" w:cs="Times New Roman"/>
          <w:sz w:val="24"/>
          <w:szCs w:val="24"/>
        </w:rPr>
        <w:t xml:space="preserve">respondants </w:t>
      </w:r>
      <w:r w:rsidRPr="009A728A">
        <w:rPr>
          <w:rFonts w:ascii="Times New Roman" w:hAnsi="Times New Roman" w:cs="Times New Roman"/>
          <w:sz w:val="24"/>
          <w:szCs w:val="24"/>
        </w:rPr>
        <w:t>currently or had</w:t>
      </w:r>
      <w:r w:rsidR="00CE3232" w:rsidRPr="009A728A">
        <w:rPr>
          <w:rFonts w:ascii="Times New Roman" w:hAnsi="Times New Roman" w:cs="Times New Roman"/>
          <w:sz w:val="24"/>
          <w:szCs w:val="24"/>
        </w:rPr>
        <w:t xml:space="preserve"> owned pet or show rabbits (96.1%, 2,299)</w:t>
      </w:r>
      <w:r w:rsidR="0018656E" w:rsidRPr="009A728A">
        <w:rPr>
          <w:rFonts w:ascii="Times New Roman" w:hAnsi="Times New Roman" w:cs="Times New Roman"/>
          <w:sz w:val="24"/>
          <w:szCs w:val="24"/>
        </w:rPr>
        <w:t>, and of these</w:t>
      </w:r>
      <w:r w:rsidR="0032049B" w:rsidRPr="009A728A">
        <w:rPr>
          <w:rFonts w:ascii="Times New Roman" w:hAnsi="Times New Roman" w:cs="Times New Roman"/>
          <w:sz w:val="24"/>
          <w:szCs w:val="24"/>
        </w:rPr>
        <w:t xml:space="preserve">, </w:t>
      </w:r>
      <w:r w:rsidR="00E36467" w:rsidRPr="009A728A">
        <w:rPr>
          <w:rFonts w:ascii="Times New Roman" w:hAnsi="Times New Roman" w:cs="Times New Roman"/>
          <w:sz w:val="24"/>
          <w:szCs w:val="24"/>
        </w:rPr>
        <w:t>83.</w:t>
      </w:r>
      <w:r w:rsidR="000021DF" w:rsidRPr="009A728A">
        <w:rPr>
          <w:rFonts w:ascii="Times New Roman" w:hAnsi="Times New Roman" w:cs="Times New Roman"/>
          <w:sz w:val="24"/>
          <w:szCs w:val="24"/>
        </w:rPr>
        <w:t>2</w:t>
      </w:r>
      <w:r w:rsidR="00E36467" w:rsidRPr="009A728A">
        <w:rPr>
          <w:rFonts w:ascii="Times New Roman" w:hAnsi="Times New Roman" w:cs="Times New Roman"/>
          <w:sz w:val="24"/>
          <w:szCs w:val="24"/>
        </w:rPr>
        <w:t xml:space="preserve"> % (2</w:t>
      </w:r>
      <w:r w:rsidR="005343B3" w:rsidRPr="009A728A">
        <w:rPr>
          <w:rFonts w:ascii="Times New Roman" w:hAnsi="Times New Roman" w:cs="Times New Roman"/>
          <w:sz w:val="24"/>
          <w:szCs w:val="24"/>
        </w:rPr>
        <w:t>,</w:t>
      </w:r>
      <w:r w:rsidR="00E36467" w:rsidRPr="009A728A">
        <w:rPr>
          <w:rFonts w:ascii="Times New Roman" w:hAnsi="Times New Roman" w:cs="Times New Roman"/>
          <w:sz w:val="24"/>
          <w:szCs w:val="24"/>
        </w:rPr>
        <w:t>199</w:t>
      </w:r>
      <w:r w:rsidR="008D7731" w:rsidRPr="009A728A">
        <w:rPr>
          <w:rFonts w:ascii="Times New Roman" w:hAnsi="Times New Roman" w:cs="Times New Roman"/>
          <w:sz w:val="24"/>
          <w:szCs w:val="24"/>
        </w:rPr>
        <w:t>) stated they currently</w:t>
      </w:r>
      <w:r w:rsidRPr="009A728A">
        <w:rPr>
          <w:rFonts w:ascii="Times New Roman" w:hAnsi="Times New Roman" w:cs="Times New Roman"/>
          <w:sz w:val="24"/>
          <w:szCs w:val="24"/>
        </w:rPr>
        <w:t xml:space="preserve"> own</w:t>
      </w:r>
      <w:r w:rsidR="008D7731" w:rsidRPr="009A728A">
        <w:rPr>
          <w:rFonts w:ascii="Times New Roman" w:hAnsi="Times New Roman" w:cs="Times New Roman"/>
          <w:sz w:val="24"/>
          <w:szCs w:val="24"/>
        </w:rPr>
        <w:t xml:space="preserve"> pet ra</w:t>
      </w:r>
      <w:r w:rsidR="003A111C" w:rsidRPr="009A728A">
        <w:rPr>
          <w:rFonts w:ascii="Times New Roman" w:hAnsi="Times New Roman" w:cs="Times New Roman"/>
          <w:sz w:val="24"/>
          <w:szCs w:val="24"/>
        </w:rPr>
        <w:t>bbits</w:t>
      </w:r>
      <w:r w:rsidRPr="009A728A">
        <w:rPr>
          <w:rFonts w:ascii="Times New Roman" w:hAnsi="Times New Roman" w:cs="Times New Roman"/>
          <w:sz w:val="24"/>
          <w:szCs w:val="24"/>
        </w:rPr>
        <w:t xml:space="preserve">. </w:t>
      </w:r>
      <w:r w:rsidR="008543FB" w:rsidRPr="009A728A">
        <w:rPr>
          <w:rFonts w:ascii="Times New Roman" w:hAnsi="Times New Roman" w:cs="Times New Roman"/>
          <w:sz w:val="24"/>
          <w:szCs w:val="24"/>
        </w:rPr>
        <w:t>Of these, a</w:t>
      </w:r>
      <w:r w:rsidR="000967EE" w:rsidRPr="009A728A">
        <w:rPr>
          <w:rFonts w:ascii="Times New Roman" w:hAnsi="Times New Roman" w:cs="Times New Roman"/>
          <w:sz w:val="24"/>
          <w:szCs w:val="24"/>
        </w:rPr>
        <w:t xml:space="preserve"> </w:t>
      </w:r>
      <w:r w:rsidR="00C165F2" w:rsidRPr="009A728A">
        <w:rPr>
          <w:rFonts w:ascii="Times New Roman" w:hAnsi="Times New Roman" w:cs="Times New Roman"/>
          <w:sz w:val="24"/>
          <w:szCs w:val="24"/>
        </w:rPr>
        <w:t>substantial</w:t>
      </w:r>
      <w:r w:rsidR="000967EE" w:rsidRPr="009A728A">
        <w:rPr>
          <w:rFonts w:ascii="Times New Roman" w:hAnsi="Times New Roman" w:cs="Times New Roman"/>
          <w:sz w:val="24"/>
          <w:szCs w:val="24"/>
        </w:rPr>
        <w:t xml:space="preserve"> proportion owned</w:t>
      </w:r>
      <w:r w:rsidR="0018656E" w:rsidRPr="009A728A">
        <w:rPr>
          <w:rFonts w:ascii="Times New Roman" w:hAnsi="Times New Roman" w:cs="Times New Roman"/>
          <w:sz w:val="24"/>
          <w:szCs w:val="24"/>
        </w:rPr>
        <w:t xml:space="preserve"> only</w:t>
      </w:r>
      <w:r w:rsidR="000967EE" w:rsidRPr="009A728A">
        <w:rPr>
          <w:rFonts w:ascii="Times New Roman" w:hAnsi="Times New Roman" w:cs="Times New Roman"/>
          <w:sz w:val="24"/>
          <w:szCs w:val="24"/>
        </w:rPr>
        <w:t xml:space="preserve"> one rabbit (28.7</w:t>
      </w:r>
      <w:r w:rsidR="0032049B" w:rsidRPr="009A728A">
        <w:rPr>
          <w:rFonts w:ascii="Times New Roman" w:hAnsi="Times New Roman" w:cs="Times New Roman"/>
          <w:sz w:val="24"/>
          <w:szCs w:val="24"/>
        </w:rPr>
        <w:t>%</w:t>
      </w:r>
      <w:r w:rsidR="00C92BEE" w:rsidRPr="009A728A">
        <w:rPr>
          <w:rFonts w:ascii="Times New Roman" w:hAnsi="Times New Roman" w:cs="Times New Roman"/>
          <w:sz w:val="24"/>
          <w:szCs w:val="24"/>
        </w:rPr>
        <w:t>, 631</w:t>
      </w:r>
      <w:r w:rsidR="000967EE" w:rsidRPr="009A728A">
        <w:rPr>
          <w:rFonts w:ascii="Times New Roman" w:hAnsi="Times New Roman" w:cs="Times New Roman"/>
          <w:sz w:val="24"/>
          <w:szCs w:val="24"/>
        </w:rPr>
        <w:t>)</w:t>
      </w:r>
      <w:r w:rsidR="00651A95" w:rsidRPr="009A728A">
        <w:rPr>
          <w:rFonts w:ascii="Times New Roman" w:hAnsi="Times New Roman" w:cs="Times New Roman"/>
          <w:sz w:val="24"/>
          <w:szCs w:val="24"/>
        </w:rPr>
        <w:t>,</w:t>
      </w:r>
      <w:r w:rsidR="000967EE" w:rsidRPr="009A728A">
        <w:rPr>
          <w:rFonts w:ascii="Times New Roman" w:hAnsi="Times New Roman" w:cs="Times New Roman"/>
          <w:sz w:val="24"/>
          <w:szCs w:val="24"/>
        </w:rPr>
        <w:t xml:space="preserve"> </w:t>
      </w:r>
      <w:r w:rsidRPr="009A728A">
        <w:rPr>
          <w:rFonts w:ascii="Times New Roman" w:hAnsi="Times New Roman" w:cs="Times New Roman"/>
          <w:sz w:val="24"/>
          <w:szCs w:val="24"/>
        </w:rPr>
        <w:t>the remainder owning</w:t>
      </w:r>
      <w:r w:rsidR="00CE3232" w:rsidRPr="009A728A">
        <w:rPr>
          <w:rFonts w:ascii="Times New Roman" w:hAnsi="Times New Roman" w:cs="Times New Roman"/>
          <w:sz w:val="24"/>
          <w:szCs w:val="24"/>
        </w:rPr>
        <w:t xml:space="preserve"> multiple rabbits</w:t>
      </w:r>
      <w:r w:rsidR="0018656E" w:rsidRPr="009A728A">
        <w:rPr>
          <w:rFonts w:ascii="Times New Roman" w:hAnsi="Times New Roman" w:cs="Times New Roman"/>
          <w:sz w:val="24"/>
          <w:szCs w:val="24"/>
        </w:rPr>
        <w:t xml:space="preserve">, </w:t>
      </w:r>
      <w:r w:rsidR="008543FB" w:rsidRPr="009A728A">
        <w:rPr>
          <w:rFonts w:ascii="Times New Roman" w:hAnsi="Times New Roman" w:cs="Times New Roman"/>
          <w:sz w:val="24"/>
          <w:szCs w:val="24"/>
        </w:rPr>
        <w:t xml:space="preserve">most commonly </w:t>
      </w:r>
      <w:r w:rsidR="005343B3" w:rsidRPr="009A728A">
        <w:rPr>
          <w:rFonts w:ascii="Times New Roman" w:hAnsi="Times New Roman" w:cs="Times New Roman"/>
          <w:sz w:val="24"/>
          <w:szCs w:val="24"/>
        </w:rPr>
        <w:t>two</w:t>
      </w:r>
      <w:r w:rsidR="008543FB" w:rsidRPr="009A728A">
        <w:rPr>
          <w:rFonts w:ascii="Times New Roman" w:hAnsi="Times New Roman" w:cs="Times New Roman"/>
          <w:sz w:val="24"/>
          <w:szCs w:val="24"/>
        </w:rPr>
        <w:t xml:space="preserve"> animals</w:t>
      </w:r>
      <w:r w:rsidR="0018656E" w:rsidRPr="009A728A">
        <w:rPr>
          <w:rFonts w:ascii="Times New Roman" w:hAnsi="Times New Roman" w:cs="Times New Roman"/>
          <w:sz w:val="24"/>
          <w:szCs w:val="24"/>
        </w:rPr>
        <w:t xml:space="preserve"> (41.9%, 920)</w:t>
      </w:r>
      <w:r w:rsidR="000021DF" w:rsidRPr="009A728A">
        <w:rPr>
          <w:rFonts w:ascii="Times New Roman" w:hAnsi="Times New Roman" w:cs="Times New Roman"/>
          <w:sz w:val="24"/>
          <w:szCs w:val="24"/>
        </w:rPr>
        <w:t xml:space="preserve"> (see Table 1)</w:t>
      </w:r>
      <w:r w:rsidR="000967EE" w:rsidRPr="009A728A">
        <w:rPr>
          <w:rFonts w:ascii="Times New Roman" w:hAnsi="Times New Roman" w:cs="Times New Roman"/>
          <w:sz w:val="24"/>
          <w:szCs w:val="24"/>
        </w:rPr>
        <w:t xml:space="preserve">. </w:t>
      </w:r>
      <w:r w:rsidR="008D7731" w:rsidRPr="009A728A">
        <w:rPr>
          <w:rFonts w:ascii="Times New Roman" w:hAnsi="Times New Roman" w:cs="Times New Roman"/>
          <w:sz w:val="24"/>
          <w:szCs w:val="24"/>
        </w:rPr>
        <w:t xml:space="preserve"> </w:t>
      </w:r>
    </w:p>
    <w:p w14:paraId="12EF2351" w14:textId="7977F8D3" w:rsidR="003C1931" w:rsidRPr="009A728A" w:rsidRDefault="009E5C87" w:rsidP="009E5C87">
      <w:pPr>
        <w:spacing w:after="0" w:line="480" w:lineRule="auto"/>
        <w:jc w:val="center"/>
        <w:rPr>
          <w:rFonts w:ascii="Times New Roman" w:hAnsi="Times New Roman" w:cs="Times New Roman"/>
          <w:sz w:val="24"/>
          <w:szCs w:val="24"/>
        </w:rPr>
      </w:pPr>
      <w:r w:rsidRPr="009A728A">
        <w:rPr>
          <w:rFonts w:ascii="Times New Roman" w:hAnsi="Times New Roman" w:cs="Times New Roman"/>
          <w:sz w:val="24"/>
          <w:szCs w:val="24"/>
        </w:rPr>
        <w:t>-----------------------------</w:t>
      </w:r>
    </w:p>
    <w:p w14:paraId="3E55B7C6" w14:textId="3817422A" w:rsidR="009E5C87" w:rsidRPr="009A728A" w:rsidRDefault="009E5C87" w:rsidP="009E5C87">
      <w:pPr>
        <w:spacing w:after="0" w:line="480" w:lineRule="auto"/>
        <w:jc w:val="center"/>
        <w:rPr>
          <w:rFonts w:ascii="Times New Roman" w:hAnsi="Times New Roman" w:cs="Times New Roman"/>
          <w:sz w:val="24"/>
          <w:szCs w:val="24"/>
        </w:rPr>
      </w:pPr>
      <w:r w:rsidRPr="009A728A">
        <w:rPr>
          <w:rFonts w:ascii="Times New Roman" w:hAnsi="Times New Roman" w:cs="Times New Roman"/>
          <w:sz w:val="24"/>
          <w:szCs w:val="24"/>
        </w:rPr>
        <w:t>TABLE 1 HERE</w:t>
      </w:r>
    </w:p>
    <w:p w14:paraId="0AB615EE" w14:textId="111E1AAB" w:rsidR="009E5C87" w:rsidRPr="009A728A" w:rsidRDefault="009E5C87" w:rsidP="009E5C87">
      <w:pPr>
        <w:spacing w:after="0" w:line="480" w:lineRule="auto"/>
        <w:jc w:val="center"/>
        <w:rPr>
          <w:rFonts w:ascii="Times New Roman" w:hAnsi="Times New Roman" w:cs="Times New Roman"/>
          <w:sz w:val="24"/>
          <w:szCs w:val="24"/>
        </w:rPr>
      </w:pPr>
      <w:r w:rsidRPr="009A728A">
        <w:rPr>
          <w:rFonts w:ascii="Times New Roman" w:hAnsi="Times New Roman" w:cs="Times New Roman"/>
          <w:sz w:val="24"/>
          <w:szCs w:val="24"/>
        </w:rPr>
        <w:t>___________________</w:t>
      </w:r>
    </w:p>
    <w:p w14:paraId="705E5085" w14:textId="6E959B4A" w:rsidR="00842D76" w:rsidRPr="009A728A" w:rsidRDefault="008D7731" w:rsidP="0009154F">
      <w:pPr>
        <w:tabs>
          <w:tab w:val="left" w:pos="1118"/>
        </w:tabs>
        <w:spacing w:after="0" w:line="480" w:lineRule="auto"/>
        <w:ind w:left="720"/>
        <w:rPr>
          <w:rFonts w:ascii="Times New Roman" w:hAnsi="Times New Roman" w:cs="Times New Roman"/>
          <w:b/>
          <w:i/>
          <w:sz w:val="24"/>
          <w:szCs w:val="24"/>
        </w:rPr>
      </w:pPr>
      <w:r w:rsidRPr="009A728A">
        <w:rPr>
          <w:rFonts w:ascii="Times New Roman" w:hAnsi="Times New Roman" w:cs="Times New Roman"/>
          <w:b/>
          <w:i/>
          <w:sz w:val="24"/>
          <w:szCs w:val="24"/>
        </w:rPr>
        <w:t>Handling Methods</w:t>
      </w:r>
    </w:p>
    <w:p w14:paraId="1EE94727" w14:textId="3EFE74B9" w:rsidR="008543FB" w:rsidRPr="009A728A" w:rsidRDefault="00842D76" w:rsidP="0009154F">
      <w:pPr>
        <w:tabs>
          <w:tab w:val="left" w:pos="1118"/>
        </w:tabs>
        <w:spacing w:after="0" w:line="480" w:lineRule="auto"/>
        <w:ind w:left="720"/>
        <w:jc w:val="both"/>
        <w:rPr>
          <w:rFonts w:ascii="Times New Roman" w:hAnsi="Times New Roman" w:cs="Times New Roman"/>
          <w:bCs/>
          <w:i/>
          <w:iCs/>
          <w:sz w:val="24"/>
          <w:szCs w:val="24"/>
        </w:rPr>
      </w:pPr>
      <w:r w:rsidRPr="009A728A">
        <w:rPr>
          <w:rFonts w:ascii="Times New Roman" w:hAnsi="Times New Roman" w:cs="Times New Roman"/>
          <w:bCs/>
          <w:i/>
          <w:iCs/>
          <w:sz w:val="24"/>
          <w:szCs w:val="24"/>
        </w:rPr>
        <w:t>Frequency of use</w:t>
      </w:r>
    </w:p>
    <w:p w14:paraId="3AAB4388" w14:textId="41757026" w:rsidR="003C1931" w:rsidRPr="009A728A" w:rsidRDefault="008543FB" w:rsidP="003C1931">
      <w:pPr>
        <w:tabs>
          <w:tab w:val="left" w:pos="1118"/>
        </w:tabs>
        <w:spacing w:after="0" w:line="480" w:lineRule="auto"/>
        <w:jc w:val="both"/>
        <w:rPr>
          <w:rFonts w:ascii="Times New Roman" w:hAnsi="Times New Roman" w:cs="Times New Roman"/>
          <w:sz w:val="24"/>
          <w:szCs w:val="24"/>
        </w:rPr>
      </w:pPr>
      <w:r w:rsidRPr="009A728A">
        <w:rPr>
          <w:rFonts w:ascii="Times New Roman" w:hAnsi="Times New Roman" w:cs="Times New Roman"/>
          <w:sz w:val="24"/>
          <w:szCs w:val="24"/>
        </w:rPr>
        <w:t xml:space="preserve"> </w:t>
      </w:r>
      <w:r w:rsidR="00DF2D4E" w:rsidRPr="009A728A">
        <w:rPr>
          <w:rFonts w:ascii="Times New Roman" w:hAnsi="Times New Roman" w:cs="Times New Roman"/>
          <w:sz w:val="24"/>
          <w:szCs w:val="24"/>
        </w:rPr>
        <w:t xml:space="preserve">Seven </w:t>
      </w:r>
      <w:r w:rsidRPr="009A728A">
        <w:rPr>
          <w:rFonts w:ascii="Times New Roman" w:hAnsi="Times New Roman" w:cs="Times New Roman"/>
          <w:sz w:val="24"/>
          <w:szCs w:val="24"/>
        </w:rPr>
        <w:t xml:space="preserve"> respondents were excluded from this part of the dataset: </w:t>
      </w:r>
      <w:r w:rsidR="00A22246" w:rsidRPr="009A728A">
        <w:rPr>
          <w:rFonts w:ascii="Times New Roman" w:hAnsi="Times New Roman" w:cs="Times New Roman"/>
          <w:sz w:val="24"/>
          <w:szCs w:val="24"/>
        </w:rPr>
        <w:t>five</w:t>
      </w:r>
      <w:r w:rsidRPr="009A728A">
        <w:rPr>
          <w:rFonts w:ascii="Times New Roman" w:hAnsi="Times New Roman" w:cs="Times New Roman"/>
          <w:sz w:val="24"/>
          <w:szCs w:val="24"/>
        </w:rPr>
        <w:t xml:space="preserve"> reported issues with viewing the images for method A (4) and method C (1), noted as  due to technological difficulties. Two indicated they had used method E, but then provided responses suggesting the rabbits were dead at the time of handling. </w:t>
      </w:r>
    </w:p>
    <w:p w14:paraId="5A56A8FF" w14:textId="3D978303" w:rsidR="0058313F" w:rsidRPr="009A728A" w:rsidRDefault="00CF3BFC" w:rsidP="0009154F">
      <w:pPr>
        <w:spacing w:after="0" w:line="480" w:lineRule="auto"/>
        <w:ind w:firstLine="720"/>
        <w:jc w:val="both"/>
        <w:rPr>
          <w:rFonts w:ascii="Times New Roman" w:hAnsi="Times New Roman" w:cs="Times New Roman"/>
          <w:sz w:val="24"/>
          <w:szCs w:val="24"/>
        </w:rPr>
      </w:pPr>
      <w:r w:rsidRPr="009A728A">
        <w:rPr>
          <w:rFonts w:ascii="Times New Roman" w:hAnsi="Times New Roman" w:cs="Times New Roman"/>
          <w:sz w:val="24"/>
          <w:szCs w:val="24"/>
        </w:rPr>
        <w:t>M</w:t>
      </w:r>
      <w:r w:rsidR="001F60D5" w:rsidRPr="009A728A">
        <w:rPr>
          <w:rFonts w:ascii="Times New Roman" w:hAnsi="Times New Roman" w:cs="Times New Roman"/>
          <w:sz w:val="24"/>
          <w:szCs w:val="24"/>
        </w:rPr>
        <w:t>ethod B (</w:t>
      </w:r>
      <w:r w:rsidR="00B3608B" w:rsidRPr="009A728A">
        <w:rPr>
          <w:rFonts w:ascii="Times New Roman" w:hAnsi="Times New Roman" w:cs="Times New Roman"/>
          <w:sz w:val="24"/>
          <w:szCs w:val="24"/>
        </w:rPr>
        <w:t>86.2%</w:t>
      </w:r>
      <w:r w:rsidR="001F60D5" w:rsidRPr="009A728A">
        <w:rPr>
          <w:rFonts w:ascii="Times New Roman" w:hAnsi="Times New Roman" w:cs="Times New Roman"/>
          <w:sz w:val="24"/>
          <w:szCs w:val="24"/>
        </w:rPr>
        <w:t>, 2278)</w:t>
      </w:r>
      <w:r w:rsidR="001D65C8" w:rsidRPr="009A728A">
        <w:rPr>
          <w:rFonts w:ascii="Times New Roman" w:hAnsi="Times New Roman" w:cs="Times New Roman"/>
          <w:sz w:val="24"/>
          <w:szCs w:val="24"/>
        </w:rPr>
        <w:t xml:space="preserve"> was the most commonly used across the sample.</w:t>
      </w:r>
      <w:r w:rsidR="00D32DAE" w:rsidRPr="009A728A">
        <w:rPr>
          <w:rFonts w:ascii="Times New Roman" w:hAnsi="Times New Roman" w:cs="Times New Roman"/>
          <w:sz w:val="24"/>
          <w:szCs w:val="24"/>
        </w:rPr>
        <w:t xml:space="preserve"> Methods A, C and D were used with similar frequency (</w:t>
      </w:r>
      <w:r w:rsidR="001F60D5" w:rsidRPr="009A728A">
        <w:rPr>
          <w:rFonts w:ascii="Times New Roman" w:hAnsi="Times New Roman" w:cs="Times New Roman"/>
          <w:sz w:val="24"/>
          <w:szCs w:val="24"/>
        </w:rPr>
        <w:t>A</w:t>
      </w:r>
      <w:r w:rsidR="00D32DAE" w:rsidRPr="009A728A">
        <w:rPr>
          <w:rFonts w:ascii="Times New Roman" w:hAnsi="Times New Roman" w:cs="Times New Roman"/>
          <w:sz w:val="24"/>
          <w:szCs w:val="24"/>
        </w:rPr>
        <w:t xml:space="preserve"> = </w:t>
      </w:r>
      <w:r w:rsidR="0078787D" w:rsidRPr="009A728A">
        <w:rPr>
          <w:rFonts w:ascii="Times New Roman" w:hAnsi="Times New Roman" w:cs="Times New Roman"/>
          <w:sz w:val="24"/>
          <w:szCs w:val="24"/>
        </w:rPr>
        <w:t>63.6</w:t>
      </w:r>
      <w:r w:rsidR="00B3608B" w:rsidRPr="009A728A">
        <w:rPr>
          <w:rFonts w:ascii="Times New Roman" w:hAnsi="Times New Roman" w:cs="Times New Roman"/>
          <w:sz w:val="24"/>
          <w:szCs w:val="24"/>
        </w:rPr>
        <w:t>%</w:t>
      </w:r>
      <w:r w:rsidR="001F60D5" w:rsidRPr="009A728A">
        <w:rPr>
          <w:rFonts w:ascii="Times New Roman" w:hAnsi="Times New Roman" w:cs="Times New Roman"/>
          <w:sz w:val="24"/>
          <w:szCs w:val="24"/>
        </w:rPr>
        <w:t>, 1,678</w:t>
      </w:r>
      <w:r w:rsidR="00D32DAE" w:rsidRPr="009A728A">
        <w:rPr>
          <w:rFonts w:ascii="Times New Roman" w:hAnsi="Times New Roman" w:cs="Times New Roman"/>
          <w:sz w:val="24"/>
          <w:szCs w:val="24"/>
        </w:rPr>
        <w:t>; C = 53.7%, 1,418; D = 59.9%, 1,583) and method E noticeably less frequently</w:t>
      </w:r>
      <w:r w:rsidR="00C33843" w:rsidRPr="009A728A">
        <w:rPr>
          <w:rFonts w:ascii="Times New Roman" w:hAnsi="Times New Roman" w:cs="Times New Roman"/>
          <w:sz w:val="24"/>
          <w:szCs w:val="24"/>
        </w:rPr>
        <w:t xml:space="preserve"> </w:t>
      </w:r>
      <w:r w:rsidR="00B3608B" w:rsidRPr="009A728A">
        <w:rPr>
          <w:rFonts w:ascii="Times New Roman" w:hAnsi="Times New Roman" w:cs="Times New Roman"/>
          <w:sz w:val="24"/>
          <w:szCs w:val="24"/>
        </w:rPr>
        <w:t>(15.3%</w:t>
      </w:r>
      <w:r w:rsidR="001F60D5" w:rsidRPr="009A728A">
        <w:rPr>
          <w:rFonts w:ascii="Times New Roman" w:hAnsi="Times New Roman" w:cs="Times New Roman"/>
          <w:sz w:val="24"/>
          <w:szCs w:val="24"/>
        </w:rPr>
        <w:t>, 403</w:t>
      </w:r>
      <w:r w:rsidR="008543FB" w:rsidRPr="009A728A">
        <w:rPr>
          <w:rFonts w:ascii="Times New Roman" w:hAnsi="Times New Roman" w:cs="Times New Roman"/>
          <w:sz w:val="24"/>
          <w:szCs w:val="24"/>
        </w:rPr>
        <w:t>)</w:t>
      </w:r>
      <w:r w:rsidR="00DF2D4E" w:rsidRPr="009A728A">
        <w:rPr>
          <w:rFonts w:ascii="Times New Roman" w:hAnsi="Times New Roman" w:cs="Times New Roman"/>
          <w:sz w:val="24"/>
          <w:szCs w:val="24"/>
        </w:rPr>
        <w:t>.</w:t>
      </w:r>
    </w:p>
    <w:p w14:paraId="1A350E0A" w14:textId="430C548F" w:rsidR="003C1931" w:rsidRPr="009A728A" w:rsidRDefault="001D65C8" w:rsidP="0009154F">
      <w:pPr>
        <w:spacing w:after="0" w:line="480" w:lineRule="auto"/>
        <w:ind w:firstLine="720"/>
        <w:jc w:val="both"/>
        <w:rPr>
          <w:rFonts w:ascii="Times New Roman" w:hAnsi="Times New Roman" w:cs="Times New Roman"/>
          <w:iCs/>
          <w:sz w:val="24"/>
          <w:szCs w:val="24"/>
        </w:rPr>
      </w:pPr>
      <w:r w:rsidRPr="009A728A">
        <w:rPr>
          <w:rFonts w:ascii="Times New Roman" w:hAnsi="Times New Roman" w:cs="Times New Roman"/>
          <w:iCs/>
          <w:sz w:val="24"/>
          <w:szCs w:val="24"/>
        </w:rPr>
        <w:t>However, when looking at frequencies within a context</w:t>
      </w:r>
      <w:r w:rsidR="003E62A0" w:rsidRPr="009A728A">
        <w:rPr>
          <w:rFonts w:ascii="Times New Roman" w:hAnsi="Times New Roman" w:cs="Times New Roman"/>
          <w:iCs/>
          <w:sz w:val="24"/>
          <w:szCs w:val="24"/>
        </w:rPr>
        <w:t>,</w:t>
      </w:r>
      <w:r w:rsidRPr="009A728A">
        <w:rPr>
          <w:rFonts w:ascii="Times New Roman" w:hAnsi="Times New Roman" w:cs="Times New Roman"/>
          <w:iCs/>
          <w:sz w:val="24"/>
          <w:szCs w:val="24"/>
        </w:rPr>
        <w:t xml:space="preserve"> some variations are noticed (</w:t>
      </w:r>
      <w:r w:rsidR="00CF3BFC" w:rsidRPr="009A728A">
        <w:rPr>
          <w:rFonts w:ascii="Times New Roman" w:hAnsi="Times New Roman" w:cs="Times New Roman"/>
          <w:iCs/>
          <w:sz w:val="24"/>
          <w:szCs w:val="24"/>
        </w:rPr>
        <w:t>see supplementary file</w:t>
      </w:r>
      <w:r w:rsidR="008176E5" w:rsidRPr="009A728A">
        <w:rPr>
          <w:rFonts w:ascii="Times New Roman" w:hAnsi="Times New Roman" w:cs="Times New Roman"/>
          <w:iCs/>
          <w:sz w:val="24"/>
          <w:szCs w:val="24"/>
        </w:rPr>
        <w:t xml:space="preserve"> 1</w:t>
      </w:r>
      <w:r w:rsidRPr="009A728A">
        <w:rPr>
          <w:rFonts w:ascii="Times New Roman" w:hAnsi="Times New Roman" w:cs="Times New Roman"/>
          <w:iCs/>
          <w:sz w:val="24"/>
          <w:szCs w:val="24"/>
        </w:rPr>
        <w:t xml:space="preserve">). </w:t>
      </w:r>
      <w:r w:rsidR="00842D76" w:rsidRPr="009A728A">
        <w:rPr>
          <w:rFonts w:ascii="Times New Roman" w:hAnsi="Times New Roman" w:cs="Times New Roman"/>
          <w:iCs/>
          <w:sz w:val="24"/>
          <w:szCs w:val="24"/>
        </w:rPr>
        <w:t>These relate specifically to those respondents with laboratory experience</w:t>
      </w:r>
      <w:r w:rsidR="008543FB" w:rsidRPr="009A728A">
        <w:rPr>
          <w:rFonts w:ascii="Times New Roman" w:hAnsi="Times New Roman" w:cs="Times New Roman"/>
          <w:iCs/>
          <w:sz w:val="24"/>
          <w:szCs w:val="24"/>
        </w:rPr>
        <w:t xml:space="preserve"> who</w:t>
      </w:r>
      <w:r w:rsidR="00842D76" w:rsidRPr="009A728A">
        <w:rPr>
          <w:rFonts w:ascii="Times New Roman" w:hAnsi="Times New Roman" w:cs="Times New Roman"/>
          <w:iCs/>
          <w:sz w:val="24"/>
          <w:szCs w:val="24"/>
        </w:rPr>
        <w:t xml:space="preserve"> reported higher use of methods A and E over all other</w:t>
      </w:r>
      <w:r w:rsidR="00BA3C55" w:rsidRPr="009A728A">
        <w:rPr>
          <w:rFonts w:ascii="Times New Roman" w:hAnsi="Times New Roman" w:cs="Times New Roman"/>
          <w:iCs/>
          <w:sz w:val="24"/>
          <w:szCs w:val="24"/>
        </w:rPr>
        <w:t xml:space="preserve"> work</w:t>
      </w:r>
      <w:r w:rsidR="00842D76" w:rsidRPr="009A728A">
        <w:rPr>
          <w:rFonts w:ascii="Times New Roman" w:hAnsi="Times New Roman" w:cs="Times New Roman"/>
          <w:iCs/>
          <w:sz w:val="24"/>
          <w:szCs w:val="24"/>
        </w:rPr>
        <w:t xml:space="preserve"> and ownership categories.</w:t>
      </w:r>
      <w:r w:rsidR="00842D76" w:rsidRPr="009A728A">
        <w:rPr>
          <w:rFonts w:ascii="Times New Roman" w:hAnsi="Times New Roman" w:cs="Times New Roman"/>
          <w:sz w:val="24"/>
          <w:szCs w:val="24"/>
        </w:rPr>
        <w:t xml:space="preserve"> For </w:t>
      </w:r>
      <w:r w:rsidR="00667853" w:rsidRPr="009A728A">
        <w:rPr>
          <w:rFonts w:ascii="Times New Roman" w:hAnsi="Times New Roman" w:cs="Times New Roman"/>
          <w:sz w:val="24"/>
          <w:szCs w:val="24"/>
        </w:rPr>
        <w:t>laboratory workers</w:t>
      </w:r>
      <w:r w:rsidR="00842D76" w:rsidRPr="009A728A">
        <w:rPr>
          <w:rFonts w:ascii="Times New Roman" w:hAnsi="Times New Roman" w:cs="Times New Roman"/>
          <w:sz w:val="24"/>
          <w:szCs w:val="24"/>
        </w:rPr>
        <w:t xml:space="preserve"> Method A was</w:t>
      </w:r>
      <w:r w:rsidR="00842D76" w:rsidRPr="009A728A">
        <w:t xml:space="preserve"> </w:t>
      </w:r>
      <w:r w:rsidR="00842D76" w:rsidRPr="009A728A">
        <w:rPr>
          <w:rFonts w:ascii="Times New Roman" w:hAnsi="Times New Roman" w:cs="Times New Roman"/>
          <w:iCs/>
          <w:sz w:val="24"/>
          <w:szCs w:val="24"/>
        </w:rPr>
        <w:t>the most commonly used (86.8%)</w:t>
      </w:r>
      <w:r w:rsidR="007F4D02" w:rsidRPr="009A728A">
        <w:rPr>
          <w:rFonts w:ascii="Times New Roman" w:hAnsi="Times New Roman" w:cs="Times New Roman"/>
          <w:iCs/>
          <w:sz w:val="24"/>
          <w:szCs w:val="24"/>
        </w:rPr>
        <w:t>,</w:t>
      </w:r>
      <w:r w:rsidR="00842D76" w:rsidRPr="009A728A">
        <w:rPr>
          <w:rFonts w:ascii="Times New Roman" w:hAnsi="Times New Roman" w:cs="Times New Roman"/>
          <w:iCs/>
          <w:sz w:val="24"/>
          <w:szCs w:val="24"/>
        </w:rPr>
        <w:t xml:space="preserve"> as compared to Method B </w:t>
      </w:r>
      <w:r w:rsidR="008543FB" w:rsidRPr="009A728A">
        <w:rPr>
          <w:rFonts w:ascii="Times New Roman" w:hAnsi="Times New Roman" w:cs="Times New Roman"/>
          <w:iCs/>
          <w:sz w:val="24"/>
          <w:szCs w:val="24"/>
        </w:rPr>
        <w:t xml:space="preserve">being so </w:t>
      </w:r>
      <w:r w:rsidR="00842D76" w:rsidRPr="009A728A">
        <w:rPr>
          <w:rFonts w:ascii="Times New Roman" w:hAnsi="Times New Roman" w:cs="Times New Roman"/>
          <w:iCs/>
          <w:sz w:val="24"/>
          <w:szCs w:val="24"/>
        </w:rPr>
        <w:t xml:space="preserve">in pet ownership and all other </w:t>
      </w:r>
      <w:r w:rsidR="00BA3C55" w:rsidRPr="009A728A">
        <w:rPr>
          <w:rFonts w:ascii="Times New Roman" w:hAnsi="Times New Roman" w:cs="Times New Roman"/>
          <w:iCs/>
          <w:sz w:val="24"/>
          <w:szCs w:val="24"/>
        </w:rPr>
        <w:t>work</w:t>
      </w:r>
      <w:r w:rsidR="00842D76" w:rsidRPr="009A728A">
        <w:rPr>
          <w:rFonts w:ascii="Times New Roman" w:hAnsi="Times New Roman" w:cs="Times New Roman"/>
          <w:iCs/>
          <w:sz w:val="24"/>
          <w:szCs w:val="24"/>
        </w:rPr>
        <w:t xml:space="preserve"> contexts. Likewise, </w:t>
      </w:r>
      <w:r w:rsidR="008543FB" w:rsidRPr="009A728A">
        <w:rPr>
          <w:rFonts w:ascii="Times New Roman" w:hAnsi="Times New Roman" w:cs="Times New Roman"/>
          <w:iCs/>
          <w:sz w:val="24"/>
          <w:szCs w:val="24"/>
        </w:rPr>
        <w:t xml:space="preserve">for </w:t>
      </w:r>
      <w:r w:rsidR="00665A34" w:rsidRPr="009A728A">
        <w:rPr>
          <w:rFonts w:ascii="Times New Roman" w:hAnsi="Times New Roman" w:cs="Times New Roman"/>
          <w:iCs/>
          <w:sz w:val="24"/>
          <w:szCs w:val="24"/>
        </w:rPr>
        <w:t>this l</w:t>
      </w:r>
      <w:r w:rsidR="008543FB" w:rsidRPr="009A728A">
        <w:rPr>
          <w:rFonts w:ascii="Times New Roman" w:hAnsi="Times New Roman" w:cs="Times New Roman"/>
          <w:iCs/>
          <w:sz w:val="24"/>
          <w:szCs w:val="24"/>
        </w:rPr>
        <w:t xml:space="preserve">aboratory </w:t>
      </w:r>
      <w:r w:rsidR="00665A34" w:rsidRPr="009A728A">
        <w:rPr>
          <w:rFonts w:ascii="Times New Roman" w:hAnsi="Times New Roman" w:cs="Times New Roman"/>
          <w:iCs/>
          <w:sz w:val="24"/>
          <w:szCs w:val="24"/>
        </w:rPr>
        <w:t>e</w:t>
      </w:r>
      <w:r w:rsidR="008543FB" w:rsidRPr="009A728A">
        <w:rPr>
          <w:rFonts w:ascii="Times New Roman" w:hAnsi="Times New Roman" w:cs="Times New Roman"/>
          <w:iCs/>
          <w:sz w:val="24"/>
          <w:szCs w:val="24"/>
        </w:rPr>
        <w:t>xperience</w:t>
      </w:r>
      <w:r w:rsidR="00665A34" w:rsidRPr="009A728A">
        <w:rPr>
          <w:rFonts w:ascii="Times New Roman" w:hAnsi="Times New Roman" w:cs="Times New Roman"/>
          <w:iCs/>
          <w:sz w:val="24"/>
          <w:szCs w:val="24"/>
        </w:rPr>
        <w:t xml:space="preserve"> group</w:t>
      </w:r>
      <w:r w:rsidR="008543FB" w:rsidRPr="009A728A">
        <w:rPr>
          <w:rFonts w:ascii="Times New Roman" w:hAnsi="Times New Roman" w:cs="Times New Roman"/>
          <w:iCs/>
          <w:sz w:val="24"/>
          <w:szCs w:val="24"/>
        </w:rPr>
        <w:t xml:space="preserve">, Method C (30.1%) was the least commonly reported, as opposed to </w:t>
      </w:r>
      <w:r w:rsidRPr="009A728A">
        <w:rPr>
          <w:rFonts w:ascii="Times New Roman" w:hAnsi="Times New Roman" w:cs="Times New Roman"/>
          <w:iCs/>
          <w:sz w:val="24"/>
          <w:szCs w:val="24"/>
        </w:rPr>
        <w:t xml:space="preserve">Method E </w:t>
      </w:r>
      <w:r w:rsidR="00665A34" w:rsidRPr="009A728A">
        <w:rPr>
          <w:rFonts w:ascii="Times New Roman" w:hAnsi="Times New Roman" w:cs="Times New Roman"/>
          <w:iCs/>
          <w:sz w:val="24"/>
          <w:szCs w:val="24"/>
        </w:rPr>
        <w:t>being</w:t>
      </w:r>
      <w:r w:rsidRPr="009A728A">
        <w:rPr>
          <w:rFonts w:ascii="Times New Roman" w:hAnsi="Times New Roman" w:cs="Times New Roman"/>
          <w:iCs/>
          <w:sz w:val="24"/>
          <w:szCs w:val="24"/>
        </w:rPr>
        <w:t xml:space="preserve"> consistently the least </w:t>
      </w:r>
      <w:r w:rsidR="00665A34" w:rsidRPr="009A728A">
        <w:rPr>
          <w:rFonts w:ascii="Times New Roman" w:hAnsi="Times New Roman" w:cs="Times New Roman"/>
          <w:iCs/>
          <w:sz w:val="24"/>
          <w:szCs w:val="24"/>
        </w:rPr>
        <w:t xml:space="preserve">used method </w:t>
      </w:r>
      <w:r w:rsidRPr="009A728A">
        <w:rPr>
          <w:rFonts w:ascii="Times New Roman" w:hAnsi="Times New Roman" w:cs="Times New Roman"/>
          <w:iCs/>
          <w:sz w:val="24"/>
          <w:szCs w:val="24"/>
        </w:rPr>
        <w:t>in all</w:t>
      </w:r>
      <w:r w:rsidR="00665A34" w:rsidRPr="009A728A">
        <w:rPr>
          <w:rFonts w:ascii="Times New Roman" w:hAnsi="Times New Roman" w:cs="Times New Roman"/>
          <w:iCs/>
          <w:sz w:val="24"/>
          <w:szCs w:val="24"/>
        </w:rPr>
        <w:t xml:space="preserve"> the other</w:t>
      </w:r>
      <w:r w:rsidRPr="009A728A">
        <w:rPr>
          <w:rFonts w:ascii="Times New Roman" w:hAnsi="Times New Roman" w:cs="Times New Roman"/>
          <w:iCs/>
          <w:sz w:val="24"/>
          <w:szCs w:val="24"/>
        </w:rPr>
        <w:t xml:space="preserve"> contexts</w:t>
      </w:r>
      <w:r w:rsidR="00665A34" w:rsidRPr="009A728A">
        <w:rPr>
          <w:rFonts w:ascii="Times New Roman" w:hAnsi="Times New Roman" w:cs="Times New Roman"/>
          <w:iCs/>
          <w:sz w:val="24"/>
          <w:szCs w:val="24"/>
        </w:rPr>
        <w:t>.</w:t>
      </w:r>
      <w:r w:rsidRPr="009A728A">
        <w:rPr>
          <w:rFonts w:ascii="Times New Roman" w:hAnsi="Times New Roman" w:cs="Times New Roman"/>
          <w:iCs/>
          <w:sz w:val="24"/>
          <w:szCs w:val="24"/>
        </w:rPr>
        <w:t xml:space="preserve"> </w:t>
      </w:r>
    </w:p>
    <w:p w14:paraId="05AE6478" w14:textId="45433233" w:rsidR="00842D76" w:rsidRPr="009A728A" w:rsidRDefault="00C33843" w:rsidP="0009154F">
      <w:pPr>
        <w:spacing w:after="0" w:line="480" w:lineRule="auto"/>
        <w:ind w:left="720"/>
        <w:jc w:val="both"/>
        <w:rPr>
          <w:rFonts w:ascii="Times New Roman" w:hAnsi="Times New Roman" w:cs="Times New Roman"/>
          <w:sz w:val="24"/>
          <w:szCs w:val="24"/>
        </w:rPr>
      </w:pPr>
      <w:r w:rsidRPr="009A728A">
        <w:rPr>
          <w:rFonts w:ascii="Times New Roman" w:hAnsi="Times New Roman" w:cs="Times New Roman"/>
          <w:i/>
          <w:sz w:val="24"/>
          <w:szCs w:val="24"/>
        </w:rPr>
        <w:t>Purpose of us</w:t>
      </w:r>
      <w:r w:rsidR="00842D76" w:rsidRPr="009A728A">
        <w:rPr>
          <w:rFonts w:ascii="Times New Roman" w:hAnsi="Times New Roman" w:cs="Times New Roman"/>
          <w:i/>
          <w:sz w:val="24"/>
          <w:szCs w:val="24"/>
        </w:rPr>
        <w:t>e</w:t>
      </w:r>
    </w:p>
    <w:p w14:paraId="0E44FBC3" w14:textId="6C17F77C" w:rsidR="007C6F90" w:rsidRPr="009A728A" w:rsidRDefault="00C33843" w:rsidP="003C1931">
      <w:pPr>
        <w:spacing w:after="0" w:line="480" w:lineRule="auto"/>
        <w:jc w:val="both"/>
        <w:rPr>
          <w:rFonts w:ascii="Times New Roman" w:hAnsi="Times New Roman" w:cs="Times New Roman"/>
          <w:sz w:val="24"/>
          <w:szCs w:val="24"/>
        </w:rPr>
      </w:pPr>
      <w:r w:rsidRPr="009A728A">
        <w:rPr>
          <w:rFonts w:ascii="Times New Roman" w:hAnsi="Times New Roman" w:cs="Times New Roman"/>
          <w:sz w:val="24"/>
          <w:szCs w:val="24"/>
        </w:rPr>
        <w:t xml:space="preserve">Each method was used for </w:t>
      </w:r>
      <w:r w:rsidR="00665A34" w:rsidRPr="009A728A">
        <w:rPr>
          <w:rFonts w:ascii="Times New Roman" w:hAnsi="Times New Roman" w:cs="Times New Roman"/>
          <w:sz w:val="24"/>
          <w:szCs w:val="24"/>
        </w:rPr>
        <w:t>various</w:t>
      </w:r>
      <w:r w:rsidRPr="009A728A">
        <w:rPr>
          <w:rFonts w:ascii="Times New Roman" w:hAnsi="Times New Roman" w:cs="Times New Roman"/>
          <w:sz w:val="24"/>
          <w:szCs w:val="24"/>
        </w:rPr>
        <w:t xml:space="preserve"> pu</w:t>
      </w:r>
      <w:r w:rsidR="00DD1403" w:rsidRPr="009A728A">
        <w:rPr>
          <w:rFonts w:ascii="Times New Roman" w:hAnsi="Times New Roman" w:cs="Times New Roman"/>
          <w:sz w:val="24"/>
          <w:szCs w:val="24"/>
        </w:rPr>
        <w:t xml:space="preserve">rposes (Figure </w:t>
      </w:r>
      <w:r w:rsidR="00CF3BFC" w:rsidRPr="009A728A">
        <w:rPr>
          <w:rFonts w:ascii="Times New Roman" w:hAnsi="Times New Roman" w:cs="Times New Roman"/>
          <w:sz w:val="24"/>
          <w:szCs w:val="24"/>
        </w:rPr>
        <w:t>2 &amp; supplementary file</w:t>
      </w:r>
      <w:r w:rsidR="008176E5" w:rsidRPr="009A728A">
        <w:rPr>
          <w:rFonts w:ascii="Times New Roman" w:hAnsi="Times New Roman" w:cs="Times New Roman"/>
          <w:sz w:val="24"/>
          <w:szCs w:val="24"/>
        </w:rPr>
        <w:t xml:space="preserve"> 1</w:t>
      </w:r>
      <w:r w:rsidR="00CF3BFC" w:rsidRPr="009A728A">
        <w:rPr>
          <w:rFonts w:ascii="Times New Roman" w:hAnsi="Times New Roman" w:cs="Times New Roman"/>
          <w:sz w:val="24"/>
          <w:szCs w:val="24"/>
        </w:rPr>
        <w:t xml:space="preserve">) </w:t>
      </w:r>
      <w:r w:rsidR="00665A34" w:rsidRPr="009A728A">
        <w:rPr>
          <w:rFonts w:ascii="Times New Roman" w:hAnsi="Times New Roman" w:cs="Times New Roman"/>
          <w:sz w:val="24"/>
          <w:szCs w:val="24"/>
        </w:rPr>
        <w:t>Across all ownership and work groups, moving the rabbit was the most commonly reported reason for handling, followed by</w:t>
      </w:r>
      <w:r w:rsidR="007C6F90" w:rsidRPr="009A728A">
        <w:rPr>
          <w:rFonts w:ascii="Times New Roman" w:hAnsi="Times New Roman" w:cs="Times New Roman"/>
          <w:sz w:val="24"/>
          <w:szCs w:val="24"/>
        </w:rPr>
        <w:t xml:space="preserve"> health checks/</w:t>
      </w:r>
      <w:r w:rsidR="00A11DEF" w:rsidRPr="009A728A">
        <w:rPr>
          <w:rFonts w:ascii="Times New Roman" w:hAnsi="Times New Roman" w:cs="Times New Roman"/>
          <w:sz w:val="24"/>
          <w:szCs w:val="24"/>
        </w:rPr>
        <w:t>a</w:t>
      </w:r>
      <w:r w:rsidR="007C6F90" w:rsidRPr="009A728A">
        <w:rPr>
          <w:rFonts w:ascii="Times New Roman" w:hAnsi="Times New Roman" w:cs="Times New Roman"/>
          <w:sz w:val="24"/>
          <w:szCs w:val="24"/>
        </w:rPr>
        <w:t xml:space="preserve">dministering medicine and grooming. </w:t>
      </w:r>
      <w:r w:rsidR="00665A34" w:rsidRPr="009A728A">
        <w:rPr>
          <w:rFonts w:ascii="Times New Roman" w:hAnsi="Times New Roman" w:cs="Times New Roman"/>
          <w:sz w:val="24"/>
          <w:szCs w:val="24"/>
        </w:rPr>
        <w:t>A</w:t>
      </w:r>
      <w:r w:rsidR="007C6F90" w:rsidRPr="009A728A">
        <w:rPr>
          <w:rFonts w:ascii="Times New Roman" w:hAnsi="Times New Roman" w:cs="Times New Roman"/>
          <w:sz w:val="24"/>
          <w:szCs w:val="24"/>
        </w:rPr>
        <w:t xml:space="preserve"> variety </w:t>
      </w:r>
      <w:r w:rsidR="00651A95" w:rsidRPr="009A728A">
        <w:rPr>
          <w:rFonts w:ascii="Times New Roman" w:hAnsi="Times New Roman" w:cs="Times New Roman"/>
          <w:sz w:val="24"/>
          <w:szCs w:val="24"/>
        </w:rPr>
        <w:t xml:space="preserve">of </w:t>
      </w:r>
      <w:r w:rsidR="007C6F90" w:rsidRPr="009A728A">
        <w:rPr>
          <w:rFonts w:ascii="Times New Roman" w:hAnsi="Times New Roman" w:cs="Times New Roman"/>
          <w:sz w:val="24"/>
          <w:szCs w:val="24"/>
        </w:rPr>
        <w:t xml:space="preserve">‘other’ reasons </w:t>
      </w:r>
      <w:r w:rsidR="00665A34" w:rsidRPr="009A728A">
        <w:rPr>
          <w:rFonts w:ascii="Times New Roman" w:hAnsi="Times New Roman" w:cs="Times New Roman"/>
          <w:sz w:val="24"/>
          <w:szCs w:val="24"/>
        </w:rPr>
        <w:t>were reported</w:t>
      </w:r>
      <w:r w:rsidR="007C6F90" w:rsidRPr="009A728A">
        <w:rPr>
          <w:rFonts w:ascii="Times New Roman" w:hAnsi="Times New Roman" w:cs="Times New Roman"/>
          <w:sz w:val="24"/>
          <w:szCs w:val="24"/>
        </w:rPr>
        <w:t>, including cuddling/petting (method A</w:t>
      </w:r>
      <w:r w:rsidR="00651A95" w:rsidRPr="009A728A">
        <w:rPr>
          <w:rFonts w:ascii="Times New Roman" w:hAnsi="Times New Roman" w:cs="Times New Roman"/>
          <w:sz w:val="24"/>
          <w:szCs w:val="24"/>
        </w:rPr>
        <w:t xml:space="preserve"> </w:t>
      </w:r>
      <w:r w:rsidR="007C6F90" w:rsidRPr="009A728A">
        <w:rPr>
          <w:rFonts w:ascii="Times New Roman" w:hAnsi="Times New Roman" w:cs="Times New Roman"/>
          <w:sz w:val="24"/>
          <w:szCs w:val="24"/>
        </w:rPr>
        <w:t>5.4%</w:t>
      </w:r>
      <w:r w:rsidR="00651A95" w:rsidRPr="009A728A">
        <w:rPr>
          <w:rFonts w:ascii="Times New Roman" w:hAnsi="Times New Roman" w:cs="Times New Roman"/>
          <w:sz w:val="24"/>
          <w:szCs w:val="24"/>
        </w:rPr>
        <w:t>, 91</w:t>
      </w:r>
      <w:r w:rsidR="007C6F90" w:rsidRPr="009A728A">
        <w:rPr>
          <w:rFonts w:ascii="Times New Roman" w:hAnsi="Times New Roman" w:cs="Times New Roman"/>
          <w:sz w:val="24"/>
          <w:szCs w:val="24"/>
        </w:rPr>
        <w:t xml:space="preserve"> and method B 10.9%</w:t>
      </w:r>
      <w:r w:rsidR="00651A95" w:rsidRPr="009A728A">
        <w:rPr>
          <w:rFonts w:ascii="Times New Roman" w:hAnsi="Times New Roman" w:cs="Times New Roman"/>
          <w:sz w:val="24"/>
          <w:szCs w:val="24"/>
        </w:rPr>
        <w:t>, 248</w:t>
      </w:r>
      <w:r w:rsidR="007C6F90" w:rsidRPr="009A728A">
        <w:rPr>
          <w:rFonts w:ascii="Times New Roman" w:hAnsi="Times New Roman" w:cs="Times New Roman"/>
          <w:sz w:val="24"/>
          <w:szCs w:val="24"/>
        </w:rPr>
        <w:t>), veterinary health procedures (method D 5.5%</w:t>
      </w:r>
      <w:r w:rsidR="00651A95" w:rsidRPr="009A728A">
        <w:rPr>
          <w:rFonts w:ascii="Times New Roman" w:hAnsi="Times New Roman" w:cs="Times New Roman"/>
          <w:sz w:val="24"/>
          <w:szCs w:val="24"/>
        </w:rPr>
        <w:t>, 87</w:t>
      </w:r>
      <w:r w:rsidR="007C6F90" w:rsidRPr="009A728A">
        <w:rPr>
          <w:rFonts w:ascii="Times New Roman" w:hAnsi="Times New Roman" w:cs="Times New Roman"/>
          <w:sz w:val="24"/>
          <w:szCs w:val="24"/>
        </w:rPr>
        <w:t xml:space="preserve">) and </w:t>
      </w:r>
      <w:r w:rsidR="00665A34" w:rsidRPr="009A728A">
        <w:rPr>
          <w:rFonts w:ascii="Times New Roman" w:hAnsi="Times New Roman" w:cs="Times New Roman"/>
          <w:sz w:val="24"/>
          <w:szCs w:val="24"/>
        </w:rPr>
        <w:t>using a particular method for picking up a ‘difficult’ rabbit or in an emergancy</w:t>
      </w:r>
      <w:r w:rsidR="007C6F90" w:rsidRPr="009A728A">
        <w:rPr>
          <w:rFonts w:ascii="Times New Roman" w:hAnsi="Times New Roman" w:cs="Times New Roman"/>
          <w:sz w:val="24"/>
          <w:szCs w:val="24"/>
        </w:rPr>
        <w:t xml:space="preserve"> (method E 16.1%</w:t>
      </w:r>
      <w:r w:rsidR="00651A95" w:rsidRPr="009A728A">
        <w:rPr>
          <w:rFonts w:ascii="Times New Roman" w:hAnsi="Times New Roman" w:cs="Times New Roman"/>
          <w:sz w:val="24"/>
          <w:szCs w:val="24"/>
        </w:rPr>
        <w:t>, 65</w:t>
      </w:r>
      <w:r w:rsidR="007C6F90" w:rsidRPr="009A728A">
        <w:rPr>
          <w:rFonts w:ascii="Times New Roman" w:hAnsi="Times New Roman" w:cs="Times New Roman"/>
          <w:sz w:val="24"/>
          <w:szCs w:val="24"/>
        </w:rPr>
        <w:t>).</w:t>
      </w:r>
    </w:p>
    <w:p w14:paraId="648359E7" w14:textId="12EE8C77" w:rsidR="00A6132A" w:rsidRPr="009A728A" w:rsidRDefault="009F3768" w:rsidP="0009154F">
      <w:pPr>
        <w:spacing w:after="0" w:line="480" w:lineRule="auto"/>
        <w:ind w:firstLine="720"/>
        <w:jc w:val="both"/>
        <w:rPr>
          <w:rFonts w:ascii="Times New Roman" w:hAnsi="Times New Roman" w:cs="Times New Roman"/>
          <w:sz w:val="24"/>
          <w:szCs w:val="24"/>
        </w:rPr>
      </w:pPr>
      <w:r w:rsidRPr="009A728A">
        <w:rPr>
          <w:rFonts w:ascii="Times New Roman" w:hAnsi="Times New Roman" w:cs="Times New Roman"/>
          <w:sz w:val="24"/>
          <w:szCs w:val="24"/>
        </w:rPr>
        <w:t xml:space="preserve">Across the whole sample, </w:t>
      </w:r>
      <w:r w:rsidR="007F4D02" w:rsidRPr="009A728A">
        <w:rPr>
          <w:rFonts w:ascii="Times New Roman" w:hAnsi="Times New Roman" w:cs="Times New Roman"/>
          <w:sz w:val="24"/>
          <w:szCs w:val="24"/>
        </w:rPr>
        <w:t>m</w:t>
      </w:r>
      <w:r w:rsidRPr="009A728A">
        <w:rPr>
          <w:rFonts w:ascii="Times New Roman" w:hAnsi="Times New Roman" w:cs="Times New Roman"/>
          <w:sz w:val="24"/>
          <w:szCs w:val="24"/>
        </w:rPr>
        <w:t>oving was the most frequently reported reason given for using all methods</w:t>
      </w:r>
      <w:r w:rsidR="00AB37F8" w:rsidRPr="009A728A">
        <w:rPr>
          <w:rFonts w:ascii="Times New Roman" w:hAnsi="Times New Roman" w:cs="Times New Roman"/>
          <w:sz w:val="24"/>
          <w:szCs w:val="24"/>
        </w:rPr>
        <w:t xml:space="preserve"> (A 59.5%</w:t>
      </w:r>
      <w:r w:rsidR="00C33843" w:rsidRPr="009A728A">
        <w:rPr>
          <w:rFonts w:ascii="Times New Roman" w:hAnsi="Times New Roman" w:cs="Times New Roman"/>
          <w:sz w:val="24"/>
          <w:szCs w:val="24"/>
        </w:rPr>
        <w:t>, B</w:t>
      </w:r>
      <w:r w:rsidR="00AB37F8" w:rsidRPr="009A728A">
        <w:rPr>
          <w:rFonts w:ascii="Times New Roman" w:hAnsi="Times New Roman" w:cs="Times New Roman"/>
          <w:sz w:val="24"/>
          <w:szCs w:val="24"/>
        </w:rPr>
        <w:t xml:space="preserve"> 80.2%</w:t>
      </w:r>
      <w:r w:rsidR="00C33843" w:rsidRPr="009A728A">
        <w:rPr>
          <w:rFonts w:ascii="Times New Roman" w:hAnsi="Times New Roman" w:cs="Times New Roman"/>
          <w:sz w:val="24"/>
          <w:szCs w:val="24"/>
        </w:rPr>
        <w:t>, C</w:t>
      </w:r>
      <w:r w:rsidR="00AB37F8" w:rsidRPr="009A728A">
        <w:rPr>
          <w:rFonts w:ascii="Times New Roman" w:hAnsi="Times New Roman" w:cs="Times New Roman"/>
          <w:sz w:val="24"/>
          <w:szCs w:val="24"/>
        </w:rPr>
        <w:t xml:space="preserve"> 68.3%</w:t>
      </w:r>
      <w:r w:rsidR="00C33843" w:rsidRPr="009A728A">
        <w:rPr>
          <w:rFonts w:ascii="Times New Roman" w:hAnsi="Times New Roman" w:cs="Times New Roman"/>
          <w:sz w:val="24"/>
          <w:szCs w:val="24"/>
        </w:rPr>
        <w:t>, E</w:t>
      </w:r>
      <w:r w:rsidR="00AB37F8" w:rsidRPr="009A728A">
        <w:rPr>
          <w:rFonts w:ascii="Times New Roman" w:hAnsi="Times New Roman" w:cs="Times New Roman"/>
          <w:sz w:val="24"/>
          <w:szCs w:val="24"/>
        </w:rPr>
        <w:t xml:space="preserve"> 70.5%</w:t>
      </w:r>
      <w:r w:rsidR="00C33843" w:rsidRPr="009A728A">
        <w:rPr>
          <w:rFonts w:ascii="Times New Roman" w:hAnsi="Times New Roman" w:cs="Times New Roman"/>
          <w:sz w:val="24"/>
          <w:szCs w:val="24"/>
        </w:rPr>
        <w:t>) except method D</w:t>
      </w:r>
      <w:r w:rsidRPr="009A728A">
        <w:rPr>
          <w:rFonts w:ascii="Times New Roman" w:hAnsi="Times New Roman" w:cs="Times New Roman"/>
          <w:sz w:val="24"/>
          <w:szCs w:val="24"/>
        </w:rPr>
        <w:t xml:space="preserve"> (3%). Method D was mainly used </w:t>
      </w:r>
      <w:r w:rsidR="007C6F90" w:rsidRPr="009A728A">
        <w:rPr>
          <w:rFonts w:ascii="Times New Roman" w:hAnsi="Times New Roman" w:cs="Times New Roman"/>
          <w:sz w:val="24"/>
          <w:szCs w:val="24"/>
        </w:rPr>
        <w:t>for health checking (</w:t>
      </w:r>
      <w:r w:rsidR="00483FDA" w:rsidRPr="009A728A">
        <w:rPr>
          <w:rFonts w:ascii="Times New Roman" w:hAnsi="Times New Roman" w:cs="Times New Roman"/>
          <w:sz w:val="24"/>
          <w:szCs w:val="24"/>
        </w:rPr>
        <w:t>82.2</w:t>
      </w:r>
      <w:r w:rsidR="007C6F90" w:rsidRPr="009A728A">
        <w:rPr>
          <w:rFonts w:ascii="Times New Roman" w:hAnsi="Times New Roman" w:cs="Times New Roman"/>
          <w:sz w:val="24"/>
          <w:szCs w:val="24"/>
        </w:rPr>
        <w:t>%), grooming (42.1%) and administering medicine (26.1%)</w:t>
      </w:r>
      <w:r w:rsidRPr="009A728A">
        <w:rPr>
          <w:rFonts w:ascii="Times New Roman" w:hAnsi="Times New Roman" w:cs="Times New Roman"/>
          <w:sz w:val="24"/>
          <w:szCs w:val="24"/>
        </w:rPr>
        <w:t>.</w:t>
      </w:r>
    </w:p>
    <w:p w14:paraId="429305EC" w14:textId="6231FF25" w:rsidR="00593A2B" w:rsidRPr="009A728A" w:rsidRDefault="00441E76" w:rsidP="009E5C87">
      <w:pPr>
        <w:spacing w:after="0" w:line="480" w:lineRule="auto"/>
        <w:jc w:val="both"/>
        <w:rPr>
          <w:rFonts w:ascii="Times New Roman" w:hAnsi="Times New Roman" w:cs="Times New Roman"/>
          <w:sz w:val="24"/>
          <w:szCs w:val="24"/>
        </w:rPr>
      </w:pPr>
      <w:r w:rsidRPr="009A728A">
        <w:rPr>
          <w:rFonts w:ascii="Times New Roman" w:hAnsi="Times New Roman" w:cs="Times New Roman"/>
          <w:sz w:val="24"/>
          <w:szCs w:val="24"/>
        </w:rPr>
        <w:t>Cuddling and petting was reported infrequently as a reason and not at all for Method E.</w:t>
      </w:r>
    </w:p>
    <w:p w14:paraId="566E4D1E" w14:textId="299C8CDA" w:rsidR="003C1931" w:rsidRPr="009A728A" w:rsidRDefault="009E5C87" w:rsidP="009E5C87">
      <w:pPr>
        <w:spacing w:line="360" w:lineRule="auto"/>
        <w:jc w:val="center"/>
        <w:rPr>
          <w:rFonts w:ascii="Times New Roman" w:hAnsi="Times New Roman" w:cs="Times New Roman"/>
          <w:i/>
          <w:sz w:val="24"/>
          <w:szCs w:val="24"/>
        </w:rPr>
      </w:pPr>
      <w:r w:rsidRPr="009A728A">
        <w:rPr>
          <w:rFonts w:ascii="Times New Roman" w:hAnsi="Times New Roman" w:cs="Times New Roman"/>
          <w:i/>
          <w:sz w:val="24"/>
          <w:szCs w:val="24"/>
        </w:rPr>
        <w:t>----------------------</w:t>
      </w:r>
    </w:p>
    <w:p w14:paraId="154C6F46" w14:textId="4A7CB25F" w:rsidR="009E5C87" w:rsidRPr="009A728A" w:rsidRDefault="009E5C87" w:rsidP="009E5C87">
      <w:pPr>
        <w:spacing w:line="360" w:lineRule="auto"/>
        <w:jc w:val="center"/>
        <w:rPr>
          <w:rFonts w:ascii="Times New Roman" w:hAnsi="Times New Roman" w:cs="Times New Roman"/>
          <w:sz w:val="24"/>
          <w:szCs w:val="24"/>
        </w:rPr>
      </w:pPr>
      <w:r w:rsidRPr="009A728A">
        <w:rPr>
          <w:rFonts w:ascii="Times New Roman" w:hAnsi="Times New Roman" w:cs="Times New Roman"/>
          <w:sz w:val="24"/>
          <w:szCs w:val="24"/>
        </w:rPr>
        <w:t>FIGURE 2 HERE</w:t>
      </w:r>
    </w:p>
    <w:p w14:paraId="1C72825A" w14:textId="0CF64664" w:rsidR="003C1931" w:rsidRPr="009A728A" w:rsidRDefault="009E5C87" w:rsidP="009E5C87">
      <w:pPr>
        <w:spacing w:line="360" w:lineRule="auto"/>
        <w:jc w:val="center"/>
        <w:rPr>
          <w:rFonts w:ascii="Times New Roman" w:hAnsi="Times New Roman" w:cs="Times New Roman"/>
          <w:i/>
          <w:sz w:val="24"/>
          <w:szCs w:val="24"/>
        </w:rPr>
      </w:pPr>
      <w:r w:rsidRPr="009A728A">
        <w:rPr>
          <w:rFonts w:ascii="Times New Roman" w:hAnsi="Times New Roman" w:cs="Times New Roman"/>
          <w:i/>
          <w:sz w:val="24"/>
          <w:szCs w:val="24"/>
        </w:rPr>
        <w:t>---------------------</w:t>
      </w:r>
    </w:p>
    <w:p w14:paraId="0C5858B0" w14:textId="77796E86" w:rsidR="00011754" w:rsidRPr="009A728A" w:rsidRDefault="00011754" w:rsidP="0009154F">
      <w:pPr>
        <w:spacing w:after="0" w:line="480" w:lineRule="auto"/>
        <w:ind w:left="720"/>
        <w:jc w:val="both"/>
        <w:rPr>
          <w:rFonts w:ascii="Times New Roman" w:hAnsi="Times New Roman" w:cs="Times New Roman"/>
          <w:i/>
          <w:sz w:val="24"/>
          <w:szCs w:val="24"/>
        </w:rPr>
      </w:pPr>
      <w:r w:rsidRPr="009A728A">
        <w:rPr>
          <w:rFonts w:ascii="Times New Roman" w:hAnsi="Times New Roman" w:cs="Times New Roman"/>
          <w:i/>
          <w:sz w:val="24"/>
          <w:szCs w:val="24"/>
        </w:rPr>
        <w:t>Reason for not using each method</w:t>
      </w:r>
    </w:p>
    <w:p w14:paraId="38BBEA39" w14:textId="7866D964" w:rsidR="00F82152" w:rsidRPr="009A728A" w:rsidRDefault="00F82152" w:rsidP="00593A2B">
      <w:pPr>
        <w:spacing w:after="0" w:line="480" w:lineRule="auto"/>
        <w:jc w:val="both"/>
        <w:rPr>
          <w:rFonts w:ascii="Times New Roman" w:hAnsi="Times New Roman" w:cs="Times New Roman"/>
          <w:sz w:val="24"/>
          <w:szCs w:val="24"/>
        </w:rPr>
      </w:pPr>
      <w:r w:rsidRPr="009A728A">
        <w:rPr>
          <w:rFonts w:ascii="Times New Roman" w:hAnsi="Times New Roman" w:cs="Times New Roman"/>
          <w:sz w:val="24"/>
          <w:szCs w:val="24"/>
        </w:rPr>
        <w:t xml:space="preserve">Participants </w:t>
      </w:r>
      <w:r w:rsidR="00665A34" w:rsidRPr="009A728A">
        <w:rPr>
          <w:rFonts w:ascii="Times New Roman" w:hAnsi="Times New Roman" w:cs="Times New Roman"/>
          <w:sz w:val="24"/>
          <w:szCs w:val="24"/>
        </w:rPr>
        <w:t>indicated</w:t>
      </w:r>
      <w:r w:rsidRPr="009A728A">
        <w:rPr>
          <w:rFonts w:ascii="Times New Roman" w:hAnsi="Times New Roman" w:cs="Times New Roman"/>
          <w:sz w:val="24"/>
          <w:szCs w:val="24"/>
        </w:rPr>
        <w:t xml:space="preserve"> why they did not use a method by ticking </w:t>
      </w:r>
      <w:r w:rsidR="0067016A" w:rsidRPr="009A728A">
        <w:rPr>
          <w:rFonts w:ascii="Times New Roman" w:hAnsi="Times New Roman" w:cs="Times New Roman"/>
          <w:sz w:val="24"/>
          <w:szCs w:val="24"/>
        </w:rPr>
        <w:t>any of t</w:t>
      </w:r>
      <w:r w:rsidRPr="009A728A">
        <w:rPr>
          <w:rFonts w:ascii="Times New Roman" w:hAnsi="Times New Roman" w:cs="Times New Roman"/>
          <w:sz w:val="24"/>
          <w:szCs w:val="24"/>
        </w:rPr>
        <w:t>he f</w:t>
      </w:r>
      <w:r w:rsidR="00123ED6" w:rsidRPr="009A728A">
        <w:rPr>
          <w:rFonts w:ascii="Times New Roman" w:hAnsi="Times New Roman" w:cs="Times New Roman"/>
          <w:sz w:val="24"/>
          <w:szCs w:val="24"/>
        </w:rPr>
        <w:t xml:space="preserve">our suggested reasons </w:t>
      </w:r>
      <w:r w:rsidRPr="009A728A">
        <w:rPr>
          <w:rFonts w:ascii="Times New Roman" w:hAnsi="Times New Roman" w:cs="Times New Roman"/>
          <w:sz w:val="24"/>
          <w:szCs w:val="24"/>
        </w:rPr>
        <w:t xml:space="preserve">that </w:t>
      </w:r>
      <w:r w:rsidR="00C84AC0" w:rsidRPr="009A728A">
        <w:rPr>
          <w:rFonts w:ascii="Times New Roman" w:hAnsi="Times New Roman" w:cs="Times New Roman"/>
          <w:sz w:val="24"/>
          <w:szCs w:val="24"/>
        </w:rPr>
        <w:t>were</w:t>
      </w:r>
      <w:r w:rsidRPr="009A728A">
        <w:rPr>
          <w:rFonts w:ascii="Times New Roman" w:hAnsi="Times New Roman" w:cs="Times New Roman"/>
          <w:sz w:val="24"/>
          <w:szCs w:val="24"/>
        </w:rPr>
        <w:t xml:space="preserve"> applicable</w:t>
      </w:r>
      <w:r w:rsidR="00CF3BFC" w:rsidRPr="009A728A">
        <w:rPr>
          <w:rFonts w:ascii="Times New Roman" w:hAnsi="Times New Roman" w:cs="Times New Roman"/>
          <w:sz w:val="24"/>
          <w:szCs w:val="24"/>
        </w:rPr>
        <w:t xml:space="preserve"> (Table 2</w:t>
      </w:r>
      <w:r w:rsidR="00123ED6" w:rsidRPr="009A728A">
        <w:rPr>
          <w:rFonts w:ascii="Times New Roman" w:hAnsi="Times New Roman" w:cs="Times New Roman"/>
          <w:sz w:val="24"/>
          <w:szCs w:val="24"/>
        </w:rPr>
        <w:t xml:space="preserve">). </w:t>
      </w:r>
      <w:r w:rsidR="003635F0" w:rsidRPr="009A728A">
        <w:rPr>
          <w:rFonts w:ascii="Times New Roman" w:hAnsi="Times New Roman" w:cs="Times New Roman"/>
          <w:sz w:val="24"/>
          <w:szCs w:val="24"/>
        </w:rPr>
        <w:t xml:space="preserve">The raw scores indicate that this participant sample found </w:t>
      </w:r>
      <w:r w:rsidR="00F306B4" w:rsidRPr="009A728A">
        <w:rPr>
          <w:rFonts w:ascii="Times New Roman" w:hAnsi="Times New Roman" w:cs="Times New Roman"/>
          <w:sz w:val="24"/>
          <w:szCs w:val="24"/>
        </w:rPr>
        <w:t>Method</w:t>
      </w:r>
      <w:r w:rsidR="003635F0" w:rsidRPr="009A728A">
        <w:rPr>
          <w:rFonts w:ascii="Times New Roman" w:hAnsi="Times New Roman" w:cs="Times New Roman"/>
          <w:sz w:val="24"/>
          <w:szCs w:val="24"/>
        </w:rPr>
        <w:t>s</w:t>
      </w:r>
      <w:r w:rsidR="00F306B4" w:rsidRPr="009A728A">
        <w:rPr>
          <w:rFonts w:ascii="Times New Roman" w:hAnsi="Times New Roman" w:cs="Times New Roman"/>
          <w:sz w:val="24"/>
          <w:szCs w:val="24"/>
        </w:rPr>
        <w:t xml:space="preserve"> A </w:t>
      </w:r>
      <w:r w:rsidR="003635F0" w:rsidRPr="009A728A">
        <w:rPr>
          <w:rFonts w:ascii="Times New Roman" w:hAnsi="Times New Roman" w:cs="Times New Roman"/>
          <w:sz w:val="24"/>
          <w:szCs w:val="24"/>
        </w:rPr>
        <w:t>and C the most unfamiliar or the most difficult to implement. W</w:t>
      </w:r>
      <w:r w:rsidR="00F306B4" w:rsidRPr="009A728A">
        <w:rPr>
          <w:rFonts w:ascii="Times New Roman" w:hAnsi="Times New Roman" w:cs="Times New Roman"/>
          <w:sz w:val="24"/>
          <w:szCs w:val="24"/>
        </w:rPr>
        <w:t>hilst concerns regarding suitability were expressed for all methods</w:t>
      </w:r>
      <w:r w:rsidR="003635F0" w:rsidRPr="009A728A">
        <w:rPr>
          <w:rFonts w:ascii="Times New Roman" w:hAnsi="Times New Roman" w:cs="Times New Roman"/>
          <w:sz w:val="24"/>
          <w:szCs w:val="24"/>
        </w:rPr>
        <w:t>, these were substantially fewer f</w:t>
      </w:r>
      <w:r w:rsidR="00665A34" w:rsidRPr="009A728A">
        <w:rPr>
          <w:rFonts w:ascii="Times New Roman" w:hAnsi="Times New Roman" w:cs="Times New Roman"/>
          <w:sz w:val="24"/>
          <w:szCs w:val="24"/>
        </w:rPr>
        <w:t>or</w:t>
      </w:r>
      <w:r w:rsidR="003635F0" w:rsidRPr="009A728A">
        <w:rPr>
          <w:rFonts w:ascii="Times New Roman" w:hAnsi="Times New Roman" w:cs="Times New Roman"/>
          <w:sz w:val="24"/>
          <w:szCs w:val="24"/>
        </w:rPr>
        <w:t xml:space="preserve"> Methods A (360) and B (226) compared to Methods C (767), D (751) and</w:t>
      </w:r>
      <w:r w:rsidR="00651A95" w:rsidRPr="009A728A">
        <w:rPr>
          <w:rFonts w:ascii="Times New Roman" w:hAnsi="Times New Roman" w:cs="Times New Roman"/>
          <w:sz w:val="24"/>
          <w:szCs w:val="24"/>
        </w:rPr>
        <w:t xml:space="preserve"> </w:t>
      </w:r>
      <w:r w:rsidR="00665A34" w:rsidRPr="009A728A">
        <w:rPr>
          <w:rFonts w:ascii="Times New Roman" w:hAnsi="Times New Roman" w:cs="Times New Roman"/>
          <w:sz w:val="24"/>
          <w:szCs w:val="24"/>
        </w:rPr>
        <w:t>notably</w:t>
      </w:r>
      <w:r w:rsidR="00651A95" w:rsidRPr="009A728A">
        <w:rPr>
          <w:rFonts w:ascii="Times New Roman" w:hAnsi="Times New Roman" w:cs="Times New Roman"/>
          <w:sz w:val="24"/>
          <w:szCs w:val="24"/>
        </w:rPr>
        <w:t>,</w:t>
      </w:r>
      <w:r w:rsidR="003635F0" w:rsidRPr="009A728A">
        <w:rPr>
          <w:rFonts w:ascii="Times New Roman" w:hAnsi="Times New Roman" w:cs="Times New Roman"/>
          <w:sz w:val="24"/>
          <w:szCs w:val="24"/>
        </w:rPr>
        <w:t xml:space="preserve"> method E (1908).</w:t>
      </w:r>
      <w:r w:rsidR="00011754" w:rsidRPr="009A728A">
        <w:rPr>
          <w:rFonts w:ascii="Times New Roman" w:hAnsi="Times New Roman" w:cs="Times New Roman"/>
          <w:sz w:val="24"/>
          <w:szCs w:val="24"/>
        </w:rPr>
        <w:t xml:space="preserve"> ‘I was told never to use this method’ was reported for all five methods, but </w:t>
      </w:r>
      <w:r w:rsidR="003635F0" w:rsidRPr="009A728A">
        <w:rPr>
          <w:rFonts w:ascii="Times New Roman" w:hAnsi="Times New Roman" w:cs="Times New Roman"/>
          <w:sz w:val="24"/>
          <w:szCs w:val="24"/>
        </w:rPr>
        <w:t xml:space="preserve">at least </w:t>
      </w:r>
      <w:r w:rsidR="00667853" w:rsidRPr="009A728A">
        <w:rPr>
          <w:rFonts w:ascii="Times New Roman" w:hAnsi="Times New Roman" w:cs="Times New Roman"/>
          <w:sz w:val="24"/>
          <w:szCs w:val="24"/>
        </w:rPr>
        <w:t>seven</w:t>
      </w:r>
      <w:r w:rsidR="003635F0" w:rsidRPr="009A728A">
        <w:rPr>
          <w:rFonts w:ascii="Times New Roman" w:hAnsi="Times New Roman" w:cs="Times New Roman"/>
          <w:sz w:val="24"/>
          <w:szCs w:val="24"/>
        </w:rPr>
        <w:t xml:space="preserve"> times more frequently for Methods D (273) and E (317). </w:t>
      </w:r>
    </w:p>
    <w:p w14:paraId="4D913A71" w14:textId="77777777" w:rsidR="0009154F" w:rsidRPr="009A728A" w:rsidRDefault="00F82152" w:rsidP="0009154F">
      <w:pPr>
        <w:spacing w:after="0" w:line="480" w:lineRule="auto"/>
        <w:ind w:firstLine="720"/>
        <w:jc w:val="both"/>
        <w:rPr>
          <w:rFonts w:ascii="Times New Roman" w:hAnsi="Times New Roman" w:cs="Times New Roman"/>
          <w:sz w:val="24"/>
          <w:szCs w:val="24"/>
        </w:rPr>
      </w:pPr>
      <w:r w:rsidRPr="009A728A">
        <w:rPr>
          <w:rFonts w:ascii="Times New Roman" w:hAnsi="Times New Roman" w:cs="Times New Roman"/>
          <w:sz w:val="24"/>
          <w:szCs w:val="24"/>
        </w:rPr>
        <w:t xml:space="preserve">An open response box of ‘other, please specify’ provided additional data. The most frequent category emerging from these responses was </w:t>
      </w:r>
      <w:r w:rsidR="00123ED6" w:rsidRPr="009A728A">
        <w:rPr>
          <w:rFonts w:ascii="Times New Roman" w:hAnsi="Times New Roman" w:cs="Times New Roman"/>
          <w:sz w:val="24"/>
          <w:szCs w:val="24"/>
        </w:rPr>
        <w:t xml:space="preserve"> </w:t>
      </w:r>
      <w:r w:rsidRPr="009A728A">
        <w:rPr>
          <w:rFonts w:ascii="Times New Roman" w:hAnsi="Times New Roman" w:cs="Times New Roman"/>
          <w:sz w:val="24"/>
          <w:szCs w:val="24"/>
        </w:rPr>
        <w:t>“</w:t>
      </w:r>
      <w:r w:rsidR="00123ED6" w:rsidRPr="009A728A">
        <w:rPr>
          <w:rFonts w:ascii="Times New Roman" w:hAnsi="Times New Roman" w:cs="Times New Roman"/>
          <w:sz w:val="24"/>
          <w:szCs w:val="24"/>
        </w:rPr>
        <w:t>ha</w:t>
      </w:r>
      <w:r w:rsidR="00417BD2" w:rsidRPr="009A728A">
        <w:rPr>
          <w:rFonts w:ascii="Times New Roman" w:hAnsi="Times New Roman" w:cs="Times New Roman"/>
          <w:sz w:val="24"/>
          <w:szCs w:val="24"/>
        </w:rPr>
        <w:t>v</w:t>
      </w:r>
      <w:r w:rsidR="00123ED6" w:rsidRPr="009A728A">
        <w:rPr>
          <w:rFonts w:ascii="Times New Roman" w:hAnsi="Times New Roman" w:cs="Times New Roman"/>
          <w:sz w:val="24"/>
          <w:szCs w:val="24"/>
        </w:rPr>
        <w:t>i</w:t>
      </w:r>
      <w:r w:rsidR="00417BD2" w:rsidRPr="009A728A">
        <w:rPr>
          <w:rFonts w:ascii="Times New Roman" w:hAnsi="Times New Roman" w:cs="Times New Roman"/>
          <w:sz w:val="24"/>
          <w:szCs w:val="24"/>
        </w:rPr>
        <w:t xml:space="preserve">ng had a negative experience, </w:t>
      </w:r>
      <w:r w:rsidR="00123ED6" w:rsidRPr="009A728A">
        <w:rPr>
          <w:rFonts w:ascii="Times New Roman" w:hAnsi="Times New Roman" w:cs="Times New Roman"/>
          <w:sz w:val="24"/>
          <w:szCs w:val="24"/>
        </w:rPr>
        <w:t>fear of the rabbit escaping or risk</w:t>
      </w:r>
      <w:r w:rsidR="00417BD2" w:rsidRPr="009A728A">
        <w:rPr>
          <w:rFonts w:ascii="Times New Roman" w:hAnsi="Times New Roman" w:cs="Times New Roman"/>
          <w:sz w:val="24"/>
          <w:szCs w:val="24"/>
        </w:rPr>
        <w:t xml:space="preserve"> of injury (to person or rabbit)</w:t>
      </w:r>
      <w:r w:rsidRPr="009A728A">
        <w:rPr>
          <w:rFonts w:ascii="Times New Roman" w:hAnsi="Times New Roman" w:cs="Times New Roman"/>
          <w:sz w:val="24"/>
          <w:szCs w:val="24"/>
        </w:rPr>
        <w:t>”</w:t>
      </w:r>
      <w:r w:rsidR="00123ED6" w:rsidRPr="009A728A">
        <w:rPr>
          <w:rFonts w:ascii="Times New Roman" w:hAnsi="Times New Roman" w:cs="Times New Roman"/>
          <w:sz w:val="24"/>
          <w:szCs w:val="24"/>
        </w:rPr>
        <w:t>.</w:t>
      </w:r>
    </w:p>
    <w:p w14:paraId="1B0E6E6A" w14:textId="577BCD67" w:rsidR="009E5C87" w:rsidRPr="009A728A" w:rsidRDefault="00417BD2" w:rsidP="0009154F">
      <w:pPr>
        <w:spacing w:after="0" w:line="480" w:lineRule="auto"/>
        <w:ind w:firstLine="720"/>
        <w:jc w:val="both"/>
        <w:rPr>
          <w:rFonts w:ascii="Times New Roman" w:hAnsi="Times New Roman" w:cs="Times New Roman"/>
          <w:sz w:val="24"/>
          <w:szCs w:val="24"/>
        </w:rPr>
      </w:pPr>
      <w:r w:rsidRPr="009A728A">
        <w:rPr>
          <w:rFonts w:ascii="Times New Roman" w:hAnsi="Times New Roman" w:cs="Times New Roman"/>
          <w:sz w:val="24"/>
          <w:szCs w:val="24"/>
        </w:rPr>
        <w:t xml:space="preserve">Methods D and E appeared to generate a negative emotional reponse. </w:t>
      </w:r>
      <w:r w:rsidR="00E56455" w:rsidRPr="009A728A">
        <w:rPr>
          <w:rFonts w:ascii="Times New Roman" w:hAnsi="Times New Roman" w:cs="Times New Roman"/>
          <w:sz w:val="24"/>
          <w:szCs w:val="24"/>
        </w:rPr>
        <w:t>Eleven participants had a strong emotional reaction to method D</w:t>
      </w:r>
      <w:r w:rsidR="0067016A" w:rsidRPr="009A728A">
        <w:rPr>
          <w:rFonts w:ascii="Times New Roman" w:hAnsi="Times New Roman" w:cs="Times New Roman"/>
          <w:sz w:val="24"/>
          <w:szCs w:val="24"/>
        </w:rPr>
        <w:t xml:space="preserve"> (rabbit on back)</w:t>
      </w:r>
      <w:r w:rsidR="00E56455" w:rsidRPr="009A728A">
        <w:rPr>
          <w:rFonts w:ascii="Times New Roman" w:hAnsi="Times New Roman" w:cs="Times New Roman"/>
          <w:sz w:val="24"/>
          <w:szCs w:val="24"/>
        </w:rPr>
        <w:t xml:space="preserve">, using words such as ‘wrong’, ‘cruel’, ‘dangerous’ and ‘dreadful’. </w:t>
      </w:r>
      <w:r w:rsidR="008449D9" w:rsidRPr="009A728A">
        <w:rPr>
          <w:rFonts w:ascii="Times New Roman" w:hAnsi="Times New Roman" w:cs="Times New Roman"/>
          <w:sz w:val="24"/>
          <w:szCs w:val="24"/>
        </w:rPr>
        <w:t xml:space="preserve"> </w:t>
      </w:r>
      <w:r w:rsidR="0067016A" w:rsidRPr="009A728A">
        <w:rPr>
          <w:rFonts w:ascii="Times New Roman" w:hAnsi="Times New Roman" w:cs="Times New Roman"/>
          <w:sz w:val="24"/>
          <w:szCs w:val="24"/>
        </w:rPr>
        <w:t xml:space="preserve">Even more </w:t>
      </w:r>
      <w:r w:rsidR="008449D9" w:rsidRPr="009A728A">
        <w:rPr>
          <w:rFonts w:ascii="Times New Roman" w:hAnsi="Times New Roman" w:cs="Times New Roman"/>
          <w:sz w:val="24"/>
          <w:szCs w:val="24"/>
        </w:rPr>
        <w:t>(80)</w:t>
      </w:r>
      <w:r w:rsidRPr="009A728A">
        <w:rPr>
          <w:rFonts w:ascii="Times New Roman" w:hAnsi="Times New Roman" w:cs="Times New Roman"/>
          <w:sz w:val="24"/>
          <w:szCs w:val="24"/>
        </w:rPr>
        <w:t xml:space="preserve"> used language indicating a</w:t>
      </w:r>
      <w:r w:rsidR="0067016A" w:rsidRPr="009A728A">
        <w:rPr>
          <w:rFonts w:ascii="Times New Roman" w:hAnsi="Times New Roman" w:cs="Times New Roman"/>
          <w:sz w:val="24"/>
          <w:szCs w:val="24"/>
        </w:rPr>
        <w:t xml:space="preserve"> significant</w:t>
      </w:r>
      <w:r w:rsidRPr="009A728A">
        <w:rPr>
          <w:rFonts w:ascii="Times New Roman" w:hAnsi="Times New Roman" w:cs="Times New Roman"/>
          <w:sz w:val="24"/>
          <w:szCs w:val="24"/>
        </w:rPr>
        <w:t xml:space="preserve"> negative reaction to </w:t>
      </w:r>
      <w:r w:rsidR="0067016A" w:rsidRPr="009A728A">
        <w:rPr>
          <w:rFonts w:ascii="Times New Roman" w:hAnsi="Times New Roman" w:cs="Times New Roman"/>
          <w:sz w:val="24"/>
          <w:szCs w:val="24"/>
        </w:rPr>
        <w:t>method E (scruffing) using the</w:t>
      </w:r>
      <w:r w:rsidRPr="009A728A">
        <w:rPr>
          <w:rFonts w:ascii="Times New Roman" w:hAnsi="Times New Roman" w:cs="Times New Roman"/>
          <w:sz w:val="24"/>
          <w:szCs w:val="24"/>
        </w:rPr>
        <w:t xml:space="preserve"> words ‘cruel’, ‘distressing’, ‘distasteful’,  ‘horrible’</w:t>
      </w:r>
      <w:r w:rsidR="007A06F8" w:rsidRPr="009A728A">
        <w:rPr>
          <w:rFonts w:ascii="Times New Roman" w:hAnsi="Times New Roman" w:cs="Times New Roman"/>
          <w:sz w:val="24"/>
          <w:szCs w:val="24"/>
        </w:rPr>
        <w:t>,</w:t>
      </w:r>
      <w:r w:rsidR="0067016A" w:rsidRPr="009A728A">
        <w:rPr>
          <w:rFonts w:ascii="Times New Roman" w:hAnsi="Times New Roman" w:cs="Times New Roman"/>
          <w:sz w:val="24"/>
          <w:szCs w:val="24"/>
        </w:rPr>
        <w:t xml:space="preserve"> </w:t>
      </w:r>
      <w:r w:rsidRPr="009A728A">
        <w:rPr>
          <w:rFonts w:ascii="Times New Roman" w:hAnsi="Times New Roman" w:cs="Times New Roman"/>
          <w:sz w:val="24"/>
          <w:szCs w:val="24"/>
        </w:rPr>
        <w:t>‘painful</w:t>
      </w:r>
      <w:r w:rsidR="00A11DEF" w:rsidRPr="009A728A">
        <w:rPr>
          <w:rFonts w:ascii="Times New Roman" w:hAnsi="Times New Roman" w:cs="Times New Roman"/>
          <w:sz w:val="24"/>
          <w:szCs w:val="24"/>
        </w:rPr>
        <w:t>’</w:t>
      </w:r>
      <w:r w:rsidR="009E5C87" w:rsidRPr="009A728A">
        <w:rPr>
          <w:rFonts w:ascii="Times New Roman" w:hAnsi="Times New Roman" w:cs="Times New Roman"/>
          <w:sz w:val="24"/>
          <w:szCs w:val="24"/>
        </w:rPr>
        <w:t xml:space="preserve"> and ‘un-caring’. </w:t>
      </w:r>
    </w:p>
    <w:p w14:paraId="2CA71282" w14:textId="77777777" w:rsidR="00546DB5" w:rsidRPr="009A728A" w:rsidRDefault="00546DB5" w:rsidP="00546DB5">
      <w:pPr>
        <w:spacing w:after="0" w:line="480" w:lineRule="auto"/>
        <w:jc w:val="center"/>
        <w:rPr>
          <w:rFonts w:ascii="Times New Roman" w:hAnsi="Times New Roman" w:cs="Times New Roman"/>
          <w:sz w:val="24"/>
          <w:szCs w:val="24"/>
        </w:rPr>
      </w:pPr>
      <w:r w:rsidRPr="009A728A">
        <w:rPr>
          <w:rFonts w:ascii="Times New Roman" w:hAnsi="Times New Roman" w:cs="Times New Roman"/>
          <w:sz w:val="24"/>
          <w:szCs w:val="24"/>
        </w:rPr>
        <w:t>---------------------------------</w:t>
      </w:r>
    </w:p>
    <w:p w14:paraId="207DC268" w14:textId="387F0AB9" w:rsidR="00546DB5" w:rsidRPr="009A728A" w:rsidRDefault="00D82947" w:rsidP="00546DB5">
      <w:pPr>
        <w:spacing w:after="0" w:line="480" w:lineRule="auto"/>
        <w:jc w:val="center"/>
        <w:rPr>
          <w:rFonts w:ascii="Times New Roman" w:hAnsi="Times New Roman" w:cs="Times New Roman"/>
          <w:sz w:val="24"/>
          <w:szCs w:val="24"/>
        </w:rPr>
      </w:pPr>
      <w:r w:rsidRPr="009A728A">
        <w:rPr>
          <w:rFonts w:ascii="Times New Roman" w:hAnsi="Times New Roman" w:cs="Times New Roman"/>
          <w:sz w:val="24"/>
          <w:szCs w:val="24"/>
        </w:rPr>
        <w:t>TABLE 2</w:t>
      </w:r>
      <w:r w:rsidR="00546DB5" w:rsidRPr="009A728A">
        <w:rPr>
          <w:rFonts w:ascii="Times New Roman" w:hAnsi="Times New Roman" w:cs="Times New Roman"/>
          <w:sz w:val="24"/>
          <w:szCs w:val="24"/>
        </w:rPr>
        <w:t xml:space="preserve"> HERE</w:t>
      </w:r>
    </w:p>
    <w:p w14:paraId="1397E251" w14:textId="77777777" w:rsidR="00546DB5" w:rsidRPr="009A728A" w:rsidRDefault="00546DB5" w:rsidP="00546DB5">
      <w:pPr>
        <w:spacing w:after="0" w:line="480" w:lineRule="auto"/>
        <w:jc w:val="center"/>
        <w:rPr>
          <w:rFonts w:ascii="Times New Roman" w:hAnsi="Times New Roman" w:cs="Times New Roman"/>
          <w:sz w:val="24"/>
          <w:szCs w:val="24"/>
        </w:rPr>
      </w:pPr>
      <w:r w:rsidRPr="009A728A">
        <w:rPr>
          <w:rFonts w:ascii="Times New Roman" w:hAnsi="Times New Roman" w:cs="Times New Roman"/>
          <w:sz w:val="24"/>
          <w:szCs w:val="24"/>
        </w:rPr>
        <w:t>---------------------------------</w:t>
      </w:r>
    </w:p>
    <w:p w14:paraId="2B90D739" w14:textId="65A43E1B" w:rsidR="00DD1403" w:rsidRPr="009A728A" w:rsidRDefault="00DD1403" w:rsidP="00470B59">
      <w:pPr>
        <w:spacing w:after="0" w:line="480" w:lineRule="auto"/>
        <w:ind w:left="720"/>
        <w:jc w:val="both"/>
        <w:rPr>
          <w:rFonts w:ascii="Times New Roman" w:hAnsi="Times New Roman" w:cs="Times New Roman"/>
          <w:i/>
          <w:sz w:val="24"/>
          <w:szCs w:val="24"/>
        </w:rPr>
      </w:pPr>
      <w:r w:rsidRPr="009A728A">
        <w:rPr>
          <w:rFonts w:ascii="Times New Roman" w:hAnsi="Times New Roman" w:cs="Times New Roman"/>
          <w:i/>
          <w:sz w:val="24"/>
          <w:szCs w:val="24"/>
        </w:rPr>
        <w:t xml:space="preserve">Sources used to learn about rabbit handling </w:t>
      </w:r>
    </w:p>
    <w:p w14:paraId="33170C28" w14:textId="110ED412" w:rsidR="00CE3232" w:rsidRPr="009A728A" w:rsidRDefault="00DD1403" w:rsidP="00F81773">
      <w:pPr>
        <w:spacing w:after="0" w:line="480" w:lineRule="auto"/>
        <w:jc w:val="both"/>
        <w:rPr>
          <w:rFonts w:ascii="Times New Roman" w:hAnsi="Times New Roman" w:cs="Times New Roman"/>
          <w:sz w:val="24"/>
          <w:szCs w:val="24"/>
        </w:rPr>
      </w:pPr>
      <w:r w:rsidRPr="009A728A">
        <w:rPr>
          <w:rFonts w:ascii="Times New Roman" w:hAnsi="Times New Roman" w:cs="Times New Roman"/>
          <w:sz w:val="24"/>
          <w:szCs w:val="24"/>
        </w:rPr>
        <w:t xml:space="preserve">The most </w:t>
      </w:r>
      <w:r w:rsidR="00E56455" w:rsidRPr="009A728A">
        <w:rPr>
          <w:rFonts w:ascii="Times New Roman" w:hAnsi="Times New Roman" w:cs="Times New Roman"/>
          <w:sz w:val="24"/>
          <w:szCs w:val="24"/>
        </w:rPr>
        <w:t>frequently</w:t>
      </w:r>
      <w:r w:rsidRPr="009A728A">
        <w:rPr>
          <w:rFonts w:ascii="Times New Roman" w:hAnsi="Times New Roman" w:cs="Times New Roman"/>
          <w:sz w:val="24"/>
          <w:szCs w:val="24"/>
        </w:rPr>
        <w:t xml:space="preserve"> repor</w:t>
      </w:r>
      <w:r w:rsidR="00377EF6" w:rsidRPr="009A728A">
        <w:rPr>
          <w:rFonts w:ascii="Times New Roman" w:hAnsi="Times New Roman" w:cs="Times New Roman"/>
          <w:sz w:val="24"/>
          <w:szCs w:val="24"/>
        </w:rPr>
        <w:t>t</w:t>
      </w:r>
      <w:r w:rsidRPr="009A728A">
        <w:rPr>
          <w:rFonts w:ascii="Times New Roman" w:hAnsi="Times New Roman" w:cs="Times New Roman"/>
          <w:sz w:val="24"/>
          <w:szCs w:val="24"/>
        </w:rPr>
        <w:t>ed source</w:t>
      </w:r>
      <w:r w:rsidR="00D643FA" w:rsidRPr="009A728A">
        <w:rPr>
          <w:rFonts w:ascii="Times New Roman" w:hAnsi="Times New Roman" w:cs="Times New Roman"/>
          <w:sz w:val="24"/>
          <w:szCs w:val="24"/>
        </w:rPr>
        <w:t>s</w:t>
      </w:r>
      <w:r w:rsidRPr="009A728A">
        <w:rPr>
          <w:rFonts w:ascii="Times New Roman" w:hAnsi="Times New Roman" w:cs="Times New Roman"/>
          <w:sz w:val="24"/>
          <w:szCs w:val="24"/>
        </w:rPr>
        <w:t xml:space="preserve"> </w:t>
      </w:r>
      <w:r w:rsidR="00D643FA" w:rsidRPr="009A728A">
        <w:rPr>
          <w:rFonts w:ascii="Times New Roman" w:hAnsi="Times New Roman" w:cs="Times New Roman"/>
          <w:sz w:val="24"/>
          <w:szCs w:val="24"/>
        </w:rPr>
        <w:t>were</w:t>
      </w:r>
      <w:r w:rsidRPr="009A728A">
        <w:rPr>
          <w:rFonts w:ascii="Times New Roman" w:hAnsi="Times New Roman" w:cs="Times New Roman"/>
          <w:sz w:val="24"/>
          <w:szCs w:val="24"/>
        </w:rPr>
        <w:t xml:space="preserve"> books (4</w:t>
      </w:r>
      <w:r w:rsidR="002D6995" w:rsidRPr="009A728A">
        <w:rPr>
          <w:rFonts w:ascii="Times New Roman" w:hAnsi="Times New Roman" w:cs="Times New Roman"/>
          <w:sz w:val="24"/>
          <w:szCs w:val="24"/>
        </w:rPr>
        <w:t>0</w:t>
      </w:r>
      <w:r w:rsidRPr="009A728A">
        <w:rPr>
          <w:rFonts w:ascii="Times New Roman" w:hAnsi="Times New Roman" w:cs="Times New Roman"/>
          <w:sz w:val="24"/>
          <w:szCs w:val="24"/>
        </w:rPr>
        <w:t>.</w:t>
      </w:r>
      <w:r w:rsidR="002D6995" w:rsidRPr="009A728A">
        <w:rPr>
          <w:rFonts w:ascii="Times New Roman" w:hAnsi="Times New Roman" w:cs="Times New Roman"/>
          <w:sz w:val="24"/>
          <w:szCs w:val="24"/>
        </w:rPr>
        <w:t>2</w:t>
      </w:r>
      <w:r w:rsidRPr="009A728A">
        <w:rPr>
          <w:rFonts w:ascii="Times New Roman" w:hAnsi="Times New Roman" w:cs="Times New Roman"/>
          <w:sz w:val="24"/>
          <w:szCs w:val="24"/>
        </w:rPr>
        <w:t>%), v</w:t>
      </w:r>
      <w:r w:rsidR="00CE3232" w:rsidRPr="009A728A">
        <w:rPr>
          <w:rFonts w:ascii="Times New Roman" w:hAnsi="Times New Roman" w:cs="Times New Roman"/>
          <w:sz w:val="24"/>
          <w:szCs w:val="24"/>
        </w:rPr>
        <w:t>eterinary practices (</w:t>
      </w:r>
      <w:r w:rsidR="002D6995" w:rsidRPr="009A728A">
        <w:rPr>
          <w:rFonts w:ascii="Times New Roman" w:hAnsi="Times New Roman" w:cs="Times New Roman"/>
          <w:sz w:val="24"/>
          <w:szCs w:val="24"/>
        </w:rPr>
        <w:t>40.0</w:t>
      </w:r>
      <w:r w:rsidR="00CE3232" w:rsidRPr="009A728A">
        <w:rPr>
          <w:rFonts w:ascii="Times New Roman" w:hAnsi="Times New Roman" w:cs="Times New Roman"/>
          <w:sz w:val="24"/>
          <w:szCs w:val="24"/>
        </w:rPr>
        <w:t>%), friends/family (3</w:t>
      </w:r>
      <w:r w:rsidR="002D6995" w:rsidRPr="009A728A">
        <w:rPr>
          <w:rFonts w:ascii="Times New Roman" w:hAnsi="Times New Roman" w:cs="Times New Roman"/>
          <w:sz w:val="24"/>
          <w:szCs w:val="24"/>
        </w:rPr>
        <w:t>7</w:t>
      </w:r>
      <w:r w:rsidR="00CE3232" w:rsidRPr="009A728A">
        <w:rPr>
          <w:rFonts w:ascii="Times New Roman" w:hAnsi="Times New Roman" w:cs="Times New Roman"/>
          <w:sz w:val="24"/>
          <w:szCs w:val="24"/>
        </w:rPr>
        <w:t>.</w:t>
      </w:r>
      <w:r w:rsidR="002D6995" w:rsidRPr="009A728A">
        <w:rPr>
          <w:rFonts w:ascii="Times New Roman" w:hAnsi="Times New Roman" w:cs="Times New Roman"/>
          <w:sz w:val="24"/>
          <w:szCs w:val="24"/>
        </w:rPr>
        <w:t>4</w:t>
      </w:r>
      <w:r w:rsidR="00CE3232" w:rsidRPr="009A728A">
        <w:rPr>
          <w:rFonts w:ascii="Times New Roman" w:hAnsi="Times New Roman" w:cs="Times New Roman"/>
          <w:sz w:val="24"/>
          <w:szCs w:val="24"/>
        </w:rPr>
        <w:t xml:space="preserve">%) and </w:t>
      </w:r>
      <w:r w:rsidR="00377EF6" w:rsidRPr="009A728A">
        <w:rPr>
          <w:rFonts w:ascii="Times New Roman" w:hAnsi="Times New Roman" w:cs="Times New Roman"/>
          <w:sz w:val="24"/>
          <w:szCs w:val="24"/>
        </w:rPr>
        <w:t>specialist internet sites (</w:t>
      </w:r>
      <w:r w:rsidR="00CE3232" w:rsidRPr="009A728A">
        <w:rPr>
          <w:rFonts w:ascii="Times New Roman" w:hAnsi="Times New Roman" w:cs="Times New Roman"/>
          <w:sz w:val="24"/>
          <w:szCs w:val="24"/>
        </w:rPr>
        <w:t>rabbit foru</w:t>
      </w:r>
      <w:r w:rsidR="001F60D5" w:rsidRPr="009A728A">
        <w:rPr>
          <w:rFonts w:ascii="Times New Roman" w:hAnsi="Times New Roman" w:cs="Times New Roman"/>
          <w:sz w:val="24"/>
          <w:szCs w:val="24"/>
        </w:rPr>
        <w:t>ms</w:t>
      </w:r>
      <w:r w:rsidR="00F81773" w:rsidRPr="009A728A">
        <w:rPr>
          <w:rFonts w:ascii="Times New Roman" w:hAnsi="Times New Roman" w:cs="Times New Roman"/>
          <w:sz w:val="24"/>
          <w:szCs w:val="24"/>
        </w:rPr>
        <w:t>). The least frequently used included included breeders (8.7%), own experience (5.2%) and large animal charities information sites, such as the RSPCA or other rescue centres (0.1% and 0.9% respectively). For further detail, see supplementary file 2</w:t>
      </w:r>
      <w:r w:rsidRPr="009A728A">
        <w:rPr>
          <w:rFonts w:ascii="Times New Roman" w:hAnsi="Times New Roman" w:cs="Times New Roman"/>
          <w:sz w:val="24"/>
          <w:szCs w:val="24"/>
        </w:rPr>
        <w:t xml:space="preserve">. </w:t>
      </w:r>
    </w:p>
    <w:p w14:paraId="4B3FB80F" w14:textId="2BE54963" w:rsidR="0009154F" w:rsidRPr="009A728A" w:rsidRDefault="0009154F" w:rsidP="0009154F">
      <w:pPr>
        <w:spacing w:after="0" w:line="480" w:lineRule="auto"/>
        <w:jc w:val="center"/>
        <w:rPr>
          <w:rFonts w:ascii="Times New Roman" w:hAnsi="Times New Roman" w:cs="Times New Roman"/>
          <w:sz w:val="24"/>
          <w:szCs w:val="24"/>
        </w:rPr>
      </w:pPr>
    </w:p>
    <w:p w14:paraId="67F01E22" w14:textId="6ADEA6B3" w:rsidR="003A111C" w:rsidRPr="009A728A" w:rsidRDefault="003A111C" w:rsidP="00470B59">
      <w:pPr>
        <w:spacing w:after="0" w:line="480" w:lineRule="auto"/>
        <w:ind w:left="720"/>
        <w:jc w:val="both"/>
        <w:rPr>
          <w:rFonts w:ascii="Times New Roman" w:hAnsi="Times New Roman" w:cs="Times New Roman"/>
          <w:b/>
          <w:sz w:val="24"/>
          <w:szCs w:val="24"/>
        </w:rPr>
      </w:pPr>
      <w:r w:rsidRPr="009A728A">
        <w:rPr>
          <w:rFonts w:ascii="Times New Roman" w:hAnsi="Times New Roman" w:cs="Times New Roman"/>
          <w:b/>
          <w:sz w:val="24"/>
          <w:szCs w:val="24"/>
        </w:rPr>
        <w:t xml:space="preserve">Discussion </w:t>
      </w:r>
    </w:p>
    <w:p w14:paraId="12E6325F" w14:textId="02D1EE4F" w:rsidR="00C86E36" w:rsidRPr="009A728A" w:rsidRDefault="00786E70" w:rsidP="00593A2B">
      <w:pPr>
        <w:spacing w:after="0" w:line="480" w:lineRule="auto"/>
        <w:jc w:val="both"/>
        <w:rPr>
          <w:rFonts w:ascii="Times New Roman" w:hAnsi="Times New Roman" w:cs="Times New Roman"/>
          <w:sz w:val="24"/>
          <w:szCs w:val="24"/>
        </w:rPr>
      </w:pPr>
      <w:r w:rsidRPr="009A728A">
        <w:rPr>
          <w:rFonts w:ascii="Times New Roman" w:hAnsi="Times New Roman" w:cs="Times New Roman"/>
          <w:sz w:val="24"/>
          <w:szCs w:val="24"/>
        </w:rPr>
        <w:t xml:space="preserve">The aim of this study was to investigate </w:t>
      </w:r>
      <w:r w:rsidR="00C92600" w:rsidRPr="009A728A">
        <w:rPr>
          <w:rFonts w:ascii="Times New Roman" w:hAnsi="Times New Roman" w:cs="Times New Roman"/>
          <w:sz w:val="24"/>
          <w:szCs w:val="24"/>
        </w:rPr>
        <w:t xml:space="preserve">the experience of owners and keepers in using </w:t>
      </w:r>
      <w:r w:rsidR="00667853" w:rsidRPr="009A728A">
        <w:rPr>
          <w:rFonts w:ascii="Times New Roman" w:hAnsi="Times New Roman" w:cs="Times New Roman"/>
          <w:sz w:val="24"/>
          <w:szCs w:val="24"/>
        </w:rPr>
        <w:t>five</w:t>
      </w:r>
      <w:r w:rsidR="00C92600" w:rsidRPr="009A728A">
        <w:rPr>
          <w:rFonts w:ascii="Times New Roman" w:hAnsi="Times New Roman" w:cs="Times New Roman"/>
          <w:sz w:val="24"/>
          <w:szCs w:val="24"/>
        </w:rPr>
        <w:t xml:space="preserve"> rabbit handling methods commonly referred to in books written for pet owners, veterinary and/or laboratory personnel. A customised questionnaire</w:t>
      </w:r>
      <w:r w:rsidR="00D643FA" w:rsidRPr="009A728A">
        <w:rPr>
          <w:rFonts w:ascii="Times New Roman" w:hAnsi="Times New Roman" w:cs="Times New Roman"/>
          <w:sz w:val="24"/>
          <w:szCs w:val="24"/>
        </w:rPr>
        <w:t xml:space="preserve"> survey provided</w:t>
      </w:r>
      <w:r w:rsidR="00C92600" w:rsidRPr="009A728A">
        <w:rPr>
          <w:rFonts w:ascii="Times New Roman" w:hAnsi="Times New Roman" w:cs="Times New Roman"/>
          <w:sz w:val="24"/>
          <w:szCs w:val="24"/>
        </w:rPr>
        <w:t xml:space="preserve"> data concerning</w:t>
      </w:r>
      <w:r w:rsidR="005B4758" w:rsidRPr="009A728A">
        <w:rPr>
          <w:rFonts w:ascii="Times New Roman" w:hAnsi="Times New Roman" w:cs="Times New Roman"/>
          <w:sz w:val="24"/>
          <w:szCs w:val="24"/>
        </w:rPr>
        <w:t xml:space="preserve"> the reason</w:t>
      </w:r>
      <w:r w:rsidR="00C86E36" w:rsidRPr="009A728A">
        <w:rPr>
          <w:rFonts w:ascii="Times New Roman" w:hAnsi="Times New Roman" w:cs="Times New Roman"/>
          <w:sz w:val="24"/>
          <w:szCs w:val="24"/>
        </w:rPr>
        <w:t>s</w:t>
      </w:r>
      <w:r w:rsidR="00C92600" w:rsidRPr="009A728A">
        <w:rPr>
          <w:rFonts w:ascii="Times New Roman" w:hAnsi="Times New Roman" w:cs="Times New Roman"/>
          <w:sz w:val="24"/>
          <w:szCs w:val="24"/>
        </w:rPr>
        <w:t xml:space="preserve"> why</w:t>
      </w:r>
      <w:r w:rsidR="00C86E36" w:rsidRPr="009A728A">
        <w:rPr>
          <w:rFonts w:ascii="Times New Roman" w:hAnsi="Times New Roman" w:cs="Times New Roman"/>
          <w:sz w:val="24"/>
          <w:szCs w:val="24"/>
        </w:rPr>
        <w:t xml:space="preserve"> the different methods are or are not used, </w:t>
      </w:r>
      <w:r w:rsidR="005B4758" w:rsidRPr="009A728A">
        <w:rPr>
          <w:rFonts w:ascii="Times New Roman" w:hAnsi="Times New Roman" w:cs="Times New Roman"/>
          <w:sz w:val="24"/>
          <w:szCs w:val="24"/>
        </w:rPr>
        <w:t>by whom, and</w:t>
      </w:r>
      <w:r w:rsidR="00D643FA" w:rsidRPr="009A728A">
        <w:rPr>
          <w:rFonts w:ascii="Times New Roman" w:hAnsi="Times New Roman" w:cs="Times New Roman"/>
          <w:sz w:val="24"/>
          <w:szCs w:val="24"/>
        </w:rPr>
        <w:t xml:space="preserve"> what sources are used to learn </w:t>
      </w:r>
      <w:r w:rsidR="005B4758" w:rsidRPr="009A728A">
        <w:rPr>
          <w:rFonts w:ascii="Times New Roman" w:hAnsi="Times New Roman" w:cs="Times New Roman"/>
          <w:sz w:val="24"/>
          <w:szCs w:val="24"/>
        </w:rPr>
        <w:t xml:space="preserve">about </w:t>
      </w:r>
      <w:r w:rsidR="00BA36C1" w:rsidRPr="009A728A">
        <w:rPr>
          <w:rFonts w:ascii="Times New Roman" w:hAnsi="Times New Roman" w:cs="Times New Roman"/>
          <w:sz w:val="24"/>
          <w:szCs w:val="24"/>
        </w:rPr>
        <w:t xml:space="preserve">rabbit handling. </w:t>
      </w:r>
      <w:r w:rsidR="00C86E36" w:rsidRPr="009A728A">
        <w:rPr>
          <w:rFonts w:ascii="Times New Roman" w:hAnsi="Times New Roman" w:cs="Times New Roman"/>
          <w:sz w:val="24"/>
          <w:szCs w:val="24"/>
        </w:rPr>
        <w:t>A large response rate was achieved</w:t>
      </w:r>
      <w:r w:rsidR="008449D9" w:rsidRPr="009A728A">
        <w:rPr>
          <w:rFonts w:ascii="Times New Roman" w:hAnsi="Times New Roman" w:cs="Times New Roman"/>
          <w:sz w:val="24"/>
          <w:szCs w:val="24"/>
        </w:rPr>
        <w:t>,</w:t>
      </w:r>
      <w:r w:rsidR="00C86E36" w:rsidRPr="009A728A">
        <w:rPr>
          <w:rFonts w:ascii="Times New Roman" w:hAnsi="Times New Roman" w:cs="Times New Roman"/>
          <w:sz w:val="24"/>
          <w:szCs w:val="24"/>
        </w:rPr>
        <w:t xml:space="preserve"> representing individuals across the United Kingdom and the Republic of Ireland</w:t>
      </w:r>
      <w:r w:rsidR="00C92600" w:rsidRPr="009A728A">
        <w:rPr>
          <w:rFonts w:ascii="Times New Roman" w:hAnsi="Times New Roman" w:cs="Times New Roman"/>
          <w:sz w:val="24"/>
          <w:szCs w:val="24"/>
        </w:rPr>
        <w:t>. Participants were</w:t>
      </w:r>
      <w:r w:rsidR="00C86E36" w:rsidRPr="009A728A">
        <w:rPr>
          <w:rFonts w:ascii="Times New Roman" w:hAnsi="Times New Roman" w:cs="Times New Roman"/>
          <w:sz w:val="24"/>
          <w:szCs w:val="24"/>
        </w:rPr>
        <w:t xml:space="preserve"> owners and </w:t>
      </w:r>
      <w:r w:rsidR="00D643FA" w:rsidRPr="009A728A">
        <w:rPr>
          <w:rFonts w:ascii="Times New Roman" w:hAnsi="Times New Roman" w:cs="Times New Roman"/>
          <w:sz w:val="24"/>
          <w:szCs w:val="24"/>
        </w:rPr>
        <w:t>those working in a</w:t>
      </w:r>
      <w:r w:rsidR="00C86E36" w:rsidRPr="009A728A">
        <w:rPr>
          <w:rFonts w:ascii="Times New Roman" w:hAnsi="Times New Roman" w:cs="Times New Roman"/>
          <w:sz w:val="24"/>
          <w:szCs w:val="24"/>
        </w:rPr>
        <w:t xml:space="preserve"> range of rabbit re</w:t>
      </w:r>
      <w:r w:rsidR="00C92600" w:rsidRPr="009A728A">
        <w:rPr>
          <w:rFonts w:ascii="Times New Roman" w:hAnsi="Times New Roman" w:cs="Times New Roman"/>
          <w:sz w:val="24"/>
          <w:szCs w:val="24"/>
        </w:rPr>
        <w:t>la</w:t>
      </w:r>
      <w:r w:rsidR="00C86E36" w:rsidRPr="009A728A">
        <w:rPr>
          <w:rFonts w:ascii="Times New Roman" w:hAnsi="Times New Roman" w:cs="Times New Roman"/>
          <w:sz w:val="24"/>
          <w:szCs w:val="24"/>
        </w:rPr>
        <w:t xml:space="preserve">ted work contexts. </w:t>
      </w:r>
    </w:p>
    <w:p w14:paraId="166314E1" w14:textId="3C2C167C" w:rsidR="00470B59" w:rsidRPr="009A728A" w:rsidRDefault="00C86E36" w:rsidP="00470B59">
      <w:pPr>
        <w:spacing w:after="0" w:line="480" w:lineRule="auto"/>
        <w:ind w:firstLine="720"/>
        <w:jc w:val="both"/>
        <w:rPr>
          <w:rFonts w:ascii="Times New Roman" w:hAnsi="Times New Roman" w:cs="Times New Roman"/>
          <w:sz w:val="24"/>
          <w:szCs w:val="24"/>
        </w:rPr>
      </w:pPr>
      <w:r w:rsidRPr="009A728A">
        <w:rPr>
          <w:rFonts w:ascii="Times New Roman" w:hAnsi="Times New Roman" w:cs="Times New Roman"/>
          <w:sz w:val="24"/>
          <w:szCs w:val="24"/>
        </w:rPr>
        <w:t>It is clear that r</w:t>
      </w:r>
      <w:r w:rsidR="00855993" w:rsidRPr="009A728A">
        <w:rPr>
          <w:rFonts w:ascii="Times New Roman" w:hAnsi="Times New Roman" w:cs="Times New Roman"/>
          <w:sz w:val="24"/>
          <w:szCs w:val="24"/>
        </w:rPr>
        <w:t xml:space="preserve">abbits are handled in a variety of </w:t>
      </w:r>
      <w:r w:rsidRPr="009A728A">
        <w:rPr>
          <w:rFonts w:ascii="Times New Roman" w:hAnsi="Times New Roman" w:cs="Times New Roman"/>
          <w:sz w:val="24"/>
          <w:szCs w:val="24"/>
        </w:rPr>
        <w:t>ways for different reasons, which may vary across contexts (e.g. pet versus laboratory)</w:t>
      </w:r>
      <w:r w:rsidR="00C461D2" w:rsidRPr="009A728A">
        <w:rPr>
          <w:rFonts w:ascii="Times New Roman" w:hAnsi="Times New Roman" w:cs="Times New Roman"/>
          <w:sz w:val="24"/>
          <w:szCs w:val="24"/>
        </w:rPr>
        <w:t xml:space="preserve">. </w:t>
      </w:r>
      <w:r w:rsidR="005B4758" w:rsidRPr="009A728A">
        <w:rPr>
          <w:rFonts w:ascii="Times New Roman" w:hAnsi="Times New Roman" w:cs="Times New Roman"/>
          <w:sz w:val="24"/>
          <w:szCs w:val="24"/>
        </w:rPr>
        <w:t>Although previ</w:t>
      </w:r>
      <w:r w:rsidR="00C461D2" w:rsidRPr="009A728A">
        <w:rPr>
          <w:rFonts w:ascii="Times New Roman" w:hAnsi="Times New Roman" w:cs="Times New Roman"/>
          <w:sz w:val="24"/>
          <w:szCs w:val="24"/>
        </w:rPr>
        <w:t xml:space="preserve">ous studies </w:t>
      </w:r>
      <w:r w:rsidR="002C4AD8" w:rsidRPr="009A728A">
        <w:rPr>
          <w:rFonts w:ascii="Times New Roman" w:hAnsi="Times New Roman" w:cs="Times New Roman"/>
          <w:sz w:val="24"/>
          <w:szCs w:val="24"/>
        </w:rPr>
        <w:t>indicate</w:t>
      </w:r>
      <w:r w:rsidR="00C461D2" w:rsidRPr="009A728A">
        <w:rPr>
          <w:rFonts w:ascii="Times New Roman" w:hAnsi="Times New Roman" w:cs="Times New Roman"/>
          <w:sz w:val="24"/>
          <w:szCs w:val="24"/>
        </w:rPr>
        <w:t xml:space="preserve"> handling can be a negative experience for rabbits and should be avoided (</w:t>
      </w:r>
      <w:r w:rsidR="00A06B29" w:rsidRPr="009A728A">
        <w:rPr>
          <w:rFonts w:ascii="Times New Roman" w:hAnsi="Times New Roman" w:cs="Times New Roman"/>
          <w:sz w:val="24"/>
          <w:szCs w:val="24"/>
        </w:rPr>
        <w:t>Schepers </w:t>
      </w:r>
      <w:r w:rsidR="00A06B29" w:rsidRPr="009A728A">
        <w:rPr>
          <w:rFonts w:ascii="Times New Roman" w:hAnsi="Times New Roman" w:cs="Times New Roman"/>
          <w:i/>
          <w:iCs/>
          <w:sz w:val="24"/>
          <w:szCs w:val="24"/>
        </w:rPr>
        <w:t>et al</w:t>
      </w:r>
      <w:r w:rsidR="00470B59" w:rsidRPr="009A728A">
        <w:rPr>
          <w:rFonts w:ascii="Times New Roman" w:hAnsi="Times New Roman" w:cs="Times New Roman"/>
          <w:i/>
          <w:iCs/>
          <w:sz w:val="24"/>
          <w:szCs w:val="24"/>
        </w:rPr>
        <w:t>.,</w:t>
      </w:r>
      <w:r w:rsidR="00A06B29" w:rsidRPr="009A728A">
        <w:rPr>
          <w:rFonts w:ascii="Times New Roman" w:hAnsi="Times New Roman" w:cs="Times New Roman"/>
          <w:sz w:val="24"/>
          <w:szCs w:val="24"/>
        </w:rPr>
        <w:t xml:space="preserve"> </w:t>
      </w:r>
      <w:r w:rsidR="00A06B29" w:rsidRPr="009A728A">
        <w:rPr>
          <w:rFonts w:ascii="Times New Roman" w:hAnsi="Times New Roman" w:cs="Times New Roman"/>
          <w:bCs/>
          <w:sz w:val="24"/>
          <w:szCs w:val="24"/>
        </w:rPr>
        <w:t>2009</w:t>
      </w:r>
      <w:r w:rsidR="00A06B29" w:rsidRPr="009A728A">
        <w:rPr>
          <w:rFonts w:ascii="Times New Roman" w:hAnsi="Times New Roman" w:cs="Times New Roman"/>
          <w:sz w:val="24"/>
          <w:szCs w:val="24"/>
        </w:rPr>
        <w:t>; Rooney </w:t>
      </w:r>
      <w:r w:rsidR="00A06B29" w:rsidRPr="009A728A">
        <w:rPr>
          <w:rFonts w:ascii="Times New Roman" w:hAnsi="Times New Roman" w:cs="Times New Roman"/>
          <w:i/>
          <w:iCs/>
          <w:sz w:val="24"/>
          <w:szCs w:val="24"/>
        </w:rPr>
        <w:t>et al</w:t>
      </w:r>
      <w:r w:rsidR="00470B59" w:rsidRPr="009A728A">
        <w:rPr>
          <w:rFonts w:ascii="Times New Roman" w:hAnsi="Times New Roman" w:cs="Times New Roman"/>
          <w:i/>
          <w:iCs/>
          <w:sz w:val="24"/>
          <w:szCs w:val="24"/>
        </w:rPr>
        <w:t>.,</w:t>
      </w:r>
      <w:r w:rsidR="00A06B29" w:rsidRPr="009A728A">
        <w:rPr>
          <w:rFonts w:ascii="Times New Roman" w:hAnsi="Times New Roman" w:cs="Times New Roman"/>
          <w:sz w:val="24"/>
          <w:szCs w:val="24"/>
        </w:rPr>
        <w:t xml:space="preserve"> </w:t>
      </w:r>
      <w:r w:rsidR="00A06B29" w:rsidRPr="009A728A">
        <w:rPr>
          <w:rFonts w:ascii="Times New Roman" w:hAnsi="Times New Roman" w:cs="Times New Roman"/>
          <w:bCs/>
          <w:sz w:val="24"/>
          <w:szCs w:val="24"/>
        </w:rPr>
        <w:t>2014</w:t>
      </w:r>
      <w:r w:rsidR="00A06B29" w:rsidRPr="009A728A">
        <w:rPr>
          <w:rFonts w:ascii="Times New Roman" w:hAnsi="Times New Roman" w:cs="Times New Roman"/>
          <w:sz w:val="24"/>
          <w:szCs w:val="24"/>
        </w:rPr>
        <w:t>; Bra</w:t>
      </w:r>
      <w:r w:rsidR="00470D8C" w:rsidRPr="009A728A">
        <w:rPr>
          <w:rFonts w:ascii="Times New Roman" w:hAnsi="Times New Roman" w:cs="Times New Roman"/>
          <w:sz w:val="24"/>
          <w:szCs w:val="24"/>
        </w:rPr>
        <w:t>dbury &amp; Dickens</w:t>
      </w:r>
      <w:r w:rsidR="00470B59" w:rsidRPr="009A728A">
        <w:rPr>
          <w:rFonts w:ascii="Times New Roman" w:hAnsi="Times New Roman" w:cs="Times New Roman"/>
          <w:sz w:val="24"/>
          <w:szCs w:val="24"/>
        </w:rPr>
        <w:t>,</w:t>
      </w:r>
      <w:r w:rsidRPr="009A728A">
        <w:rPr>
          <w:rFonts w:ascii="Times New Roman" w:hAnsi="Times New Roman" w:cs="Times New Roman"/>
          <w:sz w:val="24"/>
          <w:szCs w:val="24"/>
        </w:rPr>
        <w:t xml:space="preserve"> 2016</w:t>
      </w:r>
      <w:r w:rsidR="009605B8" w:rsidRPr="009A728A">
        <w:rPr>
          <w:rFonts w:ascii="Times New Roman" w:hAnsi="Times New Roman" w:cs="Times New Roman"/>
          <w:sz w:val="24"/>
          <w:szCs w:val="24"/>
        </w:rPr>
        <w:t>)</w:t>
      </w:r>
      <w:r w:rsidR="00CA4F4A" w:rsidRPr="009A728A">
        <w:rPr>
          <w:rFonts w:ascii="Times New Roman" w:hAnsi="Times New Roman" w:cs="Times New Roman"/>
          <w:sz w:val="24"/>
          <w:szCs w:val="24"/>
        </w:rPr>
        <w:t xml:space="preserve">, </w:t>
      </w:r>
      <w:r w:rsidR="00C461D2" w:rsidRPr="009A728A">
        <w:rPr>
          <w:rFonts w:ascii="Times New Roman" w:hAnsi="Times New Roman" w:cs="Times New Roman"/>
          <w:sz w:val="24"/>
          <w:szCs w:val="24"/>
        </w:rPr>
        <w:t xml:space="preserve">the wide range of reasons reported </w:t>
      </w:r>
      <w:r w:rsidRPr="009A728A">
        <w:rPr>
          <w:rFonts w:ascii="Times New Roman" w:hAnsi="Times New Roman" w:cs="Times New Roman"/>
          <w:sz w:val="24"/>
          <w:szCs w:val="24"/>
        </w:rPr>
        <w:t xml:space="preserve">in this study </w:t>
      </w:r>
      <w:r w:rsidR="00C461D2" w:rsidRPr="009A728A">
        <w:rPr>
          <w:rFonts w:ascii="Times New Roman" w:hAnsi="Times New Roman" w:cs="Times New Roman"/>
          <w:sz w:val="24"/>
          <w:szCs w:val="24"/>
        </w:rPr>
        <w:t>suggests</w:t>
      </w:r>
      <w:r w:rsidR="001D70AA" w:rsidRPr="009A728A">
        <w:rPr>
          <w:rFonts w:ascii="Times New Roman" w:hAnsi="Times New Roman" w:cs="Times New Roman"/>
          <w:sz w:val="24"/>
          <w:szCs w:val="24"/>
        </w:rPr>
        <w:t xml:space="preserve"> there is a</w:t>
      </w:r>
      <w:r w:rsidR="00C92600" w:rsidRPr="009A728A">
        <w:rPr>
          <w:rFonts w:ascii="Times New Roman" w:hAnsi="Times New Roman" w:cs="Times New Roman"/>
          <w:sz w:val="24"/>
          <w:szCs w:val="24"/>
        </w:rPr>
        <w:t xml:space="preserve"> need</w:t>
      </w:r>
      <w:r w:rsidR="00C461D2" w:rsidRPr="009A728A">
        <w:rPr>
          <w:rFonts w:ascii="Times New Roman" w:hAnsi="Times New Roman" w:cs="Times New Roman"/>
          <w:sz w:val="24"/>
          <w:szCs w:val="24"/>
        </w:rPr>
        <w:t xml:space="preserve"> to handle them</w:t>
      </w:r>
      <w:r w:rsidR="00B7546C" w:rsidRPr="009A728A">
        <w:rPr>
          <w:rFonts w:ascii="Times New Roman" w:hAnsi="Times New Roman" w:cs="Times New Roman"/>
          <w:sz w:val="24"/>
          <w:szCs w:val="24"/>
        </w:rPr>
        <w:t xml:space="preserve">, predominately for moving them </w:t>
      </w:r>
      <w:r w:rsidR="002C4AD8" w:rsidRPr="009A728A">
        <w:rPr>
          <w:rFonts w:ascii="Times New Roman" w:hAnsi="Times New Roman" w:cs="Times New Roman"/>
          <w:sz w:val="24"/>
          <w:szCs w:val="24"/>
        </w:rPr>
        <w:t>and</w:t>
      </w:r>
      <w:r w:rsidR="00B7546C" w:rsidRPr="009A728A">
        <w:rPr>
          <w:rFonts w:ascii="Times New Roman" w:hAnsi="Times New Roman" w:cs="Times New Roman"/>
          <w:sz w:val="24"/>
          <w:szCs w:val="24"/>
        </w:rPr>
        <w:t xml:space="preserve"> for conducting health checks</w:t>
      </w:r>
      <w:r w:rsidR="00C92600" w:rsidRPr="009A728A">
        <w:rPr>
          <w:rFonts w:ascii="Times New Roman" w:hAnsi="Times New Roman" w:cs="Times New Roman"/>
          <w:sz w:val="24"/>
          <w:szCs w:val="24"/>
        </w:rPr>
        <w:t>.</w:t>
      </w:r>
      <w:r w:rsidR="00C461D2" w:rsidRPr="009A728A">
        <w:rPr>
          <w:rFonts w:ascii="Times New Roman" w:hAnsi="Times New Roman" w:cs="Times New Roman"/>
          <w:sz w:val="24"/>
          <w:szCs w:val="24"/>
        </w:rPr>
        <w:t xml:space="preserve"> </w:t>
      </w:r>
      <w:r w:rsidR="00B7546C" w:rsidRPr="009A728A">
        <w:rPr>
          <w:rFonts w:ascii="Times New Roman" w:hAnsi="Times New Roman" w:cs="Times New Roman"/>
          <w:sz w:val="24"/>
          <w:szCs w:val="24"/>
        </w:rPr>
        <w:t>It is encouraging to note that the majority of respondents recorded handling for health</w:t>
      </w:r>
      <w:r w:rsidR="00B7546C" w:rsidRPr="009A728A">
        <w:rPr>
          <w:rFonts w:ascii="Times New Roman" w:hAnsi="Times New Roman" w:cs="Times New Roman"/>
          <w:i/>
          <w:sz w:val="24"/>
          <w:szCs w:val="24"/>
        </w:rPr>
        <w:t xml:space="preserve"> </w:t>
      </w:r>
      <w:r w:rsidR="00B7546C" w:rsidRPr="009A728A">
        <w:rPr>
          <w:rFonts w:ascii="Times New Roman" w:hAnsi="Times New Roman" w:cs="Times New Roman"/>
          <w:sz w:val="24"/>
          <w:szCs w:val="24"/>
        </w:rPr>
        <w:t xml:space="preserve">checking and many for grooming procedures, both being activities which may have positive long term health and welfare benefits for the rabbits, through enabling health concerns to be identified early. </w:t>
      </w:r>
      <w:r w:rsidR="001D70AA" w:rsidRPr="009A728A">
        <w:rPr>
          <w:rFonts w:ascii="Times New Roman" w:hAnsi="Times New Roman" w:cs="Times New Roman"/>
          <w:sz w:val="24"/>
          <w:szCs w:val="24"/>
        </w:rPr>
        <w:t>Likewise, t</w:t>
      </w:r>
      <w:r w:rsidR="00B7546C" w:rsidRPr="009A728A">
        <w:rPr>
          <w:rFonts w:ascii="Times New Roman" w:hAnsi="Times New Roman" w:cs="Times New Roman"/>
          <w:sz w:val="24"/>
          <w:szCs w:val="24"/>
        </w:rPr>
        <w:t xml:space="preserve">here is some indication that </w:t>
      </w:r>
      <w:r w:rsidR="001D70AA" w:rsidRPr="009A728A">
        <w:rPr>
          <w:rFonts w:ascii="Times New Roman" w:hAnsi="Times New Roman" w:cs="Times New Roman"/>
          <w:sz w:val="24"/>
          <w:szCs w:val="24"/>
        </w:rPr>
        <w:t>participants recognise</w:t>
      </w:r>
      <w:r w:rsidR="00441E76" w:rsidRPr="009A728A">
        <w:rPr>
          <w:rFonts w:ascii="Times New Roman" w:hAnsi="Times New Roman" w:cs="Times New Roman"/>
          <w:sz w:val="24"/>
          <w:szCs w:val="24"/>
        </w:rPr>
        <w:t xml:space="preserve"> that, as prey animals, rabbits may </w:t>
      </w:r>
      <w:r w:rsidR="003819F4" w:rsidRPr="009A728A">
        <w:rPr>
          <w:rFonts w:ascii="Times New Roman" w:hAnsi="Times New Roman" w:cs="Times New Roman"/>
          <w:sz w:val="24"/>
          <w:szCs w:val="24"/>
        </w:rPr>
        <w:t>f</w:t>
      </w:r>
      <w:r w:rsidR="00441E76" w:rsidRPr="009A728A">
        <w:rPr>
          <w:rFonts w:ascii="Times New Roman" w:hAnsi="Times New Roman" w:cs="Times New Roman"/>
          <w:sz w:val="24"/>
          <w:szCs w:val="24"/>
        </w:rPr>
        <w:t>ind handling</w:t>
      </w:r>
      <w:r w:rsidR="003819F4" w:rsidRPr="009A728A">
        <w:rPr>
          <w:rFonts w:ascii="Times New Roman" w:hAnsi="Times New Roman" w:cs="Times New Roman"/>
          <w:sz w:val="24"/>
          <w:szCs w:val="24"/>
        </w:rPr>
        <w:t xml:space="preserve"> aversive</w:t>
      </w:r>
      <w:r w:rsidR="00470D8C" w:rsidRPr="009A728A">
        <w:rPr>
          <w:rFonts w:ascii="Times New Roman" w:hAnsi="Times New Roman" w:cs="Times New Roman"/>
          <w:sz w:val="24"/>
          <w:szCs w:val="24"/>
        </w:rPr>
        <w:t xml:space="preserve"> (McBride</w:t>
      </w:r>
      <w:r w:rsidR="00470B59" w:rsidRPr="009A728A">
        <w:rPr>
          <w:rFonts w:ascii="Times New Roman" w:hAnsi="Times New Roman" w:cs="Times New Roman"/>
          <w:sz w:val="24"/>
          <w:szCs w:val="24"/>
        </w:rPr>
        <w:t>,</w:t>
      </w:r>
      <w:r w:rsidR="00441E76" w:rsidRPr="009A728A">
        <w:rPr>
          <w:rFonts w:ascii="Times New Roman" w:hAnsi="Times New Roman" w:cs="Times New Roman"/>
          <w:sz w:val="24"/>
          <w:szCs w:val="24"/>
        </w:rPr>
        <w:t xml:space="preserve"> 2017)</w:t>
      </w:r>
      <w:r w:rsidR="003819F4" w:rsidRPr="009A728A">
        <w:rPr>
          <w:rFonts w:ascii="Times New Roman" w:hAnsi="Times New Roman" w:cs="Times New Roman"/>
          <w:sz w:val="24"/>
          <w:szCs w:val="24"/>
        </w:rPr>
        <w:t>. Few</w:t>
      </w:r>
      <w:r w:rsidR="00B7546C" w:rsidRPr="009A728A">
        <w:rPr>
          <w:rFonts w:ascii="Times New Roman" w:hAnsi="Times New Roman" w:cs="Times New Roman"/>
          <w:sz w:val="24"/>
          <w:szCs w:val="24"/>
        </w:rPr>
        <w:t xml:space="preserve"> respondents described cuddling or petting as reasons for</w:t>
      </w:r>
      <w:r w:rsidR="00441E76" w:rsidRPr="009A728A">
        <w:rPr>
          <w:rFonts w:ascii="Times New Roman" w:hAnsi="Times New Roman" w:cs="Times New Roman"/>
          <w:sz w:val="24"/>
          <w:szCs w:val="24"/>
        </w:rPr>
        <w:t xml:space="preserve"> handling rabbits. </w:t>
      </w:r>
      <w:r w:rsidR="004F7057" w:rsidRPr="009A728A">
        <w:rPr>
          <w:rFonts w:ascii="Times New Roman" w:hAnsi="Times New Roman" w:cs="Times New Roman"/>
          <w:sz w:val="24"/>
          <w:szCs w:val="24"/>
        </w:rPr>
        <w:t>T</w:t>
      </w:r>
      <w:r w:rsidR="00441E76" w:rsidRPr="009A728A">
        <w:rPr>
          <w:rFonts w:ascii="Times New Roman" w:hAnsi="Times New Roman" w:cs="Times New Roman"/>
          <w:sz w:val="24"/>
          <w:szCs w:val="24"/>
        </w:rPr>
        <w:t>his may reflect a recruitment bias</w:t>
      </w:r>
      <w:r w:rsidR="004C16CA" w:rsidRPr="009A728A">
        <w:rPr>
          <w:rFonts w:ascii="Times New Roman" w:hAnsi="Times New Roman" w:cs="Times New Roman"/>
          <w:sz w:val="24"/>
          <w:szCs w:val="24"/>
        </w:rPr>
        <w:t>, the survey attracting people already interested in</w:t>
      </w:r>
      <w:r w:rsidR="003819F4" w:rsidRPr="009A728A">
        <w:rPr>
          <w:rFonts w:ascii="Times New Roman" w:hAnsi="Times New Roman" w:cs="Times New Roman"/>
          <w:sz w:val="24"/>
          <w:szCs w:val="24"/>
        </w:rPr>
        <w:t xml:space="preserve"> and knowledgeable about</w:t>
      </w:r>
      <w:r w:rsidR="004C16CA" w:rsidRPr="009A728A">
        <w:rPr>
          <w:rFonts w:ascii="Times New Roman" w:hAnsi="Times New Roman" w:cs="Times New Roman"/>
          <w:sz w:val="24"/>
          <w:szCs w:val="24"/>
        </w:rPr>
        <w:t xml:space="preserve"> rabbit</w:t>
      </w:r>
      <w:r w:rsidR="003819F4" w:rsidRPr="009A728A">
        <w:rPr>
          <w:rFonts w:ascii="Times New Roman" w:hAnsi="Times New Roman" w:cs="Times New Roman"/>
          <w:sz w:val="24"/>
          <w:szCs w:val="24"/>
        </w:rPr>
        <w:t xml:space="preserve"> ethology</w:t>
      </w:r>
      <w:r w:rsidR="007F4D02" w:rsidRPr="009A728A">
        <w:rPr>
          <w:rFonts w:ascii="Times New Roman" w:hAnsi="Times New Roman" w:cs="Times New Roman"/>
          <w:sz w:val="24"/>
          <w:szCs w:val="24"/>
        </w:rPr>
        <w:t xml:space="preserve"> and welfare</w:t>
      </w:r>
      <w:r w:rsidR="003819F4" w:rsidRPr="009A728A">
        <w:rPr>
          <w:rFonts w:ascii="Times New Roman" w:hAnsi="Times New Roman" w:cs="Times New Roman"/>
          <w:sz w:val="24"/>
          <w:szCs w:val="24"/>
        </w:rPr>
        <w:t>. This is further supported as only 28.7% of current pet owners kept singleton rabbits compared to 52% in the PDSA (2016) survey conducted 6 months after the present study</w:t>
      </w:r>
      <w:r w:rsidR="007F4D02" w:rsidRPr="009A728A">
        <w:rPr>
          <w:rFonts w:ascii="Times New Roman" w:hAnsi="Times New Roman" w:cs="Times New Roman"/>
          <w:sz w:val="24"/>
          <w:szCs w:val="24"/>
        </w:rPr>
        <w:t>.</w:t>
      </w:r>
      <w:r w:rsidR="003835A5" w:rsidRPr="009A728A">
        <w:rPr>
          <w:rFonts w:ascii="Times New Roman" w:hAnsi="Times New Roman" w:cs="Times New Roman"/>
          <w:sz w:val="24"/>
          <w:szCs w:val="24"/>
        </w:rPr>
        <w:t xml:space="preserve"> Similarly, in Australia, Howell </w:t>
      </w:r>
      <w:r w:rsidR="003835A5" w:rsidRPr="009A728A">
        <w:rPr>
          <w:rFonts w:ascii="Times New Roman" w:hAnsi="Times New Roman" w:cs="Times New Roman"/>
          <w:i/>
          <w:sz w:val="24"/>
          <w:szCs w:val="24"/>
        </w:rPr>
        <w:t>et al</w:t>
      </w:r>
      <w:r w:rsidR="003835A5" w:rsidRPr="009A728A">
        <w:rPr>
          <w:rFonts w:ascii="Times New Roman" w:hAnsi="Times New Roman" w:cs="Times New Roman"/>
          <w:sz w:val="24"/>
          <w:szCs w:val="24"/>
        </w:rPr>
        <w:t xml:space="preserve">., (2015) stated that 63% of respondents surveyed owned </w:t>
      </w:r>
      <w:r w:rsidR="00AB18BA" w:rsidRPr="009A728A">
        <w:rPr>
          <w:rFonts w:ascii="Times New Roman" w:hAnsi="Times New Roman" w:cs="Times New Roman"/>
          <w:sz w:val="24"/>
          <w:szCs w:val="24"/>
        </w:rPr>
        <w:t xml:space="preserve">only </w:t>
      </w:r>
      <w:r w:rsidR="003835A5" w:rsidRPr="009A728A">
        <w:rPr>
          <w:rFonts w:ascii="Times New Roman" w:hAnsi="Times New Roman" w:cs="Times New Roman"/>
          <w:sz w:val="24"/>
          <w:szCs w:val="24"/>
        </w:rPr>
        <w:t xml:space="preserve">one rabbit. </w:t>
      </w:r>
      <w:r w:rsidR="00EF5F82" w:rsidRPr="009A728A">
        <w:rPr>
          <w:rFonts w:ascii="Times New Roman" w:hAnsi="Times New Roman" w:cs="Times New Roman"/>
          <w:sz w:val="24"/>
          <w:szCs w:val="24"/>
        </w:rPr>
        <w:t xml:space="preserve"> </w:t>
      </w:r>
    </w:p>
    <w:p w14:paraId="37FDEE64" w14:textId="312F5395" w:rsidR="00984D4F" w:rsidRPr="009A728A" w:rsidRDefault="00C86E36" w:rsidP="00470B59">
      <w:pPr>
        <w:spacing w:after="0" w:line="480" w:lineRule="auto"/>
        <w:ind w:firstLine="720"/>
        <w:jc w:val="both"/>
        <w:rPr>
          <w:rFonts w:ascii="Times New Roman" w:hAnsi="Times New Roman" w:cs="Times New Roman"/>
          <w:sz w:val="24"/>
          <w:szCs w:val="24"/>
        </w:rPr>
      </w:pPr>
      <w:r w:rsidRPr="009A728A">
        <w:rPr>
          <w:rFonts w:ascii="Times New Roman" w:hAnsi="Times New Roman" w:cs="Times New Roman"/>
          <w:sz w:val="24"/>
          <w:szCs w:val="24"/>
        </w:rPr>
        <w:t>Rabbit handling is a complex issue</w:t>
      </w:r>
      <w:r w:rsidR="003819F4" w:rsidRPr="009A728A">
        <w:rPr>
          <w:rFonts w:ascii="Times New Roman" w:hAnsi="Times New Roman" w:cs="Times New Roman"/>
          <w:sz w:val="24"/>
          <w:szCs w:val="24"/>
        </w:rPr>
        <w:t>. Th</w:t>
      </w:r>
      <w:r w:rsidR="00C92600" w:rsidRPr="009A728A">
        <w:rPr>
          <w:rFonts w:ascii="Times New Roman" w:hAnsi="Times New Roman" w:cs="Times New Roman"/>
          <w:sz w:val="24"/>
          <w:szCs w:val="24"/>
        </w:rPr>
        <w:t xml:space="preserve">e literature </w:t>
      </w:r>
      <w:r w:rsidR="003819F4" w:rsidRPr="009A728A">
        <w:rPr>
          <w:rFonts w:ascii="Times New Roman" w:hAnsi="Times New Roman" w:cs="Times New Roman"/>
          <w:sz w:val="24"/>
          <w:szCs w:val="24"/>
        </w:rPr>
        <w:t>evidences</w:t>
      </w:r>
      <w:r w:rsidR="00C92600" w:rsidRPr="009A728A">
        <w:rPr>
          <w:rFonts w:ascii="Times New Roman" w:hAnsi="Times New Roman" w:cs="Times New Roman"/>
          <w:sz w:val="24"/>
          <w:szCs w:val="24"/>
        </w:rPr>
        <w:t xml:space="preserve"> conflicting views with regards to </w:t>
      </w:r>
      <w:r w:rsidR="00B82B95" w:rsidRPr="009A728A">
        <w:rPr>
          <w:rFonts w:ascii="Times New Roman" w:hAnsi="Times New Roman" w:cs="Times New Roman"/>
          <w:sz w:val="24"/>
          <w:szCs w:val="24"/>
        </w:rPr>
        <w:t>suitability of methods</w:t>
      </w:r>
      <w:r w:rsidR="00470D8C" w:rsidRPr="009A728A">
        <w:rPr>
          <w:rFonts w:ascii="Times New Roman" w:hAnsi="Times New Roman" w:cs="Times New Roman"/>
          <w:sz w:val="24"/>
          <w:szCs w:val="24"/>
        </w:rPr>
        <w:t xml:space="preserve"> (Bradbury &amp;</w:t>
      </w:r>
      <w:r w:rsidR="00C92600" w:rsidRPr="009A728A">
        <w:rPr>
          <w:rFonts w:ascii="Times New Roman" w:hAnsi="Times New Roman" w:cs="Times New Roman"/>
          <w:sz w:val="24"/>
          <w:szCs w:val="24"/>
        </w:rPr>
        <w:t xml:space="preserve"> Dickens</w:t>
      </w:r>
      <w:r w:rsidR="00470B59" w:rsidRPr="009A728A">
        <w:rPr>
          <w:rFonts w:ascii="Times New Roman" w:hAnsi="Times New Roman" w:cs="Times New Roman"/>
          <w:sz w:val="24"/>
          <w:szCs w:val="24"/>
        </w:rPr>
        <w:t>,</w:t>
      </w:r>
      <w:r w:rsidR="00B7546C" w:rsidRPr="009A728A">
        <w:rPr>
          <w:rFonts w:ascii="Times New Roman" w:hAnsi="Times New Roman" w:cs="Times New Roman"/>
          <w:sz w:val="24"/>
          <w:szCs w:val="24"/>
        </w:rPr>
        <w:t xml:space="preserve"> 2016)</w:t>
      </w:r>
      <w:r w:rsidR="00C92600" w:rsidRPr="009A728A">
        <w:rPr>
          <w:rFonts w:ascii="Times New Roman" w:hAnsi="Times New Roman" w:cs="Times New Roman"/>
          <w:sz w:val="24"/>
          <w:szCs w:val="24"/>
        </w:rPr>
        <w:t>.</w:t>
      </w:r>
      <w:r w:rsidR="00B7546C" w:rsidRPr="009A728A">
        <w:rPr>
          <w:rFonts w:ascii="Times New Roman" w:hAnsi="Times New Roman" w:cs="Times New Roman"/>
          <w:sz w:val="24"/>
          <w:szCs w:val="24"/>
        </w:rPr>
        <w:t xml:space="preserve"> The current study confirms that this disparity is reflected in the perceptions of a</w:t>
      </w:r>
      <w:r w:rsidRPr="009A728A">
        <w:rPr>
          <w:rFonts w:ascii="Times New Roman" w:hAnsi="Times New Roman" w:cs="Times New Roman"/>
          <w:sz w:val="24"/>
          <w:szCs w:val="24"/>
        </w:rPr>
        <w:t xml:space="preserve"> large </w:t>
      </w:r>
      <w:r w:rsidR="00536F80" w:rsidRPr="009A728A">
        <w:rPr>
          <w:rFonts w:ascii="Times New Roman" w:hAnsi="Times New Roman" w:cs="Times New Roman"/>
          <w:sz w:val="24"/>
          <w:szCs w:val="24"/>
        </w:rPr>
        <w:t>sample</w:t>
      </w:r>
      <w:r w:rsidRPr="009A728A">
        <w:rPr>
          <w:rFonts w:ascii="Times New Roman" w:hAnsi="Times New Roman" w:cs="Times New Roman"/>
          <w:sz w:val="24"/>
          <w:szCs w:val="24"/>
        </w:rPr>
        <w:t xml:space="preserve"> of people handling rabbits</w:t>
      </w:r>
      <w:r w:rsidR="00B7546C" w:rsidRPr="009A728A">
        <w:rPr>
          <w:rFonts w:ascii="Times New Roman" w:hAnsi="Times New Roman" w:cs="Times New Roman"/>
          <w:sz w:val="24"/>
          <w:szCs w:val="24"/>
        </w:rPr>
        <w:t xml:space="preserve"> in different contexts.</w:t>
      </w:r>
      <w:r w:rsidR="007F4D02" w:rsidRPr="009A728A">
        <w:rPr>
          <w:rFonts w:ascii="Times New Roman" w:hAnsi="Times New Roman" w:cs="Times New Roman"/>
          <w:sz w:val="24"/>
          <w:szCs w:val="24"/>
        </w:rPr>
        <w:t xml:space="preserve"> </w:t>
      </w:r>
      <w:r w:rsidR="00405C41" w:rsidRPr="009A728A">
        <w:rPr>
          <w:rFonts w:ascii="Times New Roman" w:hAnsi="Times New Roman" w:cs="Times New Roman"/>
          <w:sz w:val="24"/>
          <w:szCs w:val="24"/>
        </w:rPr>
        <w:t xml:space="preserve">Rich data from open responses </w:t>
      </w:r>
      <w:r w:rsidR="007E4CB7" w:rsidRPr="009A728A">
        <w:rPr>
          <w:rFonts w:ascii="Times New Roman" w:hAnsi="Times New Roman" w:cs="Times New Roman"/>
          <w:sz w:val="24"/>
          <w:szCs w:val="24"/>
        </w:rPr>
        <w:t>regarding why</w:t>
      </w:r>
      <w:r w:rsidR="00B82B95" w:rsidRPr="009A728A">
        <w:rPr>
          <w:rFonts w:ascii="Times New Roman" w:hAnsi="Times New Roman" w:cs="Times New Roman"/>
          <w:sz w:val="24"/>
          <w:szCs w:val="24"/>
        </w:rPr>
        <w:t xml:space="preserve"> </w:t>
      </w:r>
      <w:r w:rsidR="00405C41" w:rsidRPr="009A728A">
        <w:rPr>
          <w:rFonts w:ascii="Times New Roman" w:hAnsi="Times New Roman" w:cs="Times New Roman"/>
          <w:sz w:val="24"/>
          <w:szCs w:val="24"/>
        </w:rPr>
        <w:t>particular method</w:t>
      </w:r>
      <w:r w:rsidR="007E4CB7" w:rsidRPr="009A728A">
        <w:rPr>
          <w:rFonts w:ascii="Times New Roman" w:hAnsi="Times New Roman" w:cs="Times New Roman"/>
          <w:sz w:val="24"/>
          <w:szCs w:val="24"/>
        </w:rPr>
        <w:t>s are</w:t>
      </w:r>
      <w:r w:rsidR="00B82B95" w:rsidRPr="009A728A">
        <w:rPr>
          <w:rFonts w:ascii="Times New Roman" w:hAnsi="Times New Roman" w:cs="Times New Roman"/>
          <w:sz w:val="24"/>
          <w:szCs w:val="24"/>
        </w:rPr>
        <w:t xml:space="preserve"> not used</w:t>
      </w:r>
      <w:r w:rsidR="007E4CB7" w:rsidRPr="009A728A">
        <w:rPr>
          <w:rFonts w:ascii="Times New Roman" w:hAnsi="Times New Roman" w:cs="Times New Roman"/>
          <w:sz w:val="24"/>
          <w:szCs w:val="24"/>
        </w:rPr>
        <w:t xml:space="preserve"> suggests</w:t>
      </w:r>
      <w:r w:rsidR="00405C41" w:rsidRPr="009A728A">
        <w:rPr>
          <w:rFonts w:ascii="Times New Roman" w:hAnsi="Times New Roman" w:cs="Times New Roman"/>
          <w:sz w:val="24"/>
          <w:szCs w:val="24"/>
        </w:rPr>
        <w:t xml:space="preserve"> handlers </w:t>
      </w:r>
      <w:r w:rsidR="00B82B95" w:rsidRPr="009A728A">
        <w:rPr>
          <w:rFonts w:ascii="Times New Roman" w:hAnsi="Times New Roman" w:cs="Times New Roman"/>
          <w:sz w:val="24"/>
          <w:szCs w:val="24"/>
        </w:rPr>
        <w:t>consider</w:t>
      </w:r>
      <w:r w:rsidR="00405C41" w:rsidRPr="009A728A">
        <w:rPr>
          <w:rFonts w:ascii="Times New Roman" w:hAnsi="Times New Roman" w:cs="Times New Roman"/>
          <w:sz w:val="24"/>
          <w:szCs w:val="24"/>
        </w:rPr>
        <w:t xml:space="preserve"> the rabbit’s experience, both emotional and </w:t>
      </w:r>
      <w:r w:rsidR="007E4CB7" w:rsidRPr="009A728A">
        <w:rPr>
          <w:rFonts w:ascii="Times New Roman" w:hAnsi="Times New Roman" w:cs="Times New Roman"/>
          <w:sz w:val="24"/>
          <w:szCs w:val="24"/>
        </w:rPr>
        <w:t>to avoid</w:t>
      </w:r>
      <w:r w:rsidR="00405C41" w:rsidRPr="009A728A">
        <w:rPr>
          <w:rFonts w:ascii="Times New Roman" w:hAnsi="Times New Roman" w:cs="Times New Roman"/>
          <w:sz w:val="24"/>
          <w:szCs w:val="24"/>
        </w:rPr>
        <w:t xml:space="preserve"> potential injuries, and the perceived preferences of the individual rabbit (Table </w:t>
      </w:r>
      <w:r w:rsidR="006A2CB6" w:rsidRPr="009A728A">
        <w:rPr>
          <w:rFonts w:ascii="Times New Roman" w:hAnsi="Times New Roman" w:cs="Times New Roman"/>
          <w:sz w:val="24"/>
          <w:szCs w:val="24"/>
        </w:rPr>
        <w:t>2</w:t>
      </w:r>
      <w:r w:rsidR="00405C41" w:rsidRPr="009A728A">
        <w:rPr>
          <w:rFonts w:ascii="Times New Roman" w:hAnsi="Times New Roman" w:cs="Times New Roman"/>
          <w:sz w:val="24"/>
          <w:szCs w:val="24"/>
        </w:rPr>
        <w:t xml:space="preserve">). </w:t>
      </w:r>
      <w:r w:rsidR="007E4CB7" w:rsidRPr="009A728A">
        <w:rPr>
          <w:rFonts w:ascii="Times New Roman" w:hAnsi="Times New Roman" w:cs="Times New Roman"/>
          <w:sz w:val="24"/>
          <w:szCs w:val="24"/>
        </w:rPr>
        <w:t xml:space="preserve">Methods were also described as ill-suited to </w:t>
      </w:r>
      <w:r w:rsidR="00433BAA" w:rsidRPr="009A728A">
        <w:rPr>
          <w:rFonts w:ascii="Times New Roman" w:hAnsi="Times New Roman" w:cs="Times New Roman"/>
          <w:sz w:val="24"/>
          <w:szCs w:val="24"/>
        </w:rPr>
        <w:t>the breed of rabbit.</w:t>
      </w:r>
      <w:r w:rsidR="004A6561" w:rsidRPr="009A728A">
        <w:rPr>
          <w:rFonts w:ascii="Times New Roman" w:hAnsi="Times New Roman" w:cs="Times New Roman"/>
          <w:sz w:val="24"/>
          <w:szCs w:val="24"/>
        </w:rPr>
        <w:t xml:space="preserve"> Rabbit breeds vary dramatically in size; from miniature breeds e.g. </w:t>
      </w:r>
      <w:r w:rsidR="007F4D02" w:rsidRPr="009A728A">
        <w:rPr>
          <w:rFonts w:ascii="Times New Roman" w:hAnsi="Times New Roman" w:cs="Times New Roman"/>
          <w:sz w:val="24"/>
          <w:szCs w:val="24"/>
        </w:rPr>
        <w:t>P</w:t>
      </w:r>
      <w:r w:rsidR="004A6561" w:rsidRPr="009A728A">
        <w:rPr>
          <w:rFonts w:ascii="Times New Roman" w:hAnsi="Times New Roman" w:cs="Times New Roman"/>
          <w:sz w:val="24"/>
          <w:szCs w:val="24"/>
        </w:rPr>
        <w:t xml:space="preserve">olish at 1.1kg,  to giant breeds, e.g. </w:t>
      </w:r>
      <w:r w:rsidR="007F4D02" w:rsidRPr="009A728A">
        <w:rPr>
          <w:rFonts w:ascii="Times New Roman" w:hAnsi="Times New Roman" w:cs="Times New Roman"/>
          <w:sz w:val="24"/>
          <w:szCs w:val="24"/>
        </w:rPr>
        <w:t>C</w:t>
      </w:r>
      <w:r w:rsidR="004A6561" w:rsidRPr="009A728A">
        <w:rPr>
          <w:rFonts w:ascii="Times New Roman" w:hAnsi="Times New Roman" w:cs="Times New Roman"/>
          <w:sz w:val="24"/>
          <w:szCs w:val="24"/>
        </w:rPr>
        <w:t xml:space="preserve">ontinental </w:t>
      </w:r>
      <w:r w:rsidR="007F4D02" w:rsidRPr="009A728A">
        <w:rPr>
          <w:rFonts w:ascii="Times New Roman" w:hAnsi="Times New Roman" w:cs="Times New Roman"/>
          <w:sz w:val="24"/>
          <w:szCs w:val="24"/>
        </w:rPr>
        <w:t>G</w:t>
      </w:r>
      <w:r w:rsidR="004A6561" w:rsidRPr="009A728A">
        <w:rPr>
          <w:rFonts w:ascii="Times New Roman" w:hAnsi="Times New Roman" w:cs="Times New Roman"/>
          <w:sz w:val="24"/>
          <w:szCs w:val="24"/>
        </w:rPr>
        <w:t>iants</w:t>
      </w:r>
      <w:r w:rsidR="00470D8C" w:rsidRPr="009A728A">
        <w:rPr>
          <w:rFonts w:ascii="Times New Roman" w:hAnsi="Times New Roman" w:cs="Times New Roman"/>
          <w:sz w:val="24"/>
          <w:szCs w:val="24"/>
        </w:rPr>
        <w:t xml:space="preserve"> at 7kg (British Rabbit Council</w:t>
      </w:r>
      <w:r w:rsidR="00470B59" w:rsidRPr="009A728A">
        <w:rPr>
          <w:rFonts w:ascii="Times New Roman" w:hAnsi="Times New Roman" w:cs="Times New Roman"/>
          <w:sz w:val="24"/>
          <w:szCs w:val="24"/>
        </w:rPr>
        <w:t>,</w:t>
      </w:r>
      <w:r w:rsidR="004A6561" w:rsidRPr="009A728A">
        <w:rPr>
          <w:rFonts w:ascii="Times New Roman" w:hAnsi="Times New Roman" w:cs="Times New Roman"/>
          <w:sz w:val="24"/>
          <w:szCs w:val="24"/>
        </w:rPr>
        <w:t xml:space="preserve"> 2016). Whilst medium and larger breeds are common to the laboratory and farm contexts</w:t>
      </w:r>
      <w:r w:rsidR="008449D9" w:rsidRPr="009A728A">
        <w:rPr>
          <w:rFonts w:ascii="Times New Roman" w:hAnsi="Times New Roman" w:cs="Times New Roman"/>
          <w:sz w:val="24"/>
          <w:szCs w:val="24"/>
        </w:rPr>
        <w:t>,</w:t>
      </w:r>
      <w:r w:rsidR="004A6561" w:rsidRPr="009A728A">
        <w:rPr>
          <w:rFonts w:ascii="Times New Roman" w:hAnsi="Times New Roman" w:cs="Times New Roman"/>
          <w:sz w:val="24"/>
          <w:szCs w:val="24"/>
        </w:rPr>
        <w:t xml:space="preserve"> </w:t>
      </w:r>
      <w:r w:rsidR="00C84AC0" w:rsidRPr="009A728A">
        <w:rPr>
          <w:rFonts w:ascii="Times New Roman" w:hAnsi="Times New Roman" w:cs="Times New Roman"/>
          <w:sz w:val="24"/>
          <w:szCs w:val="24"/>
        </w:rPr>
        <w:t>a range of different size</w:t>
      </w:r>
      <w:r w:rsidR="007E4CB7" w:rsidRPr="009A728A">
        <w:rPr>
          <w:rFonts w:ascii="Times New Roman" w:hAnsi="Times New Roman" w:cs="Times New Roman"/>
          <w:sz w:val="24"/>
          <w:szCs w:val="24"/>
        </w:rPr>
        <w:t>s</w:t>
      </w:r>
      <w:r w:rsidR="00C84AC0" w:rsidRPr="009A728A">
        <w:rPr>
          <w:rFonts w:ascii="Times New Roman" w:hAnsi="Times New Roman" w:cs="Times New Roman"/>
          <w:sz w:val="24"/>
          <w:szCs w:val="24"/>
        </w:rPr>
        <w:t xml:space="preserve"> are kept as pets (</w:t>
      </w:r>
      <w:r w:rsidR="004A6561" w:rsidRPr="009A728A">
        <w:rPr>
          <w:rFonts w:ascii="Times New Roman" w:hAnsi="Times New Roman" w:cs="Times New Roman"/>
          <w:sz w:val="24"/>
          <w:szCs w:val="24"/>
        </w:rPr>
        <w:t xml:space="preserve">Rooney </w:t>
      </w:r>
      <w:r w:rsidR="00470D8C" w:rsidRPr="009A728A">
        <w:rPr>
          <w:rFonts w:ascii="Times New Roman" w:hAnsi="Times New Roman" w:cs="Times New Roman"/>
          <w:i/>
          <w:sz w:val="24"/>
          <w:szCs w:val="24"/>
        </w:rPr>
        <w:t>et al</w:t>
      </w:r>
      <w:r w:rsidR="00470B59" w:rsidRPr="009A728A">
        <w:rPr>
          <w:rFonts w:ascii="Times New Roman" w:hAnsi="Times New Roman" w:cs="Times New Roman"/>
          <w:i/>
          <w:sz w:val="24"/>
          <w:szCs w:val="24"/>
        </w:rPr>
        <w:t>.,</w:t>
      </w:r>
      <w:r w:rsidR="004A6561" w:rsidRPr="009A728A">
        <w:rPr>
          <w:rFonts w:ascii="Times New Roman" w:hAnsi="Times New Roman" w:cs="Times New Roman"/>
          <w:sz w:val="24"/>
          <w:szCs w:val="24"/>
        </w:rPr>
        <w:t xml:space="preserve"> 2014)</w:t>
      </w:r>
      <w:r w:rsidR="00C84AC0" w:rsidRPr="009A728A">
        <w:rPr>
          <w:rFonts w:ascii="Times New Roman" w:hAnsi="Times New Roman" w:cs="Times New Roman"/>
          <w:sz w:val="24"/>
          <w:szCs w:val="24"/>
        </w:rPr>
        <w:t>.</w:t>
      </w:r>
      <w:r w:rsidR="00433BAA" w:rsidRPr="009A728A">
        <w:rPr>
          <w:rFonts w:ascii="Times New Roman" w:hAnsi="Times New Roman" w:cs="Times New Roman"/>
          <w:sz w:val="24"/>
          <w:szCs w:val="24"/>
        </w:rPr>
        <w:t xml:space="preserve"> To the authors</w:t>
      </w:r>
      <w:r w:rsidR="00BD1676" w:rsidRPr="009A728A">
        <w:rPr>
          <w:rFonts w:ascii="Times New Roman" w:hAnsi="Times New Roman" w:cs="Times New Roman"/>
          <w:sz w:val="24"/>
          <w:szCs w:val="24"/>
        </w:rPr>
        <w:t>’</w:t>
      </w:r>
      <w:r w:rsidR="00433BAA" w:rsidRPr="009A728A">
        <w:rPr>
          <w:rFonts w:ascii="Times New Roman" w:hAnsi="Times New Roman" w:cs="Times New Roman"/>
          <w:sz w:val="24"/>
          <w:szCs w:val="24"/>
        </w:rPr>
        <w:t xml:space="preserve"> knowledge</w:t>
      </w:r>
      <w:r w:rsidR="008449D9" w:rsidRPr="009A728A">
        <w:rPr>
          <w:rFonts w:ascii="Times New Roman" w:hAnsi="Times New Roman" w:cs="Times New Roman"/>
          <w:sz w:val="24"/>
          <w:szCs w:val="24"/>
        </w:rPr>
        <w:t>,</w:t>
      </w:r>
      <w:r w:rsidR="00433BAA" w:rsidRPr="009A728A">
        <w:rPr>
          <w:rFonts w:ascii="Times New Roman" w:hAnsi="Times New Roman" w:cs="Times New Roman"/>
          <w:sz w:val="24"/>
          <w:szCs w:val="24"/>
        </w:rPr>
        <w:t xml:space="preserve"> there </w:t>
      </w:r>
      <w:r w:rsidR="00405C41" w:rsidRPr="009A728A">
        <w:rPr>
          <w:rFonts w:ascii="Times New Roman" w:hAnsi="Times New Roman" w:cs="Times New Roman"/>
          <w:sz w:val="24"/>
          <w:szCs w:val="24"/>
        </w:rPr>
        <w:t>is</w:t>
      </w:r>
      <w:r w:rsidR="00433BAA" w:rsidRPr="009A728A">
        <w:rPr>
          <w:rFonts w:ascii="Times New Roman" w:hAnsi="Times New Roman" w:cs="Times New Roman"/>
          <w:sz w:val="24"/>
          <w:szCs w:val="24"/>
        </w:rPr>
        <w:t xml:space="preserve"> no research investigating </w:t>
      </w:r>
      <w:r w:rsidR="007E4CB7" w:rsidRPr="009A728A">
        <w:rPr>
          <w:rFonts w:ascii="Times New Roman" w:hAnsi="Times New Roman" w:cs="Times New Roman"/>
          <w:sz w:val="24"/>
          <w:szCs w:val="24"/>
        </w:rPr>
        <w:t xml:space="preserve">handling and </w:t>
      </w:r>
      <w:r w:rsidR="00405C41" w:rsidRPr="009A728A">
        <w:rPr>
          <w:rFonts w:ascii="Times New Roman" w:hAnsi="Times New Roman" w:cs="Times New Roman"/>
          <w:sz w:val="24"/>
          <w:szCs w:val="24"/>
        </w:rPr>
        <w:t xml:space="preserve">breed </w:t>
      </w:r>
      <w:r w:rsidR="007E4CB7" w:rsidRPr="009A728A">
        <w:rPr>
          <w:rFonts w:ascii="Times New Roman" w:hAnsi="Times New Roman" w:cs="Times New Roman"/>
          <w:sz w:val="24"/>
          <w:szCs w:val="24"/>
        </w:rPr>
        <w:t xml:space="preserve">differences. </w:t>
      </w:r>
      <w:r w:rsidR="007F4D02" w:rsidRPr="009A728A">
        <w:rPr>
          <w:rFonts w:ascii="Times New Roman" w:hAnsi="Times New Roman" w:cs="Times New Roman"/>
          <w:sz w:val="24"/>
          <w:szCs w:val="24"/>
        </w:rPr>
        <w:t>For example, l</w:t>
      </w:r>
      <w:r w:rsidR="004A6561" w:rsidRPr="009A728A">
        <w:rPr>
          <w:rFonts w:ascii="Times New Roman" w:hAnsi="Times New Roman" w:cs="Times New Roman"/>
          <w:sz w:val="24"/>
          <w:szCs w:val="24"/>
        </w:rPr>
        <w:t>arger animals</w:t>
      </w:r>
      <w:r w:rsidR="007E4CB7" w:rsidRPr="009A728A">
        <w:rPr>
          <w:rFonts w:ascii="Times New Roman" w:hAnsi="Times New Roman" w:cs="Times New Roman"/>
          <w:sz w:val="24"/>
          <w:szCs w:val="24"/>
        </w:rPr>
        <w:t xml:space="preserve"> may</w:t>
      </w:r>
      <w:r w:rsidR="004A6561" w:rsidRPr="009A728A">
        <w:rPr>
          <w:rFonts w:ascii="Times New Roman" w:hAnsi="Times New Roman" w:cs="Times New Roman"/>
          <w:sz w:val="24"/>
          <w:szCs w:val="24"/>
        </w:rPr>
        <w:t xml:space="preserve"> find some methods less supportive</w:t>
      </w:r>
      <w:r w:rsidR="008449D9" w:rsidRPr="009A728A">
        <w:rPr>
          <w:rFonts w:ascii="Times New Roman" w:hAnsi="Times New Roman" w:cs="Times New Roman"/>
          <w:sz w:val="24"/>
          <w:szCs w:val="24"/>
        </w:rPr>
        <w:t xml:space="preserve"> and</w:t>
      </w:r>
      <w:r w:rsidR="004A6561" w:rsidRPr="009A728A">
        <w:rPr>
          <w:rFonts w:ascii="Times New Roman" w:hAnsi="Times New Roman" w:cs="Times New Roman"/>
          <w:sz w:val="24"/>
          <w:szCs w:val="24"/>
        </w:rPr>
        <w:t xml:space="preserve"> more anxiety inducing</w:t>
      </w:r>
      <w:r w:rsidR="008449D9" w:rsidRPr="009A728A">
        <w:rPr>
          <w:rFonts w:ascii="Times New Roman" w:hAnsi="Times New Roman" w:cs="Times New Roman"/>
          <w:sz w:val="24"/>
          <w:szCs w:val="24"/>
        </w:rPr>
        <w:t>,</w:t>
      </w:r>
      <w:r w:rsidR="004A6561" w:rsidRPr="009A728A">
        <w:rPr>
          <w:rFonts w:ascii="Times New Roman" w:hAnsi="Times New Roman" w:cs="Times New Roman"/>
          <w:sz w:val="24"/>
          <w:szCs w:val="24"/>
        </w:rPr>
        <w:t xml:space="preserve"> </w:t>
      </w:r>
      <w:r w:rsidR="007E4CB7" w:rsidRPr="009A728A">
        <w:rPr>
          <w:rFonts w:ascii="Times New Roman" w:hAnsi="Times New Roman" w:cs="Times New Roman"/>
          <w:sz w:val="24"/>
          <w:szCs w:val="24"/>
        </w:rPr>
        <w:t xml:space="preserve">and </w:t>
      </w:r>
      <w:r w:rsidR="004A6561" w:rsidRPr="009A728A">
        <w:rPr>
          <w:rFonts w:ascii="Times New Roman" w:hAnsi="Times New Roman" w:cs="Times New Roman"/>
          <w:sz w:val="24"/>
          <w:szCs w:val="24"/>
        </w:rPr>
        <w:t>smaller breeds</w:t>
      </w:r>
      <w:r w:rsidR="007E4CB7" w:rsidRPr="009A728A">
        <w:rPr>
          <w:rFonts w:ascii="Times New Roman" w:hAnsi="Times New Roman" w:cs="Times New Roman"/>
          <w:sz w:val="24"/>
          <w:szCs w:val="24"/>
        </w:rPr>
        <w:t xml:space="preserve"> may be</w:t>
      </w:r>
      <w:r w:rsidR="004A6561" w:rsidRPr="009A728A">
        <w:rPr>
          <w:rFonts w:ascii="Times New Roman" w:hAnsi="Times New Roman" w:cs="Times New Roman"/>
          <w:sz w:val="24"/>
          <w:szCs w:val="24"/>
        </w:rPr>
        <w:t xml:space="preserve"> more susceptible to pain when handled. </w:t>
      </w:r>
      <w:r w:rsidR="008407C3" w:rsidRPr="009A728A">
        <w:rPr>
          <w:rFonts w:ascii="Times New Roman" w:hAnsi="Times New Roman" w:cs="Times New Roman"/>
          <w:sz w:val="24"/>
          <w:szCs w:val="24"/>
        </w:rPr>
        <w:t>Future research might explore rabbit preference for</w:t>
      </w:r>
      <w:r w:rsidR="007E4CB7" w:rsidRPr="009A728A">
        <w:rPr>
          <w:rFonts w:ascii="Times New Roman" w:hAnsi="Times New Roman" w:cs="Times New Roman"/>
          <w:sz w:val="24"/>
          <w:szCs w:val="24"/>
        </w:rPr>
        <w:t xml:space="preserve"> different</w:t>
      </w:r>
      <w:r w:rsidR="008407C3" w:rsidRPr="009A728A">
        <w:rPr>
          <w:rFonts w:ascii="Times New Roman" w:hAnsi="Times New Roman" w:cs="Times New Roman"/>
          <w:sz w:val="24"/>
          <w:szCs w:val="24"/>
        </w:rPr>
        <w:t xml:space="preserve"> handling methods and</w:t>
      </w:r>
      <w:r w:rsidR="00EF5F82" w:rsidRPr="009A728A">
        <w:rPr>
          <w:rFonts w:ascii="Times New Roman" w:hAnsi="Times New Roman" w:cs="Times New Roman"/>
          <w:sz w:val="24"/>
          <w:szCs w:val="24"/>
        </w:rPr>
        <w:t xml:space="preserve"> determine</w:t>
      </w:r>
      <w:r w:rsidR="008407C3" w:rsidRPr="009A728A">
        <w:rPr>
          <w:rFonts w:ascii="Times New Roman" w:hAnsi="Times New Roman" w:cs="Times New Roman"/>
          <w:sz w:val="24"/>
          <w:szCs w:val="24"/>
        </w:rPr>
        <w:t xml:space="preserve"> if there are breed differences</w:t>
      </w:r>
      <w:r w:rsidR="008449D9" w:rsidRPr="009A728A">
        <w:rPr>
          <w:rFonts w:ascii="Times New Roman" w:hAnsi="Times New Roman" w:cs="Times New Roman"/>
          <w:sz w:val="24"/>
          <w:szCs w:val="24"/>
        </w:rPr>
        <w:t>. This could</w:t>
      </w:r>
      <w:r w:rsidR="008407C3" w:rsidRPr="009A728A">
        <w:rPr>
          <w:rFonts w:ascii="Times New Roman" w:hAnsi="Times New Roman" w:cs="Times New Roman"/>
          <w:sz w:val="24"/>
          <w:szCs w:val="24"/>
        </w:rPr>
        <w:t xml:space="preserve"> enable</w:t>
      </w:r>
      <w:r w:rsidR="008449D9" w:rsidRPr="009A728A">
        <w:rPr>
          <w:rFonts w:ascii="Times New Roman" w:hAnsi="Times New Roman" w:cs="Times New Roman"/>
          <w:sz w:val="24"/>
          <w:szCs w:val="24"/>
        </w:rPr>
        <w:t xml:space="preserve"> the</w:t>
      </w:r>
      <w:r w:rsidR="008407C3" w:rsidRPr="009A728A">
        <w:rPr>
          <w:rFonts w:ascii="Times New Roman" w:hAnsi="Times New Roman" w:cs="Times New Roman"/>
          <w:sz w:val="24"/>
          <w:szCs w:val="24"/>
        </w:rPr>
        <w:t xml:space="preserve"> promotion of methods that encourage safe handling and reduce negative welfare impacts.</w:t>
      </w:r>
    </w:p>
    <w:p w14:paraId="46B90387" w14:textId="77777777" w:rsidR="00640981" w:rsidRPr="009A728A" w:rsidRDefault="00640981" w:rsidP="00470B59">
      <w:pPr>
        <w:spacing w:after="0" w:line="480" w:lineRule="auto"/>
        <w:ind w:left="720"/>
        <w:jc w:val="both"/>
        <w:rPr>
          <w:rFonts w:ascii="Times New Roman" w:hAnsi="Times New Roman" w:cs="Times New Roman"/>
          <w:i/>
          <w:sz w:val="24"/>
          <w:szCs w:val="24"/>
        </w:rPr>
      </w:pPr>
      <w:r w:rsidRPr="009A728A">
        <w:rPr>
          <w:rFonts w:ascii="Times New Roman" w:hAnsi="Times New Roman" w:cs="Times New Roman"/>
          <w:i/>
          <w:sz w:val="24"/>
          <w:szCs w:val="24"/>
        </w:rPr>
        <w:t>Handling methods used</w:t>
      </w:r>
    </w:p>
    <w:p w14:paraId="6D104414" w14:textId="413D1BD2" w:rsidR="00220661" w:rsidRPr="009A728A" w:rsidRDefault="00220661" w:rsidP="00470B59">
      <w:pPr>
        <w:spacing w:after="0" w:line="480" w:lineRule="auto"/>
        <w:ind w:firstLine="720"/>
        <w:jc w:val="both"/>
        <w:rPr>
          <w:rFonts w:ascii="Times New Roman" w:hAnsi="Times New Roman" w:cs="Times New Roman"/>
          <w:sz w:val="24"/>
          <w:szCs w:val="24"/>
        </w:rPr>
      </w:pPr>
      <w:r w:rsidRPr="009A728A">
        <w:rPr>
          <w:rFonts w:ascii="Times New Roman" w:hAnsi="Times New Roman" w:cs="Times New Roman"/>
          <w:sz w:val="24"/>
          <w:szCs w:val="24"/>
        </w:rPr>
        <w:t xml:space="preserve">For all methods, except D, moving was the most frequently reported reason for handling a rabbit, even amongst pet owners. This may reflect increasing public understanding that rabbits generally find being handled a mildly aversive experience that can lead to struggling / aggressive responses (Rooney et al., 2014). However, there was disparity across the handling methods and the different groups </w:t>
      </w:r>
      <w:r w:rsidR="00AE7CE1" w:rsidRPr="009A728A">
        <w:rPr>
          <w:rFonts w:ascii="Times New Roman" w:hAnsi="Times New Roman" w:cs="Times New Roman"/>
          <w:sz w:val="24"/>
          <w:szCs w:val="24"/>
        </w:rPr>
        <w:t xml:space="preserve">concerning </w:t>
      </w:r>
      <w:r w:rsidRPr="009A728A">
        <w:rPr>
          <w:rFonts w:ascii="Times New Roman" w:hAnsi="Times New Roman" w:cs="Times New Roman"/>
          <w:sz w:val="24"/>
          <w:szCs w:val="24"/>
        </w:rPr>
        <w:t xml:space="preserve">familiarity with, </w:t>
      </w:r>
      <w:r w:rsidR="00F730BA" w:rsidRPr="009A728A">
        <w:rPr>
          <w:rFonts w:ascii="Times New Roman" w:hAnsi="Times New Roman" w:cs="Times New Roman"/>
          <w:sz w:val="24"/>
          <w:szCs w:val="24"/>
        </w:rPr>
        <w:t xml:space="preserve">perceived </w:t>
      </w:r>
      <w:r w:rsidRPr="009A728A">
        <w:rPr>
          <w:rFonts w:ascii="Times New Roman" w:hAnsi="Times New Roman" w:cs="Times New Roman"/>
          <w:sz w:val="24"/>
          <w:szCs w:val="24"/>
        </w:rPr>
        <w:t>suitability</w:t>
      </w:r>
      <w:r w:rsidR="00F730BA" w:rsidRPr="009A728A">
        <w:rPr>
          <w:rFonts w:ascii="Times New Roman" w:hAnsi="Times New Roman" w:cs="Times New Roman"/>
          <w:sz w:val="24"/>
          <w:szCs w:val="24"/>
        </w:rPr>
        <w:t xml:space="preserve"> of</w:t>
      </w:r>
      <w:r w:rsidRPr="009A728A">
        <w:rPr>
          <w:rFonts w:ascii="Times New Roman" w:hAnsi="Times New Roman" w:cs="Times New Roman"/>
          <w:sz w:val="24"/>
          <w:szCs w:val="24"/>
        </w:rPr>
        <w:t xml:space="preserve"> and frequency of use. These differences </w:t>
      </w:r>
      <w:r w:rsidR="00AE7CE1" w:rsidRPr="009A728A">
        <w:rPr>
          <w:rFonts w:ascii="Times New Roman" w:hAnsi="Times New Roman" w:cs="Times New Roman"/>
          <w:sz w:val="24"/>
          <w:szCs w:val="24"/>
        </w:rPr>
        <w:t xml:space="preserve">may </w:t>
      </w:r>
      <w:r w:rsidRPr="009A728A">
        <w:rPr>
          <w:rFonts w:ascii="Times New Roman" w:hAnsi="Times New Roman" w:cs="Times New Roman"/>
          <w:sz w:val="24"/>
          <w:szCs w:val="24"/>
        </w:rPr>
        <w:t xml:space="preserve">reflect the range of information sources and knowledge quality available to owners of rabbits, as with other species (Roshier and McBride, </w:t>
      </w:r>
      <w:r w:rsidR="00D7509A" w:rsidRPr="009A728A">
        <w:rPr>
          <w:rFonts w:ascii="Times New Roman" w:hAnsi="Times New Roman" w:cs="Times New Roman"/>
          <w:sz w:val="24"/>
          <w:szCs w:val="24"/>
        </w:rPr>
        <w:t>2012)</w:t>
      </w:r>
      <w:r w:rsidR="009B036D" w:rsidRPr="009A728A">
        <w:rPr>
          <w:rFonts w:ascii="Times New Roman" w:hAnsi="Times New Roman" w:cs="Times New Roman"/>
          <w:sz w:val="24"/>
          <w:szCs w:val="24"/>
        </w:rPr>
        <w:t>.</w:t>
      </w:r>
    </w:p>
    <w:p w14:paraId="3344B436" w14:textId="4B451DE4" w:rsidR="00220661" w:rsidRPr="009A728A" w:rsidRDefault="00220661" w:rsidP="00470B59">
      <w:pPr>
        <w:spacing w:after="0" w:line="480" w:lineRule="auto"/>
        <w:ind w:firstLine="720"/>
        <w:jc w:val="both"/>
        <w:rPr>
          <w:rFonts w:ascii="Times New Roman" w:hAnsi="Times New Roman" w:cs="Times New Roman"/>
          <w:sz w:val="24"/>
          <w:szCs w:val="24"/>
        </w:rPr>
      </w:pPr>
      <w:r w:rsidRPr="009A728A">
        <w:rPr>
          <w:rFonts w:ascii="Times New Roman" w:hAnsi="Times New Roman" w:cs="Times New Roman"/>
          <w:sz w:val="24"/>
          <w:szCs w:val="24"/>
        </w:rPr>
        <w:t>Method A was the least familiar to the respondents, particularly pet owners, though it was the preferred method used by laboratory staff for moving rabbits (see supplementary file 1).  Method B is conceptually somewhat similar to Method A (animal held and supported close to body), and was the most frequently used</w:t>
      </w:r>
      <w:ins w:id="2" w:author="Oxley, James A" w:date="2018-03-20T09:00:00Z">
        <w:r w:rsidR="009A728A" w:rsidRPr="009A728A">
          <w:rPr>
            <w:rFonts w:ascii="Times New Roman" w:hAnsi="Times New Roman" w:cs="Times New Roman"/>
            <w:sz w:val="24"/>
            <w:szCs w:val="24"/>
          </w:rPr>
          <w:t xml:space="preserve"> by pets owners</w:t>
        </w:r>
      </w:ins>
      <w:r w:rsidRPr="009A728A">
        <w:rPr>
          <w:rFonts w:ascii="Times New Roman" w:hAnsi="Times New Roman" w:cs="Times New Roman"/>
          <w:sz w:val="24"/>
          <w:szCs w:val="24"/>
        </w:rPr>
        <w:t>. It is interesting to note that respondents recognised the difference in the full body support provided by Methods A and B, compared to the subtly different Method C where the rabbit is held away from the person’s body. Method C was far less frequently used, and considered by substantially more respondents to be unsuitable (see Table 2).</w:t>
      </w:r>
    </w:p>
    <w:p w14:paraId="48ED0F87" w14:textId="3DC0F3C9" w:rsidR="00470B59" w:rsidRPr="009A728A" w:rsidRDefault="00A4737A" w:rsidP="00470B59">
      <w:pPr>
        <w:spacing w:after="0" w:line="480" w:lineRule="auto"/>
        <w:ind w:firstLine="720"/>
        <w:jc w:val="both"/>
        <w:rPr>
          <w:rFonts w:ascii="Times New Roman" w:hAnsi="Times New Roman" w:cs="Times New Roman"/>
          <w:sz w:val="24"/>
          <w:szCs w:val="24"/>
        </w:rPr>
      </w:pPr>
      <w:r w:rsidRPr="009A728A">
        <w:rPr>
          <w:rFonts w:ascii="Times New Roman" w:hAnsi="Times New Roman" w:cs="Times New Roman"/>
          <w:sz w:val="24"/>
          <w:szCs w:val="24"/>
        </w:rPr>
        <w:t>Method D, placing a rabbit on its back, was used by very few respondents</w:t>
      </w:r>
      <w:r w:rsidR="00810F74" w:rsidRPr="009A728A">
        <w:rPr>
          <w:rFonts w:ascii="Times New Roman" w:hAnsi="Times New Roman" w:cs="Times New Roman"/>
          <w:sz w:val="24"/>
          <w:szCs w:val="24"/>
        </w:rPr>
        <w:t xml:space="preserve"> and then usually for </w:t>
      </w:r>
      <w:r w:rsidRPr="009A728A">
        <w:rPr>
          <w:rFonts w:ascii="Times New Roman" w:hAnsi="Times New Roman" w:cs="Times New Roman"/>
          <w:sz w:val="24"/>
          <w:szCs w:val="24"/>
        </w:rPr>
        <w:t>health check</w:t>
      </w:r>
      <w:r w:rsidR="004D48F3" w:rsidRPr="009A728A">
        <w:rPr>
          <w:rFonts w:ascii="Times New Roman" w:hAnsi="Times New Roman" w:cs="Times New Roman"/>
          <w:sz w:val="24"/>
          <w:szCs w:val="24"/>
        </w:rPr>
        <w:t>s</w:t>
      </w:r>
      <w:r w:rsidRPr="009A728A">
        <w:rPr>
          <w:rFonts w:ascii="Times New Roman" w:hAnsi="Times New Roman" w:cs="Times New Roman"/>
          <w:sz w:val="24"/>
          <w:szCs w:val="24"/>
        </w:rPr>
        <w:t xml:space="preserve">, grooming and administering medication. Research </w:t>
      </w:r>
      <w:r w:rsidR="004D48F3" w:rsidRPr="009A728A">
        <w:rPr>
          <w:rFonts w:ascii="Times New Roman" w:hAnsi="Times New Roman" w:cs="Times New Roman"/>
          <w:sz w:val="24"/>
          <w:szCs w:val="24"/>
        </w:rPr>
        <w:t xml:space="preserve">has indicated that placing a rabbit on its back can induce a state of </w:t>
      </w:r>
      <w:r w:rsidR="00FF1D8B" w:rsidRPr="009A728A">
        <w:rPr>
          <w:rFonts w:ascii="Times New Roman" w:hAnsi="Times New Roman" w:cs="Times New Roman"/>
          <w:sz w:val="24"/>
          <w:szCs w:val="24"/>
        </w:rPr>
        <w:t>t</w:t>
      </w:r>
      <w:r w:rsidR="004D48F3" w:rsidRPr="009A728A">
        <w:rPr>
          <w:rFonts w:ascii="Times New Roman" w:hAnsi="Times New Roman" w:cs="Times New Roman"/>
          <w:sz w:val="24"/>
          <w:szCs w:val="24"/>
        </w:rPr>
        <w:t xml:space="preserve">onic </w:t>
      </w:r>
      <w:r w:rsidR="00FF1D8B" w:rsidRPr="009A728A">
        <w:rPr>
          <w:rFonts w:ascii="Times New Roman" w:hAnsi="Times New Roman" w:cs="Times New Roman"/>
          <w:sz w:val="24"/>
          <w:szCs w:val="24"/>
        </w:rPr>
        <w:t>i</w:t>
      </w:r>
      <w:r w:rsidR="004D48F3" w:rsidRPr="009A728A">
        <w:rPr>
          <w:rFonts w:ascii="Times New Roman" w:hAnsi="Times New Roman" w:cs="Times New Roman"/>
          <w:sz w:val="24"/>
          <w:szCs w:val="24"/>
        </w:rPr>
        <w:t xml:space="preserve">mmobility </w:t>
      </w:r>
      <w:r w:rsidR="00FC54EC" w:rsidRPr="009A728A">
        <w:rPr>
          <w:rFonts w:ascii="Times New Roman" w:hAnsi="Times New Roman" w:cs="Times New Roman"/>
          <w:sz w:val="24"/>
          <w:szCs w:val="24"/>
        </w:rPr>
        <w:t xml:space="preserve">which </w:t>
      </w:r>
      <w:r w:rsidR="004D48F3" w:rsidRPr="009A728A">
        <w:rPr>
          <w:rFonts w:ascii="Times New Roman" w:hAnsi="Times New Roman" w:cs="Times New Roman"/>
          <w:sz w:val="24"/>
          <w:szCs w:val="24"/>
        </w:rPr>
        <w:t>is stressful (</w:t>
      </w:r>
      <w:r w:rsidRPr="009A728A">
        <w:rPr>
          <w:rFonts w:ascii="Times New Roman" w:hAnsi="Times New Roman" w:cs="Times New Roman"/>
          <w:sz w:val="24"/>
          <w:szCs w:val="24"/>
        </w:rPr>
        <w:t>Klemm</w:t>
      </w:r>
      <w:r w:rsidR="00470B59" w:rsidRPr="009A728A">
        <w:rPr>
          <w:rFonts w:ascii="Times New Roman" w:hAnsi="Times New Roman" w:cs="Times New Roman"/>
          <w:sz w:val="24"/>
          <w:szCs w:val="24"/>
        </w:rPr>
        <w:t>,</w:t>
      </w:r>
      <w:r w:rsidR="004D48F3" w:rsidRPr="009A728A">
        <w:rPr>
          <w:rFonts w:ascii="Times New Roman" w:hAnsi="Times New Roman" w:cs="Times New Roman"/>
          <w:sz w:val="24"/>
          <w:szCs w:val="24"/>
        </w:rPr>
        <w:t xml:space="preserve"> </w:t>
      </w:r>
      <w:r w:rsidRPr="009A728A">
        <w:rPr>
          <w:rFonts w:ascii="Times New Roman" w:hAnsi="Times New Roman" w:cs="Times New Roman"/>
          <w:sz w:val="24"/>
          <w:szCs w:val="24"/>
        </w:rPr>
        <w:t>1971</w:t>
      </w:r>
      <w:r w:rsidR="004D48F3" w:rsidRPr="009A728A">
        <w:rPr>
          <w:rFonts w:ascii="Times New Roman" w:hAnsi="Times New Roman" w:cs="Times New Roman"/>
          <w:sz w:val="24"/>
          <w:szCs w:val="24"/>
        </w:rPr>
        <w:t>;</w:t>
      </w:r>
      <w:r w:rsidRPr="009A728A">
        <w:rPr>
          <w:rFonts w:ascii="Times New Roman" w:hAnsi="Times New Roman" w:cs="Times New Roman"/>
          <w:sz w:val="24"/>
          <w:szCs w:val="24"/>
        </w:rPr>
        <w:t xml:space="preserve"> Carli </w:t>
      </w:r>
      <w:r w:rsidRPr="009A728A">
        <w:rPr>
          <w:rFonts w:ascii="Times New Roman" w:hAnsi="Times New Roman" w:cs="Times New Roman"/>
          <w:i/>
          <w:sz w:val="24"/>
          <w:szCs w:val="24"/>
        </w:rPr>
        <w:t>et al</w:t>
      </w:r>
      <w:r w:rsidR="00470B59" w:rsidRPr="009A728A">
        <w:rPr>
          <w:rFonts w:ascii="Times New Roman" w:hAnsi="Times New Roman" w:cs="Times New Roman"/>
          <w:i/>
          <w:sz w:val="24"/>
          <w:szCs w:val="24"/>
        </w:rPr>
        <w:t>.,</w:t>
      </w:r>
      <w:r w:rsidR="004D48F3" w:rsidRPr="009A728A">
        <w:rPr>
          <w:rFonts w:ascii="Times New Roman" w:hAnsi="Times New Roman" w:cs="Times New Roman"/>
          <w:sz w:val="24"/>
          <w:szCs w:val="24"/>
        </w:rPr>
        <w:t xml:space="preserve"> </w:t>
      </w:r>
      <w:r w:rsidRPr="009A728A">
        <w:rPr>
          <w:rFonts w:ascii="Times New Roman" w:hAnsi="Times New Roman" w:cs="Times New Roman"/>
          <w:sz w:val="24"/>
          <w:szCs w:val="24"/>
        </w:rPr>
        <w:t>1979</w:t>
      </w:r>
      <w:r w:rsidR="004D48F3" w:rsidRPr="009A728A">
        <w:rPr>
          <w:rFonts w:ascii="Times New Roman" w:hAnsi="Times New Roman" w:cs="Times New Roman"/>
          <w:sz w:val="24"/>
          <w:szCs w:val="24"/>
        </w:rPr>
        <w:t xml:space="preserve">; </w:t>
      </w:r>
      <w:r w:rsidRPr="009A728A">
        <w:rPr>
          <w:rFonts w:ascii="Times New Roman" w:hAnsi="Times New Roman" w:cs="Times New Roman"/>
          <w:sz w:val="24"/>
          <w:szCs w:val="24"/>
        </w:rPr>
        <w:t xml:space="preserve"> McBride </w:t>
      </w:r>
      <w:r w:rsidR="00470D8C" w:rsidRPr="009A728A">
        <w:rPr>
          <w:rFonts w:ascii="Times New Roman" w:hAnsi="Times New Roman" w:cs="Times New Roman"/>
          <w:i/>
          <w:sz w:val="24"/>
          <w:szCs w:val="24"/>
        </w:rPr>
        <w:t>et al</w:t>
      </w:r>
      <w:r w:rsidR="00470B59" w:rsidRPr="009A728A">
        <w:rPr>
          <w:rFonts w:ascii="Times New Roman" w:hAnsi="Times New Roman" w:cs="Times New Roman"/>
          <w:i/>
          <w:sz w:val="24"/>
          <w:szCs w:val="24"/>
        </w:rPr>
        <w:t>.,</w:t>
      </w:r>
      <w:r w:rsidR="004D48F3" w:rsidRPr="009A728A">
        <w:rPr>
          <w:rFonts w:ascii="Times New Roman" w:hAnsi="Times New Roman" w:cs="Times New Roman"/>
          <w:sz w:val="24"/>
          <w:szCs w:val="24"/>
        </w:rPr>
        <w:t xml:space="preserve"> </w:t>
      </w:r>
      <w:r w:rsidRPr="009A728A">
        <w:rPr>
          <w:rFonts w:ascii="Times New Roman" w:hAnsi="Times New Roman" w:cs="Times New Roman"/>
          <w:sz w:val="24"/>
          <w:szCs w:val="24"/>
        </w:rPr>
        <w:t>2006)</w:t>
      </w:r>
      <w:r w:rsidR="004D48F3" w:rsidRPr="009A728A">
        <w:rPr>
          <w:rFonts w:ascii="Times New Roman" w:hAnsi="Times New Roman" w:cs="Times New Roman"/>
          <w:sz w:val="24"/>
          <w:szCs w:val="24"/>
        </w:rPr>
        <w:t>.</w:t>
      </w:r>
      <w:r w:rsidRPr="009A728A">
        <w:rPr>
          <w:rFonts w:ascii="Times New Roman" w:hAnsi="Times New Roman" w:cs="Times New Roman"/>
          <w:sz w:val="24"/>
          <w:szCs w:val="24"/>
        </w:rPr>
        <w:t xml:space="preserve"> </w:t>
      </w:r>
      <w:r w:rsidR="000B772E" w:rsidRPr="009A728A">
        <w:rPr>
          <w:rFonts w:ascii="Times New Roman" w:hAnsi="Times New Roman" w:cs="Times New Roman"/>
          <w:sz w:val="24"/>
          <w:szCs w:val="24"/>
        </w:rPr>
        <w:t>T</w:t>
      </w:r>
      <w:r w:rsidR="00810F74" w:rsidRPr="009A728A">
        <w:rPr>
          <w:rFonts w:ascii="Times New Roman" w:hAnsi="Times New Roman" w:cs="Times New Roman"/>
          <w:sz w:val="24"/>
          <w:szCs w:val="24"/>
        </w:rPr>
        <w:t xml:space="preserve">his </w:t>
      </w:r>
      <w:r w:rsidR="000B772E" w:rsidRPr="009A728A">
        <w:rPr>
          <w:rFonts w:ascii="Times New Roman" w:hAnsi="Times New Roman" w:cs="Times New Roman"/>
          <w:sz w:val="24"/>
          <w:szCs w:val="24"/>
        </w:rPr>
        <w:t xml:space="preserve">method </w:t>
      </w:r>
      <w:r w:rsidR="00810F74" w:rsidRPr="009A728A">
        <w:rPr>
          <w:rFonts w:ascii="Times New Roman" w:hAnsi="Times New Roman" w:cs="Times New Roman"/>
          <w:sz w:val="24"/>
          <w:szCs w:val="24"/>
        </w:rPr>
        <w:t>is not recommended</w:t>
      </w:r>
      <w:r w:rsidR="000B772E" w:rsidRPr="009A728A">
        <w:rPr>
          <w:rFonts w:ascii="Times New Roman" w:hAnsi="Times New Roman" w:cs="Times New Roman"/>
          <w:sz w:val="24"/>
          <w:szCs w:val="24"/>
        </w:rPr>
        <w:t xml:space="preserve"> for general use, </w:t>
      </w:r>
      <w:r w:rsidR="00810F74" w:rsidRPr="009A728A">
        <w:rPr>
          <w:rFonts w:ascii="Times New Roman" w:hAnsi="Times New Roman" w:cs="Times New Roman"/>
          <w:sz w:val="24"/>
          <w:szCs w:val="24"/>
        </w:rPr>
        <w:t>exceptions being f</w:t>
      </w:r>
      <w:r w:rsidRPr="009A728A">
        <w:rPr>
          <w:rFonts w:ascii="Times New Roman" w:hAnsi="Times New Roman" w:cs="Times New Roman"/>
          <w:sz w:val="24"/>
          <w:szCs w:val="24"/>
        </w:rPr>
        <w:t xml:space="preserve">or specific purposes </w:t>
      </w:r>
      <w:r w:rsidR="00FC54EC" w:rsidRPr="009A728A">
        <w:rPr>
          <w:rFonts w:ascii="Times New Roman" w:hAnsi="Times New Roman" w:cs="Times New Roman"/>
          <w:sz w:val="24"/>
          <w:szCs w:val="24"/>
        </w:rPr>
        <w:t>such as</w:t>
      </w:r>
      <w:r w:rsidR="000B772E" w:rsidRPr="009A728A">
        <w:rPr>
          <w:rFonts w:ascii="Times New Roman" w:hAnsi="Times New Roman" w:cs="Times New Roman"/>
          <w:sz w:val="24"/>
          <w:szCs w:val="24"/>
        </w:rPr>
        <w:t xml:space="preserve"> </w:t>
      </w:r>
      <w:r w:rsidRPr="009A728A">
        <w:rPr>
          <w:rFonts w:ascii="Times New Roman" w:hAnsi="Times New Roman" w:cs="Times New Roman"/>
          <w:sz w:val="24"/>
          <w:szCs w:val="24"/>
        </w:rPr>
        <w:t>administering medication or clip</w:t>
      </w:r>
      <w:r w:rsidR="00810F74" w:rsidRPr="009A728A">
        <w:rPr>
          <w:rFonts w:ascii="Times New Roman" w:hAnsi="Times New Roman" w:cs="Times New Roman"/>
          <w:sz w:val="24"/>
          <w:szCs w:val="24"/>
        </w:rPr>
        <w:t>p</w:t>
      </w:r>
      <w:r w:rsidRPr="009A728A">
        <w:rPr>
          <w:rFonts w:ascii="Times New Roman" w:hAnsi="Times New Roman" w:cs="Times New Roman"/>
          <w:sz w:val="24"/>
          <w:szCs w:val="24"/>
        </w:rPr>
        <w:t>ing nails</w:t>
      </w:r>
      <w:r w:rsidR="00470D8C" w:rsidRPr="009A728A">
        <w:rPr>
          <w:rFonts w:ascii="Times New Roman" w:hAnsi="Times New Roman" w:cs="Times New Roman"/>
          <w:sz w:val="24"/>
          <w:szCs w:val="24"/>
        </w:rPr>
        <w:t xml:space="preserve"> (Everitt</w:t>
      </w:r>
      <w:r w:rsidR="00470B59" w:rsidRPr="009A728A">
        <w:rPr>
          <w:rFonts w:ascii="Times New Roman" w:hAnsi="Times New Roman" w:cs="Times New Roman"/>
          <w:sz w:val="24"/>
          <w:szCs w:val="24"/>
        </w:rPr>
        <w:t>,</w:t>
      </w:r>
      <w:r w:rsidR="00470D8C" w:rsidRPr="009A728A">
        <w:rPr>
          <w:rFonts w:ascii="Times New Roman" w:hAnsi="Times New Roman" w:cs="Times New Roman"/>
          <w:sz w:val="24"/>
          <w:szCs w:val="24"/>
        </w:rPr>
        <w:t xml:space="preserve"> </w:t>
      </w:r>
      <w:r w:rsidR="000A6B86" w:rsidRPr="009A728A">
        <w:rPr>
          <w:rFonts w:ascii="Times New Roman" w:hAnsi="Times New Roman" w:cs="Times New Roman"/>
          <w:sz w:val="24"/>
          <w:szCs w:val="24"/>
        </w:rPr>
        <w:t>2014)</w:t>
      </w:r>
      <w:r w:rsidRPr="009A728A">
        <w:rPr>
          <w:rFonts w:ascii="Times New Roman" w:hAnsi="Times New Roman" w:cs="Times New Roman"/>
          <w:sz w:val="24"/>
          <w:szCs w:val="24"/>
        </w:rPr>
        <w:t xml:space="preserve">. A large proportion of respondents </w:t>
      </w:r>
      <w:r w:rsidR="000B772E" w:rsidRPr="009A728A">
        <w:rPr>
          <w:rFonts w:ascii="Times New Roman" w:hAnsi="Times New Roman" w:cs="Times New Roman"/>
          <w:sz w:val="24"/>
          <w:szCs w:val="24"/>
        </w:rPr>
        <w:t>regarded it an unsuitable</w:t>
      </w:r>
      <w:r w:rsidRPr="009A728A">
        <w:rPr>
          <w:rFonts w:ascii="Times New Roman" w:hAnsi="Times New Roman" w:cs="Times New Roman"/>
          <w:sz w:val="24"/>
          <w:szCs w:val="24"/>
        </w:rPr>
        <w:t xml:space="preserve"> handling method</w:t>
      </w:r>
      <w:r w:rsidR="000B772E" w:rsidRPr="009A728A">
        <w:rPr>
          <w:rFonts w:ascii="Times New Roman" w:hAnsi="Times New Roman" w:cs="Times New Roman"/>
          <w:sz w:val="24"/>
          <w:szCs w:val="24"/>
        </w:rPr>
        <w:t>, with</w:t>
      </w:r>
      <w:r w:rsidRPr="009A728A">
        <w:rPr>
          <w:rFonts w:ascii="Times New Roman" w:hAnsi="Times New Roman" w:cs="Times New Roman"/>
          <w:sz w:val="24"/>
          <w:szCs w:val="24"/>
        </w:rPr>
        <w:t xml:space="preserve"> 71</w:t>
      </w:r>
      <w:r w:rsidR="00166FCD" w:rsidRPr="009A728A">
        <w:rPr>
          <w:rFonts w:ascii="Times New Roman" w:hAnsi="Times New Roman" w:cs="Times New Roman"/>
          <w:sz w:val="24"/>
          <w:szCs w:val="24"/>
        </w:rPr>
        <w:t>%</w:t>
      </w:r>
      <w:r w:rsidRPr="009A728A">
        <w:rPr>
          <w:rFonts w:ascii="Times New Roman" w:hAnsi="Times New Roman" w:cs="Times New Roman"/>
          <w:sz w:val="24"/>
          <w:szCs w:val="24"/>
        </w:rPr>
        <w:t xml:space="preserve"> </w:t>
      </w:r>
      <w:r w:rsidR="00984D4F" w:rsidRPr="009A728A">
        <w:rPr>
          <w:rFonts w:ascii="Times New Roman" w:hAnsi="Times New Roman" w:cs="Times New Roman"/>
          <w:sz w:val="24"/>
          <w:szCs w:val="24"/>
        </w:rPr>
        <w:t>considering it</w:t>
      </w:r>
      <w:r w:rsidRPr="009A728A">
        <w:rPr>
          <w:rFonts w:ascii="Times New Roman" w:hAnsi="Times New Roman" w:cs="Times New Roman"/>
          <w:sz w:val="24"/>
          <w:szCs w:val="24"/>
        </w:rPr>
        <w:t xml:space="preserve"> would result in a negative experience for a rabbit. Although the image for method D did not show a rabbit </w:t>
      </w:r>
      <w:r w:rsidR="000F5BA8" w:rsidRPr="009A728A">
        <w:rPr>
          <w:rFonts w:ascii="Times New Roman" w:hAnsi="Times New Roman" w:cs="Times New Roman"/>
          <w:sz w:val="24"/>
          <w:szCs w:val="24"/>
        </w:rPr>
        <w:t xml:space="preserve">completely on its back, </w:t>
      </w:r>
      <w:r w:rsidRPr="009A728A">
        <w:rPr>
          <w:rFonts w:ascii="Times New Roman" w:hAnsi="Times New Roman" w:cs="Times New Roman"/>
          <w:sz w:val="24"/>
          <w:szCs w:val="24"/>
        </w:rPr>
        <w:t>it could have been viewed this way by some respondents</w:t>
      </w:r>
      <w:r w:rsidR="000F5BA8" w:rsidRPr="009A728A">
        <w:rPr>
          <w:rFonts w:ascii="Times New Roman" w:hAnsi="Times New Roman" w:cs="Times New Roman"/>
          <w:sz w:val="24"/>
          <w:szCs w:val="24"/>
        </w:rPr>
        <w:t xml:space="preserve"> and some may be aware that full inversion onto the back is not required to i</w:t>
      </w:r>
      <w:r w:rsidR="00470D8C" w:rsidRPr="009A728A">
        <w:rPr>
          <w:rFonts w:ascii="Times New Roman" w:hAnsi="Times New Roman" w:cs="Times New Roman"/>
          <w:sz w:val="24"/>
          <w:szCs w:val="24"/>
        </w:rPr>
        <w:t xml:space="preserve">nduce </w:t>
      </w:r>
      <w:r w:rsidR="00FF1D8B" w:rsidRPr="009A728A">
        <w:rPr>
          <w:rFonts w:ascii="Times New Roman" w:hAnsi="Times New Roman" w:cs="Times New Roman"/>
          <w:sz w:val="24"/>
          <w:szCs w:val="24"/>
        </w:rPr>
        <w:t>tonic</w:t>
      </w:r>
      <w:r w:rsidR="00470D8C" w:rsidRPr="009A728A">
        <w:rPr>
          <w:rFonts w:ascii="Times New Roman" w:hAnsi="Times New Roman" w:cs="Times New Roman"/>
          <w:sz w:val="24"/>
          <w:szCs w:val="24"/>
        </w:rPr>
        <w:t xml:space="preserve"> </w:t>
      </w:r>
      <w:r w:rsidR="00FF1D8B" w:rsidRPr="009A728A">
        <w:rPr>
          <w:rFonts w:ascii="Times New Roman" w:hAnsi="Times New Roman" w:cs="Times New Roman"/>
          <w:sz w:val="24"/>
          <w:szCs w:val="24"/>
        </w:rPr>
        <w:t>i</w:t>
      </w:r>
      <w:r w:rsidR="00470D8C" w:rsidRPr="009A728A">
        <w:rPr>
          <w:rFonts w:ascii="Times New Roman" w:hAnsi="Times New Roman" w:cs="Times New Roman"/>
          <w:sz w:val="24"/>
          <w:szCs w:val="24"/>
        </w:rPr>
        <w:t>mmobility (McBride</w:t>
      </w:r>
      <w:r w:rsidR="00470B59" w:rsidRPr="009A728A">
        <w:rPr>
          <w:rFonts w:ascii="Times New Roman" w:hAnsi="Times New Roman" w:cs="Times New Roman"/>
          <w:sz w:val="24"/>
          <w:szCs w:val="24"/>
        </w:rPr>
        <w:t>,</w:t>
      </w:r>
      <w:r w:rsidR="000F5BA8" w:rsidRPr="009A728A">
        <w:rPr>
          <w:rFonts w:ascii="Times New Roman" w:hAnsi="Times New Roman" w:cs="Times New Roman"/>
          <w:sz w:val="24"/>
          <w:szCs w:val="24"/>
        </w:rPr>
        <w:t xml:space="preserve"> 2015)</w:t>
      </w:r>
      <w:r w:rsidRPr="009A728A">
        <w:rPr>
          <w:rFonts w:ascii="Times New Roman" w:hAnsi="Times New Roman" w:cs="Times New Roman"/>
          <w:sz w:val="24"/>
          <w:szCs w:val="24"/>
        </w:rPr>
        <w:t xml:space="preserve">. </w:t>
      </w:r>
    </w:p>
    <w:p w14:paraId="6101A816" w14:textId="26332AB3" w:rsidR="00470B59" w:rsidRPr="009A728A" w:rsidRDefault="00EE02EA" w:rsidP="009B036D">
      <w:pPr>
        <w:spacing w:after="0" w:line="480" w:lineRule="auto"/>
        <w:ind w:firstLine="720"/>
        <w:jc w:val="both"/>
        <w:rPr>
          <w:rFonts w:ascii="Times New Roman" w:hAnsi="Times New Roman" w:cs="Times New Roman"/>
          <w:sz w:val="24"/>
          <w:szCs w:val="24"/>
        </w:rPr>
      </w:pPr>
      <w:r w:rsidRPr="009A728A">
        <w:rPr>
          <w:rFonts w:ascii="Times New Roman" w:hAnsi="Times New Roman" w:cs="Times New Roman"/>
          <w:sz w:val="24"/>
          <w:szCs w:val="24"/>
        </w:rPr>
        <w:t>Method E, s</w:t>
      </w:r>
      <w:r w:rsidR="00C86E36" w:rsidRPr="009A728A">
        <w:rPr>
          <w:rFonts w:ascii="Times New Roman" w:hAnsi="Times New Roman" w:cs="Times New Roman"/>
          <w:sz w:val="24"/>
          <w:szCs w:val="24"/>
        </w:rPr>
        <w:t xml:space="preserve">cruffing </w:t>
      </w:r>
      <w:r w:rsidR="00E73B0B" w:rsidRPr="009A728A">
        <w:rPr>
          <w:rFonts w:ascii="Times New Roman" w:hAnsi="Times New Roman" w:cs="Times New Roman"/>
          <w:sz w:val="24"/>
          <w:szCs w:val="24"/>
        </w:rPr>
        <w:t>with rear support</w:t>
      </w:r>
      <w:r w:rsidR="00EB0B48" w:rsidRPr="009A728A">
        <w:rPr>
          <w:rFonts w:ascii="Times New Roman" w:hAnsi="Times New Roman" w:cs="Times New Roman"/>
          <w:sz w:val="24"/>
          <w:szCs w:val="24"/>
        </w:rPr>
        <w:t>,</w:t>
      </w:r>
      <w:r w:rsidR="00C86E36" w:rsidRPr="009A728A">
        <w:rPr>
          <w:rFonts w:ascii="Times New Roman" w:hAnsi="Times New Roman" w:cs="Times New Roman"/>
          <w:sz w:val="24"/>
          <w:szCs w:val="24"/>
        </w:rPr>
        <w:t xml:space="preserve"> was the least </w:t>
      </w:r>
      <w:r w:rsidRPr="009A728A">
        <w:rPr>
          <w:rFonts w:ascii="Times New Roman" w:hAnsi="Times New Roman" w:cs="Times New Roman"/>
          <w:sz w:val="24"/>
          <w:szCs w:val="24"/>
        </w:rPr>
        <w:t xml:space="preserve">used </w:t>
      </w:r>
      <w:r w:rsidR="00C86E36" w:rsidRPr="009A728A">
        <w:rPr>
          <w:rFonts w:ascii="Times New Roman" w:hAnsi="Times New Roman" w:cs="Times New Roman"/>
          <w:sz w:val="24"/>
          <w:szCs w:val="24"/>
        </w:rPr>
        <w:t>method</w:t>
      </w:r>
      <w:r w:rsidR="009B036D" w:rsidRPr="009A728A">
        <w:rPr>
          <w:rFonts w:ascii="Times New Roman" w:hAnsi="Times New Roman" w:cs="Times New Roman"/>
          <w:sz w:val="24"/>
          <w:szCs w:val="24"/>
        </w:rPr>
        <w:t xml:space="preserve"> and </w:t>
      </w:r>
      <w:r w:rsidRPr="009A728A">
        <w:rPr>
          <w:rFonts w:ascii="Times New Roman" w:hAnsi="Times New Roman" w:cs="Times New Roman"/>
          <w:sz w:val="24"/>
          <w:szCs w:val="24"/>
        </w:rPr>
        <w:t xml:space="preserve"> more commonly reported by those working in l</w:t>
      </w:r>
      <w:r w:rsidR="00C86E36" w:rsidRPr="009A728A">
        <w:rPr>
          <w:rFonts w:ascii="Times New Roman" w:hAnsi="Times New Roman" w:cs="Times New Roman"/>
          <w:sz w:val="24"/>
          <w:szCs w:val="24"/>
        </w:rPr>
        <w:t>aboratories and breeding establishments</w:t>
      </w:r>
      <w:r w:rsidRPr="009A728A">
        <w:rPr>
          <w:rFonts w:ascii="Times New Roman" w:hAnsi="Times New Roman" w:cs="Times New Roman"/>
          <w:sz w:val="24"/>
          <w:szCs w:val="24"/>
        </w:rPr>
        <w:t xml:space="preserve">. </w:t>
      </w:r>
    </w:p>
    <w:p w14:paraId="5AB9D143" w14:textId="420404FD" w:rsidR="00470B59" w:rsidRPr="009A728A" w:rsidRDefault="00C86E36" w:rsidP="00470B59">
      <w:pPr>
        <w:spacing w:after="0" w:line="480" w:lineRule="auto"/>
        <w:ind w:firstLine="720"/>
        <w:jc w:val="both"/>
        <w:rPr>
          <w:rFonts w:ascii="Times New Roman" w:hAnsi="Times New Roman" w:cs="Times New Roman"/>
          <w:sz w:val="24"/>
          <w:szCs w:val="24"/>
        </w:rPr>
      </w:pPr>
      <w:r w:rsidRPr="009A728A">
        <w:rPr>
          <w:rFonts w:ascii="Times New Roman" w:hAnsi="Times New Roman" w:cs="Times New Roman"/>
          <w:sz w:val="24"/>
          <w:szCs w:val="24"/>
        </w:rPr>
        <w:t>Scruffing is a</w:t>
      </w:r>
      <w:r w:rsidR="008967CE" w:rsidRPr="009A728A">
        <w:rPr>
          <w:rFonts w:ascii="Times New Roman" w:hAnsi="Times New Roman" w:cs="Times New Roman"/>
          <w:sz w:val="24"/>
          <w:szCs w:val="24"/>
        </w:rPr>
        <w:t xml:space="preserve"> contraversial</w:t>
      </w:r>
      <w:r w:rsidRPr="009A728A">
        <w:rPr>
          <w:rFonts w:ascii="Times New Roman" w:hAnsi="Times New Roman" w:cs="Times New Roman"/>
          <w:sz w:val="24"/>
          <w:szCs w:val="24"/>
        </w:rPr>
        <w:t xml:space="preserve"> method</w:t>
      </w:r>
      <w:r w:rsidR="008967CE" w:rsidRPr="009A728A">
        <w:rPr>
          <w:rFonts w:ascii="Times New Roman" w:hAnsi="Times New Roman" w:cs="Times New Roman"/>
          <w:sz w:val="24"/>
          <w:szCs w:val="24"/>
        </w:rPr>
        <w:t>,</w:t>
      </w:r>
      <w:r w:rsidRPr="009A728A">
        <w:rPr>
          <w:rFonts w:ascii="Times New Roman" w:hAnsi="Times New Roman" w:cs="Times New Roman"/>
          <w:sz w:val="24"/>
          <w:szCs w:val="24"/>
        </w:rPr>
        <w:t xml:space="preserve"> </w:t>
      </w:r>
      <w:r w:rsidR="00751047" w:rsidRPr="009A728A">
        <w:rPr>
          <w:rFonts w:ascii="Times New Roman" w:hAnsi="Times New Roman" w:cs="Times New Roman"/>
          <w:sz w:val="24"/>
          <w:szCs w:val="24"/>
        </w:rPr>
        <w:t>due</w:t>
      </w:r>
      <w:r w:rsidR="00D2270C" w:rsidRPr="009A728A">
        <w:rPr>
          <w:rFonts w:ascii="Times New Roman" w:hAnsi="Times New Roman" w:cs="Times New Roman"/>
          <w:sz w:val="24"/>
          <w:szCs w:val="24"/>
        </w:rPr>
        <w:t xml:space="preserve"> to a perceived fear response in</w:t>
      </w:r>
      <w:r w:rsidR="00751047" w:rsidRPr="009A728A">
        <w:rPr>
          <w:rFonts w:ascii="Times New Roman" w:hAnsi="Times New Roman" w:cs="Times New Roman"/>
          <w:sz w:val="24"/>
          <w:szCs w:val="24"/>
        </w:rPr>
        <w:t xml:space="preserve"> rabbits </w:t>
      </w:r>
      <w:r w:rsidR="00D2270C" w:rsidRPr="009A728A">
        <w:rPr>
          <w:rFonts w:ascii="Times New Roman" w:hAnsi="Times New Roman" w:cs="Times New Roman"/>
          <w:sz w:val="24"/>
          <w:szCs w:val="24"/>
        </w:rPr>
        <w:t xml:space="preserve">whilst being handled this way </w:t>
      </w:r>
      <w:r w:rsidR="00470D8C" w:rsidRPr="009A728A">
        <w:rPr>
          <w:rFonts w:ascii="Times New Roman" w:hAnsi="Times New Roman" w:cs="Times New Roman"/>
          <w:sz w:val="24"/>
          <w:szCs w:val="24"/>
        </w:rPr>
        <w:t>(Bradbury &amp; Dickens</w:t>
      </w:r>
      <w:r w:rsidR="00470B59" w:rsidRPr="009A728A">
        <w:rPr>
          <w:rFonts w:ascii="Times New Roman" w:hAnsi="Times New Roman" w:cs="Times New Roman"/>
          <w:sz w:val="24"/>
          <w:szCs w:val="24"/>
        </w:rPr>
        <w:t>,</w:t>
      </w:r>
      <w:r w:rsidR="00751047" w:rsidRPr="009A728A">
        <w:rPr>
          <w:rFonts w:ascii="Times New Roman" w:hAnsi="Times New Roman" w:cs="Times New Roman"/>
          <w:sz w:val="24"/>
          <w:szCs w:val="24"/>
        </w:rPr>
        <w:t xml:space="preserve"> 2016) and the British Rabbit Council (n.d.) and </w:t>
      </w:r>
      <w:r w:rsidRPr="009A728A">
        <w:rPr>
          <w:rFonts w:ascii="Times New Roman" w:hAnsi="Times New Roman" w:cs="Times New Roman"/>
          <w:sz w:val="24"/>
          <w:szCs w:val="24"/>
        </w:rPr>
        <w:t>R</w:t>
      </w:r>
      <w:r w:rsidR="00751047" w:rsidRPr="009A728A">
        <w:rPr>
          <w:rFonts w:ascii="Times New Roman" w:hAnsi="Times New Roman" w:cs="Times New Roman"/>
          <w:sz w:val="24"/>
          <w:szCs w:val="24"/>
        </w:rPr>
        <w:t xml:space="preserve">abbit </w:t>
      </w:r>
      <w:r w:rsidRPr="009A728A">
        <w:rPr>
          <w:rFonts w:ascii="Times New Roman" w:hAnsi="Times New Roman" w:cs="Times New Roman"/>
          <w:sz w:val="24"/>
          <w:szCs w:val="24"/>
        </w:rPr>
        <w:t>W</w:t>
      </w:r>
      <w:r w:rsidR="00751047" w:rsidRPr="009A728A">
        <w:rPr>
          <w:rFonts w:ascii="Times New Roman" w:hAnsi="Times New Roman" w:cs="Times New Roman"/>
          <w:sz w:val="24"/>
          <w:szCs w:val="24"/>
        </w:rPr>
        <w:t xml:space="preserve">elfare </w:t>
      </w:r>
      <w:r w:rsidRPr="009A728A">
        <w:rPr>
          <w:rFonts w:ascii="Times New Roman" w:hAnsi="Times New Roman" w:cs="Times New Roman"/>
          <w:sz w:val="24"/>
          <w:szCs w:val="24"/>
        </w:rPr>
        <w:t>A</w:t>
      </w:r>
      <w:r w:rsidR="00751047" w:rsidRPr="009A728A">
        <w:rPr>
          <w:rFonts w:ascii="Times New Roman" w:hAnsi="Times New Roman" w:cs="Times New Roman"/>
          <w:sz w:val="24"/>
          <w:szCs w:val="24"/>
        </w:rPr>
        <w:t>ssociations and Fund</w:t>
      </w:r>
      <w:r w:rsidRPr="009A728A">
        <w:rPr>
          <w:rFonts w:ascii="Times New Roman" w:hAnsi="Times New Roman" w:cs="Times New Roman"/>
          <w:sz w:val="24"/>
          <w:szCs w:val="24"/>
        </w:rPr>
        <w:t xml:space="preserve"> </w:t>
      </w:r>
      <w:r w:rsidR="00751047" w:rsidRPr="009A728A">
        <w:rPr>
          <w:rFonts w:ascii="Times New Roman" w:hAnsi="Times New Roman" w:cs="Times New Roman"/>
          <w:sz w:val="24"/>
          <w:szCs w:val="24"/>
        </w:rPr>
        <w:t>(</w:t>
      </w:r>
      <w:r w:rsidR="00AD171E" w:rsidRPr="009A728A">
        <w:rPr>
          <w:rFonts w:ascii="Times New Roman" w:hAnsi="Times New Roman" w:cs="Times New Roman"/>
          <w:sz w:val="24"/>
          <w:szCs w:val="24"/>
        </w:rPr>
        <w:t>2007</w:t>
      </w:r>
      <w:r w:rsidRPr="009A728A">
        <w:rPr>
          <w:rFonts w:ascii="Times New Roman" w:hAnsi="Times New Roman" w:cs="Times New Roman"/>
          <w:sz w:val="24"/>
          <w:szCs w:val="24"/>
        </w:rPr>
        <w:t xml:space="preserve">) </w:t>
      </w:r>
      <w:r w:rsidR="00751047" w:rsidRPr="009A728A">
        <w:rPr>
          <w:rFonts w:ascii="Times New Roman" w:hAnsi="Times New Roman" w:cs="Times New Roman"/>
          <w:sz w:val="24"/>
          <w:szCs w:val="24"/>
        </w:rPr>
        <w:t xml:space="preserve">advise against </w:t>
      </w:r>
      <w:r w:rsidR="008967CE" w:rsidRPr="009A728A">
        <w:rPr>
          <w:rFonts w:ascii="Times New Roman" w:hAnsi="Times New Roman" w:cs="Times New Roman"/>
          <w:sz w:val="24"/>
          <w:szCs w:val="24"/>
        </w:rPr>
        <w:t xml:space="preserve">its </w:t>
      </w:r>
      <w:r w:rsidR="00751047" w:rsidRPr="009A728A">
        <w:rPr>
          <w:rFonts w:ascii="Times New Roman" w:hAnsi="Times New Roman" w:cs="Times New Roman"/>
          <w:sz w:val="24"/>
          <w:szCs w:val="24"/>
        </w:rPr>
        <w:t>use</w:t>
      </w:r>
      <w:r w:rsidR="008967CE" w:rsidRPr="009A728A">
        <w:rPr>
          <w:rFonts w:ascii="Times New Roman" w:hAnsi="Times New Roman" w:cs="Times New Roman"/>
          <w:sz w:val="24"/>
          <w:szCs w:val="24"/>
        </w:rPr>
        <w:t>.</w:t>
      </w:r>
      <w:r w:rsidRPr="009A728A">
        <w:rPr>
          <w:rFonts w:ascii="Times New Roman" w:hAnsi="Times New Roman" w:cs="Times New Roman"/>
          <w:sz w:val="24"/>
          <w:szCs w:val="24"/>
        </w:rPr>
        <w:t xml:space="preserve"> </w:t>
      </w:r>
      <w:r w:rsidR="00EB0B48" w:rsidRPr="009A728A">
        <w:rPr>
          <w:rFonts w:ascii="Times New Roman" w:hAnsi="Times New Roman" w:cs="Times New Roman"/>
          <w:sz w:val="24"/>
          <w:szCs w:val="24"/>
        </w:rPr>
        <w:t xml:space="preserve">Conversely, </w:t>
      </w:r>
      <w:r w:rsidR="00751047" w:rsidRPr="009A728A">
        <w:rPr>
          <w:rFonts w:ascii="Times New Roman" w:hAnsi="Times New Roman" w:cs="Times New Roman"/>
          <w:sz w:val="24"/>
          <w:szCs w:val="24"/>
        </w:rPr>
        <w:t xml:space="preserve">Swennes </w:t>
      </w:r>
      <w:r w:rsidR="00751047" w:rsidRPr="009A728A">
        <w:rPr>
          <w:rFonts w:ascii="Times New Roman" w:hAnsi="Times New Roman" w:cs="Times New Roman"/>
          <w:i/>
          <w:sz w:val="24"/>
          <w:szCs w:val="24"/>
        </w:rPr>
        <w:t>et al</w:t>
      </w:r>
      <w:r w:rsidR="00470B59" w:rsidRPr="009A728A">
        <w:rPr>
          <w:rFonts w:ascii="Times New Roman" w:hAnsi="Times New Roman" w:cs="Times New Roman"/>
          <w:i/>
          <w:sz w:val="24"/>
          <w:szCs w:val="24"/>
        </w:rPr>
        <w:t>.</w:t>
      </w:r>
      <w:r w:rsidR="00751047" w:rsidRPr="009A728A">
        <w:rPr>
          <w:rFonts w:ascii="Times New Roman" w:hAnsi="Times New Roman" w:cs="Times New Roman"/>
          <w:sz w:val="24"/>
          <w:szCs w:val="24"/>
        </w:rPr>
        <w:t xml:space="preserve"> (2011) </w:t>
      </w:r>
      <w:r w:rsidR="00EB0B48" w:rsidRPr="009A728A">
        <w:rPr>
          <w:rFonts w:ascii="Times New Roman" w:hAnsi="Times New Roman" w:cs="Times New Roman"/>
          <w:sz w:val="24"/>
          <w:szCs w:val="24"/>
        </w:rPr>
        <w:t>reported</w:t>
      </w:r>
      <w:r w:rsidR="00751047" w:rsidRPr="009A728A">
        <w:rPr>
          <w:rFonts w:ascii="Times New Roman" w:hAnsi="Times New Roman" w:cs="Times New Roman"/>
          <w:sz w:val="24"/>
          <w:szCs w:val="24"/>
        </w:rPr>
        <w:t xml:space="preserve"> that habituating rabbits to </w:t>
      </w:r>
      <w:r w:rsidR="000B772E" w:rsidRPr="009A728A">
        <w:rPr>
          <w:rFonts w:ascii="Times New Roman" w:hAnsi="Times New Roman" w:cs="Times New Roman"/>
          <w:sz w:val="24"/>
          <w:szCs w:val="24"/>
        </w:rPr>
        <w:t>this</w:t>
      </w:r>
      <w:r w:rsidR="00751047" w:rsidRPr="009A728A">
        <w:rPr>
          <w:rFonts w:ascii="Times New Roman" w:hAnsi="Times New Roman" w:cs="Times New Roman"/>
          <w:sz w:val="24"/>
          <w:szCs w:val="24"/>
        </w:rPr>
        <w:t xml:space="preserve"> scr</w:t>
      </w:r>
      <w:r w:rsidR="00A17628" w:rsidRPr="009A728A">
        <w:rPr>
          <w:rFonts w:ascii="Times New Roman" w:hAnsi="Times New Roman" w:cs="Times New Roman"/>
          <w:sz w:val="24"/>
          <w:szCs w:val="24"/>
        </w:rPr>
        <w:t>u</w:t>
      </w:r>
      <w:r w:rsidR="00751047" w:rsidRPr="009A728A">
        <w:rPr>
          <w:rFonts w:ascii="Times New Roman" w:hAnsi="Times New Roman" w:cs="Times New Roman"/>
          <w:sz w:val="24"/>
          <w:szCs w:val="24"/>
        </w:rPr>
        <w:t>ffing metho</w:t>
      </w:r>
      <w:r w:rsidR="00D2270C" w:rsidRPr="009A728A">
        <w:rPr>
          <w:rFonts w:ascii="Times New Roman" w:hAnsi="Times New Roman" w:cs="Times New Roman"/>
          <w:sz w:val="24"/>
          <w:szCs w:val="24"/>
        </w:rPr>
        <w:t>d</w:t>
      </w:r>
      <w:r w:rsidR="00751047" w:rsidRPr="009A728A">
        <w:rPr>
          <w:rFonts w:ascii="Times New Roman" w:hAnsi="Times New Roman" w:cs="Times New Roman"/>
          <w:sz w:val="24"/>
          <w:szCs w:val="24"/>
        </w:rPr>
        <w:t xml:space="preserve"> over three weeks resulted in </w:t>
      </w:r>
      <w:r w:rsidR="008967CE" w:rsidRPr="009A728A">
        <w:rPr>
          <w:rFonts w:ascii="Times New Roman" w:hAnsi="Times New Roman" w:cs="Times New Roman"/>
          <w:sz w:val="24"/>
          <w:szCs w:val="24"/>
        </w:rPr>
        <w:t>more compliant behaviour</w:t>
      </w:r>
      <w:r w:rsidR="00EB0B48" w:rsidRPr="009A728A">
        <w:rPr>
          <w:rFonts w:ascii="Times New Roman" w:hAnsi="Times New Roman" w:cs="Times New Roman"/>
          <w:sz w:val="24"/>
          <w:szCs w:val="24"/>
        </w:rPr>
        <w:t>,</w:t>
      </w:r>
      <w:r w:rsidR="008967CE" w:rsidRPr="009A728A">
        <w:rPr>
          <w:rFonts w:ascii="Times New Roman" w:hAnsi="Times New Roman" w:cs="Times New Roman"/>
          <w:sz w:val="24"/>
          <w:szCs w:val="24"/>
        </w:rPr>
        <w:t xml:space="preserve"> </w:t>
      </w:r>
      <w:r w:rsidR="000B772E" w:rsidRPr="009A728A">
        <w:rPr>
          <w:rFonts w:ascii="Times New Roman" w:hAnsi="Times New Roman" w:cs="Times New Roman"/>
          <w:sz w:val="24"/>
          <w:szCs w:val="24"/>
        </w:rPr>
        <w:t xml:space="preserve">which </w:t>
      </w:r>
      <w:r w:rsidR="008967CE" w:rsidRPr="009A728A">
        <w:rPr>
          <w:rFonts w:ascii="Times New Roman" w:hAnsi="Times New Roman" w:cs="Times New Roman"/>
          <w:sz w:val="24"/>
          <w:szCs w:val="24"/>
        </w:rPr>
        <w:t>they interpret</w:t>
      </w:r>
      <w:r w:rsidR="00EB0B48" w:rsidRPr="009A728A">
        <w:rPr>
          <w:rFonts w:ascii="Times New Roman" w:hAnsi="Times New Roman" w:cs="Times New Roman"/>
          <w:sz w:val="24"/>
          <w:szCs w:val="24"/>
        </w:rPr>
        <w:t>ed</w:t>
      </w:r>
      <w:r w:rsidR="008967CE" w:rsidRPr="009A728A">
        <w:rPr>
          <w:rFonts w:ascii="Times New Roman" w:hAnsi="Times New Roman" w:cs="Times New Roman"/>
          <w:sz w:val="24"/>
          <w:szCs w:val="24"/>
        </w:rPr>
        <w:t xml:space="preserve"> as </w:t>
      </w:r>
      <w:r w:rsidR="00751047" w:rsidRPr="009A728A">
        <w:rPr>
          <w:rFonts w:ascii="Times New Roman" w:hAnsi="Times New Roman" w:cs="Times New Roman"/>
          <w:sz w:val="24"/>
          <w:szCs w:val="24"/>
        </w:rPr>
        <w:t>a reduced fear response</w:t>
      </w:r>
      <w:r w:rsidR="00CA4F4A" w:rsidRPr="009A728A">
        <w:rPr>
          <w:rFonts w:ascii="Times New Roman" w:hAnsi="Times New Roman" w:cs="Times New Roman"/>
          <w:sz w:val="24"/>
          <w:szCs w:val="24"/>
        </w:rPr>
        <w:t xml:space="preserve">. </w:t>
      </w:r>
      <w:r w:rsidR="00EB0B48" w:rsidRPr="009A728A">
        <w:rPr>
          <w:rFonts w:ascii="Times New Roman" w:hAnsi="Times New Roman" w:cs="Times New Roman"/>
          <w:sz w:val="24"/>
          <w:szCs w:val="24"/>
        </w:rPr>
        <w:t>However, this interpretation is challenged as it is based on several unsubstantiated assumptions.</w:t>
      </w:r>
      <w:r w:rsidR="007858D6" w:rsidRPr="009A728A">
        <w:rPr>
          <w:rFonts w:ascii="Times New Roman" w:hAnsi="Times New Roman" w:cs="Times New Roman"/>
          <w:sz w:val="24"/>
          <w:szCs w:val="24"/>
        </w:rPr>
        <w:t xml:space="preserve"> </w:t>
      </w:r>
      <w:r w:rsidR="00EB0B48" w:rsidRPr="009A728A">
        <w:rPr>
          <w:rFonts w:ascii="Times New Roman" w:hAnsi="Times New Roman" w:cs="Times New Roman"/>
          <w:sz w:val="24"/>
          <w:szCs w:val="24"/>
        </w:rPr>
        <w:t>The e</w:t>
      </w:r>
      <w:r w:rsidR="007858D6" w:rsidRPr="009A728A">
        <w:rPr>
          <w:rFonts w:ascii="Times New Roman" w:hAnsi="Times New Roman" w:cs="Times New Roman"/>
          <w:sz w:val="24"/>
          <w:szCs w:val="24"/>
        </w:rPr>
        <w:t xml:space="preserve">valuation procedure comprised </w:t>
      </w:r>
      <w:r w:rsidR="00E90725" w:rsidRPr="009A728A">
        <w:rPr>
          <w:rFonts w:ascii="Times New Roman" w:hAnsi="Times New Roman" w:cs="Times New Roman"/>
          <w:sz w:val="24"/>
          <w:szCs w:val="24"/>
        </w:rPr>
        <w:t>a novel handler</w:t>
      </w:r>
      <w:r w:rsidR="007858D6" w:rsidRPr="009A728A">
        <w:rPr>
          <w:rFonts w:ascii="Times New Roman" w:hAnsi="Times New Roman" w:cs="Times New Roman"/>
          <w:sz w:val="24"/>
          <w:szCs w:val="24"/>
        </w:rPr>
        <w:t xml:space="preserve"> approaching the cage and offering fresh food before the rabbit was </w:t>
      </w:r>
      <w:r w:rsidR="00180D3C" w:rsidRPr="009A728A">
        <w:rPr>
          <w:rFonts w:ascii="Times New Roman" w:hAnsi="Times New Roman" w:cs="Times New Roman"/>
          <w:sz w:val="24"/>
          <w:szCs w:val="24"/>
        </w:rPr>
        <w:t>“</w:t>
      </w:r>
      <w:r w:rsidR="007858D6" w:rsidRPr="009A728A">
        <w:rPr>
          <w:rFonts w:ascii="Times New Roman" w:hAnsi="Times New Roman" w:cs="Times New Roman"/>
          <w:i/>
          <w:sz w:val="24"/>
          <w:szCs w:val="24"/>
        </w:rPr>
        <w:t>scruffed, corralled and removed from its cage</w:t>
      </w:r>
      <w:r w:rsidR="00470D8C" w:rsidRPr="009A728A">
        <w:rPr>
          <w:rFonts w:ascii="Times New Roman" w:hAnsi="Times New Roman" w:cs="Times New Roman"/>
          <w:sz w:val="24"/>
          <w:szCs w:val="24"/>
        </w:rPr>
        <w:t>” (p</w:t>
      </w:r>
      <w:r w:rsidR="00180D3C" w:rsidRPr="009A728A">
        <w:rPr>
          <w:rFonts w:ascii="Times New Roman" w:hAnsi="Times New Roman" w:cs="Times New Roman"/>
          <w:sz w:val="24"/>
          <w:szCs w:val="24"/>
        </w:rPr>
        <w:t>43)</w:t>
      </w:r>
      <w:r w:rsidR="007858D6" w:rsidRPr="009A728A">
        <w:rPr>
          <w:rFonts w:ascii="Times New Roman" w:hAnsi="Times New Roman" w:cs="Times New Roman"/>
          <w:sz w:val="24"/>
          <w:szCs w:val="24"/>
        </w:rPr>
        <w:t xml:space="preserve"> to another room. It was then stroked between its eyes and its central ear artery held to simulate blood collection. Part of the evaluation was to look for a flinch response to the initial touch at stroking. </w:t>
      </w:r>
      <w:r w:rsidR="00984D4F" w:rsidRPr="009A728A">
        <w:rPr>
          <w:rFonts w:ascii="Times New Roman" w:hAnsi="Times New Roman" w:cs="Times New Roman"/>
          <w:sz w:val="24"/>
          <w:szCs w:val="24"/>
        </w:rPr>
        <w:t>Eval</w:t>
      </w:r>
      <w:r w:rsidR="00DF7DA7" w:rsidRPr="009A728A">
        <w:rPr>
          <w:rFonts w:ascii="Times New Roman" w:hAnsi="Times New Roman" w:cs="Times New Roman"/>
          <w:sz w:val="24"/>
          <w:szCs w:val="24"/>
        </w:rPr>
        <w:t xml:space="preserve">uation was a </w:t>
      </w:r>
      <w:r w:rsidR="00E37AB0" w:rsidRPr="009A728A">
        <w:rPr>
          <w:rFonts w:ascii="Times New Roman" w:hAnsi="Times New Roman" w:cs="Times New Roman"/>
          <w:sz w:val="24"/>
          <w:szCs w:val="24"/>
        </w:rPr>
        <w:t>five</w:t>
      </w:r>
      <w:r w:rsidR="00DF7DA7" w:rsidRPr="009A728A">
        <w:rPr>
          <w:rFonts w:ascii="Times New Roman" w:hAnsi="Times New Roman" w:cs="Times New Roman"/>
          <w:sz w:val="24"/>
          <w:szCs w:val="24"/>
        </w:rPr>
        <w:t xml:space="preserve"> point compliance-resistance score measuring </w:t>
      </w:r>
      <w:r w:rsidR="00C84AC0" w:rsidRPr="009A728A">
        <w:rPr>
          <w:rFonts w:ascii="Times New Roman" w:hAnsi="Times New Roman" w:cs="Times New Roman"/>
          <w:sz w:val="24"/>
          <w:szCs w:val="24"/>
        </w:rPr>
        <w:t>each</w:t>
      </w:r>
      <w:r w:rsidR="00DF7DA7" w:rsidRPr="009A728A">
        <w:rPr>
          <w:rFonts w:ascii="Times New Roman" w:hAnsi="Times New Roman" w:cs="Times New Roman"/>
          <w:sz w:val="24"/>
          <w:szCs w:val="24"/>
        </w:rPr>
        <w:t xml:space="preserve"> rabbit’s response to being scruffed and transpo</w:t>
      </w:r>
      <w:r w:rsidR="00B3358B" w:rsidRPr="009A728A">
        <w:rPr>
          <w:rFonts w:ascii="Times New Roman" w:hAnsi="Times New Roman" w:cs="Times New Roman"/>
          <w:sz w:val="24"/>
          <w:szCs w:val="24"/>
        </w:rPr>
        <w:t>r</w:t>
      </w:r>
      <w:r w:rsidR="00DF7DA7" w:rsidRPr="009A728A">
        <w:rPr>
          <w:rFonts w:ascii="Times New Roman" w:hAnsi="Times New Roman" w:cs="Times New Roman"/>
          <w:sz w:val="24"/>
          <w:szCs w:val="24"/>
        </w:rPr>
        <w:t>ted to and from</w:t>
      </w:r>
      <w:r w:rsidR="00E90725" w:rsidRPr="009A728A">
        <w:rPr>
          <w:rFonts w:ascii="Times New Roman" w:hAnsi="Times New Roman" w:cs="Times New Roman"/>
          <w:sz w:val="24"/>
          <w:szCs w:val="24"/>
        </w:rPr>
        <w:t xml:space="preserve"> the</w:t>
      </w:r>
      <w:r w:rsidR="00DF7DA7" w:rsidRPr="009A728A">
        <w:rPr>
          <w:rFonts w:ascii="Times New Roman" w:hAnsi="Times New Roman" w:cs="Times New Roman"/>
          <w:sz w:val="24"/>
          <w:szCs w:val="24"/>
        </w:rPr>
        <w:t xml:space="preserve"> home cage, and </w:t>
      </w:r>
      <w:r w:rsidR="007858D6" w:rsidRPr="009A728A">
        <w:rPr>
          <w:rFonts w:ascii="Times New Roman" w:hAnsi="Times New Roman" w:cs="Times New Roman"/>
          <w:sz w:val="24"/>
          <w:szCs w:val="24"/>
        </w:rPr>
        <w:t xml:space="preserve">in respect to its overall behaviour. </w:t>
      </w:r>
      <w:r w:rsidR="00DF7DA7" w:rsidRPr="009A728A">
        <w:rPr>
          <w:rFonts w:ascii="Times New Roman" w:hAnsi="Times New Roman" w:cs="Times New Roman"/>
          <w:sz w:val="24"/>
          <w:szCs w:val="24"/>
        </w:rPr>
        <w:t xml:space="preserve">There is no information provided of the animal’s general </w:t>
      </w:r>
      <w:r w:rsidR="00E47DB0" w:rsidRPr="009A728A">
        <w:rPr>
          <w:rFonts w:ascii="Times New Roman" w:hAnsi="Times New Roman" w:cs="Times New Roman"/>
          <w:sz w:val="24"/>
          <w:szCs w:val="24"/>
        </w:rPr>
        <w:t xml:space="preserve">prior </w:t>
      </w:r>
      <w:r w:rsidR="00DF7DA7" w:rsidRPr="009A728A">
        <w:rPr>
          <w:rFonts w:ascii="Times New Roman" w:hAnsi="Times New Roman" w:cs="Times New Roman"/>
          <w:sz w:val="24"/>
          <w:szCs w:val="24"/>
        </w:rPr>
        <w:t>experiences of human approach</w:t>
      </w:r>
      <w:r w:rsidR="007858D6" w:rsidRPr="009A728A">
        <w:rPr>
          <w:rFonts w:ascii="Times New Roman" w:hAnsi="Times New Roman" w:cs="Times New Roman"/>
          <w:sz w:val="24"/>
          <w:szCs w:val="24"/>
        </w:rPr>
        <w:t xml:space="preserve"> and feeding</w:t>
      </w:r>
      <w:r w:rsidR="00DF7DA7" w:rsidRPr="009A728A">
        <w:rPr>
          <w:rFonts w:ascii="Times New Roman" w:hAnsi="Times New Roman" w:cs="Times New Roman"/>
          <w:sz w:val="24"/>
          <w:szCs w:val="24"/>
        </w:rPr>
        <w:t xml:space="preserve"> which may block learning of less frequent approach</w:t>
      </w:r>
      <w:r w:rsidR="007858D6" w:rsidRPr="009A728A">
        <w:rPr>
          <w:rFonts w:ascii="Times New Roman" w:hAnsi="Times New Roman" w:cs="Times New Roman"/>
          <w:sz w:val="24"/>
          <w:szCs w:val="24"/>
        </w:rPr>
        <w:t>e</w:t>
      </w:r>
      <w:r w:rsidR="00DF7DA7" w:rsidRPr="009A728A">
        <w:rPr>
          <w:rFonts w:ascii="Times New Roman" w:hAnsi="Times New Roman" w:cs="Times New Roman"/>
          <w:sz w:val="24"/>
          <w:szCs w:val="24"/>
        </w:rPr>
        <w:t>s associated with scruffing (</w:t>
      </w:r>
      <w:r w:rsidR="00470D8C" w:rsidRPr="009A728A">
        <w:rPr>
          <w:rFonts w:ascii="Times New Roman" w:hAnsi="Times New Roman" w:cs="Times New Roman"/>
          <w:sz w:val="24"/>
          <w:szCs w:val="24"/>
        </w:rPr>
        <w:t>Kamin</w:t>
      </w:r>
      <w:r w:rsidR="004A357B" w:rsidRPr="009A728A">
        <w:rPr>
          <w:rFonts w:ascii="Times New Roman" w:hAnsi="Times New Roman" w:cs="Times New Roman"/>
          <w:sz w:val="24"/>
          <w:szCs w:val="24"/>
        </w:rPr>
        <w:t xml:space="preserve"> 1969</w:t>
      </w:r>
      <w:r w:rsidR="00DF7DA7" w:rsidRPr="009A728A">
        <w:rPr>
          <w:rFonts w:ascii="Times New Roman" w:hAnsi="Times New Roman" w:cs="Times New Roman"/>
          <w:sz w:val="24"/>
          <w:szCs w:val="24"/>
        </w:rPr>
        <w:t xml:space="preserve">). </w:t>
      </w:r>
      <w:r w:rsidR="007858D6" w:rsidRPr="009A728A">
        <w:rPr>
          <w:rFonts w:ascii="Times New Roman" w:hAnsi="Times New Roman" w:cs="Times New Roman"/>
          <w:sz w:val="24"/>
          <w:szCs w:val="24"/>
        </w:rPr>
        <w:t>More importantly</w:t>
      </w:r>
      <w:r w:rsidR="00946AF7" w:rsidRPr="009A728A">
        <w:rPr>
          <w:rFonts w:ascii="Times New Roman" w:hAnsi="Times New Roman" w:cs="Times New Roman"/>
          <w:sz w:val="24"/>
          <w:szCs w:val="24"/>
        </w:rPr>
        <w:t>,</w:t>
      </w:r>
      <w:r w:rsidR="007858D6" w:rsidRPr="009A728A">
        <w:rPr>
          <w:rFonts w:ascii="Times New Roman" w:hAnsi="Times New Roman" w:cs="Times New Roman"/>
          <w:sz w:val="24"/>
          <w:szCs w:val="24"/>
        </w:rPr>
        <w:t xml:space="preserve"> the suggestion tha</w:t>
      </w:r>
      <w:r w:rsidR="00E90725" w:rsidRPr="009A728A">
        <w:rPr>
          <w:rFonts w:ascii="Times New Roman" w:hAnsi="Times New Roman" w:cs="Times New Roman"/>
          <w:sz w:val="24"/>
          <w:szCs w:val="24"/>
        </w:rPr>
        <w:t>t</w:t>
      </w:r>
      <w:r w:rsidR="007858D6" w:rsidRPr="009A728A">
        <w:rPr>
          <w:rFonts w:ascii="Times New Roman" w:hAnsi="Times New Roman" w:cs="Times New Roman"/>
          <w:sz w:val="24"/>
          <w:szCs w:val="24"/>
        </w:rPr>
        <w:t xml:space="preserve"> ‘compliance’ equates with ‘reduced fear’</w:t>
      </w:r>
      <w:r w:rsidR="00DF7DA7" w:rsidRPr="009A728A">
        <w:rPr>
          <w:rFonts w:ascii="Times New Roman" w:hAnsi="Times New Roman" w:cs="Times New Roman"/>
          <w:sz w:val="24"/>
          <w:szCs w:val="24"/>
        </w:rPr>
        <w:t xml:space="preserve"> does not account for any effect of learnt helplessness</w:t>
      </w:r>
      <w:r w:rsidR="00470D8C" w:rsidRPr="009A728A">
        <w:rPr>
          <w:rFonts w:ascii="Times New Roman" w:hAnsi="Times New Roman" w:cs="Times New Roman"/>
          <w:sz w:val="24"/>
          <w:szCs w:val="24"/>
        </w:rPr>
        <w:t xml:space="preserve"> (Maier &amp; Seligman</w:t>
      </w:r>
      <w:r w:rsidR="00470B59" w:rsidRPr="009A728A">
        <w:rPr>
          <w:rFonts w:ascii="Times New Roman" w:hAnsi="Times New Roman" w:cs="Times New Roman"/>
          <w:sz w:val="24"/>
          <w:szCs w:val="24"/>
        </w:rPr>
        <w:t>,</w:t>
      </w:r>
      <w:r w:rsidR="009C00E0" w:rsidRPr="009A728A">
        <w:rPr>
          <w:rFonts w:ascii="Times New Roman" w:hAnsi="Times New Roman" w:cs="Times New Roman"/>
          <w:sz w:val="24"/>
          <w:szCs w:val="24"/>
        </w:rPr>
        <w:t xml:space="preserve"> 1976)</w:t>
      </w:r>
      <w:r w:rsidR="00DF7DA7" w:rsidRPr="009A728A">
        <w:rPr>
          <w:rFonts w:ascii="Times New Roman" w:hAnsi="Times New Roman" w:cs="Times New Roman"/>
          <w:sz w:val="24"/>
          <w:szCs w:val="24"/>
        </w:rPr>
        <w:t xml:space="preserve">, tonic immobility </w:t>
      </w:r>
      <w:r w:rsidR="00470D8C" w:rsidRPr="009A728A">
        <w:rPr>
          <w:rFonts w:ascii="Times New Roman" w:hAnsi="Times New Roman" w:cs="Times New Roman"/>
          <w:sz w:val="24"/>
          <w:szCs w:val="24"/>
        </w:rPr>
        <w:t>(McBride</w:t>
      </w:r>
      <w:r w:rsidR="00470B59" w:rsidRPr="009A728A">
        <w:rPr>
          <w:rFonts w:ascii="Times New Roman" w:hAnsi="Times New Roman" w:cs="Times New Roman"/>
          <w:sz w:val="24"/>
          <w:szCs w:val="24"/>
        </w:rPr>
        <w:t>,</w:t>
      </w:r>
      <w:r w:rsidR="00DF7DA7" w:rsidRPr="009A728A">
        <w:rPr>
          <w:rFonts w:ascii="Times New Roman" w:hAnsi="Times New Roman" w:cs="Times New Roman"/>
          <w:sz w:val="24"/>
          <w:szCs w:val="24"/>
        </w:rPr>
        <w:t xml:space="preserve"> 2015</w:t>
      </w:r>
      <w:r w:rsidR="00B22A6D" w:rsidRPr="009A728A">
        <w:rPr>
          <w:rFonts w:ascii="Times New Roman" w:hAnsi="Times New Roman" w:cs="Times New Roman"/>
          <w:sz w:val="24"/>
          <w:szCs w:val="24"/>
        </w:rPr>
        <w:t xml:space="preserve">) </w:t>
      </w:r>
      <w:r w:rsidR="00DF7DA7" w:rsidRPr="009A728A">
        <w:rPr>
          <w:rFonts w:ascii="Times New Roman" w:hAnsi="Times New Roman" w:cs="Times New Roman"/>
          <w:sz w:val="24"/>
          <w:szCs w:val="24"/>
        </w:rPr>
        <w:t>or stress induced analgesia (</w:t>
      </w:r>
      <w:r w:rsidR="00470D8C" w:rsidRPr="009A728A">
        <w:rPr>
          <w:rFonts w:ascii="Times New Roman" w:hAnsi="Times New Roman" w:cs="Times New Roman"/>
          <w:sz w:val="24"/>
          <w:szCs w:val="24"/>
        </w:rPr>
        <w:t>Butler &amp; Finn</w:t>
      </w:r>
      <w:r w:rsidR="00470B59" w:rsidRPr="009A728A">
        <w:rPr>
          <w:rFonts w:ascii="Times New Roman" w:hAnsi="Times New Roman" w:cs="Times New Roman"/>
          <w:sz w:val="24"/>
          <w:szCs w:val="24"/>
        </w:rPr>
        <w:t>,</w:t>
      </w:r>
      <w:r w:rsidR="00714F4B" w:rsidRPr="009A728A">
        <w:rPr>
          <w:rFonts w:ascii="Times New Roman" w:hAnsi="Times New Roman" w:cs="Times New Roman"/>
          <w:sz w:val="24"/>
          <w:szCs w:val="24"/>
        </w:rPr>
        <w:t xml:space="preserve"> 2009</w:t>
      </w:r>
      <w:r w:rsidR="005C7E67" w:rsidRPr="009A728A">
        <w:rPr>
          <w:rFonts w:ascii="Times New Roman" w:hAnsi="Times New Roman" w:cs="Times New Roman"/>
          <w:sz w:val="24"/>
          <w:szCs w:val="24"/>
        </w:rPr>
        <w:t xml:space="preserve">) and </w:t>
      </w:r>
      <w:r w:rsidR="007F4D02" w:rsidRPr="009A728A">
        <w:rPr>
          <w:rFonts w:ascii="Times New Roman" w:hAnsi="Times New Roman" w:cs="Times New Roman"/>
          <w:sz w:val="24"/>
          <w:szCs w:val="24"/>
        </w:rPr>
        <w:t xml:space="preserve">behavioural inhibition due to </w:t>
      </w:r>
      <w:r w:rsidR="005C7E67" w:rsidRPr="009A728A">
        <w:rPr>
          <w:rFonts w:ascii="Times New Roman" w:hAnsi="Times New Roman" w:cs="Times New Roman"/>
          <w:sz w:val="24"/>
          <w:szCs w:val="24"/>
        </w:rPr>
        <w:t>increased vigilance (</w:t>
      </w:r>
      <w:r w:rsidR="00470D8C" w:rsidRPr="009A728A">
        <w:rPr>
          <w:rFonts w:ascii="Times New Roman" w:hAnsi="Times New Roman" w:cs="Times New Roman"/>
          <w:sz w:val="24"/>
          <w:szCs w:val="24"/>
        </w:rPr>
        <w:t>McBride</w:t>
      </w:r>
      <w:r w:rsidR="00B3358B" w:rsidRPr="009A728A">
        <w:rPr>
          <w:rFonts w:ascii="Times New Roman" w:hAnsi="Times New Roman" w:cs="Times New Roman"/>
          <w:sz w:val="24"/>
          <w:szCs w:val="24"/>
        </w:rPr>
        <w:t>, 2017; 2017a</w:t>
      </w:r>
      <w:r w:rsidR="00714F4B" w:rsidRPr="009A728A">
        <w:rPr>
          <w:rFonts w:ascii="Times New Roman" w:hAnsi="Times New Roman" w:cs="Times New Roman"/>
          <w:sz w:val="24"/>
          <w:szCs w:val="24"/>
        </w:rPr>
        <w:t>).</w:t>
      </w:r>
      <w:r w:rsidR="008967CE" w:rsidRPr="009A728A">
        <w:rPr>
          <w:rFonts w:ascii="Times New Roman" w:hAnsi="Times New Roman" w:cs="Times New Roman"/>
          <w:sz w:val="24"/>
          <w:szCs w:val="24"/>
        </w:rPr>
        <w:t xml:space="preserve"> </w:t>
      </w:r>
    </w:p>
    <w:p w14:paraId="0AD4093C" w14:textId="2ED40AC8" w:rsidR="00E44E62" w:rsidRPr="009A728A" w:rsidRDefault="00E73B0B" w:rsidP="005F7FC3">
      <w:pPr>
        <w:spacing w:after="0" w:line="480" w:lineRule="auto"/>
        <w:ind w:firstLine="720"/>
        <w:jc w:val="both"/>
        <w:rPr>
          <w:rFonts w:ascii="Times New Roman" w:hAnsi="Times New Roman" w:cs="Times New Roman"/>
          <w:sz w:val="24"/>
          <w:szCs w:val="24"/>
        </w:rPr>
      </w:pPr>
      <w:r w:rsidRPr="009A728A">
        <w:rPr>
          <w:rFonts w:ascii="Times New Roman" w:hAnsi="Times New Roman" w:cs="Times New Roman"/>
          <w:sz w:val="24"/>
          <w:szCs w:val="24"/>
        </w:rPr>
        <w:t>Further research is needed to understand if scruffing represents an actual welfare issue for rabbits or if it is simply perceived as a negative experience by the majority of rabbit handlers and why this may be</w:t>
      </w:r>
      <w:r w:rsidR="009C00E0" w:rsidRPr="009A728A">
        <w:rPr>
          <w:rFonts w:ascii="Times New Roman" w:hAnsi="Times New Roman" w:cs="Times New Roman"/>
          <w:sz w:val="24"/>
          <w:szCs w:val="24"/>
        </w:rPr>
        <w:t>.</w:t>
      </w:r>
      <w:r w:rsidRPr="009A728A">
        <w:rPr>
          <w:rFonts w:ascii="Times New Roman" w:hAnsi="Times New Roman" w:cs="Times New Roman"/>
          <w:sz w:val="24"/>
          <w:szCs w:val="24"/>
        </w:rPr>
        <w:t xml:space="preserve"> </w:t>
      </w:r>
      <w:r w:rsidR="00D87BD3" w:rsidRPr="009A728A">
        <w:rPr>
          <w:rFonts w:ascii="Times New Roman" w:hAnsi="Times New Roman" w:cs="Times New Roman"/>
          <w:sz w:val="24"/>
          <w:szCs w:val="24"/>
        </w:rPr>
        <w:t>Fu</w:t>
      </w:r>
      <w:r w:rsidR="0018379F" w:rsidRPr="009A728A">
        <w:rPr>
          <w:rFonts w:ascii="Times New Roman" w:hAnsi="Times New Roman" w:cs="Times New Roman"/>
          <w:sz w:val="24"/>
          <w:szCs w:val="24"/>
        </w:rPr>
        <w:t>ture research investigating</w:t>
      </w:r>
      <w:r w:rsidR="000F5BA8" w:rsidRPr="009A728A">
        <w:rPr>
          <w:rFonts w:ascii="Times New Roman" w:hAnsi="Times New Roman" w:cs="Times New Roman"/>
          <w:sz w:val="24"/>
          <w:szCs w:val="24"/>
        </w:rPr>
        <w:t xml:space="preserve"> the aversiveness of different handling methods</w:t>
      </w:r>
      <w:r w:rsidR="00E47DB0" w:rsidRPr="009A728A">
        <w:rPr>
          <w:rFonts w:ascii="Times New Roman" w:hAnsi="Times New Roman" w:cs="Times New Roman"/>
          <w:sz w:val="24"/>
          <w:szCs w:val="24"/>
        </w:rPr>
        <w:t xml:space="preserve"> </w:t>
      </w:r>
      <w:r w:rsidR="0018379F" w:rsidRPr="009A728A">
        <w:rPr>
          <w:rFonts w:ascii="Times New Roman" w:hAnsi="Times New Roman" w:cs="Times New Roman"/>
          <w:sz w:val="24"/>
          <w:szCs w:val="24"/>
        </w:rPr>
        <w:t xml:space="preserve">must control for </w:t>
      </w:r>
      <w:r w:rsidR="000F5BA8" w:rsidRPr="009A728A">
        <w:rPr>
          <w:rFonts w:ascii="Times New Roman" w:hAnsi="Times New Roman" w:cs="Times New Roman"/>
          <w:sz w:val="24"/>
          <w:szCs w:val="24"/>
        </w:rPr>
        <w:t>breed</w:t>
      </w:r>
      <w:r w:rsidR="007F4D02" w:rsidRPr="009A728A">
        <w:rPr>
          <w:rFonts w:ascii="Times New Roman" w:hAnsi="Times New Roman" w:cs="Times New Roman"/>
          <w:sz w:val="24"/>
          <w:szCs w:val="24"/>
        </w:rPr>
        <w:t xml:space="preserve"> (size)</w:t>
      </w:r>
      <w:r w:rsidR="000F5BA8" w:rsidRPr="009A728A">
        <w:rPr>
          <w:rFonts w:ascii="Times New Roman" w:hAnsi="Times New Roman" w:cs="Times New Roman"/>
          <w:sz w:val="24"/>
          <w:szCs w:val="24"/>
        </w:rPr>
        <w:t xml:space="preserve"> differences</w:t>
      </w:r>
      <w:r w:rsidR="0018379F" w:rsidRPr="009A728A">
        <w:rPr>
          <w:rFonts w:ascii="Times New Roman" w:hAnsi="Times New Roman" w:cs="Times New Roman"/>
          <w:sz w:val="24"/>
          <w:szCs w:val="24"/>
        </w:rPr>
        <w:t>, prior experiences of the</w:t>
      </w:r>
      <w:r w:rsidR="007F4D02" w:rsidRPr="009A728A">
        <w:rPr>
          <w:rFonts w:ascii="Times New Roman" w:hAnsi="Times New Roman" w:cs="Times New Roman"/>
          <w:sz w:val="24"/>
          <w:szCs w:val="24"/>
        </w:rPr>
        <w:t xml:space="preserve"> individual </w:t>
      </w:r>
      <w:r w:rsidR="0018379F" w:rsidRPr="009A728A">
        <w:rPr>
          <w:rFonts w:ascii="Times New Roman" w:hAnsi="Times New Roman" w:cs="Times New Roman"/>
          <w:sz w:val="24"/>
          <w:szCs w:val="24"/>
        </w:rPr>
        <w:t>rabbits</w:t>
      </w:r>
      <w:r w:rsidR="007F4D02" w:rsidRPr="009A728A">
        <w:rPr>
          <w:rFonts w:ascii="Times New Roman" w:hAnsi="Times New Roman" w:cs="Times New Roman"/>
          <w:sz w:val="24"/>
          <w:szCs w:val="24"/>
        </w:rPr>
        <w:t xml:space="preserve"> used</w:t>
      </w:r>
      <w:r w:rsidR="0018379F" w:rsidRPr="009A728A">
        <w:rPr>
          <w:rFonts w:ascii="Times New Roman" w:hAnsi="Times New Roman" w:cs="Times New Roman"/>
          <w:sz w:val="24"/>
          <w:szCs w:val="24"/>
        </w:rPr>
        <w:t xml:space="preserve"> and consider</w:t>
      </w:r>
      <w:r w:rsidR="007F4D02" w:rsidRPr="009A728A">
        <w:rPr>
          <w:rFonts w:ascii="Times New Roman" w:hAnsi="Times New Roman" w:cs="Times New Roman"/>
          <w:sz w:val="24"/>
          <w:szCs w:val="24"/>
        </w:rPr>
        <w:t xml:space="preserve"> other</w:t>
      </w:r>
      <w:r w:rsidR="0018379F" w:rsidRPr="009A728A">
        <w:rPr>
          <w:rFonts w:ascii="Times New Roman" w:hAnsi="Times New Roman" w:cs="Times New Roman"/>
          <w:sz w:val="24"/>
          <w:szCs w:val="24"/>
        </w:rPr>
        <w:t xml:space="preserve"> </w:t>
      </w:r>
      <w:r w:rsidR="00D87BD3" w:rsidRPr="009A728A">
        <w:rPr>
          <w:rFonts w:ascii="Times New Roman" w:hAnsi="Times New Roman" w:cs="Times New Roman"/>
          <w:sz w:val="24"/>
          <w:szCs w:val="24"/>
        </w:rPr>
        <w:t xml:space="preserve">challenges </w:t>
      </w:r>
      <w:r w:rsidR="000F5BA8" w:rsidRPr="009A728A">
        <w:rPr>
          <w:rFonts w:ascii="Times New Roman" w:hAnsi="Times New Roman" w:cs="Times New Roman"/>
          <w:sz w:val="24"/>
          <w:szCs w:val="24"/>
        </w:rPr>
        <w:t>such as</w:t>
      </w:r>
      <w:r w:rsidR="00673D58" w:rsidRPr="009A728A">
        <w:rPr>
          <w:rFonts w:ascii="Times New Roman" w:hAnsi="Times New Roman" w:cs="Times New Roman"/>
          <w:sz w:val="24"/>
          <w:szCs w:val="24"/>
        </w:rPr>
        <w:t xml:space="preserve"> the confidence and/or </w:t>
      </w:r>
      <w:r w:rsidR="000F5BA8" w:rsidRPr="009A728A">
        <w:rPr>
          <w:rFonts w:ascii="Times New Roman" w:hAnsi="Times New Roman" w:cs="Times New Roman"/>
          <w:sz w:val="24"/>
          <w:szCs w:val="24"/>
        </w:rPr>
        <w:t>experience</w:t>
      </w:r>
      <w:r w:rsidR="00673D58" w:rsidRPr="009A728A">
        <w:rPr>
          <w:rFonts w:ascii="Times New Roman" w:hAnsi="Times New Roman" w:cs="Times New Roman"/>
          <w:sz w:val="24"/>
          <w:szCs w:val="24"/>
        </w:rPr>
        <w:t xml:space="preserve"> of</w:t>
      </w:r>
      <w:r w:rsidR="000F5BA8" w:rsidRPr="009A728A">
        <w:rPr>
          <w:rFonts w:ascii="Times New Roman" w:hAnsi="Times New Roman" w:cs="Times New Roman"/>
          <w:sz w:val="24"/>
          <w:szCs w:val="24"/>
        </w:rPr>
        <w:t xml:space="preserve"> handlers</w:t>
      </w:r>
      <w:r w:rsidR="00673D58" w:rsidRPr="009A728A">
        <w:rPr>
          <w:rFonts w:ascii="Times New Roman" w:hAnsi="Times New Roman" w:cs="Times New Roman"/>
          <w:sz w:val="24"/>
          <w:szCs w:val="24"/>
        </w:rPr>
        <w:t>, which may influence how rabbits respond to and experience handling (Mullan &amp; Main</w:t>
      </w:r>
      <w:r w:rsidR="00470B59" w:rsidRPr="009A728A">
        <w:rPr>
          <w:rFonts w:ascii="Times New Roman" w:hAnsi="Times New Roman" w:cs="Times New Roman"/>
          <w:sz w:val="24"/>
          <w:szCs w:val="24"/>
        </w:rPr>
        <w:t>,</w:t>
      </w:r>
      <w:r w:rsidR="00673D58" w:rsidRPr="009A728A">
        <w:rPr>
          <w:rFonts w:ascii="Times New Roman" w:hAnsi="Times New Roman" w:cs="Times New Roman"/>
          <w:sz w:val="24"/>
          <w:szCs w:val="24"/>
        </w:rPr>
        <w:t xml:space="preserve"> 2007)</w:t>
      </w:r>
      <w:r w:rsidR="0018379F" w:rsidRPr="009A728A">
        <w:rPr>
          <w:rFonts w:ascii="Times New Roman" w:hAnsi="Times New Roman" w:cs="Times New Roman"/>
          <w:sz w:val="24"/>
          <w:szCs w:val="24"/>
        </w:rPr>
        <w:t>.</w:t>
      </w:r>
      <w:r w:rsidR="000F5BA8" w:rsidRPr="009A728A">
        <w:rPr>
          <w:rFonts w:ascii="Times New Roman" w:hAnsi="Times New Roman" w:cs="Times New Roman"/>
          <w:sz w:val="24"/>
          <w:szCs w:val="24"/>
        </w:rPr>
        <w:t xml:space="preserve"> </w:t>
      </w:r>
    </w:p>
    <w:p w14:paraId="00EDE7F1" w14:textId="5B06AEF9" w:rsidR="00E44E62" w:rsidRPr="009A728A" w:rsidRDefault="00E44E62" w:rsidP="00336DCC">
      <w:pPr>
        <w:spacing w:after="0" w:line="480" w:lineRule="auto"/>
        <w:ind w:firstLine="720"/>
        <w:jc w:val="both"/>
        <w:rPr>
          <w:rFonts w:ascii="Times New Roman" w:hAnsi="Times New Roman" w:cs="Times New Roman"/>
          <w:sz w:val="24"/>
          <w:szCs w:val="24"/>
        </w:rPr>
      </w:pPr>
      <w:r w:rsidRPr="009A728A">
        <w:rPr>
          <w:rFonts w:ascii="Times New Roman" w:hAnsi="Times New Roman" w:cs="Times New Roman"/>
          <w:sz w:val="24"/>
          <w:szCs w:val="24"/>
        </w:rPr>
        <w:t xml:space="preserve"> </w:t>
      </w:r>
      <w:r w:rsidR="00336DCC" w:rsidRPr="009A728A">
        <w:rPr>
          <w:rFonts w:ascii="Times New Roman" w:hAnsi="Times New Roman" w:cs="Times New Roman"/>
          <w:sz w:val="24"/>
          <w:szCs w:val="24"/>
        </w:rPr>
        <w:t>Purposeful e</w:t>
      </w:r>
      <w:r w:rsidRPr="009A728A">
        <w:rPr>
          <w:rFonts w:ascii="Times New Roman" w:hAnsi="Times New Roman" w:cs="Times New Roman"/>
          <w:sz w:val="24"/>
          <w:szCs w:val="24"/>
        </w:rPr>
        <w:t>ngendering of appetitive classical and operant associations to potentially fear inducing human interactions</w:t>
      </w:r>
      <w:r w:rsidR="00336DCC" w:rsidRPr="009A728A">
        <w:rPr>
          <w:rFonts w:ascii="Times New Roman" w:hAnsi="Times New Roman" w:cs="Times New Roman"/>
          <w:sz w:val="24"/>
          <w:szCs w:val="24"/>
        </w:rPr>
        <w:t xml:space="preserve"> through training</w:t>
      </w:r>
      <w:r w:rsidRPr="009A728A">
        <w:rPr>
          <w:rFonts w:ascii="Times New Roman" w:hAnsi="Times New Roman" w:cs="Times New Roman"/>
          <w:sz w:val="24"/>
          <w:szCs w:val="24"/>
        </w:rPr>
        <w:t xml:space="preserve"> is promoted by many  including McBride (2000, 2017) and Crowell-Davis (2007) for rabbits and other small prey species (Hurst &amp; West, 2010). As for </w:t>
      </w:r>
      <w:r w:rsidR="00774112" w:rsidRPr="009A728A">
        <w:rPr>
          <w:rFonts w:ascii="Times New Roman" w:hAnsi="Times New Roman" w:cs="Times New Roman"/>
          <w:sz w:val="24"/>
          <w:szCs w:val="24"/>
        </w:rPr>
        <w:t>other species</w:t>
      </w:r>
      <w:r w:rsidRPr="009A728A">
        <w:rPr>
          <w:rFonts w:ascii="Times New Roman" w:hAnsi="Times New Roman" w:cs="Times New Roman"/>
          <w:sz w:val="24"/>
          <w:szCs w:val="24"/>
        </w:rPr>
        <w:t>, early</w:t>
      </w:r>
      <w:r w:rsidR="00F730BA" w:rsidRPr="009A728A">
        <w:rPr>
          <w:rFonts w:ascii="Times New Roman" w:hAnsi="Times New Roman" w:cs="Times New Roman"/>
          <w:sz w:val="24"/>
          <w:szCs w:val="24"/>
        </w:rPr>
        <w:t xml:space="preserve"> experiences are fundamental to later emotional resilience and behaviour. A</w:t>
      </w:r>
      <w:r w:rsidRPr="009A728A">
        <w:rPr>
          <w:rFonts w:ascii="Times New Roman" w:hAnsi="Times New Roman" w:cs="Times New Roman"/>
          <w:sz w:val="24"/>
          <w:szCs w:val="24"/>
        </w:rPr>
        <w:t>ppropriate exposure</w:t>
      </w:r>
      <w:r w:rsidR="005C441D" w:rsidRPr="009A728A">
        <w:rPr>
          <w:rFonts w:ascii="Times New Roman" w:hAnsi="Times New Roman" w:cs="Times New Roman"/>
          <w:sz w:val="24"/>
          <w:szCs w:val="24"/>
        </w:rPr>
        <w:t xml:space="preserve"> of rabbit kits</w:t>
      </w:r>
      <w:r w:rsidRPr="009A728A">
        <w:rPr>
          <w:rFonts w:ascii="Times New Roman" w:hAnsi="Times New Roman" w:cs="Times New Roman"/>
          <w:sz w:val="24"/>
          <w:szCs w:val="24"/>
        </w:rPr>
        <w:t xml:space="preserve"> to</w:t>
      </w:r>
      <w:r w:rsidR="005C441D" w:rsidRPr="009A728A">
        <w:rPr>
          <w:rFonts w:ascii="Times New Roman" w:hAnsi="Times New Roman" w:cs="Times New Roman"/>
          <w:sz w:val="24"/>
          <w:szCs w:val="24"/>
        </w:rPr>
        <w:t xml:space="preserve"> </w:t>
      </w:r>
      <w:r w:rsidRPr="009A728A">
        <w:rPr>
          <w:rFonts w:ascii="Times New Roman" w:hAnsi="Times New Roman" w:cs="Times New Roman"/>
          <w:sz w:val="24"/>
          <w:szCs w:val="24"/>
        </w:rPr>
        <w:t>handling during</w:t>
      </w:r>
      <w:r w:rsidR="00F730BA" w:rsidRPr="009A728A">
        <w:rPr>
          <w:rFonts w:ascii="Times New Roman" w:hAnsi="Times New Roman" w:cs="Times New Roman"/>
          <w:sz w:val="24"/>
          <w:szCs w:val="24"/>
        </w:rPr>
        <w:t xml:space="preserve"> pre-weaning</w:t>
      </w:r>
      <w:r w:rsidRPr="009A728A">
        <w:rPr>
          <w:rFonts w:ascii="Times New Roman" w:hAnsi="Times New Roman" w:cs="Times New Roman"/>
          <w:sz w:val="24"/>
          <w:szCs w:val="24"/>
        </w:rPr>
        <w:t xml:space="preserve"> sensitive </w:t>
      </w:r>
      <w:r w:rsidR="00774112" w:rsidRPr="009A728A">
        <w:rPr>
          <w:rFonts w:ascii="Times New Roman" w:hAnsi="Times New Roman" w:cs="Times New Roman"/>
          <w:sz w:val="24"/>
          <w:szCs w:val="24"/>
        </w:rPr>
        <w:t>developmental (</w:t>
      </w:r>
      <w:r w:rsidRPr="009A728A">
        <w:rPr>
          <w:rFonts w:ascii="Times New Roman" w:hAnsi="Times New Roman" w:cs="Times New Roman"/>
          <w:sz w:val="24"/>
          <w:szCs w:val="24"/>
        </w:rPr>
        <w:t>socialisation</w:t>
      </w:r>
      <w:r w:rsidR="00774112" w:rsidRPr="009A728A">
        <w:rPr>
          <w:rFonts w:ascii="Times New Roman" w:hAnsi="Times New Roman" w:cs="Times New Roman"/>
          <w:sz w:val="24"/>
          <w:szCs w:val="24"/>
        </w:rPr>
        <w:t>)</w:t>
      </w:r>
      <w:r w:rsidRPr="009A728A">
        <w:rPr>
          <w:rFonts w:ascii="Times New Roman" w:hAnsi="Times New Roman" w:cs="Times New Roman"/>
          <w:sz w:val="24"/>
          <w:szCs w:val="24"/>
        </w:rPr>
        <w:t xml:space="preserve"> periods</w:t>
      </w:r>
      <w:r w:rsidR="005C441D" w:rsidRPr="009A728A">
        <w:rPr>
          <w:rFonts w:ascii="Times New Roman" w:hAnsi="Times New Roman" w:cs="Times New Roman"/>
          <w:sz w:val="24"/>
          <w:szCs w:val="24"/>
        </w:rPr>
        <w:t xml:space="preserve"> both </w:t>
      </w:r>
      <w:r w:rsidR="00F730BA" w:rsidRPr="009A728A">
        <w:rPr>
          <w:rFonts w:ascii="Times New Roman" w:hAnsi="Times New Roman" w:cs="Times New Roman"/>
          <w:sz w:val="24"/>
          <w:szCs w:val="24"/>
        </w:rPr>
        <w:t>before</w:t>
      </w:r>
      <w:r w:rsidR="005C441D" w:rsidRPr="009A728A">
        <w:rPr>
          <w:rFonts w:ascii="Times New Roman" w:hAnsi="Times New Roman" w:cs="Times New Roman"/>
          <w:sz w:val="24"/>
          <w:szCs w:val="24"/>
        </w:rPr>
        <w:t xml:space="preserve"> (</w:t>
      </w:r>
      <w:r w:rsidR="007031F0" w:rsidRPr="009A728A">
        <w:rPr>
          <w:rFonts w:ascii="Times New Roman" w:hAnsi="Times New Roman" w:cs="Times New Roman"/>
          <w:sz w:val="24"/>
          <w:szCs w:val="24"/>
        </w:rPr>
        <w:t xml:space="preserve">Csatadi, Kustos, Eiben, Bilkó, and Altbäcker, 2005; </w:t>
      </w:r>
      <w:r w:rsidR="005C441D" w:rsidRPr="009A728A">
        <w:rPr>
          <w:rFonts w:ascii="Times New Roman" w:hAnsi="Times New Roman" w:cs="Times New Roman"/>
          <w:sz w:val="24"/>
          <w:szCs w:val="24"/>
        </w:rPr>
        <w:t xml:space="preserve">Pongrácz &amp; Altbäcker, 1999) and </w:t>
      </w:r>
      <w:r w:rsidR="00F730BA" w:rsidRPr="009A728A">
        <w:rPr>
          <w:rFonts w:ascii="Times New Roman" w:hAnsi="Times New Roman" w:cs="Times New Roman"/>
          <w:sz w:val="24"/>
          <w:szCs w:val="24"/>
        </w:rPr>
        <w:t xml:space="preserve">after eye-opening, </w:t>
      </w:r>
      <w:r w:rsidR="005C441D" w:rsidRPr="009A728A">
        <w:rPr>
          <w:rFonts w:ascii="Times New Roman" w:hAnsi="Times New Roman" w:cs="Times New Roman"/>
          <w:sz w:val="24"/>
          <w:szCs w:val="24"/>
        </w:rPr>
        <w:t>between days 10 and 20 postpartum (Der Weduwen &amp; McBride, 1999)</w:t>
      </w:r>
      <w:r w:rsidRPr="009A728A">
        <w:rPr>
          <w:rFonts w:ascii="Times New Roman" w:hAnsi="Times New Roman" w:cs="Times New Roman"/>
          <w:sz w:val="24"/>
          <w:szCs w:val="24"/>
        </w:rPr>
        <w:t xml:space="preserve"> can have </w:t>
      </w:r>
      <w:r w:rsidR="00774112" w:rsidRPr="009A728A">
        <w:rPr>
          <w:rFonts w:ascii="Times New Roman" w:hAnsi="Times New Roman" w:cs="Times New Roman"/>
          <w:sz w:val="24"/>
          <w:szCs w:val="24"/>
        </w:rPr>
        <w:t xml:space="preserve">profound </w:t>
      </w:r>
      <w:r w:rsidRPr="009A728A">
        <w:rPr>
          <w:rFonts w:ascii="Times New Roman" w:hAnsi="Times New Roman" w:cs="Times New Roman"/>
          <w:sz w:val="24"/>
          <w:szCs w:val="24"/>
        </w:rPr>
        <w:t>beneficial consequences on responses to people in later life</w:t>
      </w:r>
      <w:r w:rsidR="00E523C6" w:rsidRPr="009A728A">
        <w:rPr>
          <w:rFonts w:ascii="Times New Roman" w:hAnsi="Times New Roman" w:cs="Times New Roman"/>
          <w:sz w:val="24"/>
          <w:szCs w:val="24"/>
        </w:rPr>
        <w:t>. I</w:t>
      </w:r>
      <w:r w:rsidR="005C441D" w:rsidRPr="009A728A">
        <w:rPr>
          <w:rFonts w:ascii="Times New Roman" w:hAnsi="Times New Roman" w:cs="Times New Roman"/>
          <w:sz w:val="24"/>
          <w:szCs w:val="24"/>
        </w:rPr>
        <w:t>n order to prevent the mother cannibalising or abandoning the young</w:t>
      </w:r>
      <w:r w:rsidR="00E523C6" w:rsidRPr="009A728A">
        <w:rPr>
          <w:rFonts w:ascii="Times New Roman" w:hAnsi="Times New Roman" w:cs="Times New Roman"/>
          <w:sz w:val="24"/>
          <w:szCs w:val="24"/>
        </w:rPr>
        <w:t>,</w:t>
      </w:r>
      <w:r w:rsidR="005C441D" w:rsidRPr="009A728A">
        <w:rPr>
          <w:rFonts w:ascii="Times New Roman" w:hAnsi="Times New Roman" w:cs="Times New Roman"/>
          <w:sz w:val="24"/>
          <w:szCs w:val="24"/>
        </w:rPr>
        <w:t xml:space="preserve"> early handling is best do</w:t>
      </w:r>
      <w:r w:rsidR="00336DCC" w:rsidRPr="009A728A">
        <w:rPr>
          <w:rFonts w:ascii="Times New Roman" w:hAnsi="Times New Roman" w:cs="Times New Roman"/>
          <w:sz w:val="24"/>
          <w:szCs w:val="24"/>
        </w:rPr>
        <w:t>ne</w:t>
      </w:r>
      <w:r w:rsidR="005C441D" w:rsidRPr="009A728A">
        <w:rPr>
          <w:rFonts w:ascii="Times New Roman" w:hAnsi="Times New Roman" w:cs="Times New Roman"/>
          <w:sz w:val="24"/>
          <w:szCs w:val="24"/>
        </w:rPr>
        <w:t xml:space="preserve"> after the</w:t>
      </w:r>
      <w:r w:rsidR="00E523C6" w:rsidRPr="009A728A">
        <w:rPr>
          <w:rFonts w:ascii="Times New Roman" w:hAnsi="Times New Roman" w:cs="Times New Roman"/>
          <w:sz w:val="24"/>
          <w:szCs w:val="24"/>
        </w:rPr>
        <w:t>ir</w:t>
      </w:r>
      <w:r w:rsidR="005C441D" w:rsidRPr="009A728A">
        <w:rPr>
          <w:rFonts w:ascii="Times New Roman" w:hAnsi="Times New Roman" w:cs="Times New Roman"/>
          <w:sz w:val="24"/>
          <w:szCs w:val="24"/>
        </w:rPr>
        <w:t xml:space="preserve"> eyes open</w:t>
      </w:r>
      <w:r w:rsidR="00F730BA" w:rsidRPr="009A728A">
        <w:rPr>
          <w:rFonts w:ascii="Times New Roman" w:hAnsi="Times New Roman" w:cs="Times New Roman"/>
          <w:sz w:val="24"/>
          <w:szCs w:val="24"/>
        </w:rPr>
        <w:t>,</w:t>
      </w:r>
      <w:r w:rsidR="00336DCC" w:rsidRPr="009A728A">
        <w:rPr>
          <w:rFonts w:ascii="Times New Roman" w:hAnsi="Times New Roman" w:cs="Times New Roman"/>
          <w:sz w:val="24"/>
          <w:szCs w:val="24"/>
        </w:rPr>
        <w:t xml:space="preserve"> around day 10</w:t>
      </w:r>
      <w:r w:rsidR="005C441D" w:rsidRPr="009A728A">
        <w:rPr>
          <w:rFonts w:ascii="Times New Roman" w:hAnsi="Times New Roman" w:cs="Times New Roman"/>
          <w:sz w:val="24"/>
          <w:szCs w:val="24"/>
        </w:rPr>
        <w:t>. Scent profiles sho</w:t>
      </w:r>
      <w:r w:rsidR="00E523C6" w:rsidRPr="009A728A">
        <w:rPr>
          <w:rFonts w:ascii="Times New Roman" w:hAnsi="Times New Roman" w:cs="Times New Roman"/>
          <w:sz w:val="24"/>
          <w:szCs w:val="24"/>
        </w:rPr>
        <w:t>uld</w:t>
      </w:r>
      <w:r w:rsidR="005C441D" w:rsidRPr="009A728A">
        <w:rPr>
          <w:rFonts w:ascii="Times New Roman" w:hAnsi="Times New Roman" w:cs="Times New Roman"/>
          <w:sz w:val="24"/>
          <w:szCs w:val="24"/>
        </w:rPr>
        <w:t xml:space="preserve"> be preserved by rubbing hands with the nest material before touching the young, and also stroking the mother (Magnus &amp; McBride, </w:t>
      </w:r>
      <w:r w:rsidR="00AE7CE1" w:rsidRPr="009A728A">
        <w:rPr>
          <w:rFonts w:ascii="Times New Roman" w:hAnsi="Times New Roman" w:cs="Times New Roman"/>
          <w:sz w:val="24"/>
          <w:szCs w:val="24"/>
        </w:rPr>
        <w:t>I</w:t>
      </w:r>
      <w:r w:rsidR="005C441D" w:rsidRPr="009A728A">
        <w:rPr>
          <w:rFonts w:ascii="Times New Roman" w:hAnsi="Times New Roman" w:cs="Times New Roman"/>
          <w:sz w:val="24"/>
          <w:szCs w:val="24"/>
        </w:rPr>
        <w:t xml:space="preserve">n </w:t>
      </w:r>
      <w:r w:rsidR="00AE7CE1" w:rsidRPr="009A728A">
        <w:rPr>
          <w:rFonts w:ascii="Times New Roman" w:hAnsi="Times New Roman" w:cs="Times New Roman"/>
          <w:sz w:val="24"/>
          <w:szCs w:val="24"/>
        </w:rPr>
        <w:t>P</w:t>
      </w:r>
      <w:r w:rsidR="005C441D" w:rsidRPr="009A728A">
        <w:rPr>
          <w:rFonts w:ascii="Times New Roman" w:hAnsi="Times New Roman" w:cs="Times New Roman"/>
          <w:sz w:val="24"/>
          <w:szCs w:val="24"/>
        </w:rPr>
        <w:t xml:space="preserve">ress). </w:t>
      </w:r>
    </w:p>
    <w:p w14:paraId="71CB4B6D" w14:textId="4EC0B3EF" w:rsidR="00593A2B" w:rsidRPr="009A728A" w:rsidRDefault="0018379F" w:rsidP="005F7FC3">
      <w:pPr>
        <w:spacing w:after="0" w:line="480" w:lineRule="auto"/>
        <w:ind w:firstLine="720"/>
        <w:jc w:val="both"/>
        <w:rPr>
          <w:rFonts w:ascii="Times New Roman" w:hAnsi="Times New Roman" w:cs="Times New Roman"/>
          <w:sz w:val="24"/>
          <w:szCs w:val="24"/>
        </w:rPr>
      </w:pPr>
      <w:r w:rsidRPr="009A728A">
        <w:rPr>
          <w:rFonts w:ascii="Times New Roman" w:hAnsi="Times New Roman" w:cs="Times New Roman"/>
          <w:sz w:val="24"/>
          <w:szCs w:val="24"/>
        </w:rPr>
        <w:t>M</w:t>
      </w:r>
      <w:r w:rsidR="000F5BA8" w:rsidRPr="009A728A">
        <w:rPr>
          <w:rFonts w:ascii="Times New Roman" w:hAnsi="Times New Roman" w:cs="Times New Roman"/>
          <w:sz w:val="24"/>
          <w:szCs w:val="24"/>
        </w:rPr>
        <w:t xml:space="preserve">any of the </w:t>
      </w:r>
      <w:r w:rsidR="00D87BD3" w:rsidRPr="009A728A">
        <w:rPr>
          <w:rFonts w:ascii="Times New Roman" w:hAnsi="Times New Roman" w:cs="Times New Roman"/>
          <w:sz w:val="24"/>
          <w:szCs w:val="24"/>
        </w:rPr>
        <w:t xml:space="preserve">reasons reported for handling may </w:t>
      </w:r>
      <w:r w:rsidR="000F5BA8" w:rsidRPr="009A728A">
        <w:rPr>
          <w:rFonts w:ascii="Times New Roman" w:hAnsi="Times New Roman" w:cs="Times New Roman"/>
          <w:sz w:val="24"/>
          <w:szCs w:val="24"/>
        </w:rPr>
        <w:t>be accomplished in other ways</w:t>
      </w:r>
      <w:r w:rsidR="005C7E67" w:rsidRPr="009A728A">
        <w:rPr>
          <w:rFonts w:ascii="Times New Roman" w:hAnsi="Times New Roman" w:cs="Times New Roman"/>
          <w:sz w:val="24"/>
          <w:szCs w:val="24"/>
        </w:rPr>
        <w:t>. For example,</w:t>
      </w:r>
      <w:r w:rsidR="000F5BA8" w:rsidRPr="009A728A">
        <w:rPr>
          <w:rFonts w:ascii="Times New Roman" w:hAnsi="Times New Roman" w:cs="Times New Roman"/>
          <w:sz w:val="24"/>
          <w:szCs w:val="24"/>
        </w:rPr>
        <w:t xml:space="preserve"> using positive reinforcement to train </w:t>
      </w:r>
      <w:r w:rsidRPr="009A728A">
        <w:rPr>
          <w:rFonts w:ascii="Times New Roman" w:hAnsi="Times New Roman" w:cs="Times New Roman"/>
          <w:sz w:val="24"/>
          <w:szCs w:val="24"/>
        </w:rPr>
        <w:t xml:space="preserve">rabbits to </w:t>
      </w:r>
      <w:r w:rsidR="000F5BA8" w:rsidRPr="009A728A">
        <w:rPr>
          <w:rFonts w:ascii="Times New Roman" w:hAnsi="Times New Roman" w:cs="Times New Roman"/>
          <w:sz w:val="24"/>
          <w:szCs w:val="24"/>
        </w:rPr>
        <w:t xml:space="preserve">enter a </w:t>
      </w:r>
      <w:r w:rsidRPr="009A728A">
        <w:rPr>
          <w:rFonts w:ascii="Times New Roman" w:hAnsi="Times New Roman" w:cs="Times New Roman"/>
          <w:sz w:val="24"/>
          <w:szCs w:val="24"/>
        </w:rPr>
        <w:t>carry-cage</w:t>
      </w:r>
      <w:r w:rsidR="008D4761" w:rsidRPr="009A728A">
        <w:rPr>
          <w:rFonts w:ascii="Times New Roman" w:hAnsi="Times New Roman" w:cs="Times New Roman"/>
          <w:sz w:val="24"/>
          <w:szCs w:val="24"/>
        </w:rPr>
        <w:t>,</w:t>
      </w:r>
      <w:r w:rsidR="000F5BA8" w:rsidRPr="009A728A">
        <w:rPr>
          <w:rFonts w:ascii="Times New Roman" w:hAnsi="Times New Roman" w:cs="Times New Roman"/>
          <w:sz w:val="24"/>
          <w:szCs w:val="24"/>
        </w:rPr>
        <w:t xml:space="preserve"> and interacting with rabbit</w:t>
      </w:r>
      <w:r w:rsidRPr="009A728A">
        <w:rPr>
          <w:rFonts w:ascii="Times New Roman" w:hAnsi="Times New Roman" w:cs="Times New Roman"/>
          <w:sz w:val="24"/>
          <w:szCs w:val="24"/>
        </w:rPr>
        <w:t>s at floor level</w:t>
      </w:r>
      <w:r w:rsidR="000F5BA8" w:rsidRPr="009A728A">
        <w:rPr>
          <w:rFonts w:ascii="Times New Roman" w:hAnsi="Times New Roman" w:cs="Times New Roman"/>
          <w:sz w:val="24"/>
          <w:szCs w:val="24"/>
        </w:rPr>
        <w:t xml:space="preserve">, rather than cuddling </w:t>
      </w:r>
      <w:r w:rsidR="008D4761" w:rsidRPr="009A728A">
        <w:rPr>
          <w:rFonts w:ascii="Times New Roman" w:hAnsi="Times New Roman" w:cs="Times New Roman"/>
          <w:sz w:val="24"/>
          <w:szCs w:val="24"/>
        </w:rPr>
        <w:t>them</w:t>
      </w:r>
      <w:r w:rsidR="000F5BA8" w:rsidRPr="009A728A">
        <w:rPr>
          <w:rFonts w:ascii="Times New Roman" w:hAnsi="Times New Roman" w:cs="Times New Roman"/>
          <w:sz w:val="24"/>
          <w:szCs w:val="24"/>
        </w:rPr>
        <w:t xml:space="preserve"> while lifted</w:t>
      </w:r>
      <w:r w:rsidR="00F516CA" w:rsidRPr="009A728A">
        <w:rPr>
          <w:rFonts w:ascii="Times New Roman" w:hAnsi="Times New Roman" w:cs="Times New Roman"/>
          <w:sz w:val="24"/>
          <w:szCs w:val="24"/>
        </w:rPr>
        <w:t xml:space="preserve"> and held</w:t>
      </w:r>
      <w:r w:rsidR="000F5BA8" w:rsidRPr="009A728A">
        <w:rPr>
          <w:rFonts w:ascii="Times New Roman" w:hAnsi="Times New Roman" w:cs="Times New Roman"/>
          <w:sz w:val="24"/>
          <w:szCs w:val="24"/>
        </w:rPr>
        <w:t xml:space="preserve"> (Bradbury &amp; Di</w:t>
      </w:r>
      <w:r w:rsidR="00470D8C" w:rsidRPr="009A728A">
        <w:rPr>
          <w:rFonts w:ascii="Times New Roman" w:hAnsi="Times New Roman" w:cs="Times New Roman"/>
          <w:sz w:val="24"/>
          <w:szCs w:val="24"/>
        </w:rPr>
        <w:t>ckens</w:t>
      </w:r>
      <w:r w:rsidR="00470B59" w:rsidRPr="009A728A">
        <w:rPr>
          <w:rFonts w:ascii="Times New Roman" w:hAnsi="Times New Roman" w:cs="Times New Roman"/>
          <w:sz w:val="24"/>
          <w:szCs w:val="24"/>
        </w:rPr>
        <w:t>,</w:t>
      </w:r>
      <w:r w:rsidR="000F5BA8" w:rsidRPr="009A728A">
        <w:rPr>
          <w:rFonts w:ascii="Times New Roman" w:hAnsi="Times New Roman" w:cs="Times New Roman"/>
          <w:sz w:val="24"/>
          <w:szCs w:val="24"/>
        </w:rPr>
        <w:t xml:space="preserve"> 2016). Updating information sources and education campaigns to highlight alternatives should be directed at all groups of rabbit handlers.</w:t>
      </w:r>
    </w:p>
    <w:p w14:paraId="4AB2EB9E" w14:textId="423E7996" w:rsidR="00640981" w:rsidRPr="009A728A" w:rsidRDefault="00640981" w:rsidP="00470B59">
      <w:pPr>
        <w:spacing w:after="0" w:line="480" w:lineRule="auto"/>
        <w:ind w:left="720"/>
        <w:jc w:val="both"/>
        <w:rPr>
          <w:rFonts w:ascii="Times New Roman" w:hAnsi="Times New Roman" w:cs="Times New Roman"/>
          <w:i/>
          <w:sz w:val="24"/>
          <w:szCs w:val="24"/>
        </w:rPr>
      </w:pPr>
      <w:r w:rsidRPr="009A728A">
        <w:rPr>
          <w:rFonts w:ascii="Times New Roman" w:hAnsi="Times New Roman" w:cs="Times New Roman"/>
          <w:i/>
          <w:sz w:val="24"/>
          <w:szCs w:val="24"/>
        </w:rPr>
        <w:t>Sources used to learn about rabbit handling</w:t>
      </w:r>
    </w:p>
    <w:p w14:paraId="05CD1A8E" w14:textId="2EFA42E8" w:rsidR="00B06DDC" w:rsidRPr="009A728A" w:rsidRDefault="00F516CA" w:rsidP="00593A2B">
      <w:pPr>
        <w:spacing w:after="0" w:line="480" w:lineRule="auto"/>
        <w:jc w:val="both"/>
        <w:rPr>
          <w:rFonts w:ascii="Times New Roman" w:hAnsi="Times New Roman" w:cs="Times New Roman"/>
          <w:sz w:val="24"/>
          <w:szCs w:val="24"/>
        </w:rPr>
      </w:pPr>
      <w:r w:rsidRPr="009A728A">
        <w:rPr>
          <w:rFonts w:ascii="Times New Roman" w:hAnsi="Times New Roman" w:cs="Times New Roman"/>
          <w:sz w:val="24"/>
          <w:szCs w:val="24"/>
        </w:rPr>
        <w:t xml:space="preserve">Edgar and </w:t>
      </w:r>
      <w:r w:rsidR="00B06DDC" w:rsidRPr="009A728A">
        <w:rPr>
          <w:rFonts w:ascii="Times New Roman" w:hAnsi="Times New Roman" w:cs="Times New Roman"/>
          <w:sz w:val="24"/>
          <w:szCs w:val="24"/>
        </w:rPr>
        <w:t>Mul</w:t>
      </w:r>
      <w:r w:rsidR="00FB4723" w:rsidRPr="009A728A">
        <w:rPr>
          <w:rFonts w:ascii="Times New Roman" w:hAnsi="Times New Roman" w:cs="Times New Roman"/>
          <w:sz w:val="24"/>
          <w:szCs w:val="24"/>
        </w:rPr>
        <w:t>l</w:t>
      </w:r>
      <w:r w:rsidR="00470D8C" w:rsidRPr="009A728A">
        <w:rPr>
          <w:rFonts w:ascii="Times New Roman" w:hAnsi="Times New Roman" w:cs="Times New Roman"/>
          <w:sz w:val="24"/>
          <w:szCs w:val="24"/>
        </w:rPr>
        <w:t>an</w:t>
      </w:r>
      <w:r w:rsidR="00B06DDC" w:rsidRPr="009A728A">
        <w:rPr>
          <w:rFonts w:ascii="Times New Roman" w:hAnsi="Times New Roman" w:cs="Times New Roman"/>
          <w:sz w:val="24"/>
          <w:szCs w:val="24"/>
        </w:rPr>
        <w:t xml:space="preserve"> </w:t>
      </w:r>
      <w:r w:rsidR="00FB4723" w:rsidRPr="009A728A">
        <w:rPr>
          <w:rFonts w:ascii="Times New Roman" w:hAnsi="Times New Roman" w:cs="Times New Roman"/>
          <w:sz w:val="24"/>
          <w:szCs w:val="24"/>
        </w:rPr>
        <w:t>(2007</w:t>
      </w:r>
      <w:r w:rsidR="00B06DDC" w:rsidRPr="009A728A">
        <w:rPr>
          <w:rFonts w:ascii="Times New Roman" w:hAnsi="Times New Roman" w:cs="Times New Roman"/>
          <w:sz w:val="24"/>
          <w:szCs w:val="24"/>
        </w:rPr>
        <w:t xml:space="preserve">) </w:t>
      </w:r>
      <w:r w:rsidRPr="009A728A">
        <w:rPr>
          <w:rFonts w:ascii="Times New Roman" w:hAnsi="Times New Roman" w:cs="Times New Roman"/>
          <w:sz w:val="24"/>
          <w:szCs w:val="24"/>
        </w:rPr>
        <w:t>found</w:t>
      </w:r>
      <w:r w:rsidR="00B06DDC" w:rsidRPr="009A728A">
        <w:rPr>
          <w:rFonts w:ascii="Times New Roman" w:hAnsi="Times New Roman" w:cs="Times New Roman"/>
          <w:sz w:val="24"/>
          <w:szCs w:val="24"/>
        </w:rPr>
        <w:t xml:space="preserve"> p</w:t>
      </w:r>
      <w:r w:rsidR="005C7E67" w:rsidRPr="009A728A">
        <w:rPr>
          <w:rFonts w:ascii="Times New Roman" w:hAnsi="Times New Roman" w:cs="Times New Roman"/>
          <w:sz w:val="24"/>
          <w:szCs w:val="24"/>
        </w:rPr>
        <w:t>ro</w:t>
      </w:r>
      <w:r w:rsidR="00B06DDC" w:rsidRPr="009A728A">
        <w:rPr>
          <w:rFonts w:ascii="Times New Roman" w:hAnsi="Times New Roman" w:cs="Times New Roman"/>
          <w:sz w:val="24"/>
          <w:szCs w:val="24"/>
        </w:rPr>
        <w:t>spective rabbit owners reported leaflets, pet shop staff and books as the m</w:t>
      </w:r>
      <w:r w:rsidR="00A17628" w:rsidRPr="009A728A">
        <w:rPr>
          <w:rFonts w:ascii="Times New Roman" w:hAnsi="Times New Roman" w:cs="Times New Roman"/>
          <w:sz w:val="24"/>
          <w:szCs w:val="24"/>
        </w:rPr>
        <w:t>o</w:t>
      </w:r>
      <w:r w:rsidR="00B06DDC" w:rsidRPr="009A728A">
        <w:rPr>
          <w:rFonts w:ascii="Times New Roman" w:hAnsi="Times New Roman" w:cs="Times New Roman"/>
          <w:sz w:val="24"/>
          <w:szCs w:val="24"/>
        </w:rPr>
        <w:t>st commonly used source</w:t>
      </w:r>
      <w:r w:rsidR="00D23515" w:rsidRPr="009A728A">
        <w:rPr>
          <w:rFonts w:ascii="Times New Roman" w:hAnsi="Times New Roman" w:cs="Times New Roman"/>
          <w:sz w:val="24"/>
          <w:szCs w:val="24"/>
        </w:rPr>
        <w:t>s</w:t>
      </w:r>
      <w:r w:rsidRPr="009A728A">
        <w:rPr>
          <w:rFonts w:ascii="Times New Roman" w:hAnsi="Times New Roman" w:cs="Times New Roman"/>
          <w:sz w:val="24"/>
          <w:szCs w:val="24"/>
        </w:rPr>
        <w:t xml:space="preserve"> for acquiring knowledge about rabbits</w:t>
      </w:r>
      <w:r w:rsidR="00D23515" w:rsidRPr="009A728A">
        <w:rPr>
          <w:rFonts w:ascii="Times New Roman" w:hAnsi="Times New Roman" w:cs="Times New Roman"/>
          <w:sz w:val="24"/>
          <w:szCs w:val="24"/>
        </w:rPr>
        <w:t xml:space="preserve">. </w:t>
      </w:r>
      <w:r w:rsidRPr="009A728A">
        <w:rPr>
          <w:rFonts w:ascii="Times New Roman" w:hAnsi="Times New Roman" w:cs="Times New Roman"/>
          <w:sz w:val="24"/>
          <w:szCs w:val="24"/>
        </w:rPr>
        <w:t xml:space="preserve">In the present study, books, veterinarians, friends/family and online sources were used with comparable frequency. This difference </w:t>
      </w:r>
      <w:r w:rsidR="0066239E" w:rsidRPr="009A728A">
        <w:rPr>
          <w:rFonts w:ascii="Times New Roman" w:hAnsi="Times New Roman" w:cs="Times New Roman"/>
          <w:sz w:val="24"/>
          <w:szCs w:val="24"/>
        </w:rPr>
        <w:t>may simply reflect a general increase</w:t>
      </w:r>
      <w:r w:rsidRPr="009A728A">
        <w:rPr>
          <w:rFonts w:ascii="Times New Roman" w:hAnsi="Times New Roman" w:cs="Times New Roman"/>
          <w:sz w:val="24"/>
          <w:szCs w:val="24"/>
        </w:rPr>
        <w:t xml:space="preserve"> over the last decade</w:t>
      </w:r>
      <w:r w:rsidR="0066239E" w:rsidRPr="009A728A">
        <w:rPr>
          <w:rFonts w:ascii="Times New Roman" w:hAnsi="Times New Roman" w:cs="Times New Roman"/>
          <w:sz w:val="24"/>
          <w:szCs w:val="24"/>
        </w:rPr>
        <w:t xml:space="preserve"> in </w:t>
      </w:r>
      <w:r w:rsidR="00C802E2" w:rsidRPr="009A728A">
        <w:rPr>
          <w:rFonts w:ascii="Times New Roman" w:hAnsi="Times New Roman" w:cs="Times New Roman"/>
          <w:sz w:val="24"/>
          <w:szCs w:val="24"/>
        </w:rPr>
        <w:t xml:space="preserve">using electronic media for information gathering and its increasing availability on portable devices such as </w:t>
      </w:r>
      <w:r w:rsidR="0066239E" w:rsidRPr="009A728A">
        <w:rPr>
          <w:rFonts w:ascii="Times New Roman" w:hAnsi="Times New Roman" w:cs="Times New Roman"/>
          <w:sz w:val="24"/>
          <w:szCs w:val="24"/>
        </w:rPr>
        <w:t>smartphones.</w:t>
      </w:r>
      <w:r w:rsidR="00B06DDC" w:rsidRPr="009A728A">
        <w:rPr>
          <w:rFonts w:ascii="Times New Roman" w:hAnsi="Times New Roman" w:cs="Times New Roman"/>
          <w:sz w:val="24"/>
          <w:szCs w:val="24"/>
        </w:rPr>
        <w:t xml:space="preserve"> </w:t>
      </w:r>
      <w:r w:rsidRPr="009A728A">
        <w:rPr>
          <w:rFonts w:ascii="Times New Roman" w:hAnsi="Times New Roman" w:cs="Times New Roman"/>
          <w:sz w:val="24"/>
          <w:szCs w:val="24"/>
        </w:rPr>
        <w:t>Regardless of the media, t</w:t>
      </w:r>
      <w:r w:rsidR="00D23515" w:rsidRPr="009A728A">
        <w:rPr>
          <w:rFonts w:ascii="Times New Roman" w:hAnsi="Times New Roman" w:cs="Times New Roman"/>
          <w:sz w:val="24"/>
          <w:szCs w:val="24"/>
        </w:rPr>
        <w:t>he quality of information available may vary across sources.</w:t>
      </w:r>
    </w:p>
    <w:p w14:paraId="0798B2C6" w14:textId="6F607982" w:rsidR="00C802E2" w:rsidRPr="009A728A" w:rsidRDefault="00231F32" w:rsidP="00470B59">
      <w:pPr>
        <w:spacing w:after="0" w:line="480" w:lineRule="auto"/>
        <w:ind w:firstLine="720"/>
        <w:jc w:val="both"/>
        <w:rPr>
          <w:rFonts w:ascii="Times New Roman" w:hAnsi="Times New Roman" w:cs="Times New Roman"/>
          <w:sz w:val="24"/>
          <w:szCs w:val="24"/>
        </w:rPr>
      </w:pPr>
      <w:r w:rsidRPr="009A728A">
        <w:rPr>
          <w:rFonts w:ascii="Times New Roman" w:hAnsi="Times New Roman" w:cs="Times New Roman"/>
          <w:sz w:val="24"/>
          <w:szCs w:val="24"/>
        </w:rPr>
        <w:t xml:space="preserve">Method B (against chest) is frequently described as an appropriate rabbit handling method in books aimed at pet owners and veterinary staff (Oxley </w:t>
      </w:r>
      <w:r w:rsidR="00470D8C" w:rsidRPr="009A728A">
        <w:rPr>
          <w:rFonts w:ascii="Times New Roman" w:hAnsi="Times New Roman" w:cs="Times New Roman"/>
          <w:i/>
          <w:sz w:val="24"/>
          <w:szCs w:val="24"/>
        </w:rPr>
        <w:t>et al</w:t>
      </w:r>
      <w:r w:rsidR="00470B59" w:rsidRPr="009A728A">
        <w:rPr>
          <w:rFonts w:ascii="Times New Roman" w:hAnsi="Times New Roman" w:cs="Times New Roman"/>
          <w:i/>
          <w:sz w:val="24"/>
          <w:szCs w:val="24"/>
        </w:rPr>
        <w:t>.,</w:t>
      </w:r>
      <w:r w:rsidRPr="009A728A">
        <w:rPr>
          <w:rFonts w:ascii="Times New Roman" w:hAnsi="Times New Roman" w:cs="Times New Roman"/>
          <w:sz w:val="24"/>
          <w:szCs w:val="24"/>
        </w:rPr>
        <w:t xml:space="preserve"> 2016) and was also the most commonly </w:t>
      </w:r>
      <w:r w:rsidR="00C802E2" w:rsidRPr="009A728A">
        <w:rPr>
          <w:rFonts w:ascii="Times New Roman" w:hAnsi="Times New Roman" w:cs="Times New Roman"/>
          <w:sz w:val="24"/>
          <w:szCs w:val="24"/>
        </w:rPr>
        <w:t xml:space="preserve">used method </w:t>
      </w:r>
      <w:r w:rsidRPr="009A728A">
        <w:rPr>
          <w:rFonts w:ascii="Times New Roman" w:hAnsi="Times New Roman" w:cs="Times New Roman"/>
          <w:sz w:val="24"/>
          <w:szCs w:val="24"/>
        </w:rPr>
        <w:t xml:space="preserve">reported in this study. </w:t>
      </w:r>
      <w:r w:rsidR="00A17628" w:rsidRPr="009A728A">
        <w:rPr>
          <w:rFonts w:ascii="Times New Roman" w:hAnsi="Times New Roman" w:cs="Times New Roman"/>
          <w:sz w:val="24"/>
          <w:szCs w:val="24"/>
        </w:rPr>
        <w:t>This suggests</w:t>
      </w:r>
      <w:r w:rsidRPr="009A728A">
        <w:rPr>
          <w:rFonts w:ascii="Times New Roman" w:hAnsi="Times New Roman" w:cs="Times New Roman"/>
          <w:sz w:val="24"/>
          <w:szCs w:val="24"/>
        </w:rPr>
        <w:t xml:space="preserve"> that the information provided </w:t>
      </w:r>
      <w:r w:rsidR="005C7E67" w:rsidRPr="009A728A">
        <w:rPr>
          <w:rFonts w:ascii="Times New Roman" w:hAnsi="Times New Roman" w:cs="Times New Roman"/>
          <w:sz w:val="24"/>
          <w:szCs w:val="24"/>
        </w:rPr>
        <w:t>via</w:t>
      </w:r>
      <w:r w:rsidRPr="009A728A">
        <w:rPr>
          <w:rFonts w:ascii="Times New Roman" w:hAnsi="Times New Roman" w:cs="Times New Roman"/>
          <w:sz w:val="24"/>
          <w:szCs w:val="24"/>
        </w:rPr>
        <w:t xml:space="preserve"> different medi</w:t>
      </w:r>
      <w:r w:rsidR="00C802E2" w:rsidRPr="009A728A">
        <w:rPr>
          <w:rFonts w:ascii="Times New Roman" w:hAnsi="Times New Roman" w:cs="Times New Roman"/>
          <w:sz w:val="24"/>
          <w:szCs w:val="24"/>
        </w:rPr>
        <w:t>a</w:t>
      </w:r>
      <w:r w:rsidRPr="009A728A">
        <w:rPr>
          <w:rFonts w:ascii="Times New Roman" w:hAnsi="Times New Roman" w:cs="Times New Roman"/>
          <w:sz w:val="24"/>
          <w:szCs w:val="24"/>
        </w:rPr>
        <w:t xml:space="preserve"> </w:t>
      </w:r>
      <w:r w:rsidR="00C84AC0" w:rsidRPr="009A728A">
        <w:rPr>
          <w:rFonts w:ascii="Times New Roman" w:hAnsi="Times New Roman" w:cs="Times New Roman"/>
          <w:sz w:val="24"/>
          <w:szCs w:val="24"/>
        </w:rPr>
        <w:t>is reflected in</w:t>
      </w:r>
      <w:r w:rsidRPr="009A728A">
        <w:rPr>
          <w:rFonts w:ascii="Times New Roman" w:hAnsi="Times New Roman" w:cs="Times New Roman"/>
          <w:sz w:val="24"/>
          <w:szCs w:val="24"/>
        </w:rPr>
        <w:t xml:space="preserve"> real wor</w:t>
      </w:r>
      <w:r w:rsidR="005C7E67" w:rsidRPr="009A728A">
        <w:rPr>
          <w:rFonts w:ascii="Times New Roman" w:hAnsi="Times New Roman" w:cs="Times New Roman"/>
          <w:sz w:val="24"/>
          <w:szCs w:val="24"/>
        </w:rPr>
        <w:t>l</w:t>
      </w:r>
      <w:r w:rsidRPr="009A728A">
        <w:rPr>
          <w:rFonts w:ascii="Times New Roman" w:hAnsi="Times New Roman" w:cs="Times New Roman"/>
          <w:sz w:val="24"/>
          <w:szCs w:val="24"/>
        </w:rPr>
        <w:t xml:space="preserve">d practices when it comes to rabbit handling methods. </w:t>
      </w:r>
    </w:p>
    <w:p w14:paraId="5E07D62A" w14:textId="0D7A7C9F" w:rsidR="005C7E67" w:rsidRPr="009A728A" w:rsidRDefault="00C802E2" w:rsidP="00470B59">
      <w:pPr>
        <w:spacing w:after="0" w:line="480" w:lineRule="auto"/>
        <w:ind w:left="720"/>
        <w:jc w:val="both"/>
        <w:rPr>
          <w:rFonts w:ascii="Times New Roman" w:hAnsi="Times New Roman" w:cs="Times New Roman"/>
          <w:b/>
          <w:sz w:val="24"/>
          <w:szCs w:val="24"/>
        </w:rPr>
      </w:pPr>
      <w:r w:rsidRPr="009A728A">
        <w:rPr>
          <w:rFonts w:ascii="Times New Roman" w:hAnsi="Times New Roman" w:cs="Times New Roman"/>
          <w:b/>
          <w:sz w:val="24"/>
          <w:szCs w:val="24"/>
        </w:rPr>
        <w:t xml:space="preserve">Conclusions </w:t>
      </w:r>
    </w:p>
    <w:p w14:paraId="13FE625D" w14:textId="51E58D68" w:rsidR="00C802E2" w:rsidRPr="009A728A" w:rsidRDefault="00C802E2" w:rsidP="00593A2B">
      <w:pPr>
        <w:spacing w:after="0" w:line="480" w:lineRule="auto"/>
        <w:jc w:val="both"/>
        <w:rPr>
          <w:rFonts w:ascii="Times New Roman" w:hAnsi="Times New Roman" w:cs="Times New Roman"/>
          <w:sz w:val="24"/>
          <w:szCs w:val="24"/>
        </w:rPr>
      </w:pPr>
      <w:r w:rsidRPr="009A728A">
        <w:rPr>
          <w:rFonts w:ascii="Times New Roman" w:hAnsi="Times New Roman" w:cs="Times New Roman"/>
          <w:sz w:val="24"/>
          <w:szCs w:val="24"/>
        </w:rPr>
        <w:t xml:space="preserve">In conclusion, it is evident from this study that a variety of methods are used to handle rabbits for common husbandry activities and </w:t>
      </w:r>
      <w:r w:rsidR="005C7E67" w:rsidRPr="009A728A">
        <w:rPr>
          <w:rFonts w:ascii="Times New Roman" w:hAnsi="Times New Roman" w:cs="Times New Roman"/>
          <w:sz w:val="24"/>
          <w:szCs w:val="24"/>
        </w:rPr>
        <w:t xml:space="preserve">these can differ </w:t>
      </w:r>
      <w:r w:rsidRPr="009A728A">
        <w:rPr>
          <w:rFonts w:ascii="Times New Roman" w:hAnsi="Times New Roman" w:cs="Times New Roman"/>
          <w:sz w:val="24"/>
          <w:szCs w:val="24"/>
        </w:rPr>
        <w:t xml:space="preserve">within different settings. Although only five handling methods were explored, and alternatives methods </w:t>
      </w:r>
      <w:r w:rsidR="00B3358B" w:rsidRPr="009A728A">
        <w:rPr>
          <w:rFonts w:ascii="Times New Roman" w:hAnsi="Times New Roman" w:cs="Times New Roman"/>
          <w:sz w:val="24"/>
          <w:szCs w:val="24"/>
        </w:rPr>
        <w:t xml:space="preserve">also </w:t>
      </w:r>
      <w:r w:rsidRPr="009A728A">
        <w:rPr>
          <w:rFonts w:ascii="Times New Roman" w:hAnsi="Times New Roman" w:cs="Times New Roman"/>
          <w:sz w:val="24"/>
          <w:szCs w:val="24"/>
        </w:rPr>
        <w:t>are likely to be used, this study sheds some light on the reasons why people handle rabbits and the concerns they may have about different methods.</w:t>
      </w:r>
    </w:p>
    <w:p w14:paraId="5458929C" w14:textId="1075E7E0" w:rsidR="00470B59" w:rsidRPr="009A728A" w:rsidRDefault="000167CF" w:rsidP="00470B59">
      <w:pPr>
        <w:spacing w:after="0" w:line="480" w:lineRule="auto"/>
        <w:ind w:firstLine="720"/>
        <w:jc w:val="both"/>
        <w:rPr>
          <w:rFonts w:ascii="Times New Roman" w:hAnsi="Times New Roman" w:cs="Times New Roman"/>
          <w:sz w:val="24"/>
          <w:szCs w:val="24"/>
        </w:rPr>
      </w:pPr>
      <w:r w:rsidRPr="009A728A">
        <w:rPr>
          <w:rFonts w:ascii="Times New Roman" w:hAnsi="Times New Roman" w:cs="Times New Roman"/>
          <w:sz w:val="24"/>
          <w:szCs w:val="24"/>
        </w:rPr>
        <w:t>Handling of rabbits is likely to have a direct impact o</w:t>
      </w:r>
      <w:r w:rsidR="000B00D0" w:rsidRPr="009A728A">
        <w:rPr>
          <w:rFonts w:ascii="Times New Roman" w:hAnsi="Times New Roman" w:cs="Times New Roman"/>
          <w:sz w:val="24"/>
          <w:szCs w:val="24"/>
        </w:rPr>
        <w:t>n</w:t>
      </w:r>
      <w:r w:rsidRPr="009A728A">
        <w:rPr>
          <w:rFonts w:ascii="Times New Roman" w:hAnsi="Times New Roman" w:cs="Times New Roman"/>
          <w:sz w:val="24"/>
          <w:szCs w:val="24"/>
        </w:rPr>
        <w:t xml:space="preserve"> rabbit welfare</w:t>
      </w:r>
      <w:r w:rsidR="000B00D0" w:rsidRPr="009A728A">
        <w:rPr>
          <w:rFonts w:ascii="Times New Roman" w:hAnsi="Times New Roman" w:cs="Times New Roman"/>
          <w:sz w:val="24"/>
          <w:szCs w:val="24"/>
        </w:rPr>
        <w:t>. N</w:t>
      </w:r>
      <w:r w:rsidRPr="009A728A">
        <w:rPr>
          <w:rFonts w:ascii="Times New Roman" w:hAnsi="Times New Roman" w:cs="Times New Roman"/>
          <w:sz w:val="24"/>
          <w:szCs w:val="24"/>
        </w:rPr>
        <w:t xml:space="preserve">egative impacts </w:t>
      </w:r>
      <w:r w:rsidR="000B00D0" w:rsidRPr="009A728A">
        <w:rPr>
          <w:rFonts w:ascii="Times New Roman" w:hAnsi="Times New Roman" w:cs="Times New Roman"/>
          <w:sz w:val="24"/>
          <w:szCs w:val="24"/>
        </w:rPr>
        <w:t>on</w:t>
      </w:r>
      <w:r w:rsidRPr="009A728A">
        <w:rPr>
          <w:rFonts w:ascii="Times New Roman" w:hAnsi="Times New Roman" w:cs="Times New Roman"/>
          <w:sz w:val="24"/>
          <w:szCs w:val="24"/>
        </w:rPr>
        <w:t xml:space="preserve"> rabbits can be minimised by handling </w:t>
      </w:r>
      <w:r w:rsidR="000B00D0" w:rsidRPr="009A728A">
        <w:rPr>
          <w:rFonts w:ascii="Times New Roman" w:hAnsi="Times New Roman" w:cs="Times New Roman"/>
          <w:sz w:val="24"/>
          <w:szCs w:val="24"/>
        </w:rPr>
        <w:t>them</w:t>
      </w:r>
      <w:r w:rsidRPr="009A728A">
        <w:rPr>
          <w:rFonts w:ascii="Times New Roman" w:hAnsi="Times New Roman" w:cs="Times New Roman"/>
          <w:sz w:val="24"/>
          <w:szCs w:val="24"/>
        </w:rPr>
        <w:t xml:space="preserve"> in an appropriate way</w:t>
      </w:r>
      <w:r w:rsidR="00C84AC0" w:rsidRPr="009A728A">
        <w:rPr>
          <w:rFonts w:ascii="Times New Roman" w:hAnsi="Times New Roman" w:cs="Times New Roman"/>
          <w:sz w:val="24"/>
          <w:szCs w:val="24"/>
        </w:rPr>
        <w:t>, including</w:t>
      </w:r>
      <w:r w:rsidRPr="009A728A">
        <w:rPr>
          <w:rFonts w:ascii="Times New Roman" w:hAnsi="Times New Roman" w:cs="Times New Roman"/>
          <w:sz w:val="24"/>
          <w:szCs w:val="24"/>
        </w:rPr>
        <w:t xml:space="preserve"> avoid</w:t>
      </w:r>
      <w:r w:rsidR="000B00D0" w:rsidRPr="009A728A">
        <w:rPr>
          <w:rFonts w:ascii="Times New Roman" w:hAnsi="Times New Roman" w:cs="Times New Roman"/>
          <w:sz w:val="24"/>
          <w:szCs w:val="24"/>
        </w:rPr>
        <w:t>ing</w:t>
      </w:r>
      <w:r w:rsidRPr="009A728A">
        <w:rPr>
          <w:rFonts w:ascii="Times New Roman" w:hAnsi="Times New Roman" w:cs="Times New Roman"/>
          <w:sz w:val="24"/>
          <w:szCs w:val="24"/>
        </w:rPr>
        <w:t xml:space="preserve"> methods</w:t>
      </w:r>
      <w:r w:rsidR="00C802E2" w:rsidRPr="009A728A">
        <w:rPr>
          <w:rFonts w:ascii="Times New Roman" w:hAnsi="Times New Roman" w:cs="Times New Roman"/>
          <w:sz w:val="24"/>
          <w:szCs w:val="24"/>
        </w:rPr>
        <w:t xml:space="preserve"> that have a high potential to impede welfare</w:t>
      </w:r>
      <w:r w:rsidR="005C7E67" w:rsidRPr="009A728A">
        <w:rPr>
          <w:rFonts w:ascii="Times New Roman" w:hAnsi="Times New Roman" w:cs="Times New Roman"/>
          <w:sz w:val="24"/>
          <w:szCs w:val="24"/>
        </w:rPr>
        <w:t>,</w:t>
      </w:r>
      <w:r w:rsidR="00C802E2" w:rsidRPr="009A728A">
        <w:rPr>
          <w:rFonts w:ascii="Times New Roman" w:hAnsi="Times New Roman" w:cs="Times New Roman"/>
          <w:sz w:val="24"/>
          <w:szCs w:val="24"/>
        </w:rPr>
        <w:t xml:space="preserve"> such as </w:t>
      </w:r>
      <w:del w:id="3" w:author="Oxley, James A" w:date="2018-03-20T09:02:00Z">
        <w:r w:rsidR="00C802E2" w:rsidRPr="009A728A" w:rsidDel="009A728A">
          <w:rPr>
            <w:rFonts w:ascii="Times New Roman" w:hAnsi="Times New Roman" w:cs="Times New Roman"/>
            <w:sz w:val="24"/>
            <w:szCs w:val="24"/>
          </w:rPr>
          <w:delText xml:space="preserve">TI </w:delText>
        </w:r>
      </w:del>
      <w:ins w:id="4" w:author="Oxley, James A" w:date="2018-03-20T09:02:00Z">
        <w:r w:rsidR="009A728A" w:rsidRPr="009A728A">
          <w:rPr>
            <w:rFonts w:ascii="Times New Roman" w:hAnsi="Times New Roman" w:cs="Times New Roman"/>
            <w:sz w:val="24"/>
            <w:szCs w:val="24"/>
          </w:rPr>
          <w:t xml:space="preserve">Tonic Immobility </w:t>
        </w:r>
      </w:ins>
      <w:r w:rsidR="00C802E2" w:rsidRPr="009A728A">
        <w:rPr>
          <w:rFonts w:ascii="Times New Roman" w:hAnsi="Times New Roman" w:cs="Times New Roman"/>
          <w:sz w:val="24"/>
          <w:szCs w:val="24"/>
        </w:rPr>
        <w:t>and scruffing.</w:t>
      </w:r>
      <w:r w:rsidR="005C7E67" w:rsidRPr="009A728A">
        <w:rPr>
          <w:rFonts w:ascii="Times New Roman" w:hAnsi="Times New Roman" w:cs="Times New Roman"/>
          <w:sz w:val="24"/>
          <w:szCs w:val="24"/>
        </w:rPr>
        <w:t xml:space="preserve"> </w:t>
      </w:r>
      <w:r w:rsidR="00C802E2" w:rsidRPr="009A728A">
        <w:rPr>
          <w:rFonts w:ascii="Times New Roman" w:hAnsi="Times New Roman" w:cs="Times New Roman"/>
          <w:sz w:val="24"/>
          <w:szCs w:val="24"/>
        </w:rPr>
        <w:t xml:space="preserve">Additional research is encouraged to explore the experience of rabbits during handling and to identify the methods that may make handling easier for the handler and reduce any perceived and actual negative experience for the rabbit. </w:t>
      </w:r>
    </w:p>
    <w:p w14:paraId="6576FD37" w14:textId="7248FC00" w:rsidR="000167CF" w:rsidRPr="009A728A" w:rsidRDefault="00530612" w:rsidP="00AE7CE1">
      <w:pPr>
        <w:spacing w:after="0" w:line="480" w:lineRule="auto"/>
        <w:ind w:firstLine="720"/>
        <w:jc w:val="both"/>
        <w:rPr>
          <w:rFonts w:ascii="Times New Roman" w:hAnsi="Times New Roman" w:cs="Times New Roman"/>
          <w:sz w:val="24"/>
          <w:szCs w:val="24"/>
        </w:rPr>
      </w:pPr>
      <w:r w:rsidRPr="009A728A">
        <w:rPr>
          <w:rFonts w:ascii="Times New Roman" w:hAnsi="Times New Roman" w:cs="Times New Roman"/>
          <w:sz w:val="24"/>
          <w:szCs w:val="24"/>
        </w:rPr>
        <w:t>Future research that identifies p</w:t>
      </w:r>
      <w:r w:rsidR="000B00D0" w:rsidRPr="009A728A">
        <w:rPr>
          <w:rFonts w:ascii="Times New Roman" w:hAnsi="Times New Roman" w:cs="Times New Roman"/>
          <w:sz w:val="24"/>
          <w:szCs w:val="24"/>
        </w:rPr>
        <w:t>re</w:t>
      </w:r>
      <w:r w:rsidRPr="009A728A">
        <w:rPr>
          <w:rFonts w:ascii="Times New Roman" w:hAnsi="Times New Roman" w:cs="Times New Roman"/>
          <w:sz w:val="24"/>
          <w:szCs w:val="24"/>
        </w:rPr>
        <w:t>ferable rabbit handling methods should ensure that the findings are disseminated in a way that will reach rabbit handlers (</w:t>
      </w:r>
      <w:r w:rsidR="005C7E67" w:rsidRPr="009A728A">
        <w:rPr>
          <w:rFonts w:ascii="Times New Roman" w:hAnsi="Times New Roman" w:cs="Times New Roman"/>
          <w:sz w:val="24"/>
          <w:szCs w:val="24"/>
        </w:rPr>
        <w:t xml:space="preserve">pet </w:t>
      </w:r>
      <w:r w:rsidRPr="009A728A">
        <w:rPr>
          <w:rFonts w:ascii="Times New Roman" w:hAnsi="Times New Roman" w:cs="Times New Roman"/>
          <w:sz w:val="24"/>
          <w:szCs w:val="24"/>
        </w:rPr>
        <w:t xml:space="preserve">owners and those in work settings). </w:t>
      </w:r>
      <w:r w:rsidR="005C7E67" w:rsidRPr="009A728A">
        <w:rPr>
          <w:rFonts w:ascii="Times New Roman" w:hAnsi="Times New Roman" w:cs="Times New Roman"/>
          <w:sz w:val="24"/>
          <w:szCs w:val="24"/>
        </w:rPr>
        <w:t>Whilst b</w:t>
      </w:r>
      <w:r w:rsidRPr="009A728A">
        <w:rPr>
          <w:rFonts w:ascii="Times New Roman" w:hAnsi="Times New Roman" w:cs="Times New Roman"/>
          <w:sz w:val="24"/>
          <w:szCs w:val="24"/>
        </w:rPr>
        <w:t xml:space="preserve">ooks and veterinary practices </w:t>
      </w:r>
      <w:r w:rsidR="005C7E67" w:rsidRPr="009A728A">
        <w:rPr>
          <w:rFonts w:ascii="Times New Roman" w:hAnsi="Times New Roman" w:cs="Times New Roman"/>
          <w:sz w:val="24"/>
          <w:szCs w:val="24"/>
        </w:rPr>
        <w:t>are frequently used sources, information needs to be consistant an</w:t>
      </w:r>
      <w:r w:rsidR="00C7420A" w:rsidRPr="009A728A">
        <w:rPr>
          <w:rFonts w:ascii="Times New Roman" w:hAnsi="Times New Roman" w:cs="Times New Roman"/>
          <w:sz w:val="24"/>
          <w:szCs w:val="24"/>
        </w:rPr>
        <w:t>d</w:t>
      </w:r>
      <w:r w:rsidR="005C7E67" w:rsidRPr="009A728A">
        <w:rPr>
          <w:rFonts w:ascii="Times New Roman" w:hAnsi="Times New Roman" w:cs="Times New Roman"/>
          <w:sz w:val="24"/>
          <w:szCs w:val="24"/>
        </w:rPr>
        <w:t xml:space="preserve"> available</w:t>
      </w:r>
      <w:r w:rsidR="00D27DDC" w:rsidRPr="009A728A">
        <w:rPr>
          <w:rFonts w:ascii="Times New Roman" w:hAnsi="Times New Roman" w:cs="Times New Roman"/>
          <w:sz w:val="24"/>
          <w:szCs w:val="24"/>
        </w:rPr>
        <w:t xml:space="preserve"> across </w:t>
      </w:r>
      <w:r w:rsidR="00F93B4D" w:rsidRPr="009A728A">
        <w:rPr>
          <w:rFonts w:ascii="Times New Roman" w:hAnsi="Times New Roman" w:cs="Times New Roman"/>
          <w:sz w:val="24"/>
          <w:szCs w:val="24"/>
        </w:rPr>
        <w:t>a wide range of media</w:t>
      </w:r>
      <w:r w:rsidR="00AE7CE1" w:rsidRPr="009A728A">
        <w:rPr>
          <w:rFonts w:ascii="Times New Roman" w:hAnsi="Times New Roman" w:cs="Times New Roman"/>
          <w:sz w:val="24"/>
          <w:szCs w:val="24"/>
        </w:rPr>
        <w:t xml:space="preserve"> </w:t>
      </w:r>
      <w:r w:rsidR="005C7E67" w:rsidRPr="009A728A">
        <w:rPr>
          <w:rFonts w:ascii="Times New Roman" w:hAnsi="Times New Roman" w:cs="Times New Roman"/>
          <w:sz w:val="24"/>
          <w:szCs w:val="24"/>
        </w:rPr>
        <w:t xml:space="preserve">if it is to </w:t>
      </w:r>
      <w:r w:rsidR="00C802E2" w:rsidRPr="009A728A">
        <w:rPr>
          <w:rFonts w:ascii="Times New Roman" w:hAnsi="Times New Roman" w:cs="Times New Roman"/>
          <w:sz w:val="24"/>
          <w:szCs w:val="24"/>
        </w:rPr>
        <w:t xml:space="preserve">significantly </w:t>
      </w:r>
      <w:r w:rsidRPr="009A728A">
        <w:rPr>
          <w:rFonts w:ascii="Times New Roman" w:hAnsi="Times New Roman" w:cs="Times New Roman"/>
          <w:sz w:val="24"/>
          <w:szCs w:val="24"/>
        </w:rPr>
        <w:t>influenc</w:t>
      </w:r>
      <w:r w:rsidR="005C7E67" w:rsidRPr="009A728A">
        <w:rPr>
          <w:rFonts w:ascii="Times New Roman" w:hAnsi="Times New Roman" w:cs="Times New Roman"/>
          <w:sz w:val="24"/>
          <w:szCs w:val="24"/>
        </w:rPr>
        <w:t>e</w:t>
      </w:r>
      <w:r w:rsidRPr="009A728A">
        <w:rPr>
          <w:rFonts w:ascii="Times New Roman" w:hAnsi="Times New Roman" w:cs="Times New Roman"/>
          <w:sz w:val="24"/>
          <w:szCs w:val="24"/>
        </w:rPr>
        <w:t xml:space="preserve"> the handling methods used, and thus the welfare of rabbits. </w:t>
      </w:r>
    </w:p>
    <w:p w14:paraId="6DCCB558" w14:textId="0262DFAC" w:rsidR="00AE7CE1" w:rsidRPr="009A728A" w:rsidRDefault="00AE7CE1" w:rsidP="0018786B">
      <w:pPr>
        <w:spacing w:after="0" w:line="360" w:lineRule="auto"/>
        <w:jc w:val="both"/>
        <w:rPr>
          <w:rFonts w:ascii="Times New Roman" w:hAnsi="Times New Roman" w:cs="Times New Roman"/>
          <w:sz w:val="24"/>
          <w:szCs w:val="24"/>
        </w:rPr>
      </w:pPr>
    </w:p>
    <w:p w14:paraId="262B7BB0" w14:textId="77777777" w:rsidR="007031F0" w:rsidRPr="009A728A" w:rsidRDefault="007031F0" w:rsidP="0018786B">
      <w:pPr>
        <w:spacing w:after="0" w:line="360" w:lineRule="auto"/>
        <w:jc w:val="both"/>
        <w:rPr>
          <w:rFonts w:ascii="Times New Roman" w:hAnsi="Times New Roman" w:cs="Times New Roman"/>
          <w:sz w:val="24"/>
          <w:szCs w:val="24"/>
        </w:rPr>
      </w:pPr>
    </w:p>
    <w:p w14:paraId="15F6DAED" w14:textId="4CEAA0E6" w:rsidR="00694276" w:rsidRPr="009A728A" w:rsidRDefault="00AE0058" w:rsidP="0018786B">
      <w:pPr>
        <w:spacing w:after="0" w:line="360" w:lineRule="auto"/>
        <w:jc w:val="both"/>
        <w:rPr>
          <w:rFonts w:ascii="Times New Roman" w:hAnsi="Times New Roman" w:cs="Times New Roman"/>
          <w:b/>
          <w:sz w:val="24"/>
          <w:szCs w:val="24"/>
        </w:rPr>
      </w:pPr>
      <w:bookmarkStart w:id="5" w:name="_Hlk483668777"/>
      <w:r w:rsidRPr="009A728A">
        <w:rPr>
          <w:rFonts w:ascii="Times New Roman" w:hAnsi="Times New Roman" w:cs="Times New Roman"/>
          <w:b/>
          <w:sz w:val="24"/>
          <w:szCs w:val="24"/>
        </w:rPr>
        <w:t>References</w:t>
      </w:r>
    </w:p>
    <w:p w14:paraId="495FB7C9" w14:textId="77777777" w:rsidR="0061503F" w:rsidRPr="009A728A" w:rsidRDefault="0061503F" w:rsidP="0018786B">
      <w:pPr>
        <w:spacing w:after="0" w:line="360" w:lineRule="auto"/>
        <w:jc w:val="both"/>
        <w:rPr>
          <w:rStyle w:val="personname"/>
          <w:rFonts w:ascii="Times New Roman" w:hAnsi="Times New Roman" w:cs="Times New Roman"/>
          <w:b/>
          <w:sz w:val="24"/>
          <w:szCs w:val="24"/>
        </w:rPr>
      </w:pPr>
    </w:p>
    <w:p w14:paraId="4974E3BD" w14:textId="515D4F0C" w:rsidR="0061503F" w:rsidRPr="009A728A" w:rsidRDefault="0061503F" w:rsidP="0061503F">
      <w:pPr>
        <w:spacing w:after="0" w:line="360" w:lineRule="auto"/>
        <w:ind w:left="720" w:hanging="720"/>
        <w:rPr>
          <w:rFonts w:ascii="Times New Roman" w:hAnsi="Times New Roman" w:cs="Times New Roman"/>
          <w:sz w:val="24"/>
          <w:szCs w:val="24"/>
        </w:rPr>
      </w:pPr>
      <w:r w:rsidRPr="009A728A">
        <w:rPr>
          <w:rFonts w:ascii="Times New Roman" w:hAnsi="Times New Roman" w:cs="Times New Roman"/>
          <w:sz w:val="24"/>
          <w:szCs w:val="24"/>
        </w:rPr>
        <w:t xml:space="preserve">Abrams, M. P., Nicholas Carleton, R., Taylor, S. and Asmundson, G. J.G. (2009) Human tonic immobility: measurement and correlates. </w:t>
      </w:r>
      <w:r w:rsidRPr="009A728A">
        <w:rPr>
          <w:rFonts w:ascii="Times New Roman" w:hAnsi="Times New Roman" w:cs="Times New Roman"/>
          <w:i/>
          <w:iCs/>
          <w:sz w:val="24"/>
          <w:szCs w:val="24"/>
        </w:rPr>
        <w:t>Depress. Anxiety</w:t>
      </w:r>
      <w:r w:rsidRPr="009A728A">
        <w:rPr>
          <w:rFonts w:ascii="Times New Roman" w:hAnsi="Times New Roman" w:cs="Times New Roman"/>
          <w:sz w:val="24"/>
          <w:szCs w:val="24"/>
        </w:rPr>
        <w:t>, 26: 550–556</w:t>
      </w:r>
    </w:p>
    <w:p w14:paraId="4EDFF0B8" w14:textId="560CA7BD" w:rsidR="00B7546C" w:rsidRPr="009A728A" w:rsidRDefault="00BB05E6" w:rsidP="00AE0058">
      <w:pPr>
        <w:spacing w:after="0" w:line="360" w:lineRule="auto"/>
        <w:ind w:left="720" w:hanging="720"/>
        <w:rPr>
          <w:rStyle w:val="personname"/>
          <w:rFonts w:ascii="Times New Roman" w:hAnsi="Times New Roman" w:cs="Times New Roman"/>
          <w:sz w:val="24"/>
          <w:szCs w:val="24"/>
        </w:rPr>
      </w:pPr>
      <w:r w:rsidRPr="009A728A">
        <w:rPr>
          <w:rFonts w:ascii="Times New Roman" w:hAnsi="Times New Roman" w:cs="Times New Roman"/>
          <w:sz w:val="24"/>
          <w:szCs w:val="24"/>
        </w:rPr>
        <w:t>Bisdorff</w:t>
      </w:r>
      <w:r w:rsidR="00AE0058" w:rsidRPr="009A728A">
        <w:rPr>
          <w:rFonts w:ascii="Times New Roman" w:hAnsi="Times New Roman" w:cs="Times New Roman"/>
          <w:sz w:val="24"/>
          <w:szCs w:val="24"/>
        </w:rPr>
        <w:t>,</w:t>
      </w:r>
      <w:r w:rsidRPr="009A728A">
        <w:rPr>
          <w:rFonts w:ascii="Times New Roman" w:hAnsi="Times New Roman" w:cs="Times New Roman"/>
          <w:sz w:val="24"/>
          <w:szCs w:val="24"/>
        </w:rPr>
        <w:t xml:space="preserve"> B</w:t>
      </w:r>
      <w:r w:rsidR="00AE0058" w:rsidRPr="009A728A">
        <w:rPr>
          <w:rFonts w:ascii="Times New Roman" w:hAnsi="Times New Roman" w:cs="Times New Roman"/>
          <w:sz w:val="24"/>
          <w:szCs w:val="24"/>
        </w:rPr>
        <w:t>., &amp;</w:t>
      </w:r>
      <w:r w:rsidRPr="009A728A">
        <w:rPr>
          <w:rFonts w:ascii="Times New Roman" w:hAnsi="Times New Roman" w:cs="Times New Roman"/>
          <w:sz w:val="24"/>
          <w:szCs w:val="24"/>
        </w:rPr>
        <w:t xml:space="preserve"> Wall</w:t>
      </w:r>
      <w:r w:rsidR="00AE0058" w:rsidRPr="009A728A">
        <w:rPr>
          <w:rFonts w:ascii="Times New Roman" w:hAnsi="Times New Roman" w:cs="Times New Roman"/>
          <w:sz w:val="24"/>
          <w:szCs w:val="24"/>
        </w:rPr>
        <w:t>,</w:t>
      </w:r>
      <w:r w:rsidRPr="009A728A">
        <w:rPr>
          <w:rFonts w:ascii="Times New Roman" w:hAnsi="Times New Roman" w:cs="Times New Roman"/>
          <w:sz w:val="24"/>
          <w:szCs w:val="24"/>
        </w:rPr>
        <w:t xml:space="preserve"> R</w:t>
      </w:r>
      <w:r w:rsidR="00AE0058" w:rsidRPr="009A728A">
        <w:rPr>
          <w:rFonts w:ascii="Times New Roman" w:hAnsi="Times New Roman" w:cs="Times New Roman"/>
          <w:sz w:val="24"/>
          <w:szCs w:val="24"/>
        </w:rPr>
        <w:t>.</w:t>
      </w:r>
      <w:r w:rsidRPr="009A728A">
        <w:rPr>
          <w:rFonts w:ascii="Times New Roman" w:hAnsi="Times New Roman" w:cs="Times New Roman"/>
          <w:sz w:val="24"/>
          <w:szCs w:val="24"/>
        </w:rPr>
        <w:t xml:space="preserve"> </w:t>
      </w:r>
      <w:r w:rsidR="00AE0058" w:rsidRPr="009A728A">
        <w:rPr>
          <w:rFonts w:ascii="Times New Roman" w:hAnsi="Times New Roman" w:cs="Times New Roman"/>
          <w:sz w:val="24"/>
          <w:szCs w:val="24"/>
        </w:rPr>
        <w:t>(</w:t>
      </w:r>
      <w:r w:rsidRPr="009A728A">
        <w:rPr>
          <w:rFonts w:ascii="Times New Roman" w:hAnsi="Times New Roman" w:cs="Times New Roman"/>
          <w:sz w:val="24"/>
          <w:szCs w:val="24"/>
        </w:rPr>
        <w:t>2006</w:t>
      </w:r>
      <w:r w:rsidR="00AE0058" w:rsidRPr="009A728A">
        <w:rPr>
          <w:rFonts w:ascii="Times New Roman" w:hAnsi="Times New Roman" w:cs="Times New Roman"/>
          <w:sz w:val="24"/>
          <w:szCs w:val="24"/>
        </w:rPr>
        <w:t>).</w:t>
      </w:r>
      <w:r w:rsidR="000D6A34" w:rsidRPr="009A728A">
        <w:rPr>
          <w:rFonts w:ascii="Times New Roman" w:hAnsi="Times New Roman" w:cs="Times New Roman"/>
          <w:sz w:val="24"/>
          <w:szCs w:val="24"/>
        </w:rPr>
        <w:t xml:space="preserve"> Blowfly strike prevalence in domestic rabbits in southwest England and Wales. </w:t>
      </w:r>
      <w:r w:rsidR="000D6A34" w:rsidRPr="009A728A">
        <w:rPr>
          <w:rFonts w:ascii="Times New Roman" w:hAnsi="Times New Roman" w:cs="Times New Roman"/>
          <w:i/>
          <w:iCs/>
          <w:sz w:val="24"/>
          <w:szCs w:val="24"/>
        </w:rPr>
        <w:t>Veterinary parasitology</w:t>
      </w:r>
      <w:r w:rsidR="00AE0058" w:rsidRPr="009A728A">
        <w:rPr>
          <w:rFonts w:ascii="Times New Roman" w:hAnsi="Times New Roman" w:cs="Times New Roman"/>
          <w:i/>
          <w:iCs/>
          <w:sz w:val="24"/>
          <w:szCs w:val="24"/>
        </w:rPr>
        <w:t>,</w:t>
      </w:r>
      <w:r w:rsidR="000D6A34" w:rsidRPr="009A728A">
        <w:rPr>
          <w:rFonts w:ascii="Times New Roman" w:hAnsi="Times New Roman" w:cs="Times New Roman"/>
          <w:sz w:val="24"/>
          <w:szCs w:val="24"/>
        </w:rPr>
        <w:t xml:space="preserve"> </w:t>
      </w:r>
      <w:r w:rsidR="000D6A34" w:rsidRPr="009A728A">
        <w:rPr>
          <w:rFonts w:ascii="Times New Roman" w:hAnsi="Times New Roman" w:cs="Times New Roman"/>
          <w:i/>
          <w:iCs/>
          <w:sz w:val="24"/>
          <w:szCs w:val="24"/>
        </w:rPr>
        <w:t>141</w:t>
      </w:r>
      <w:r w:rsidR="00AE0058" w:rsidRPr="009A728A">
        <w:rPr>
          <w:rFonts w:ascii="Times New Roman" w:hAnsi="Times New Roman" w:cs="Times New Roman"/>
          <w:sz w:val="24"/>
          <w:szCs w:val="24"/>
        </w:rPr>
        <w:t>,</w:t>
      </w:r>
      <w:r w:rsidRPr="009A728A">
        <w:rPr>
          <w:rFonts w:ascii="Times New Roman" w:hAnsi="Times New Roman" w:cs="Times New Roman"/>
          <w:sz w:val="24"/>
          <w:szCs w:val="24"/>
        </w:rPr>
        <w:t xml:space="preserve"> 150-155</w:t>
      </w:r>
    </w:p>
    <w:p w14:paraId="4A372639" w14:textId="6409F15E" w:rsidR="00B7546C" w:rsidRPr="009A728A" w:rsidRDefault="00BB05E6" w:rsidP="00AE0058">
      <w:pPr>
        <w:spacing w:after="0" w:line="360" w:lineRule="auto"/>
        <w:ind w:left="720" w:hanging="720"/>
        <w:rPr>
          <w:rFonts w:ascii="Times New Roman" w:hAnsi="Times New Roman" w:cs="Times New Roman"/>
          <w:color w:val="222222"/>
          <w:sz w:val="24"/>
          <w:szCs w:val="24"/>
          <w:shd w:val="clear" w:color="auto" w:fill="FFFFFF"/>
        </w:rPr>
      </w:pPr>
      <w:r w:rsidRPr="009A728A">
        <w:rPr>
          <w:rFonts w:ascii="Times New Roman" w:hAnsi="Times New Roman" w:cs="Times New Roman"/>
          <w:color w:val="222222"/>
          <w:sz w:val="24"/>
          <w:szCs w:val="24"/>
          <w:shd w:val="clear" w:color="auto" w:fill="FFFFFF"/>
        </w:rPr>
        <w:t>Bradbury</w:t>
      </w:r>
      <w:r w:rsidR="00AE0058"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xml:space="preserve"> A</w:t>
      </w:r>
      <w:r w:rsidR="00AE0058" w:rsidRPr="009A728A">
        <w:rPr>
          <w:rFonts w:ascii="Times New Roman" w:hAnsi="Times New Roman" w:cs="Times New Roman"/>
          <w:color w:val="222222"/>
          <w:sz w:val="24"/>
          <w:szCs w:val="24"/>
          <w:shd w:val="clear" w:color="auto" w:fill="FFFFFF"/>
        </w:rPr>
        <w:t xml:space="preserve">. </w:t>
      </w:r>
      <w:r w:rsidRPr="009A728A">
        <w:rPr>
          <w:rFonts w:ascii="Times New Roman" w:hAnsi="Times New Roman" w:cs="Times New Roman"/>
          <w:color w:val="222222"/>
          <w:sz w:val="24"/>
          <w:szCs w:val="24"/>
          <w:shd w:val="clear" w:color="auto" w:fill="FFFFFF"/>
        </w:rPr>
        <w:t>G</w:t>
      </w:r>
      <w:r w:rsidR="00AE0058" w:rsidRPr="009A728A">
        <w:rPr>
          <w:rFonts w:ascii="Times New Roman" w:hAnsi="Times New Roman" w:cs="Times New Roman"/>
          <w:color w:val="222222"/>
          <w:sz w:val="24"/>
          <w:szCs w:val="24"/>
          <w:shd w:val="clear" w:color="auto" w:fill="FFFFFF"/>
        </w:rPr>
        <w:t>., &amp;</w:t>
      </w:r>
      <w:r w:rsidRPr="009A728A">
        <w:rPr>
          <w:rFonts w:ascii="Times New Roman" w:hAnsi="Times New Roman" w:cs="Times New Roman"/>
          <w:color w:val="222222"/>
          <w:sz w:val="24"/>
          <w:szCs w:val="24"/>
          <w:shd w:val="clear" w:color="auto" w:fill="FFFFFF"/>
        </w:rPr>
        <w:t xml:space="preserve"> Dickens</w:t>
      </w:r>
      <w:r w:rsidR="00AE0058"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xml:space="preserve"> G</w:t>
      </w:r>
      <w:r w:rsidR="00AE0058" w:rsidRPr="009A728A">
        <w:rPr>
          <w:rFonts w:ascii="Times New Roman" w:hAnsi="Times New Roman" w:cs="Times New Roman"/>
          <w:color w:val="222222"/>
          <w:sz w:val="24"/>
          <w:szCs w:val="24"/>
          <w:shd w:val="clear" w:color="auto" w:fill="FFFFFF"/>
        </w:rPr>
        <w:t xml:space="preserve">. </w:t>
      </w:r>
      <w:r w:rsidRPr="009A728A">
        <w:rPr>
          <w:rFonts w:ascii="Times New Roman" w:hAnsi="Times New Roman" w:cs="Times New Roman"/>
          <w:color w:val="222222"/>
          <w:sz w:val="24"/>
          <w:szCs w:val="24"/>
          <w:shd w:val="clear" w:color="auto" w:fill="FFFFFF"/>
        </w:rPr>
        <w:t>J</w:t>
      </w:r>
      <w:r w:rsidR="00AE0058" w:rsidRPr="009A728A">
        <w:rPr>
          <w:rFonts w:ascii="Times New Roman" w:hAnsi="Times New Roman" w:cs="Times New Roman"/>
          <w:color w:val="222222"/>
          <w:sz w:val="24"/>
          <w:szCs w:val="24"/>
          <w:shd w:val="clear" w:color="auto" w:fill="FFFFFF"/>
        </w:rPr>
        <w:t xml:space="preserve">. </w:t>
      </w:r>
      <w:r w:rsidRPr="009A728A">
        <w:rPr>
          <w:rFonts w:ascii="Times New Roman" w:hAnsi="Times New Roman" w:cs="Times New Roman"/>
          <w:color w:val="222222"/>
          <w:sz w:val="24"/>
          <w:szCs w:val="24"/>
          <w:shd w:val="clear" w:color="auto" w:fill="FFFFFF"/>
        </w:rPr>
        <w:t>E</w:t>
      </w:r>
      <w:r w:rsidR="00AE0058" w:rsidRPr="009A728A">
        <w:rPr>
          <w:rFonts w:ascii="Times New Roman" w:hAnsi="Times New Roman" w:cs="Times New Roman"/>
          <w:color w:val="222222"/>
          <w:sz w:val="24"/>
          <w:szCs w:val="24"/>
          <w:shd w:val="clear" w:color="auto" w:fill="FFFFFF"/>
        </w:rPr>
        <w:t>.</w:t>
      </w:r>
      <w:r w:rsidR="003C08E9" w:rsidRPr="009A728A">
        <w:rPr>
          <w:rFonts w:ascii="Times New Roman" w:hAnsi="Times New Roman" w:cs="Times New Roman"/>
          <w:color w:val="222222"/>
          <w:sz w:val="24"/>
          <w:szCs w:val="24"/>
          <w:shd w:val="clear" w:color="auto" w:fill="FFFFFF"/>
        </w:rPr>
        <w:t xml:space="preserve"> </w:t>
      </w:r>
      <w:r w:rsidR="00AE0058" w:rsidRPr="009A728A">
        <w:rPr>
          <w:rFonts w:ascii="Times New Roman" w:hAnsi="Times New Roman" w:cs="Times New Roman"/>
          <w:color w:val="222222"/>
          <w:sz w:val="24"/>
          <w:szCs w:val="24"/>
          <w:shd w:val="clear" w:color="auto" w:fill="FFFFFF"/>
        </w:rPr>
        <w:t>(</w:t>
      </w:r>
      <w:r w:rsidR="003C08E9" w:rsidRPr="009A728A">
        <w:rPr>
          <w:rFonts w:ascii="Times New Roman" w:hAnsi="Times New Roman" w:cs="Times New Roman"/>
          <w:color w:val="222222"/>
          <w:sz w:val="24"/>
          <w:szCs w:val="24"/>
          <w:shd w:val="clear" w:color="auto" w:fill="FFFFFF"/>
        </w:rPr>
        <w:t>2016</w:t>
      </w:r>
      <w:r w:rsidR="00AE0058" w:rsidRPr="009A728A">
        <w:rPr>
          <w:rFonts w:ascii="Times New Roman" w:hAnsi="Times New Roman" w:cs="Times New Roman"/>
          <w:color w:val="222222"/>
          <w:sz w:val="24"/>
          <w:szCs w:val="24"/>
          <w:shd w:val="clear" w:color="auto" w:fill="FFFFFF"/>
        </w:rPr>
        <w:t>).</w:t>
      </w:r>
      <w:r w:rsidR="003C08E9" w:rsidRPr="009A728A">
        <w:rPr>
          <w:rFonts w:ascii="Times New Roman" w:hAnsi="Times New Roman" w:cs="Times New Roman"/>
          <w:color w:val="222222"/>
          <w:sz w:val="24"/>
          <w:szCs w:val="24"/>
          <w:shd w:val="clear" w:color="auto" w:fill="FFFFFF"/>
        </w:rPr>
        <w:t xml:space="preserve"> Appropriate handling of pet rabbits: a literature review. </w:t>
      </w:r>
      <w:r w:rsidR="003C08E9" w:rsidRPr="009A728A">
        <w:rPr>
          <w:rFonts w:ascii="Times New Roman" w:hAnsi="Times New Roman" w:cs="Times New Roman"/>
          <w:i/>
          <w:iCs/>
          <w:color w:val="222222"/>
          <w:sz w:val="24"/>
          <w:szCs w:val="24"/>
          <w:shd w:val="clear" w:color="auto" w:fill="FFFFFF"/>
        </w:rPr>
        <w:t>Journal of Small Animal Practice</w:t>
      </w:r>
      <w:r w:rsidR="003C08E9" w:rsidRPr="009A728A">
        <w:rPr>
          <w:rFonts w:ascii="Times New Roman" w:hAnsi="Times New Roman" w:cs="Times New Roman"/>
          <w:color w:val="222222"/>
          <w:sz w:val="24"/>
          <w:szCs w:val="24"/>
          <w:shd w:val="clear" w:color="auto" w:fill="FFFFFF"/>
        </w:rPr>
        <w:t xml:space="preserve"> </w:t>
      </w:r>
      <w:r w:rsidR="003C08E9" w:rsidRPr="009A728A">
        <w:rPr>
          <w:rFonts w:ascii="Times New Roman" w:hAnsi="Times New Roman" w:cs="Times New Roman"/>
          <w:i/>
          <w:color w:val="222222"/>
          <w:sz w:val="24"/>
          <w:szCs w:val="24"/>
          <w:shd w:val="clear" w:color="auto" w:fill="FFFFFF"/>
        </w:rPr>
        <w:t>57</w:t>
      </w:r>
      <w:r w:rsidRPr="009A728A">
        <w:rPr>
          <w:rFonts w:ascii="Times New Roman" w:hAnsi="Times New Roman" w:cs="Times New Roman"/>
          <w:color w:val="222222"/>
          <w:sz w:val="24"/>
          <w:szCs w:val="24"/>
          <w:shd w:val="clear" w:color="auto" w:fill="FFFFFF"/>
        </w:rPr>
        <w:t>:</w:t>
      </w:r>
      <w:r w:rsidR="00AE0058" w:rsidRPr="009A728A">
        <w:rPr>
          <w:rFonts w:ascii="Times New Roman" w:hAnsi="Times New Roman" w:cs="Times New Roman"/>
          <w:color w:val="222222"/>
          <w:sz w:val="24"/>
          <w:szCs w:val="24"/>
          <w:shd w:val="clear" w:color="auto" w:fill="FFFFFF"/>
        </w:rPr>
        <w:t xml:space="preserve"> 503-509</w:t>
      </w:r>
    </w:p>
    <w:p w14:paraId="683BDE96" w14:textId="29E46BA6" w:rsidR="00F23906" w:rsidRPr="009A728A" w:rsidRDefault="00BB05E6" w:rsidP="00AE0058">
      <w:pPr>
        <w:spacing w:after="0" w:line="360" w:lineRule="auto"/>
        <w:ind w:left="720" w:hanging="720"/>
        <w:rPr>
          <w:rFonts w:ascii="Times New Roman" w:hAnsi="Times New Roman" w:cs="Times New Roman"/>
          <w:color w:val="222222"/>
          <w:sz w:val="24"/>
          <w:szCs w:val="24"/>
          <w:shd w:val="clear" w:color="auto" w:fill="FFFFFF"/>
        </w:rPr>
      </w:pPr>
      <w:r w:rsidRPr="009A728A">
        <w:rPr>
          <w:rFonts w:ascii="Times New Roman" w:hAnsi="Times New Roman" w:cs="Times New Roman"/>
          <w:color w:val="222222"/>
          <w:sz w:val="24"/>
          <w:szCs w:val="24"/>
          <w:shd w:val="clear" w:color="auto" w:fill="FFFFFF"/>
        </w:rPr>
        <w:t>British Rabbit Council</w:t>
      </w:r>
      <w:r w:rsidR="00AE0058"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xml:space="preserve"> </w:t>
      </w:r>
      <w:r w:rsidR="00AE0058"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No date</w:t>
      </w:r>
      <w:r w:rsidR="00AE0058" w:rsidRPr="009A728A">
        <w:rPr>
          <w:rFonts w:ascii="Times New Roman" w:hAnsi="Times New Roman" w:cs="Times New Roman"/>
          <w:color w:val="222222"/>
          <w:sz w:val="24"/>
          <w:szCs w:val="24"/>
          <w:shd w:val="clear" w:color="auto" w:fill="FFFFFF"/>
        </w:rPr>
        <w:t>).</w:t>
      </w:r>
      <w:r w:rsidR="00F23906" w:rsidRPr="009A728A">
        <w:rPr>
          <w:rFonts w:ascii="Times New Roman" w:hAnsi="Times New Roman" w:cs="Times New Roman"/>
          <w:color w:val="222222"/>
          <w:sz w:val="24"/>
          <w:szCs w:val="24"/>
          <w:shd w:val="clear" w:color="auto" w:fill="FFFFFF"/>
        </w:rPr>
        <w:t xml:space="preserve"> </w:t>
      </w:r>
      <w:r w:rsidR="00F23906" w:rsidRPr="009A728A">
        <w:rPr>
          <w:rFonts w:ascii="Times New Roman" w:hAnsi="Times New Roman" w:cs="Times New Roman"/>
          <w:i/>
          <w:color w:val="222222"/>
          <w:sz w:val="24"/>
          <w:szCs w:val="24"/>
          <w:shd w:val="clear" w:color="auto" w:fill="FFFFFF"/>
        </w:rPr>
        <w:t>Getting started in rabbits.</w:t>
      </w:r>
      <w:r w:rsidR="00F23906" w:rsidRPr="009A728A">
        <w:rPr>
          <w:rFonts w:ascii="Times New Roman" w:hAnsi="Times New Roman" w:cs="Times New Roman"/>
          <w:color w:val="222222"/>
          <w:sz w:val="24"/>
          <w:szCs w:val="24"/>
          <w:shd w:val="clear" w:color="auto" w:fill="FFFFFF"/>
        </w:rPr>
        <w:t xml:space="preserve"> </w:t>
      </w:r>
      <w:r w:rsidR="00AE0058" w:rsidRPr="009A728A">
        <w:rPr>
          <w:rFonts w:ascii="Times New Roman" w:hAnsi="Times New Roman" w:cs="Times New Roman"/>
          <w:color w:val="222222"/>
          <w:sz w:val="24"/>
          <w:szCs w:val="24"/>
          <w:shd w:val="clear" w:color="auto" w:fill="FFFFFF"/>
        </w:rPr>
        <w:t xml:space="preserve">Retrieved from </w:t>
      </w:r>
      <w:r w:rsidR="00C85F52" w:rsidRPr="009A728A">
        <w:rPr>
          <w:rFonts w:ascii="Times New Roman" w:hAnsi="Times New Roman" w:cs="Times New Roman"/>
          <w:color w:val="222222"/>
          <w:sz w:val="24"/>
          <w:szCs w:val="24"/>
          <w:shd w:val="clear" w:color="auto" w:fill="FFFFFF"/>
        </w:rPr>
        <w:t xml:space="preserve">                                                 </w:t>
      </w:r>
      <w:hyperlink r:id="rId8" w:history="1">
        <w:r w:rsidR="00C85F52" w:rsidRPr="009A728A">
          <w:rPr>
            <w:rStyle w:val="Hyperlink"/>
            <w:rFonts w:ascii="Times New Roman" w:hAnsi="Times New Roman" w:cs="Times New Roman"/>
            <w:sz w:val="24"/>
            <w:szCs w:val="24"/>
            <w:shd w:val="clear" w:color="auto" w:fill="FFFFFF"/>
          </w:rPr>
          <w:t>http://www.thebrc.org/GETTING%20STARTED%20WITH%20RABBITS.pdf</w:t>
        </w:r>
      </w:hyperlink>
      <w:r w:rsidR="00AE0058" w:rsidRPr="009A728A">
        <w:rPr>
          <w:rFonts w:ascii="Times New Roman" w:hAnsi="Times New Roman" w:cs="Times New Roman"/>
          <w:color w:val="222222"/>
          <w:sz w:val="24"/>
          <w:szCs w:val="24"/>
          <w:shd w:val="clear" w:color="auto" w:fill="FFFFFF"/>
        </w:rPr>
        <w:t xml:space="preserve"> </w:t>
      </w:r>
    </w:p>
    <w:p w14:paraId="40E4EB2A" w14:textId="65BE86A8" w:rsidR="00714F4B" w:rsidRPr="009A728A" w:rsidRDefault="00FB4723" w:rsidP="00AE0058">
      <w:pPr>
        <w:spacing w:after="0" w:line="360" w:lineRule="auto"/>
        <w:ind w:left="720" w:hanging="720"/>
        <w:rPr>
          <w:rFonts w:ascii="Times New Roman" w:hAnsi="Times New Roman" w:cs="Times New Roman"/>
          <w:color w:val="222222"/>
          <w:sz w:val="24"/>
          <w:szCs w:val="24"/>
          <w:shd w:val="clear" w:color="auto" w:fill="FFFFFF"/>
        </w:rPr>
      </w:pPr>
      <w:r w:rsidRPr="009A728A">
        <w:rPr>
          <w:rFonts w:ascii="Times New Roman" w:hAnsi="Times New Roman" w:cs="Times New Roman"/>
          <w:color w:val="222222"/>
          <w:sz w:val="24"/>
          <w:szCs w:val="24"/>
          <w:shd w:val="clear" w:color="auto" w:fill="FFFFFF"/>
        </w:rPr>
        <w:t xml:space="preserve">British </w:t>
      </w:r>
      <w:r w:rsidR="00BB05E6" w:rsidRPr="009A728A">
        <w:rPr>
          <w:rFonts w:ascii="Times New Roman" w:hAnsi="Times New Roman" w:cs="Times New Roman"/>
          <w:color w:val="222222"/>
          <w:sz w:val="24"/>
          <w:szCs w:val="24"/>
          <w:shd w:val="clear" w:color="auto" w:fill="FFFFFF"/>
        </w:rPr>
        <w:t>Rabbit Counc</w:t>
      </w:r>
      <w:r w:rsidR="00AE0058" w:rsidRPr="009A728A">
        <w:rPr>
          <w:rFonts w:ascii="Times New Roman" w:hAnsi="Times New Roman" w:cs="Times New Roman"/>
          <w:color w:val="222222"/>
          <w:sz w:val="24"/>
          <w:szCs w:val="24"/>
          <w:shd w:val="clear" w:color="auto" w:fill="FFFFFF"/>
        </w:rPr>
        <w:t>il (</w:t>
      </w:r>
      <w:r w:rsidR="00BB05E6" w:rsidRPr="009A728A">
        <w:rPr>
          <w:rFonts w:ascii="Times New Roman" w:hAnsi="Times New Roman" w:cs="Times New Roman"/>
          <w:color w:val="222222"/>
          <w:sz w:val="24"/>
          <w:szCs w:val="24"/>
          <w:shd w:val="clear" w:color="auto" w:fill="FFFFFF"/>
        </w:rPr>
        <w:t>2016</w:t>
      </w:r>
      <w:r w:rsidR="00AE0058"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xml:space="preserve"> British Rabbit Council Breed Standards. 4</w:t>
      </w:r>
      <w:r w:rsidRPr="009A728A">
        <w:rPr>
          <w:rFonts w:ascii="Times New Roman" w:hAnsi="Times New Roman" w:cs="Times New Roman"/>
          <w:color w:val="222222"/>
          <w:sz w:val="24"/>
          <w:szCs w:val="24"/>
          <w:shd w:val="clear" w:color="auto" w:fill="FFFFFF"/>
          <w:vertAlign w:val="superscript"/>
        </w:rPr>
        <w:t>th</w:t>
      </w:r>
      <w:r w:rsidRPr="009A728A">
        <w:rPr>
          <w:rFonts w:ascii="Times New Roman" w:hAnsi="Times New Roman" w:cs="Times New Roman"/>
          <w:color w:val="222222"/>
          <w:sz w:val="24"/>
          <w:szCs w:val="24"/>
          <w:shd w:val="clear" w:color="auto" w:fill="FFFFFF"/>
        </w:rPr>
        <w:t xml:space="preserve"> Edition. </w:t>
      </w:r>
      <w:r w:rsidR="00AE0058" w:rsidRPr="009A728A">
        <w:rPr>
          <w:rFonts w:ascii="Times New Roman" w:hAnsi="Times New Roman" w:cs="Times New Roman"/>
          <w:color w:val="222222"/>
          <w:sz w:val="24"/>
          <w:szCs w:val="24"/>
          <w:shd w:val="clear" w:color="auto" w:fill="FFFFFF"/>
        </w:rPr>
        <w:t xml:space="preserve">Retreieved from </w:t>
      </w:r>
      <w:hyperlink r:id="rId9" w:history="1">
        <w:r w:rsidRPr="009A728A">
          <w:rPr>
            <w:rStyle w:val="Hyperlink"/>
            <w:rFonts w:ascii="Times New Roman" w:hAnsi="Times New Roman" w:cs="Times New Roman"/>
            <w:sz w:val="24"/>
            <w:szCs w:val="24"/>
            <w:shd w:val="clear" w:color="auto" w:fill="FFFFFF"/>
          </w:rPr>
          <w:t>http://www.thebrc.org/standards.htm</w:t>
        </w:r>
      </w:hyperlink>
      <w:r w:rsidR="00AE0058" w:rsidRPr="009A728A">
        <w:rPr>
          <w:rFonts w:ascii="Times New Roman" w:hAnsi="Times New Roman" w:cs="Times New Roman"/>
          <w:color w:val="222222"/>
          <w:sz w:val="24"/>
          <w:szCs w:val="24"/>
          <w:shd w:val="clear" w:color="auto" w:fill="FFFFFF"/>
        </w:rPr>
        <w:t xml:space="preserve"> </w:t>
      </w:r>
    </w:p>
    <w:p w14:paraId="45B5854C" w14:textId="529A9C21" w:rsidR="00714F4B" w:rsidRPr="009A728A" w:rsidRDefault="00BB05E6" w:rsidP="00AE0058">
      <w:pPr>
        <w:spacing w:after="0" w:line="360" w:lineRule="auto"/>
        <w:ind w:left="720" w:hanging="720"/>
        <w:rPr>
          <w:rFonts w:ascii="Times New Roman" w:hAnsi="Times New Roman" w:cs="Times New Roman"/>
          <w:color w:val="222222"/>
          <w:sz w:val="24"/>
          <w:szCs w:val="24"/>
          <w:shd w:val="clear" w:color="auto" w:fill="FFFFFF"/>
        </w:rPr>
      </w:pPr>
      <w:r w:rsidRPr="009A728A">
        <w:rPr>
          <w:rFonts w:ascii="Times New Roman" w:hAnsi="Times New Roman" w:cs="Times New Roman"/>
          <w:color w:val="222222"/>
          <w:sz w:val="24"/>
          <w:szCs w:val="24"/>
          <w:shd w:val="clear" w:color="auto" w:fill="FFFFFF"/>
        </w:rPr>
        <w:t>Butler</w:t>
      </w:r>
      <w:r w:rsidR="00AE0058"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xml:space="preserve"> R</w:t>
      </w:r>
      <w:r w:rsidR="00AE0058" w:rsidRPr="009A728A">
        <w:rPr>
          <w:rFonts w:ascii="Times New Roman" w:hAnsi="Times New Roman" w:cs="Times New Roman"/>
          <w:color w:val="222222"/>
          <w:sz w:val="24"/>
          <w:szCs w:val="24"/>
          <w:shd w:val="clear" w:color="auto" w:fill="FFFFFF"/>
        </w:rPr>
        <w:t xml:space="preserve">. </w:t>
      </w:r>
      <w:r w:rsidRPr="009A728A">
        <w:rPr>
          <w:rFonts w:ascii="Times New Roman" w:hAnsi="Times New Roman" w:cs="Times New Roman"/>
          <w:color w:val="222222"/>
          <w:sz w:val="24"/>
          <w:szCs w:val="24"/>
          <w:shd w:val="clear" w:color="auto" w:fill="FFFFFF"/>
        </w:rPr>
        <w:t>K</w:t>
      </w:r>
      <w:r w:rsidR="00AE0058" w:rsidRPr="009A728A">
        <w:rPr>
          <w:rFonts w:ascii="Times New Roman" w:hAnsi="Times New Roman" w:cs="Times New Roman"/>
          <w:color w:val="222222"/>
          <w:sz w:val="24"/>
          <w:szCs w:val="24"/>
          <w:shd w:val="clear" w:color="auto" w:fill="FFFFFF"/>
        </w:rPr>
        <w:t>., &amp;</w:t>
      </w:r>
      <w:r w:rsidRPr="009A728A">
        <w:rPr>
          <w:rFonts w:ascii="Times New Roman" w:hAnsi="Times New Roman" w:cs="Times New Roman"/>
          <w:color w:val="222222"/>
          <w:sz w:val="24"/>
          <w:szCs w:val="24"/>
          <w:shd w:val="clear" w:color="auto" w:fill="FFFFFF"/>
        </w:rPr>
        <w:t xml:space="preserve"> Finn</w:t>
      </w:r>
      <w:r w:rsidR="00AE0058"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xml:space="preserve"> D</w:t>
      </w:r>
      <w:r w:rsidR="00AE0058" w:rsidRPr="009A728A">
        <w:rPr>
          <w:rFonts w:ascii="Times New Roman" w:hAnsi="Times New Roman" w:cs="Times New Roman"/>
          <w:color w:val="222222"/>
          <w:sz w:val="24"/>
          <w:szCs w:val="24"/>
          <w:shd w:val="clear" w:color="auto" w:fill="FFFFFF"/>
        </w:rPr>
        <w:t xml:space="preserve">. </w:t>
      </w:r>
      <w:r w:rsidRPr="009A728A">
        <w:rPr>
          <w:rFonts w:ascii="Times New Roman" w:hAnsi="Times New Roman" w:cs="Times New Roman"/>
          <w:color w:val="222222"/>
          <w:sz w:val="24"/>
          <w:szCs w:val="24"/>
          <w:shd w:val="clear" w:color="auto" w:fill="FFFFFF"/>
        </w:rPr>
        <w:t>P</w:t>
      </w:r>
      <w:r w:rsidR="00AE0058" w:rsidRPr="009A728A">
        <w:rPr>
          <w:rFonts w:ascii="Times New Roman" w:hAnsi="Times New Roman" w:cs="Times New Roman"/>
          <w:color w:val="222222"/>
          <w:sz w:val="24"/>
          <w:szCs w:val="24"/>
          <w:shd w:val="clear" w:color="auto" w:fill="FFFFFF"/>
        </w:rPr>
        <w:t>.</w:t>
      </w:r>
      <w:r w:rsidR="00714F4B" w:rsidRPr="009A728A">
        <w:rPr>
          <w:rFonts w:ascii="Times New Roman" w:hAnsi="Times New Roman" w:cs="Times New Roman"/>
          <w:color w:val="222222"/>
          <w:sz w:val="24"/>
          <w:szCs w:val="24"/>
          <w:shd w:val="clear" w:color="auto" w:fill="FFFFFF"/>
        </w:rPr>
        <w:t xml:space="preserve"> </w:t>
      </w:r>
      <w:r w:rsidR="00AE0058"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2009</w:t>
      </w:r>
      <w:r w:rsidR="00AE0058" w:rsidRPr="009A728A">
        <w:rPr>
          <w:rFonts w:ascii="Times New Roman" w:hAnsi="Times New Roman" w:cs="Times New Roman"/>
          <w:color w:val="222222"/>
          <w:sz w:val="24"/>
          <w:szCs w:val="24"/>
          <w:shd w:val="clear" w:color="auto" w:fill="FFFFFF"/>
        </w:rPr>
        <w:t>).</w:t>
      </w:r>
      <w:r w:rsidR="00714F4B" w:rsidRPr="009A728A">
        <w:rPr>
          <w:rFonts w:ascii="Times New Roman" w:hAnsi="Times New Roman" w:cs="Times New Roman"/>
          <w:color w:val="222222"/>
          <w:sz w:val="24"/>
          <w:szCs w:val="24"/>
          <w:shd w:val="clear" w:color="auto" w:fill="FFFFFF"/>
        </w:rPr>
        <w:t xml:space="preserve"> Stress-induced analgesia. </w:t>
      </w:r>
      <w:r w:rsidR="006D0AB9" w:rsidRPr="009A728A">
        <w:rPr>
          <w:rFonts w:ascii="Times New Roman" w:hAnsi="Times New Roman" w:cs="Times New Roman"/>
          <w:i/>
          <w:iCs/>
          <w:color w:val="222222"/>
          <w:sz w:val="24"/>
          <w:szCs w:val="24"/>
          <w:shd w:val="clear" w:color="auto" w:fill="FFFFFF"/>
        </w:rPr>
        <w:t>Progress in N</w:t>
      </w:r>
      <w:r w:rsidR="00714F4B" w:rsidRPr="009A728A">
        <w:rPr>
          <w:rFonts w:ascii="Times New Roman" w:hAnsi="Times New Roman" w:cs="Times New Roman"/>
          <w:i/>
          <w:iCs/>
          <w:color w:val="222222"/>
          <w:sz w:val="24"/>
          <w:szCs w:val="24"/>
          <w:shd w:val="clear" w:color="auto" w:fill="FFFFFF"/>
        </w:rPr>
        <w:t>eurobiology</w:t>
      </w:r>
      <w:r w:rsidR="00714F4B" w:rsidRPr="009A728A">
        <w:rPr>
          <w:rFonts w:ascii="Times New Roman" w:hAnsi="Times New Roman" w:cs="Times New Roman"/>
          <w:color w:val="222222"/>
          <w:sz w:val="24"/>
          <w:szCs w:val="24"/>
          <w:shd w:val="clear" w:color="auto" w:fill="FFFFFF"/>
        </w:rPr>
        <w:t xml:space="preserve">, </w:t>
      </w:r>
      <w:r w:rsidR="00714F4B" w:rsidRPr="009A728A">
        <w:rPr>
          <w:rFonts w:ascii="Times New Roman" w:hAnsi="Times New Roman" w:cs="Times New Roman"/>
          <w:bCs/>
          <w:i/>
          <w:color w:val="222222"/>
          <w:sz w:val="24"/>
          <w:szCs w:val="24"/>
          <w:shd w:val="clear" w:color="auto" w:fill="FFFFFF"/>
        </w:rPr>
        <w:t>88</w:t>
      </w:r>
      <w:r w:rsidR="00AE0058"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xml:space="preserve"> </w:t>
      </w:r>
      <w:r w:rsidR="00714F4B" w:rsidRPr="009A728A">
        <w:rPr>
          <w:rFonts w:ascii="Times New Roman" w:hAnsi="Times New Roman" w:cs="Times New Roman"/>
          <w:color w:val="222222"/>
          <w:sz w:val="24"/>
          <w:szCs w:val="24"/>
          <w:shd w:val="clear" w:color="auto" w:fill="FFFFFF"/>
        </w:rPr>
        <w:t>18</w:t>
      </w:r>
      <w:r w:rsidR="00AE0058" w:rsidRPr="009A728A">
        <w:rPr>
          <w:rFonts w:ascii="Times New Roman" w:hAnsi="Times New Roman" w:cs="Times New Roman"/>
          <w:color w:val="222222"/>
          <w:sz w:val="24"/>
          <w:szCs w:val="24"/>
          <w:shd w:val="clear" w:color="auto" w:fill="FFFFFF"/>
        </w:rPr>
        <w:t>4-202.</w:t>
      </w:r>
    </w:p>
    <w:p w14:paraId="721F6220" w14:textId="1159335D" w:rsidR="00AB122C" w:rsidRPr="009A728A" w:rsidRDefault="00BB05E6" w:rsidP="00AE0058">
      <w:pPr>
        <w:spacing w:after="0" w:line="360" w:lineRule="auto"/>
        <w:ind w:left="720" w:hanging="720"/>
        <w:rPr>
          <w:rFonts w:ascii="Times New Roman" w:hAnsi="Times New Roman" w:cs="Times New Roman"/>
          <w:color w:val="222222"/>
          <w:sz w:val="24"/>
          <w:szCs w:val="24"/>
          <w:shd w:val="clear" w:color="auto" w:fill="FFFFFF"/>
        </w:rPr>
      </w:pPr>
      <w:r w:rsidRPr="009A728A">
        <w:rPr>
          <w:rFonts w:ascii="Times New Roman" w:hAnsi="Times New Roman" w:cs="Times New Roman"/>
          <w:color w:val="222222"/>
          <w:sz w:val="24"/>
          <w:szCs w:val="24"/>
          <w:shd w:val="clear" w:color="auto" w:fill="FFFFFF"/>
          <w:lang w:val="it-IT"/>
        </w:rPr>
        <w:t>Carli</w:t>
      </w:r>
      <w:r w:rsidR="00AE0058" w:rsidRPr="009A728A">
        <w:rPr>
          <w:rFonts w:ascii="Times New Roman" w:hAnsi="Times New Roman" w:cs="Times New Roman"/>
          <w:color w:val="222222"/>
          <w:sz w:val="24"/>
          <w:szCs w:val="24"/>
          <w:shd w:val="clear" w:color="auto" w:fill="FFFFFF"/>
          <w:lang w:val="it-IT"/>
        </w:rPr>
        <w:t>,</w:t>
      </w:r>
      <w:r w:rsidRPr="009A728A">
        <w:rPr>
          <w:rFonts w:ascii="Times New Roman" w:hAnsi="Times New Roman" w:cs="Times New Roman"/>
          <w:color w:val="222222"/>
          <w:sz w:val="24"/>
          <w:szCs w:val="24"/>
          <w:shd w:val="clear" w:color="auto" w:fill="FFFFFF"/>
          <w:lang w:val="it-IT"/>
        </w:rPr>
        <w:t xml:space="preserve"> G</w:t>
      </w:r>
      <w:r w:rsidR="00AE0058" w:rsidRPr="009A728A">
        <w:rPr>
          <w:rFonts w:ascii="Times New Roman" w:hAnsi="Times New Roman" w:cs="Times New Roman"/>
          <w:color w:val="222222"/>
          <w:sz w:val="24"/>
          <w:szCs w:val="24"/>
          <w:shd w:val="clear" w:color="auto" w:fill="FFFFFF"/>
          <w:lang w:val="it-IT"/>
        </w:rPr>
        <w:t>.</w:t>
      </w:r>
      <w:r w:rsidRPr="009A728A">
        <w:rPr>
          <w:rFonts w:ascii="Times New Roman" w:hAnsi="Times New Roman" w:cs="Times New Roman"/>
          <w:color w:val="222222"/>
          <w:sz w:val="24"/>
          <w:szCs w:val="24"/>
          <w:shd w:val="clear" w:color="auto" w:fill="FFFFFF"/>
          <w:lang w:val="it-IT"/>
        </w:rPr>
        <w:t>, Farabollini</w:t>
      </w:r>
      <w:r w:rsidR="00AE0058" w:rsidRPr="009A728A">
        <w:rPr>
          <w:rFonts w:ascii="Times New Roman" w:hAnsi="Times New Roman" w:cs="Times New Roman"/>
          <w:color w:val="222222"/>
          <w:sz w:val="24"/>
          <w:szCs w:val="24"/>
          <w:shd w:val="clear" w:color="auto" w:fill="FFFFFF"/>
          <w:lang w:val="it-IT"/>
        </w:rPr>
        <w:t>,</w:t>
      </w:r>
      <w:r w:rsidRPr="009A728A">
        <w:rPr>
          <w:rFonts w:ascii="Times New Roman" w:hAnsi="Times New Roman" w:cs="Times New Roman"/>
          <w:color w:val="222222"/>
          <w:sz w:val="24"/>
          <w:szCs w:val="24"/>
          <w:shd w:val="clear" w:color="auto" w:fill="FFFFFF"/>
          <w:lang w:val="it-IT"/>
        </w:rPr>
        <w:t xml:space="preserve"> F</w:t>
      </w:r>
      <w:r w:rsidR="00AE0058" w:rsidRPr="009A728A">
        <w:rPr>
          <w:rFonts w:ascii="Times New Roman" w:hAnsi="Times New Roman" w:cs="Times New Roman"/>
          <w:color w:val="222222"/>
          <w:sz w:val="24"/>
          <w:szCs w:val="24"/>
          <w:shd w:val="clear" w:color="auto" w:fill="FFFFFF"/>
          <w:lang w:val="it-IT"/>
        </w:rPr>
        <w:t>.,</w:t>
      </w:r>
      <w:r w:rsidRPr="009A728A">
        <w:rPr>
          <w:rFonts w:ascii="Times New Roman" w:hAnsi="Times New Roman" w:cs="Times New Roman"/>
          <w:color w:val="222222"/>
          <w:sz w:val="24"/>
          <w:szCs w:val="24"/>
          <w:shd w:val="clear" w:color="auto" w:fill="FFFFFF"/>
          <w:lang w:val="it-IT"/>
        </w:rPr>
        <w:t xml:space="preserve"> and Di Prisco</w:t>
      </w:r>
      <w:r w:rsidR="00AE0058" w:rsidRPr="009A728A">
        <w:rPr>
          <w:rFonts w:ascii="Times New Roman" w:hAnsi="Times New Roman" w:cs="Times New Roman"/>
          <w:color w:val="222222"/>
          <w:sz w:val="24"/>
          <w:szCs w:val="24"/>
          <w:shd w:val="clear" w:color="auto" w:fill="FFFFFF"/>
          <w:lang w:val="it-IT"/>
        </w:rPr>
        <w:t>,</w:t>
      </w:r>
      <w:r w:rsidRPr="009A728A">
        <w:rPr>
          <w:rFonts w:ascii="Times New Roman" w:hAnsi="Times New Roman" w:cs="Times New Roman"/>
          <w:color w:val="222222"/>
          <w:sz w:val="24"/>
          <w:szCs w:val="24"/>
          <w:shd w:val="clear" w:color="auto" w:fill="FFFFFF"/>
          <w:lang w:val="it-IT"/>
        </w:rPr>
        <w:t xml:space="preserve"> C</w:t>
      </w:r>
      <w:r w:rsidR="00AE0058" w:rsidRPr="009A728A">
        <w:rPr>
          <w:rFonts w:ascii="Times New Roman" w:hAnsi="Times New Roman" w:cs="Times New Roman"/>
          <w:color w:val="222222"/>
          <w:sz w:val="24"/>
          <w:szCs w:val="24"/>
          <w:shd w:val="clear" w:color="auto" w:fill="FFFFFF"/>
          <w:lang w:val="it-IT"/>
        </w:rPr>
        <w:t xml:space="preserve">. </w:t>
      </w:r>
      <w:r w:rsidRPr="009A728A">
        <w:rPr>
          <w:rFonts w:ascii="Times New Roman" w:hAnsi="Times New Roman" w:cs="Times New Roman"/>
          <w:color w:val="222222"/>
          <w:sz w:val="24"/>
          <w:szCs w:val="24"/>
          <w:shd w:val="clear" w:color="auto" w:fill="FFFFFF"/>
          <w:lang w:val="it-IT"/>
        </w:rPr>
        <w:t>L</w:t>
      </w:r>
      <w:r w:rsidR="00AE0058" w:rsidRPr="009A728A">
        <w:rPr>
          <w:rFonts w:ascii="Times New Roman" w:hAnsi="Times New Roman" w:cs="Times New Roman"/>
          <w:color w:val="222222"/>
          <w:sz w:val="24"/>
          <w:szCs w:val="24"/>
          <w:shd w:val="clear" w:color="auto" w:fill="FFFFFF"/>
          <w:lang w:val="it-IT"/>
        </w:rPr>
        <w:t>.</w:t>
      </w:r>
      <w:r w:rsidR="00A4737A" w:rsidRPr="009A728A">
        <w:rPr>
          <w:rFonts w:ascii="Times New Roman" w:hAnsi="Times New Roman" w:cs="Times New Roman"/>
          <w:color w:val="222222"/>
          <w:sz w:val="24"/>
          <w:szCs w:val="24"/>
          <w:shd w:val="clear" w:color="auto" w:fill="FFFFFF"/>
          <w:lang w:val="it-IT"/>
        </w:rPr>
        <w:t xml:space="preserve"> </w:t>
      </w:r>
      <w:r w:rsidR="00AE0058" w:rsidRPr="009A728A">
        <w:rPr>
          <w:rFonts w:ascii="Times New Roman" w:hAnsi="Times New Roman" w:cs="Times New Roman"/>
          <w:color w:val="222222"/>
          <w:sz w:val="24"/>
          <w:szCs w:val="24"/>
          <w:shd w:val="clear" w:color="auto" w:fill="FFFFFF"/>
          <w:lang w:val="it-IT"/>
        </w:rPr>
        <w:t>(</w:t>
      </w:r>
      <w:r w:rsidR="00A4737A" w:rsidRPr="009A728A">
        <w:rPr>
          <w:rFonts w:ascii="Times New Roman" w:hAnsi="Times New Roman" w:cs="Times New Roman"/>
          <w:color w:val="222222"/>
          <w:sz w:val="24"/>
          <w:szCs w:val="24"/>
          <w:shd w:val="clear" w:color="auto" w:fill="FFFFFF"/>
          <w:lang w:val="it-IT"/>
        </w:rPr>
        <w:t>1979</w:t>
      </w:r>
      <w:r w:rsidR="00AE0058" w:rsidRPr="009A728A">
        <w:rPr>
          <w:rFonts w:ascii="Times New Roman" w:hAnsi="Times New Roman" w:cs="Times New Roman"/>
          <w:color w:val="222222"/>
          <w:sz w:val="24"/>
          <w:szCs w:val="24"/>
          <w:shd w:val="clear" w:color="auto" w:fill="FFFFFF"/>
          <w:lang w:val="it-IT"/>
        </w:rPr>
        <w:t>)</w:t>
      </w:r>
      <w:r w:rsidR="00A4737A" w:rsidRPr="009A728A">
        <w:rPr>
          <w:rFonts w:ascii="Times New Roman" w:hAnsi="Times New Roman" w:cs="Times New Roman"/>
          <w:color w:val="222222"/>
          <w:sz w:val="24"/>
          <w:szCs w:val="24"/>
          <w:shd w:val="clear" w:color="auto" w:fill="FFFFFF"/>
          <w:lang w:val="it-IT"/>
        </w:rPr>
        <w:t xml:space="preserve">. </w:t>
      </w:r>
      <w:r w:rsidR="00A4737A" w:rsidRPr="009A728A">
        <w:rPr>
          <w:rFonts w:ascii="Times New Roman" w:hAnsi="Times New Roman" w:cs="Times New Roman"/>
          <w:color w:val="222222"/>
          <w:sz w:val="24"/>
          <w:szCs w:val="24"/>
          <w:shd w:val="clear" w:color="auto" w:fill="FFFFFF"/>
        </w:rPr>
        <w:t xml:space="preserve">Plasma corticosterone and its relation to susceptibility to animal hypnosis in rabbits. </w:t>
      </w:r>
      <w:r w:rsidRPr="009A728A">
        <w:rPr>
          <w:rFonts w:ascii="Times New Roman" w:hAnsi="Times New Roman" w:cs="Times New Roman"/>
          <w:i/>
          <w:iCs/>
          <w:color w:val="222222"/>
          <w:sz w:val="24"/>
          <w:szCs w:val="24"/>
          <w:shd w:val="clear" w:color="auto" w:fill="FFFFFF"/>
        </w:rPr>
        <w:t>Neuroscience L</w:t>
      </w:r>
      <w:r w:rsidR="00A4737A" w:rsidRPr="009A728A">
        <w:rPr>
          <w:rFonts w:ascii="Times New Roman" w:hAnsi="Times New Roman" w:cs="Times New Roman"/>
          <w:i/>
          <w:iCs/>
          <w:color w:val="222222"/>
          <w:sz w:val="24"/>
          <w:szCs w:val="24"/>
          <w:shd w:val="clear" w:color="auto" w:fill="FFFFFF"/>
        </w:rPr>
        <w:t>etters</w:t>
      </w:r>
      <w:r w:rsidR="00AE0058" w:rsidRPr="009A728A">
        <w:rPr>
          <w:rFonts w:ascii="Times New Roman" w:hAnsi="Times New Roman" w:cs="Times New Roman"/>
          <w:i/>
          <w:iCs/>
          <w:color w:val="222222"/>
          <w:sz w:val="24"/>
          <w:szCs w:val="24"/>
          <w:shd w:val="clear" w:color="auto" w:fill="FFFFFF"/>
        </w:rPr>
        <w:t>,</w:t>
      </w:r>
      <w:r w:rsidR="00A4737A" w:rsidRPr="009A728A">
        <w:rPr>
          <w:rFonts w:ascii="Times New Roman" w:hAnsi="Times New Roman" w:cs="Times New Roman"/>
          <w:color w:val="222222"/>
          <w:sz w:val="24"/>
          <w:szCs w:val="24"/>
          <w:shd w:val="clear" w:color="auto" w:fill="FFFFFF"/>
        </w:rPr>
        <w:t xml:space="preserve"> </w:t>
      </w:r>
      <w:r w:rsidR="00A4737A" w:rsidRPr="009A728A">
        <w:rPr>
          <w:rFonts w:ascii="Times New Roman" w:hAnsi="Times New Roman" w:cs="Times New Roman"/>
          <w:i/>
          <w:iCs/>
          <w:color w:val="222222"/>
          <w:sz w:val="24"/>
          <w:szCs w:val="24"/>
          <w:shd w:val="clear" w:color="auto" w:fill="FFFFFF"/>
        </w:rPr>
        <w:t>11</w:t>
      </w:r>
      <w:r w:rsidR="00AE0058"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xml:space="preserve"> </w:t>
      </w:r>
      <w:r w:rsidR="00A4737A" w:rsidRPr="009A728A">
        <w:rPr>
          <w:rFonts w:ascii="Times New Roman" w:hAnsi="Times New Roman" w:cs="Times New Roman"/>
          <w:color w:val="222222"/>
          <w:sz w:val="24"/>
          <w:szCs w:val="24"/>
          <w:shd w:val="clear" w:color="auto" w:fill="FFFFFF"/>
        </w:rPr>
        <w:t>271-274.</w:t>
      </w:r>
    </w:p>
    <w:p w14:paraId="598CCF14" w14:textId="77777777" w:rsidR="002612F5" w:rsidRPr="009A728A" w:rsidRDefault="002612F5" w:rsidP="002612F5">
      <w:pPr>
        <w:spacing w:after="0" w:line="360" w:lineRule="auto"/>
        <w:ind w:left="720" w:hanging="720"/>
        <w:rPr>
          <w:rFonts w:ascii="Times New Roman" w:hAnsi="Times New Roman" w:cs="Times New Roman"/>
          <w:color w:val="222222"/>
          <w:sz w:val="24"/>
          <w:szCs w:val="24"/>
          <w:shd w:val="clear" w:color="auto" w:fill="FFFFFF"/>
        </w:rPr>
      </w:pPr>
      <w:r w:rsidRPr="009A728A">
        <w:rPr>
          <w:rFonts w:ascii="Times New Roman" w:hAnsi="Times New Roman" w:cs="Times New Roman"/>
          <w:color w:val="222222"/>
          <w:sz w:val="24"/>
          <w:szCs w:val="24"/>
          <w:shd w:val="clear" w:color="auto" w:fill="FFFFFF"/>
        </w:rPr>
        <w:t xml:space="preserve">Csatadi, K., Kustos, K., Eiben, C., Bilkó, Á. and Altbäcker, V., (2005). Even minimal human contact linked to nursing reduces fear responses toward humans in rabbits. </w:t>
      </w:r>
      <w:r w:rsidRPr="009A728A">
        <w:rPr>
          <w:rFonts w:ascii="Times New Roman" w:hAnsi="Times New Roman" w:cs="Times New Roman"/>
          <w:i/>
          <w:iCs/>
          <w:color w:val="222222"/>
          <w:sz w:val="24"/>
          <w:szCs w:val="24"/>
          <w:shd w:val="clear" w:color="auto" w:fill="FFFFFF"/>
        </w:rPr>
        <w:t>Applied Animal Behaviour Science</w:t>
      </w:r>
      <w:r w:rsidRPr="009A728A">
        <w:rPr>
          <w:rFonts w:ascii="Times New Roman" w:hAnsi="Times New Roman" w:cs="Times New Roman"/>
          <w:color w:val="222222"/>
          <w:sz w:val="24"/>
          <w:szCs w:val="24"/>
          <w:shd w:val="clear" w:color="auto" w:fill="FFFFFF"/>
        </w:rPr>
        <w:t xml:space="preserve">, </w:t>
      </w:r>
      <w:r w:rsidRPr="009A728A">
        <w:rPr>
          <w:rFonts w:ascii="Times New Roman" w:hAnsi="Times New Roman" w:cs="Times New Roman"/>
          <w:i/>
          <w:iCs/>
          <w:color w:val="222222"/>
          <w:sz w:val="24"/>
          <w:szCs w:val="24"/>
          <w:shd w:val="clear" w:color="auto" w:fill="FFFFFF"/>
        </w:rPr>
        <w:t>95</w:t>
      </w:r>
      <w:r w:rsidRPr="009A728A">
        <w:rPr>
          <w:rFonts w:ascii="Times New Roman" w:hAnsi="Times New Roman" w:cs="Times New Roman"/>
          <w:color w:val="222222"/>
          <w:sz w:val="24"/>
          <w:szCs w:val="24"/>
          <w:shd w:val="clear" w:color="auto" w:fill="FFFFFF"/>
        </w:rPr>
        <w:t xml:space="preserve">(1), pp.123-128. </w:t>
      </w:r>
    </w:p>
    <w:p w14:paraId="43FC0116" w14:textId="33710614" w:rsidR="00C561C1" w:rsidRPr="009A728A" w:rsidRDefault="007329AA" w:rsidP="00AE0058">
      <w:pPr>
        <w:spacing w:after="0" w:line="360" w:lineRule="auto"/>
        <w:ind w:left="720" w:hanging="720"/>
        <w:rPr>
          <w:rFonts w:ascii="Times New Roman" w:hAnsi="Times New Roman" w:cs="Times New Roman"/>
          <w:color w:val="222222"/>
          <w:sz w:val="24"/>
          <w:szCs w:val="24"/>
          <w:shd w:val="clear" w:color="auto" w:fill="FFFFFF"/>
        </w:rPr>
      </w:pPr>
      <w:r w:rsidRPr="009A728A">
        <w:rPr>
          <w:rFonts w:ascii="Times New Roman" w:hAnsi="Times New Roman" w:cs="Times New Roman"/>
          <w:color w:val="222222"/>
          <w:sz w:val="24"/>
          <w:szCs w:val="24"/>
          <w:shd w:val="clear" w:color="auto" w:fill="FFFFFF"/>
        </w:rPr>
        <w:t>Crowell-Davis</w:t>
      </w:r>
      <w:r w:rsidR="00AE0058"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xml:space="preserve"> S</w:t>
      </w:r>
      <w:r w:rsidR="00AE0058" w:rsidRPr="009A728A">
        <w:rPr>
          <w:rFonts w:ascii="Times New Roman" w:hAnsi="Times New Roman" w:cs="Times New Roman"/>
          <w:color w:val="222222"/>
          <w:sz w:val="24"/>
          <w:szCs w:val="24"/>
          <w:shd w:val="clear" w:color="auto" w:fill="FFFFFF"/>
        </w:rPr>
        <w:t xml:space="preserve">. </w:t>
      </w:r>
      <w:r w:rsidRPr="009A728A">
        <w:rPr>
          <w:rFonts w:ascii="Times New Roman" w:hAnsi="Times New Roman" w:cs="Times New Roman"/>
          <w:color w:val="222222"/>
          <w:sz w:val="24"/>
          <w:szCs w:val="24"/>
          <w:shd w:val="clear" w:color="auto" w:fill="FFFFFF"/>
        </w:rPr>
        <w:t>L</w:t>
      </w:r>
      <w:r w:rsidR="00AE0058"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xml:space="preserve"> </w:t>
      </w:r>
      <w:r w:rsidR="00AE0058"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2007</w:t>
      </w:r>
      <w:r w:rsidR="00AE0058" w:rsidRPr="009A728A">
        <w:rPr>
          <w:rFonts w:ascii="Times New Roman" w:hAnsi="Times New Roman" w:cs="Times New Roman"/>
          <w:color w:val="222222"/>
          <w:sz w:val="24"/>
          <w:szCs w:val="24"/>
          <w:shd w:val="clear" w:color="auto" w:fill="FFFFFF"/>
        </w:rPr>
        <w:t>)</w:t>
      </w:r>
      <w:r w:rsidR="006D0AB9"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xml:space="preserve"> Behavior problems in pet rabbits. </w:t>
      </w:r>
      <w:r w:rsidRPr="009A728A">
        <w:rPr>
          <w:rFonts w:ascii="Times New Roman" w:hAnsi="Times New Roman" w:cs="Times New Roman"/>
          <w:i/>
          <w:iCs/>
          <w:color w:val="222222"/>
          <w:sz w:val="24"/>
          <w:szCs w:val="24"/>
          <w:shd w:val="clear" w:color="auto" w:fill="FFFFFF"/>
        </w:rPr>
        <w:t xml:space="preserve">Journal of </w:t>
      </w:r>
      <w:r w:rsidR="00166C47" w:rsidRPr="009A728A">
        <w:rPr>
          <w:rFonts w:ascii="Times New Roman" w:hAnsi="Times New Roman" w:cs="Times New Roman"/>
          <w:i/>
          <w:iCs/>
          <w:color w:val="222222"/>
          <w:sz w:val="24"/>
          <w:szCs w:val="24"/>
          <w:shd w:val="clear" w:color="auto" w:fill="FFFFFF"/>
        </w:rPr>
        <w:t>E</w:t>
      </w:r>
      <w:r w:rsidRPr="009A728A">
        <w:rPr>
          <w:rFonts w:ascii="Times New Roman" w:hAnsi="Times New Roman" w:cs="Times New Roman"/>
          <w:i/>
          <w:iCs/>
          <w:color w:val="222222"/>
          <w:sz w:val="24"/>
          <w:szCs w:val="24"/>
          <w:shd w:val="clear" w:color="auto" w:fill="FFFFFF"/>
        </w:rPr>
        <w:t xml:space="preserve">xotic </w:t>
      </w:r>
      <w:r w:rsidR="00166C47" w:rsidRPr="009A728A">
        <w:rPr>
          <w:rFonts w:ascii="Times New Roman" w:hAnsi="Times New Roman" w:cs="Times New Roman"/>
          <w:i/>
          <w:iCs/>
          <w:color w:val="222222"/>
          <w:sz w:val="24"/>
          <w:szCs w:val="24"/>
          <w:shd w:val="clear" w:color="auto" w:fill="FFFFFF"/>
        </w:rPr>
        <w:t>P</w:t>
      </w:r>
      <w:r w:rsidRPr="009A728A">
        <w:rPr>
          <w:rFonts w:ascii="Times New Roman" w:hAnsi="Times New Roman" w:cs="Times New Roman"/>
          <w:i/>
          <w:iCs/>
          <w:color w:val="222222"/>
          <w:sz w:val="24"/>
          <w:szCs w:val="24"/>
          <w:shd w:val="clear" w:color="auto" w:fill="FFFFFF"/>
        </w:rPr>
        <w:t xml:space="preserve">et </w:t>
      </w:r>
      <w:r w:rsidR="00166C47" w:rsidRPr="009A728A">
        <w:rPr>
          <w:rFonts w:ascii="Times New Roman" w:hAnsi="Times New Roman" w:cs="Times New Roman"/>
          <w:i/>
          <w:iCs/>
          <w:color w:val="222222"/>
          <w:sz w:val="24"/>
          <w:szCs w:val="24"/>
          <w:shd w:val="clear" w:color="auto" w:fill="FFFFFF"/>
        </w:rPr>
        <w:t>M</w:t>
      </w:r>
      <w:r w:rsidRPr="009A728A">
        <w:rPr>
          <w:rFonts w:ascii="Times New Roman" w:hAnsi="Times New Roman" w:cs="Times New Roman"/>
          <w:i/>
          <w:iCs/>
          <w:color w:val="222222"/>
          <w:sz w:val="24"/>
          <w:szCs w:val="24"/>
          <w:shd w:val="clear" w:color="auto" w:fill="FFFFFF"/>
        </w:rPr>
        <w:t>edicine</w:t>
      </w:r>
      <w:r w:rsidRPr="009A728A">
        <w:rPr>
          <w:rFonts w:ascii="Times New Roman" w:hAnsi="Times New Roman" w:cs="Times New Roman"/>
          <w:color w:val="222222"/>
          <w:sz w:val="24"/>
          <w:szCs w:val="24"/>
          <w:shd w:val="clear" w:color="auto" w:fill="FFFFFF"/>
        </w:rPr>
        <w:t xml:space="preserve">, </w:t>
      </w:r>
      <w:r w:rsidRPr="009A728A">
        <w:rPr>
          <w:rFonts w:ascii="Times New Roman" w:hAnsi="Times New Roman" w:cs="Times New Roman"/>
          <w:i/>
          <w:iCs/>
          <w:color w:val="222222"/>
          <w:sz w:val="24"/>
          <w:szCs w:val="24"/>
          <w:shd w:val="clear" w:color="auto" w:fill="FFFFFF"/>
        </w:rPr>
        <w:t>16</w:t>
      </w:r>
      <w:r w:rsidRPr="009A728A">
        <w:rPr>
          <w:rFonts w:ascii="Times New Roman" w:hAnsi="Times New Roman" w:cs="Times New Roman"/>
          <w:color w:val="222222"/>
          <w:sz w:val="24"/>
          <w:szCs w:val="24"/>
          <w:shd w:val="clear" w:color="auto" w:fill="FFFFFF"/>
        </w:rPr>
        <w:t>(1)</w:t>
      </w:r>
      <w:r w:rsidR="00AE0058" w:rsidRPr="009A728A">
        <w:rPr>
          <w:rFonts w:ascii="Times New Roman" w:hAnsi="Times New Roman" w:cs="Times New Roman"/>
          <w:color w:val="222222"/>
          <w:sz w:val="24"/>
          <w:szCs w:val="24"/>
          <w:shd w:val="clear" w:color="auto" w:fill="FFFFFF"/>
        </w:rPr>
        <w:t>,</w:t>
      </w:r>
      <w:r w:rsidR="00166C47" w:rsidRPr="009A728A">
        <w:rPr>
          <w:rFonts w:ascii="Times New Roman" w:hAnsi="Times New Roman" w:cs="Times New Roman"/>
          <w:color w:val="222222"/>
          <w:sz w:val="24"/>
          <w:szCs w:val="24"/>
          <w:shd w:val="clear" w:color="auto" w:fill="FFFFFF"/>
        </w:rPr>
        <w:t xml:space="preserve"> </w:t>
      </w:r>
      <w:r w:rsidRPr="009A728A">
        <w:rPr>
          <w:rFonts w:ascii="Times New Roman" w:hAnsi="Times New Roman" w:cs="Times New Roman"/>
          <w:color w:val="222222"/>
          <w:sz w:val="24"/>
          <w:szCs w:val="24"/>
          <w:shd w:val="clear" w:color="auto" w:fill="FFFFFF"/>
        </w:rPr>
        <w:t>38-44.</w:t>
      </w:r>
    </w:p>
    <w:p w14:paraId="2D2727BA" w14:textId="48F6BBBB" w:rsidR="00F46C72" w:rsidRPr="009A728A" w:rsidRDefault="00F46C72" w:rsidP="00AE0058">
      <w:pPr>
        <w:spacing w:after="0" w:line="360" w:lineRule="auto"/>
        <w:ind w:left="720" w:hanging="720"/>
        <w:rPr>
          <w:rFonts w:ascii="Times New Roman" w:hAnsi="Times New Roman" w:cs="Times New Roman"/>
          <w:color w:val="222222"/>
          <w:sz w:val="24"/>
          <w:szCs w:val="24"/>
          <w:shd w:val="clear" w:color="auto" w:fill="FFFFFF"/>
        </w:rPr>
      </w:pPr>
      <w:r w:rsidRPr="009A728A">
        <w:rPr>
          <w:rFonts w:ascii="Times New Roman" w:hAnsi="Times New Roman" w:cs="Times New Roman"/>
          <w:color w:val="222222"/>
          <w:sz w:val="24"/>
          <w:szCs w:val="24"/>
          <w:shd w:val="clear" w:color="auto" w:fill="FFFFFF"/>
        </w:rPr>
        <w:t>Darwin, C. (1869)</w:t>
      </w:r>
      <w:r w:rsidR="0061503F"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xml:space="preserve"> </w:t>
      </w:r>
      <w:r w:rsidRPr="009A728A">
        <w:rPr>
          <w:rFonts w:ascii="Times New Roman" w:hAnsi="Times New Roman" w:cs="Times New Roman"/>
          <w:i/>
          <w:iCs/>
          <w:color w:val="222222"/>
          <w:sz w:val="24"/>
          <w:szCs w:val="24"/>
          <w:shd w:val="clear" w:color="auto" w:fill="FFFFFF"/>
        </w:rPr>
        <w:t>On the Origin of Species by Means of Natural Selection, or the Preservation of Favoured Races in the Struggle for Life</w:t>
      </w:r>
      <w:r w:rsidRPr="009A728A">
        <w:rPr>
          <w:rFonts w:ascii="Times New Roman" w:hAnsi="Times New Roman" w:cs="Times New Roman"/>
          <w:color w:val="222222"/>
          <w:sz w:val="24"/>
          <w:szCs w:val="24"/>
          <w:shd w:val="clear" w:color="auto" w:fill="FFFFFF"/>
        </w:rPr>
        <w:t>. John Murray, London, pp. 91–92</w:t>
      </w:r>
    </w:p>
    <w:p w14:paraId="5E8F1886" w14:textId="0A16D1CF" w:rsidR="00E523C6" w:rsidRPr="009A728A" w:rsidRDefault="00E523C6" w:rsidP="00E523C6">
      <w:pPr>
        <w:spacing w:after="0" w:line="360" w:lineRule="auto"/>
        <w:ind w:left="720" w:hanging="720"/>
        <w:rPr>
          <w:rFonts w:ascii="Times New Roman" w:hAnsi="Times New Roman" w:cs="Times New Roman"/>
          <w:color w:val="222222"/>
          <w:sz w:val="24"/>
          <w:szCs w:val="24"/>
          <w:shd w:val="clear" w:color="auto" w:fill="FFFFFF"/>
        </w:rPr>
      </w:pPr>
      <w:r w:rsidRPr="009A728A">
        <w:rPr>
          <w:rFonts w:ascii="Times New Roman" w:hAnsi="Times New Roman" w:cs="Times New Roman"/>
          <w:color w:val="222222"/>
          <w:sz w:val="24"/>
          <w:szCs w:val="24"/>
          <w:shd w:val="clear" w:color="auto" w:fill="FFFFFF"/>
        </w:rPr>
        <w:t xml:space="preserve">Der Weduwen, S. and McBride, E. A., (1999) </w:t>
      </w:r>
      <w:r w:rsidRPr="009A728A">
        <w:rPr>
          <w:rFonts w:ascii="Times New Roman" w:hAnsi="Times New Roman" w:cs="Times New Roman"/>
          <w:i/>
          <w:iCs/>
          <w:color w:val="222222"/>
          <w:sz w:val="24"/>
          <w:szCs w:val="24"/>
          <w:shd w:val="clear" w:color="auto" w:fill="FFFFFF"/>
        </w:rPr>
        <w:t>Rabbit behaviour and the effects of early handling</w:t>
      </w:r>
      <w:r w:rsidRPr="009A728A">
        <w:rPr>
          <w:rFonts w:ascii="Times New Roman" w:hAnsi="Times New Roman" w:cs="Times New Roman"/>
          <w:color w:val="222222"/>
          <w:sz w:val="24"/>
          <w:szCs w:val="24"/>
          <w:shd w:val="clear" w:color="auto" w:fill="FFFFFF"/>
        </w:rPr>
        <w:t>. Proceedings of the 2nd World Meeting on Ethology and Mondial Vet, Lyon, France. http://medical.wesrch.com/Paper/My_papers/display_proceedings.php?proceeding_id=ME1JH88</w:t>
      </w:r>
    </w:p>
    <w:p w14:paraId="61CFBABB" w14:textId="2930FDE8" w:rsidR="00694276" w:rsidRPr="009A728A" w:rsidRDefault="00BB05E6" w:rsidP="00AE0058">
      <w:pPr>
        <w:spacing w:after="0" w:line="360" w:lineRule="auto"/>
        <w:ind w:left="720" w:hanging="720"/>
        <w:rPr>
          <w:rFonts w:ascii="Times New Roman" w:hAnsi="Times New Roman" w:cs="Times New Roman"/>
          <w:sz w:val="24"/>
          <w:szCs w:val="24"/>
        </w:rPr>
      </w:pPr>
      <w:r w:rsidRPr="009A728A">
        <w:rPr>
          <w:rFonts w:ascii="Times New Roman" w:hAnsi="Times New Roman" w:cs="Times New Roman"/>
          <w:color w:val="222222"/>
          <w:sz w:val="24"/>
          <w:szCs w:val="24"/>
          <w:shd w:val="clear" w:color="auto" w:fill="FFFFFF"/>
        </w:rPr>
        <w:t>Druce</w:t>
      </w:r>
      <w:r w:rsidR="00AE0058"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xml:space="preserve"> K</w:t>
      </w:r>
      <w:r w:rsidR="00AE0058"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xml:space="preserve"> </w:t>
      </w:r>
      <w:r w:rsidR="00AE0058"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2015</w:t>
      </w:r>
      <w:r w:rsidR="00AE0058" w:rsidRPr="009A728A">
        <w:rPr>
          <w:rFonts w:ascii="Times New Roman" w:hAnsi="Times New Roman" w:cs="Times New Roman"/>
          <w:color w:val="222222"/>
          <w:sz w:val="24"/>
          <w:szCs w:val="24"/>
          <w:shd w:val="clear" w:color="auto" w:fill="FFFFFF"/>
        </w:rPr>
        <w:t>)</w:t>
      </w:r>
      <w:r w:rsidR="006D0AB9" w:rsidRPr="009A728A">
        <w:rPr>
          <w:rFonts w:ascii="Times New Roman" w:hAnsi="Times New Roman" w:cs="Times New Roman"/>
          <w:color w:val="222222"/>
          <w:sz w:val="24"/>
          <w:szCs w:val="24"/>
          <w:shd w:val="clear" w:color="auto" w:fill="FFFFFF"/>
        </w:rPr>
        <w:t>.</w:t>
      </w:r>
      <w:r w:rsidR="008A358D" w:rsidRPr="009A728A">
        <w:rPr>
          <w:rFonts w:ascii="Times New Roman" w:hAnsi="Times New Roman" w:cs="Times New Roman"/>
          <w:color w:val="222222"/>
          <w:sz w:val="24"/>
          <w:szCs w:val="24"/>
          <w:shd w:val="clear" w:color="auto" w:fill="FFFFFF"/>
        </w:rPr>
        <w:t xml:space="preserve"> Myiasis in domestic rabbits.</w:t>
      </w:r>
      <w:r w:rsidR="008A358D" w:rsidRPr="009A728A">
        <w:rPr>
          <w:rStyle w:val="apple-converted-space"/>
          <w:rFonts w:ascii="Times New Roman" w:hAnsi="Times New Roman" w:cs="Times New Roman"/>
          <w:color w:val="222222"/>
          <w:sz w:val="24"/>
          <w:szCs w:val="24"/>
          <w:shd w:val="clear" w:color="auto" w:fill="FFFFFF"/>
        </w:rPr>
        <w:t> </w:t>
      </w:r>
      <w:r w:rsidR="008A358D" w:rsidRPr="009A728A">
        <w:rPr>
          <w:rFonts w:ascii="Times New Roman" w:hAnsi="Times New Roman" w:cs="Times New Roman"/>
          <w:i/>
          <w:iCs/>
          <w:color w:val="222222"/>
          <w:sz w:val="24"/>
          <w:szCs w:val="24"/>
          <w:shd w:val="clear" w:color="auto" w:fill="FFFFFF"/>
        </w:rPr>
        <w:t>Veterinary Nursing Journal</w:t>
      </w:r>
      <w:r w:rsidR="00AE0058" w:rsidRPr="009A728A">
        <w:rPr>
          <w:rFonts w:ascii="Times New Roman" w:hAnsi="Times New Roman" w:cs="Times New Roman"/>
          <w:i/>
          <w:iCs/>
          <w:color w:val="222222"/>
          <w:sz w:val="24"/>
          <w:szCs w:val="24"/>
          <w:shd w:val="clear" w:color="auto" w:fill="FFFFFF"/>
        </w:rPr>
        <w:t>,</w:t>
      </w:r>
      <w:r w:rsidR="008A358D" w:rsidRPr="009A728A">
        <w:rPr>
          <w:rFonts w:ascii="Times New Roman" w:hAnsi="Times New Roman" w:cs="Times New Roman"/>
          <w:color w:val="222222"/>
          <w:sz w:val="24"/>
          <w:szCs w:val="24"/>
          <w:shd w:val="clear" w:color="auto" w:fill="FFFFFF"/>
        </w:rPr>
        <w:t xml:space="preserve"> </w:t>
      </w:r>
      <w:r w:rsidR="008A358D" w:rsidRPr="009A728A">
        <w:rPr>
          <w:rFonts w:ascii="Times New Roman" w:hAnsi="Times New Roman" w:cs="Times New Roman"/>
          <w:i/>
          <w:iCs/>
          <w:color w:val="222222"/>
          <w:sz w:val="24"/>
          <w:szCs w:val="24"/>
          <w:shd w:val="clear" w:color="auto" w:fill="FFFFFF"/>
        </w:rPr>
        <w:t>30</w:t>
      </w:r>
      <w:r w:rsidR="00AE0058" w:rsidRPr="009A728A">
        <w:rPr>
          <w:rFonts w:ascii="Times New Roman" w:hAnsi="Times New Roman" w:cs="Times New Roman"/>
          <w:color w:val="222222"/>
          <w:sz w:val="24"/>
          <w:szCs w:val="24"/>
          <w:shd w:val="clear" w:color="auto" w:fill="FFFFFF"/>
        </w:rPr>
        <w:t>,</w:t>
      </w:r>
      <w:r w:rsidR="008A358D" w:rsidRPr="009A728A">
        <w:rPr>
          <w:rFonts w:ascii="Times New Roman" w:hAnsi="Times New Roman" w:cs="Times New Roman"/>
          <w:color w:val="222222"/>
          <w:sz w:val="24"/>
          <w:szCs w:val="24"/>
          <w:shd w:val="clear" w:color="auto" w:fill="FFFFFF"/>
        </w:rPr>
        <w:t xml:space="preserve"> 199-202.</w:t>
      </w:r>
    </w:p>
    <w:p w14:paraId="5A496CC0" w14:textId="4BC49C8F" w:rsidR="000A6B86" w:rsidRPr="009A728A" w:rsidRDefault="00BB05E6" w:rsidP="00AE0058">
      <w:pPr>
        <w:spacing w:after="0" w:line="360" w:lineRule="auto"/>
        <w:ind w:left="720" w:hanging="720"/>
        <w:rPr>
          <w:rFonts w:ascii="Times New Roman" w:hAnsi="Times New Roman" w:cs="Times New Roman"/>
          <w:color w:val="222222"/>
          <w:sz w:val="24"/>
          <w:szCs w:val="24"/>
          <w:shd w:val="clear" w:color="auto" w:fill="FFFFFF"/>
        </w:rPr>
      </w:pPr>
      <w:r w:rsidRPr="009A728A">
        <w:rPr>
          <w:rFonts w:ascii="Times New Roman" w:hAnsi="Times New Roman" w:cs="Times New Roman"/>
          <w:color w:val="222222"/>
          <w:sz w:val="24"/>
          <w:szCs w:val="24"/>
          <w:shd w:val="clear" w:color="auto" w:fill="FFFFFF"/>
        </w:rPr>
        <w:t>Edgar</w:t>
      </w:r>
      <w:r w:rsidR="00AE0058"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xml:space="preserve"> J</w:t>
      </w:r>
      <w:r w:rsidR="00AE0058" w:rsidRPr="009A728A">
        <w:rPr>
          <w:rFonts w:ascii="Times New Roman" w:hAnsi="Times New Roman" w:cs="Times New Roman"/>
          <w:color w:val="222222"/>
          <w:sz w:val="24"/>
          <w:szCs w:val="24"/>
          <w:shd w:val="clear" w:color="auto" w:fill="FFFFFF"/>
        </w:rPr>
        <w:t xml:space="preserve">. </w:t>
      </w:r>
      <w:r w:rsidRPr="009A728A">
        <w:rPr>
          <w:rFonts w:ascii="Times New Roman" w:hAnsi="Times New Roman" w:cs="Times New Roman"/>
          <w:color w:val="222222"/>
          <w:sz w:val="24"/>
          <w:szCs w:val="24"/>
          <w:shd w:val="clear" w:color="auto" w:fill="FFFFFF"/>
        </w:rPr>
        <w:t>L</w:t>
      </w:r>
      <w:r w:rsidR="00AE0058" w:rsidRPr="009A728A">
        <w:rPr>
          <w:rFonts w:ascii="Times New Roman" w:hAnsi="Times New Roman" w:cs="Times New Roman"/>
          <w:color w:val="222222"/>
          <w:sz w:val="24"/>
          <w:szCs w:val="24"/>
          <w:shd w:val="clear" w:color="auto" w:fill="FFFFFF"/>
        </w:rPr>
        <w:t>.</w:t>
      </w:r>
      <w:r w:rsidR="006D0AB9" w:rsidRPr="009A728A">
        <w:rPr>
          <w:rFonts w:ascii="Times New Roman" w:hAnsi="Times New Roman" w:cs="Times New Roman"/>
          <w:color w:val="222222"/>
          <w:sz w:val="24"/>
          <w:szCs w:val="24"/>
          <w:shd w:val="clear" w:color="auto" w:fill="FFFFFF"/>
        </w:rPr>
        <w:t>, &amp;</w:t>
      </w:r>
      <w:r w:rsidRPr="009A728A">
        <w:rPr>
          <w:rFonts w:ascii="Times New Roman" w:hAnsi="Times New Roman" w:cs="Times New Roman"/>
          <w:color w:val="222222"/>
          <w:sz w:val="24"/>
          <w:szCs w:val="24"/>
          <w:shd w:val="clear" w:color="auto" w:fill="FFFFFF"/>
        </w:rPr>
        <w:t xml:space="preserve"> Mullan</w:t>
      </w:r>
      <w:r w:rsidR="00AE0058"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xml:space="preserve"> S</w:t>
      </w:r>
      <w:r w:rsidR="00AE0058" w:rsidRPr="009A728A">
        <w:rPr>
          <w:rFonts w:ascii="Times New Roman" w:hAnsi="Times New Roman" w:cs="Times New Roman"/>
          <w:color w:val="222222"/>
          <w:sz w:val="24"/>
          <w:szCs w:val="24"/>
          <w:shd w:val="clear" w:color="auto" w:fill="FFFFFF"/>
        </w:rPr>
        <w:t xml:space="preserve">. </w:t>
      </w:r>
      <w:r w:rsidR="00892291" w:rsidRPr="009A728A">
        <w:rPr>
          <w:rFonts w:ascii="Times New Roman" w:hAnsi="Times New Roman" w:cs="Times New Roman"/>
          <w:color w:val="222222"/>
          <w:sz w:val="24"/>
          <w:szCs w:val="24"/>
          <w:shd w:val="clear" w:color="auto" w:fill="FFFFFF"/>
        </w:rPr>
        <w:t>M</w:t>
      </w:r>
      <w:r w:rsidR="00AE0058" w:rsidRPr="009A728A">
        <w:rPr>
          <w:rFonts w:ascii="Times New Roman" w:hAnsi="Times New Roman" w:cs="Times New Roman"/>
          <w:color w:val="222222"/>
          <w:sz w:val="24"/>
          <w:szCs w:val="24"/>
          <w:shd w:val="clear" w:color="auto" w:fill="FFFFFF"/>
        </w:rPr>
        <w:t>.</w:t>
      </w:r>
      <w:r w:rsidR="00892291" w:rsidRPr="009A728A">
        <w:rPr>
          <w:rFonts w:ascii="Times New Roman" w:hAnsi="Times New Roman" w:cs="Times New Roman"/>
          <w:color w:val="222222"/>
          <w:sz w:val="24"/>
          <w:szCs w:val="24"/>
          <w:shd w:val="clear" w:color="auto" w:fill="FFFFFF"/>
        </w:rPr>
        <w:t xml:space="preserve"> </w:t>
      </w:r>
      <w:r w:rsidR="00AE0058"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2011</w:t>
      </w:r>
      <w:r w:rsidR="00AE0058" w:rsidRPr="009A728A">
        <w:rPr>
          <w:rFonts w:ascii="Times New Roman" w:hAnsi="Times New Roman" w:cs="Times New Roman"/>
          <w:color w:val="222222"/>
          <w:sz w:val="24"/>
          <w:szCs w:val="24"/>
          <w:shd w:val="clear" w:color="auto" w:fill="FFFFFF"/>
        </w:rPr>
        <w:t>).</w:t>
      </w:r>
      <w:r w:rsidR="009F1E7B" w:rsidRPr="009A728A">
        <w:rPr>
          <w:rFonts w:ascii="Times New Roman" w:hAnsi="Times New Roman" w:cs="Times New Roman"/>
          <w:color w:val="222222"/>
          <w:sz w:val="24"/>
          <w:szCs w:val="24"/>
          <w:shd w:val="clear" w:color="auto" w:fill="FFFFFF"/>
        </w:rPr>
        <w:t xml:space="preserve"> Knowledge and attitudes of 52 U</w:t>
      </w:r>
      <w:r w:rsidR="00166C47" w:rsidRPr="009A728A">
        <w:rPr>
          <w:rFonts w:ascii="Times New Roman" w:hAnsi="Times New Roman" w:cs="Times New Roman"/>
          <w:color w:val="222222"/>
          <w:sz w:val="24"/>
          <w:szCs w:val="24"/>
          <w:shd w:val="clear" w:color="auto" w:fill="FFFFFF"/>
        </w:rPr>
        <w:t>K</w:t>
      </w:r>
      <w:r w:rsidR="009F1E7B" w:rsidRPr="009A728A">
        <w:rPr>
          <w:rFonts w:ascii="Times New Roman" w:hAnsi="Times New Roman" w:cs="Times New Roman"/>
          <w:color w:val="222222"/>
          <w:sz w:val="24"/>
          <w:szCs w:val="24"/>
          <w:shd w:val="clear" w:color="auto" w:fill="FFFFFF"/>
        </w:rPr>
        <w:t xml:space="preserve"> pet rabbit owners at the point of sale. </w:t>
      </w:r>
      <w:r w:rsidR="009F1E7B" w:rsidRPr="009A728A">
        <w:rPr>
          <w:rFonts w:ascii="Times New Roman" w:hAnsi="Times New Roman" w:cs="Times New Roman"/>
          <w:i/>
          <w:color w:val="222222"/>
          <w:sz w:val="24"/>
          <w:szCs w:val="24"/>
          <w:shd w:val="clear" w:color="auto" w:fill="FFFFFF"/>
        </w:rPr>
        <w:t>Veterinary Record</w:t>
      </w:r>
      <w:r w:rsidR="00AE0058" w:rsidRPr="009A728A">
        <w:rPr>
          <w:rFonts w:ascii="Times New Roman" w:hAnsi="Times New Roman" w:cs="Times New Roman"/>
          <w:i/>
          <w:color w:val="222222"/>
          <w:sz w:val="24"/>
          <w:szCs w:val="24"/>
          <w:shd w:val="clear" w:color="auto" w:fill="FFFFFF"/>
        </w:rPr>
        <w:t>,</w:t>
      </w:r>
      <w:r w:rsidRPr="009A728A">
        <w:rPr>
          <w:rFonts w:ascii="Times New Roman" w:hAnsi="Times New Roman" w:cs="Times New Roman"/>
          <w:color w:val="222222"/>
          <w:sz w:val="24"/>
          <w:szCs w:val="24"/>
          <w:shd w:val="clear" w:color="auto" w:fill="FFFFFF"/>
        </w:rPr>
        <w:t xml:space="preserve"> </w:t>
      </w:r>
      <w:r w:rsidR="00AE0058" w:rsidRPr="009A728A">
        <w:rPr>
          <w:rFonts w:ascii="Times New Roman" w:hAnsi="Times New Roman" w:cs="Times New Roman"/>
          <w:color w:val="222222"/>
          <w:sz w:val="24"/>
          <w:szCs w:val="24"/>
          <w:shd w:val="clear" w:color="auto" w:fill="FFFFFF"/>
        </w:rPr>
        <w:t>168,</w:t>
      </w:r>
      <w:r w:rsidR="009F1E7B" w:rsidRPr="009A728A">
        <w:rPr>
          <w:rFonts w:ascii="Times New Roman" w:hAnsi="Times New Roman" w:cs="Times New Roman"/>
          <w:color w:val="222222"/>
          <w:sz w:val="24"/>
          <w:szCs w:val="24"/>
          <w:shd w:val="clear" w:color="auto" w:fill="FFFFFF"/>
        </w:rPr>
        <w:t xml:space="preserve"> 353. </w:t>
      </w:r>
    </w:p>
    <w:p w14:paraId="68A0FAF3" w14:textId="7E994D97" w:rsidR="000A6B86" w:rsidRPr="009A728A" w:rsidRDefault="00892291" w:rsidP="00AE0058">
      <w:pPr>
        <w:spacing w:after="0" w:line="360" w:lineRule="auto"/>
        <w:ind w:left="720" w:hanging="720"/>
        <w:rPr>
          <w:rFonts w:ascii="Times New Roman" w:hAnsi="Times New Roman" w:cs="Times New Roman"/>
          <w:color w:val="222222"/>
          <w:sz w:val="24"/>
          <w:szCs w:val="24"/>
          <w:shd w:val="clear" w:color="auto" w:fill="FFFFFF"/>
        </w:rPr>
      </w:pPr>
      <w:r w:rsidRPr="009A728A">
        <w:rPr>
          <w:rFonts w:ascii="Times New Roman" w:hAnsi="Times New Roman" w:cs="Times New Roman"/>
          <w:color w:val="222222"/>
          <w:sz w:val="24"/>
          <w:szCs w:val="24"/>
          <w:shd w:val="clear" w:color="auto" w:fill="FFFFFF"/>
        </w:rPr>
        <w:t>Everitt</w:t>
      </w:r>
      <w:r w:rsidR="006D0AB9"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xml:space="preserve"> S</w:t>
      </w:r>
      <w:r w:rsidR="006D0AB9"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xml:space="preserve"> </w:t>
      </w:r>
      <w:r w:rsidR="006D0AB9"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2014</w:t>
      </w:r>
      <w:r w:rsidR="006D0AB9" w:rsidRPr="009A728A">
        <w:rPr>
          <w:rFonts w:ascii="Times New Roman" w:hAnsi="Times New Roman" w:cs="Times New Roman"/>
          <w:color w:val="222222"/>
          <w:sz w:val="24"/>
          <w:szCs w:val="24"/>
          <w:shd w:val="clear" w:color="auto" w:fill="FFFFFF"/>
        </w:rPr>
        <w:t>).</w:t>
      </w:r>
      <w:r w:rsidR="000A6B86" w:rsidRPr="009A728A">
        <w:rPr>
          <w:rFonts w:ascii="Times New Roman" w:hAnsi="Times New Roman" w:cs="Times New Roman"/>
          <w:color w:val="222222"/>
          <w:sz w:val="24"/>
          <w:szCs w:val="24"/>
          <w:shd w:val="clear" w:color="auto" w:fill="FFFFFF"/>
        </w:rPr>
        <w:t xml:space="preserve"> Dorsal immobility response in rabbits. In: </w:t>
      </w:r>
      <w:r w:rsidRPr="009A728A">
        <w:rPr>
          <w:rFonts w:ascii="Times New Roman" w:hAnsi="Times New Roman" w:cs="Times New Roman"/>
          <w:color w:val="222222"/>
          <w:sz w:val="24"/>
          <w:szCs w:val="24"/>
          <w:shd w:val="clear" w:color="auto" w:fill="FFFFFF"/>
        </w:rPr>
        <w:t xml:space="preserve">Meredith A and Lord, B. (eds) </w:t>
      </w:r>
      <w:r w:rsidR="000A6B86" w:rsidRPr="009A728A">
        <w:rPr>
          <w:rFonts w:ascii="Times New Roman" w:hAnsi="Times New Roman" w:cs="Times New Roman"/>
          <w:i/>
          <w:color w:val="222222"/>
          <w:sz w:val="24"/>
          <w:szCs w:val="24"/>
          <w:shd w:val="clear" w:color="auto" w:fill="FFFFFF"/>
        </w:rPr>
        <w:t>B</w:t>
      </w:r>
      <w:r w:rsidRPr="009A728A">
        <w:rPr>
          <w:rFonts w:ascii="Times New Roman" w:hAnsi="Times New Roman" w:cs="Times New Roman"/>
          <w:i/>
          <w:color w:val="222222"/>
          <w:sz w:val="24"/>
          <w:szCs w:val="24"/>
          <w:shd w:val="clear" w:color="auto" w:fill="FFFFFF"/>
        </w:rPr>
        <w:t xml:space="preserve">SAVA Manual of Rabbit Medicine, </w:t>
      </w:r>
      <w:r w:rsidR="000A6B86" w:rsidRPr="009A728A">
        <w:rPr>
          <w:rFonts w:ascii="Times New Roman" w:hAnsi="Times New Roman" w:cs="Times New Roman"/>
          <w:color w:val="222222"/>
          <w:sz w:val="24"/>
          <w:szCs w:val="24"/>
          <w:shd w:val="clear" w:color="auto" w:fill="FFFFFF"/>
        </w:rPr>
        <w:t xml:space="preserve">BSAVA Publications, Gloucester. </w:t>
      </w:r>
      <w:r w:rsidR="006D0AB9" w:rsidRPr="009A728A">
        <w:rPr>
          <w:rFonts w:ascii="Times New Roman" w:hAnsi="Times New Roman" w:cs="Times New Roman"/>
          <w:color w:val="222222"/>
          <w:sz w:val="24"/>
          <w:szCs w:val="24"/>
          <w:shd w:val="clear" w:color="auto" w:fill="FFFFFF"/>
        </w:rPr>
        <w:t>p</w:t>
      </w:r>
      <w:r w:rsidR="000A6B86" w:rsidRPr="009A728A">
        <w:rPr>
          <w:rFonts w:ascii="Times New Roman" w:hAnsi="Times New Roman" w:cs="Times New Roman"/>
          <w:color w:val="222222"/>
          <w:sz w:val="24"/>
          <w:szCs w:val="24"/>
          <w:shd w:val="clear" w:color="auto" w:fill="FFFFFF"/>
        </w:rPr>
        <w:t>p</w:t>
      </w:r>
      <w:r w:rsidR="006D0AB9" w:rsidRPr="009A728A">
        <w:rPr>
          <w:rFonts w:ascii="Times New Roman" w:hAnsi="Times New Roman" w:cs="Times New Roman"/>
          <w:color w:val="222222"/>
          <w:sz w:val="24"/>
          <w:szCs w:val="24"/>
          <w:shd w:val="clear" w:color="auto" w:fill="FFFFFF"/>
        </w:rPr>
        <w:t>.</w:t>
      </w:r>
      <w:r w:rsidR="000A6B86" w:rsidRPr="009A728A">
        <w:rPr>
          <w:rFonts w:ascii="Times New Roman" w:hAnsi="Times New Roman" w:cs="Times New Roman"/>
          <w:color w:val="222222"/>
          <w:sz w:val="24"/>
          <w:szCs w:val="24"/>
          <w:shd w:val="clear" w:color="auto" w:fill="FFFFFF"/>
        </w:rPr>
        <w:t xml:space="preserve"> 32</w:t>
      </w:r>
      <w:r w:rsidR="006D0AB9" w:rsidRPr="009A728A">
        <w:rPr>
          <w:rFonts w:ascii="Times New Roman" w:hAnsi="Times New Roman" w:cs="Times New Roman"/>
          <w:color w:val="222222"/>
          <w:sz w:val="24"/>
          <w:szCs w:val="24"/>
          <w:shd w:val="clear" w:color="auto" w:fill="FFFFFF"/>
        </w:rPr>
        <w:t>.</w:t>
      </w:r>
      <w:r w:rsidR="000A6B86" w:rsidRPr="009A728A">
        <w:rPr>
          <w:rFonts w:ascii="Times New Roman" w:hAnsi="Times New Roman" w:cs="Times New Roman"/>
          <w:color w:val="222222"/>
          <w:sz w:val="24"/>
          <w:szCs w:val="24"/>
          <w:shd w:val="clear" w:color="auto" w:fill="FFFFFF"/>
        </w:rPr>
        <w:t xml:space="preserve">0 </w:t>
      </w:r>
    </w:p>
    <w:p w14:paraId="58439F99" w14:textId="181A815C" w:rsidR="00F46C72" w:rsidRPr="009A728A" w:rsidRDefault="00F46C72" w:rsidP="00AE0058">
      <w:pPr>
        <w:spacing w:after="0" w:line="360" w:lineRule="auto"/>
        <w:ind w:left="720" w:hanging="720"/>
        <w:rPr>
          <w:rFonts w:ascii="Times New Roman" w:hAnsi="Times New Roman" w:cs="Times New Roman"/>
          <w:color w:val="222222"/>
          <w:sz w:val="24"/>
          <w:szCs w:val="24"/>
          <w:shd w:val="clear" w:color="auto" w:fill="FFFFFF"/>
        </w:rPr>
      </w:pPr>
      <w:r w:rsidRPr="009A728A">
        <w:rPr>
          <w:rFonts w:ascii="Times New Roman" w:hAnsi="Times New Roman" w:cs="Times New Roman"/>
          <w:color w:val="222222"/>
          <w:sz w:val="24"/>
          <w:szCs w:val="24"/>
          <w:shd w:val="clear" w:color="auto" w:fill="FFFFFF"/>
        </w:rPr>
        <w:t xml:space="preserve">Gallup, G.G. (1974). Animal hypnosis: factual status of a fictional concept. </w:t>
      </w:r>
      <w:r w:rsidRPr="009A728A">
        <w:rPr>
          <w:rFonts w:ascii="Times New Roman" w:hAnsi="Times New Roman" w:cs="Times New Roman"/>
          <w:i/>
          <w:iCs/>
          <w:color w:val="222222"/>
          <w:sz w:val="24"/>
          <w:szCs w:val="24"/>
          <w:shd w:val="clear" w:color="auto" w:fill="FFFFFF"/>
        </w:rPr>
        <w:t>Psychological Bulletin</w:t>
      </w:r>
      <w:r w:rsidRPr="009A728A">
        <w:rPr>
          <w:rFonts w:ascii="Times New Roman" w:hAnsi="Times New Roman" w:cs="Times New Roman"/>
          <w:color w:val="222222"/>
          <w:sz w:val="24"/>
          <w:szCs w:val="24"/>
          <w:shd w:val="clear" w:color="auto" w:fill="FFFFFF"/>
        </w:rPr>
        <w:t>, 81, 836-853</w:t>
      </w:r>
    </w:p>
    <w:p w14:paraId="37FAC46F" w14:textId="795D8863" w:rsidR="00553886" w:rsidRPr="009A728A" w:rsidRDefault="00892291" w:rsidP="00AE0058">
      <w:pPr>
        <w:spacing w:after="0" w:line="360" w:lineRule="auto"/>
        <w:ind w:left="720" w:hanging="720"/>
        <w:rPr>
          <w:rStyle w:val="personname"/>
          <w:rFonts w:ascii="Times New Roman" w:hAnsi="Times New Roman" w:cs="Times New Roman"/>
          <w:color w:val="222222"/>
          <w:sz w:val="24"/>
          <w:szCs w:val="24"/>
          <w:shd w:val="clear" w:color="auto" w:fill="FFFFFF"/>
        </w:rPr>
      </w:pPr>
      <w:r w:rsidRPr="009A728A">
        <w:rPr>
          <w:rFonts w:ascii="Times New Roman" w:hAnsi="Times New Roman" w:cs="Times New Roman"/>
          <w:color w:val="222222"/>
          <w:sz w:val="24"/>
          <w:szCs w:val="24"/>
          <w:shd w:val="clear" w:color="auto" w:fill="FFFFFF"/>
        </w:rPr>
        <w:t>Gunn</w:t>
      </w:r>
      <w:r w:rsidR="006D0AB9"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xml:space="preserve"> D</w:t>
      </w:r>
      <w:r w:rsidR="006D0AB9" w:rsidRPr="009A728A">
        <w:rPr>
          <w:rFonts w:ascii="Times New Roman" w:hAnsi="Times New Roman" w:cs="Times New Roman"/>
          <w:color w:val="222222"/>
          <w:sz w:val="24"/>
          <w:szCs w:val="24"/>
          <w:shd w:val="clear" w:color="auto" w:fill="FFFFFF"/>
        </w:rPr>
        <w:t>., &amp;</w:t>
      </w:r>
      <w:r w:rsidRPr="009A728A">
        <w:rPr>
          <w:rFonts w:ascii="Times New Roman" w:hAnsi="Times New Roman" w:cs="Times New Roman"/>
          <w:color w:val="222222"/>
          <w:sz w:val="24"/>
          <w:szCs w:val="24"/>
          <w:shd w:val="clear" w:color="auto" w:fill="FFFFFF"/>
        </w:rPr>
        <w:t xml:space="preserve"> Morton</w:t>
      </w:r>
      <w:r w:rsidR="006D0AB9"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xml:space="preserve"> D</w:t>
      </w:r>
      <w:r w:rsidR="006D0AB9" w:rsidRPr="009A728A">
        <w:rPr>
          <w:rFonts w:ascii="Times New Roman" w:hAnsi="Times New Roman" w:cs="Times New Roman"/>
          <w:color w:val="222222"/>
          <w:sz w:val="24"/>
          <w:szCs w:val="24"/>
          <w:shd w:val="clear" w:color="auto" w:fill="FFFFFF"/>
        </w:rPr>
        <w:t xml:space="preserve">. </w:t>
      </w:r>
      <w:r w:rsidRPr="009A728A">
        <w:rPr>
          <w:rFonts w:ascii="Times New Roman" w:hAnsi="Times New Roman" w:cs="Times New Roman"/>
          <w:color w:val="222222"/>
          <w:sz w:val="24"/>
          <w:szCs w:val="24"/>
          <w:shd w:val="clear" w:color="auto" w:fill="FFFFFF"/>
        </w:rPr>
        <w:t>B</w:t>
      </w:r>
      <w:r w:rsidR="006D0AB9"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xml:space="preserve"> </w:t>
      </w:r>
      <w:r w:rsidR="006D0AB9"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1995</w:t>
      </w:r>
      <w:r w:rsidR="006D0AB9" w:rsidRPr="009A728A">
        <w:rPr>
          <w:rFonts w:ascii="Times New Roman" w:hAnsi="Times New Roman" w:cs="Times New Roman"/>
          <w:color w:val="222222"/>
          <w:sz w:val="24"/>
          <w:szCs w:val="24"/>
          <w:shd w:val="clear" w:color="auto" w:fill="FFFFFF"/>
        </w:rPr>
        <w:t>)</w:t>
      </w:r>
      <w:r w:rsidR="00BD0CCE" w:rsidRPr="009A728A">
        <w:rPr>
          <w:rFonts w:ascii="Times New Roman" w:hAnsi="Times New Roman" w:cs="Times New Roman"/>
          <w:color w:val="222222"/>
          <w:sz w:val="24"/>
          <w:szCs w:val="24"/>
          <w:shd w:val="clear" w:color="auto" w:fill="FFFFFF"/>
        </w:rPr>
        <w:t xml:space="preserve">. Inventory of the behaviour of New Zealand White rabbits in laboratory cages. </w:t>
      </w:r>
      <w:r w:rsidR="00BD0CCE" w:rsidRPr="009A728A">
        <w:rPr>
          <w:rFonts w:ascii="Times New Roman" w:hAnsi="Times New Roman" w:cs="Times New Roman"/>
          <w:i/>
          <w:color w:val="222222"/>
          <w:sz w:val="24"/>
          <w:szCs w:val="24"/>
          <w:shd w:val="clear" w:color="auto" w:fill="FFFFFF"/>
        </w:rPr>
        <w:t>Applied Animal Behaviour Science</w:t>
      </w:r>
      <w:r w:rsidR="006D0AB9" w:rsidRPr="009A728A">
        <w:rPr>
          <w:rFonts w:ascii="Times New Roman" w:hAnsi="Times New Roman" w:cs="Times New Roman"/>
          <w:i/>
          <w:color w:val="222222"/>
          <w:sz w:val="24"/>
          <w:szCs w:val="24"/>
          <w:shd w:val="clear" w:color="auto" w:fill="FFFFFF"/>
        </w:rPr>
        <w:t>,</w:t>
      </w:r>
      <w:r w:rsidR="00BD0CCE" w:rsidRPr="009A728A">
        <w:rPr>
          <w:rFonts w:ascii="Times New Roman" w:hAnsi="Times New Roman" w:cs="Times New Roman"/>
          <w:color w:val="222222"/>
          <w:sz w:val="24"/>
          <w:szCs w:val="24"/>
          <w:shd w:val="clear" w:color="auto" w:fill="FFFFFF"/>
        </w:rPr>
        <w:t xml:space="preserve"> 45</w:t>
      </w:r>
      <w:r w:rsidR="006D0AB9" w:rsidRPr="009A728A">
        <w:rPr>
          <w:rFonts w:ascii="Times New Roman" w:hAnsi="Times New Roman" w:cs="Times New Roman"/>
          <w:color w:val="222222"/>
          <w:sz w:val="24"/>
          <w:szCs w:val="24"/>
          <w:shd w:val="clear" w:color="auto" w:fill="FFFFFF"/>
        </w:rPr>
        <w:t>,</w:t>
      </w:r>
      <w:r w:rsidR="00BD0CCE" w:rsidRPr="009A728A">
        <w:rPr>
          <w:rFonts w:ascii="Times New Roman" w:hAnsi="Times New Roman" w:cs="Times New Roman"/>
          <w:color w:val="222222"/>
          <w:sz w:val="24"/>
          <w:szCs w:val="24"/>
          <w:shd w:val="clear" w:color="auto" w:fill="FFFFFF"/>
        </w:rPr>
        <w:t xml:space="preserve"> 277-292</w:t>
      </w:r>
      <w:r w:rsidR="006D0AB9" w:rsidRPr="009A728A">
        <w:rPr>
          <w:rFonts w:ascii="Times New Roman" w:hAnsi="Times New Roman" w:cs="Times New Roman"/>
          <w:color w:val="222222"/>
          <w:sz w:val="24"/>
          <w:szCs w:val="24"/>
          <w:shd w:val="clear" w:color="auto" w:fill="FFFFFF"/>
        </w:rPr>
        <w:t>.</w:t>
      </w:r>
    </w:p>
    <w:p w14:paraId="24A71103" w14:textId="426EDC96" w:rsidR="00694276" w:rsidRPr="009A728A" w:rsidRDefault="00892291" w:rsidP="00AE0058">
      <w:pPr>
        <w:spacing w:after="0" w:line="360" w:lineRule="auto"/>
        <w:ind w:left="720" w:hanging="720"/>
        <w:rPr>
          <w:rStyle w:val="personname"/>
          <w:rFonts w:ascii="Times New Roman" w:hAnsi="Times New Roman" w:cs="Times New Roman"/>
          <w:sz w:val="24"/>
          <w:szCs w:val="24"/>
        </w:rPr>
      </w:pPr>
      <w:r w:rsidRPr="009A728A">
        <w:rPr>
          <w:rStyle w:val="personname"/>
          <w:rFonts w:ascii="Times New Roman" w:hAnsi="Times New Roman" w:cs="Times New Roman"/>
          <w:sz w:val="24"/>
          <w:szCs w:val="24"/>
        </w:rPr>
        <w:t>Home Office</w:t>
      </w:r>
      <w:r w:rsidR="006D0AB9" w:rsidRPr="009A728A">
        <w:rPr>
          <w:rStyle w:val="personname"/>
          <w:rFonts w:ascii="Times New Roman" w:hAnsi="Times New Roman" w:cs="Times New Roman"/>
          <w:sz w:val="24"/>
          <w:szCs w:val="24"/>
        </w:rPr>
        <w:t>.</w:t>
      </w:r>
      <w:r w:rsidRPr="009A728A">
        <w:rPr>
          <w:rStyle w:val="personname"/>
          <w:rFonts w:ascii="Times New Roman" w:hAnsi="Times New Roman" w:cs="Times New Roman"/>
          <w:sz w:val="24"/>
          <w:szCs w:val="24"/>
        </w:rPr>
        <w:t xml:space="preserve"> </w:t>
      </w:r>
      <w:r w:rsidR="006D0AB9" w:rsidRPr="009A728A">
        <w:rPr>
          <w:rStyle w:val="personname"/>
          <w:rFonts w:ascii="Times New Roman" w:hAnsi="Times New Roman" w:cs="Times New Roman"/>
          <w:sz w:val="24"/>
          <w:szCs w:val="24"/>
        </w:rPr>
        <w:t>(</w:t>
      </w:r>
      <w:r w:rsidR="00D4728A" w:rsidRPr="009A728A">
        <w:rPr>
          <w:rStyle w:val="personname"/>
          <w:rFonts w:ascii="Times New Roman" w:hAnsi="Times New Roman" w:cs="Times New Roman"/>
          <w:sz w:val="24"/>
          <w:szCs w:val="24"/>
        </w:rPr>
        <w:t>201</w:t>
      </w:r>
      <w:r w:rsidR="00C913DB" w:rsidRPr="009A728A">
        <w:rPr>
          <w:rStyle w:val="personname"/>
          <w:rFonts w:ascii="Times New Roman" w:hAnsi="Times New Roman" w:cs="Times New Roman"/>
          <w:sz w:val="24"/>
          <w:szCs w:val="24"/>
        </w:rPr>
        <w:t>6</w:t>
      </w:r>
      <w:r w:rsidR="006D0AB9" w:rsidRPr="009A728A">
        <w:rPr>
          <w:rStyle w:val="personname"/>
          <w:rFonts w:ascii="Times New Roman" w:hAnsi="Times New Roman" w:cs="Times New Roman"/>
          <w:sz w:val="24"/>
          <w:szCs w:val="24"/>
        </w:rPr>
        <w:t>).</w:t>
      </w:r>
      <w:r w:rsidR="00D4728A" w:rsidRPr="009A728A">
        <w:rPr>
          <w:rStyle w:val="personname"/>
          <w:rFonts w:ascii="Times New Roman" w:hAnsi="Times New Roman" w:cs="Times New Roman"/>
          <w:sz w:val="24"/>
          <w:szCs w:val="24"/>
        </w:rPr>
        <w:t xml:space="preserve"> </w:t>
      </w:r>
      <w:r w:rsidR="006D0AB9" w:rsidRPr="009A728A">
        <w:rPr>
          <w:rFonts w:ascii="Times New Roman" w:hAnsi="Times New Roman" w:cs="Times New Roman"/>
          <w:sz w:val="24"/>
          <w:szCs w:val="24"/>
        </w:rPr>
        <w:t xml:space="preserve">Annual Statistics of Scientific </w:t>
      </w:r>
      <w:r w:rsidR="000A6B86" w:rsidRPr="009A728A">
        <w:rPr>
          <w:rFonts w:ascii="Times New Roman" w:hAnsi="Times New Roman" w:cs="Times New Roman"/>
          <w:sz w:val="24"/>
          <w:szCs w:val="24"/>
        </w:rPr>
        <w:t>P</w:t>
      </w:r>
      <w:r w:rsidR="00D4728A" w:rsidRPr="009A728A">
        <w:rPr>
          <w:rFonts w:ascii="Times New Roman" w:hAnsi="Times New Roman" w:cs="Times New Roman"/>
          <w:sz w:val="24"/>
          <w:szCs w:val="24"/>
        </w:rPr>
        <w:t>rocedures on Living Animals Great Britain 201</w:t>
      </w:r>
      <w:r w:rsidR="001F7843" w:rsidRPr="009A728A">
        <w:rPr>
          <w:rFonts w:ascii="Times New Roman" w:hAnsi="Times New Roman" w:cs="Times New Roman"/>
          <w:sz w:val="24"/>
          <w:szCs w:val="24"/>
        </w:rPr>
        <w:t>5</w:t>
      </w:r>
      <w:r w:rsidRPr="009A728A">
        <w:rPr>
          <w:rFonts w:ascii="Times New Roman" w:hAnsi="Times New Roman" w:cs="Times New Roman"/>
          <w:sz w:val="24"/>
          <w:szCs w:val="24"/>
        </w:rPr>
        <w:t xml:space="preserve"> Home Office, 1 – 62</w:t>
      </w:r>
    </w:p>
    <w:p w14:paraId="26954FE4" w14:textId="6B102390" w:rsidR="00E5001B" w:rsidRPr="009A728A" w:rsidRDefault="00892291" w:rsidP="00AE0058">
      <w:pPr>
        <w:spacing w:after="0" w:line="360" w:lineRule="auto"/>
        <w:ind w:left="720" w:hanging="720"/>
        <w:rPr>
          <w:rStyle w:val="personname"/>
          <w:rFonts w:ascii="Times New Roman" w:hAnsi="Times New Roman" w:cs="Times New Roman"/>
          <w:sz w:val="24"/>
          <w:szCs w:val="24"/>
        </w:rPr>
      </w:pPr>
      <w:r w:rsidRPr="009A728A">
        <w:rPr>
          <w:rStyle w:val="personname"/>
          <w:rFonts w:ascii="Times New Roman" w:hAnsi="Times New Roman" w:cs="Times New Roman"/>
          <w:sz w:val="24"/>
          <w:szCs w:val="24"/>
        </w:rPr>
        <w:t>House Rabbit Society</w:t>
      </w:r>
      <w:r w:rsidR="006D0AB9" w:rsidRPr="009A728A">
        <w:rPr>
          <w:rStyle w:val="personname"/>
          <w:rFonts w:ascii="Times New Roman" w:hAnsi="Times New Roman" w:cs="Times New Roman"/>
          <w:sz w:val="24"/>
          <w:szCs w:val="24"/>
        </w:rPr>
        <w:t>.</w:t>
      </w:r>
      <w:r w:rsidRPr="009A728A">
        <w:rPr>
          <w:rStyle w:val="personname"/>
          <w:rFonts w:ascii="Times New Roman" w:hAnsi="Times New Roman" w:cs="Times New Roman"/>
          <w:sz w:val="24"/>
          <w:szCs w:val="24"/>
        </w:rPr>
        <w:t xml:space="preserve"> </w:t>
      </w:r>
      <w:r w:rsidR="006D0AB9" w:rsidRPr="009A728A">
        <w:rPr>
          <w:rStyle w:val="personname"/>
          <w:rFonts w:ascii="Times New Roman" w:hAnsi="Times New Roman" w:cs="Times New Roman"/>
          <w:sz w:val="24"/>
          <w:szCs w:val="24"/>
        </w:rPr>
        <w:t>(</w:t>
      </w:r>
      <w:r w:rsidRPr="009A728A">
        <w:rPr>
          <w:rStyle w:val="personname"/>
          <w:rFonts w:ascii="Times New Roman" w:hAnsi="Times New Roman" w:cs="Times New Roman"/>
          <w:sz w:val="24"/>
          <w:szCs w:val="24"/>
        </w:rPr>
        <w:t>No Date</w:t>
      </w:r>
      <w:r w:rsidR="006D0AB9" w:rsidRPr="009A728A">
        <w:rPr>
          <w:rStyle w:val="personname"/>
          <w:rFonts w:ascii="Times New Roman" w:hAnsi="Times New Roman" w:cs="Times New Roman"/>
          <w:sz w:val="24"/>
          <w:szCs w:val="24"/>
        </w:rPr>
        <w:t>).</w:t>
      </w:r>
      <w:r w:rsidR="00D554C6" w:rsidRPr="009A728A">
        <w:rPr>
          <w:rStyle w:val="personname"/>
          <w:rFonts w:ascii="Times New Roman" w:hAnsi="Times New Roman" w:cs="Times New Roman"/>
          <w:sz w:val="24"/>
          <w:szCs w:val="24"/>
        </w:rPr>
        <w:t xml:space="preserve"> Friends Don't Scruff Friends: How Not to Handle Your Rabbit</w:t>
      </w:r>
      <w:r w:rsidR="00D4728A" w:rsidRPr="009A728A">
        <w:rPr>
          <w:rStyle w:val="personname"/>
          <w:rFonts w:ascii="Times New Roman" w:hAnsi="Times New Roman" w:cs="Times New Roman"/>
          <w:sz w:val="24"/>
          <w:szCs w:val="24"/>
        </w:rPr>
        <w:t xml:space="preserve">. </w:t>
      </w:r>
      <w:r w:rsidR="006D0AB9" w:rsidRPr="009A728A">
        <w:rPr>
          <w:rStyle w:val="personname"/>
          <w:rFonts w:ascii="Times New Roman" w:hAnsi="Times New Roman" w:cs="Times New Roman"/>
          <w:sz w:val="24"/>
          <w:szCs w:val="24"/>
        </w:rPr>
        <w:t>Retrieved from</w:t>
      </w:r>
      <w:r w:rsidR="00D4728A" w:rsidRPr="009A728A">
        <w:rPr>
          <w:rStyle w:val="personname"/>
          <w:rFonts w:ascii="Times New Roman" w:hAnsi="Times New Roman" w:cs="Times New Roman"/>
          <w:sz w:val="24"/>
          <w:szCs w:val="24"/>
        </w:rPr>
        <w:t xml:space="preserve"> </w:t>
      </w:r>
      <w:hyperlink r:id="rId10" w:history="1">
        <w:r w:rsidR="00D4728A" w:rsidRPr="009A728A">
          <w:rPr>
            <w:rStyle w:val="Hyperlink"/>
            <w:rFonts w:ascii="Times New Roman" w:hAnsi="Times New Roman" w:cs="Times New Roman"/>
            <w:sz w:val="24"/>
            <w:szCs w:val="24"/>
          </w:rPr>
          <w:t>http://www.rabbit.org/journal/5-2/scruffing.html</w:t>
        </w:r>
      </w:hyperlink>
      <w:r w:rsidR="00D4728A" w:rsidRPr="009A728A">
        <w:rPr>
          <w:rStyle w:val="personname"/>
          <w:rFonts w:ascii="Times New Roman" w:hAnsi="Times New Roman" w:cs="Times New Roman"/>
          <w:sz w:val="24"/>
          <w:szCs w:val="24"/>
        </w:rPr>
        <w:t xml:space="preserve"> </w:t>
      </w:r>
    </w:p>
    <w:p w14:paraId="653128D2" w14:textId="7F3769CC" w:rsidR="00546DB5" w:rsidRPr="009A728A" w:rsidRDefault="00546DB5" w:rsidP="00AE0058">
      <w:pPr>
        <w:spacing w:after="0" w:line="360" w:lineRule="auto"/>
        <w:ind w:left="720" w:hanging="720"/>
        <w:rPr>
          <w:rStyle w:val="personname"/>
          <w:rFonts w:ascii="Times New Roman" w:hAnsi="Times New Roman" w:cs="Times New Roman"/>
          <w:sz w:val="24"/>
          <w:szCs w:val="24"/>
        </w:rPr>
      </w:pPr>
      <w:r w:rsidRPr="009A728A">
        <w:rPr>
          <w:rFonts w:ascii="Times New Roman" w:hAnsi="Times New Roman" w:cs="Times New Roman"/>
          <w:color w:val="222222"/>
          <w:sz w:val="24"/>
          <w:szCs w:val="24"/>
          <w:shd w:val="clear" w:color="auto" w:fill="FFFFFF"/>
        </w:rPr>
        <w:t>Howell, T.J., Mornement, K. and Bennett, P.C., 2015. Companion rabbit and companion bird management practices among a representative sample of guardians in Victoria, Australia. </w:t>
      </w:r>
      <w:r w:rsidRPr="009A728A">
        <w:rPr>
          <w:rFonts w:ascii="Times New Roman" w:hAnsi="Times New Roman" w:cs="Times New Roman"/>
          <w:i/>
          <w:iCs/>
          <w:color w:val="222222"/>
          <w:sz w:val="24"/>
          <w:szCs w:val="24"/>
          <w:shd w:val="clear" w:color="auto" w:fill="FFFFFF"/>
        </w:rPr>
        <w:t>Journal of Applied Animal Welfare Science</w:t>
      </w:r>
      <w:r w:rsidRPr="009A728A">
        <w:rPr>
          <w:rFonts w:ascii="Times New Roman" w:hAnsi="Times New Roman" w:cs="Times New Roman"/>
          <w:color w:val="222222"/>
          <w:sz w:val="24"/>
          <w:szCs w:val="24"/>
          <w:shd w:val="clear" w:color="auto" w:fill="FFFFFF"/>
        </w:rPr>
        <w:t>, </w:t>
      </w:r>
      <w:r w:rsidRPr="009A728A">
        <w:rPr>
          <w:rFonts w:ascii="Times New Roman" w:hAnsi="Times New Roman" w:cs="Times New Roman"/>
          <w:i/>
          <w:iCs/>
          <w:color w:val="222222"/>
          <w:sz w:val="24"/>
          <w:szCs w:val="24"/>
          <w:shd w:val="clear" w:color="auto" w:fill="FFFFFF"/>
        </w:rPr>
        <w:t>18</w:t>
      </w:r>
      <w:r w:rsidRPr="009A728A">
        <w:rPr>
          <w:rFonts w:ascii="Times New Roman" w:hAnsi="Times New Roman" w:cs="Times New Roman"/>
          <w:color w:val="222222"/>
          <w:sz w:val="24"/>
          <w:szCs w:val="24"/>
          <w:shd w:val="clear" w:color="auto" w:fill="FFFFFF"/>
        </w:rPr>
        <w:t>, 287-302.</w:t>
      </w:r>
    </w:p>
    <w:p w14:paraId="63EC049B" w14:textId="37A5ED80" w:rsidR="006D0AB9" w:rsidRPr="009A728A" w:rsidRDefault="00166C47" w:rsidP="006D0AB9">
      <w:pPr>
        <w:spacing w:after="0" w:line="360" w:lineRule="auto"/>
        <w:ind w:left="720" w:hanging="720"/>
        <w:rPr>
          <w:rStyle w:val="personname"/>
          <w:rFonts w:ascii="Times New Roman" w:hAnsi="Times New Roman" w:cs="Times New Roman"/>
          <w:sz w:val="24"/>
          <w:szCs w:val="24"/>
        </w:rPr>
      </w:pPr>
      <w:r w:rsidRPr="009A728A">
        <w:rPr>
          <w:rFonts w:ascii="Times New Roman" w:hAnsi="Times New Roman" w:cs="Times New Roman"/>
          <w:sz w:val="24"/>
          <w:szCs w:val="24"/>
        </w:rPr>
        <w:t>Hurst</w:t>
      </w:r>
      <w:r w:rsidR="006D0AB9" w:rsidRPr="009A728A">
        <w:rPr>
          <w:rFonts w:ascii="Times New Roman" w:hAnsi="Times New Roman" w:cs="Times New Roman"/>
          <w:sz w:val="24"/>
          <w:szCs w:val="24"/>
        </w:rPr>
        <w:t>,</w:t>
      </w:r>
      <w:r w:rsidRPr="009A728A">
        <w:rPr>
          <w:rFonts w:ascii="Times New Roman" w:hAnsi="Times New Roman" w:cs="Times New Roman"/>
          <w:sz w:val="24"/>
          <w:szCs w:val="24"/>
        </w:rPr>
        <w:t xml:space="preserve"> J</w:t>
      </w:r>
      <w:r w:rsidR="006D0AB9" w:rsidRPr="009A728A">
        <w:rPr>
          <w:rFonts w:ascii="Times New Roman" w:hAnsi="Times New Roman" w:cs="Times New Roman"/>
          <w:sz w:val="24"/>
          <w:szCs w:val="24"/>
        </w:rPr>
        <w:t xml:space="preserve">. </w:t>
      </w:r>
      <w:r w:rsidRPr="009A728A">
        <w:rPr>
          <w:rFonts w:ascii="Times New Roman" w:hAnsi="Times New Roman" w:cs="Times New Roman"/>
          <w:sz w:val="24"/>
          <w:szCs w:val="24"/>
        </w:rPr>
        <w:t>L</w:t>
      </w:r>
      <w:r w:rsidR="006D0AB9" w:rsidRPr="009A728A">
        <w:rPr>
          <w:rFonts w:ascii="Times New Roman" w:hAnsi="Times New Roman" w:cs="Times New Roman"/>
          <w:sz w:val="24"/>
          <w:szCs w:val="24"/>
        </w:rPr>
        <w:t>., &amp;</w:t>
      </w:r>
      <w:r w:rsidRPr="009A728A">
        <w:rPr>
          <w:rFonts w:ascii="Times New Roman" w:hAnsi="Times New Roman" w:cs="Times New Roman"/>
          <w:sz w:val="24"/>
          <w:szCs w:val="24"/>
        </w:rPr>
        <w:t xml:space="preserve"> West</w:t>
      </w:r>
      <w:r w:rsidR="006D0AB9" w:rsidRPr="009A728A">
        <w:rPr>
          <w:rFonts w:ascii="Times New Roman" w:hAnsi="Times New Roman" w:cs="Times New Roman"/>
          <w:sz w:val="24"/>
          <w:szCs w:val="24"/>
        </w:rPr>
        <w:t>,</w:t>
      </w:r>
      <w:r w:rsidRPr="009A728A">
        <w:rPr>
          <w:rFonts w:ascii="Times New Roman" w:hAnsi="Times New Roman" w:cs="Times New Roman"/>
          <w:sz w:val="24"/>
          <w:szCs w:val="24"/>
        </w:rPr>
        <w:t xml:space="preserve"> R</w:t>
      </w:r>
      <w:r w:rsidR="006D0AB9" w:rsidRPr="009A728A">
        <w:rPr>
          <w:rFonts w:ascii="Times New Roman" w:hAnsi="Times New Roman" w:cs="Times New Roman"/>
          <w:sz w:val="24"/>
          <w:szCs w:val="24"/>
        </w:rPr>
        <w:t xml:space="preserve">. </w:t>
      </w:r>
      <w:r w:rsidRPr="009A728A">
        <w:rPr>
          <w:rFonts w:ascii="Times New Roman" w:hAnsi="Times New Roman" w:cs="Times New Roman"/>
          <w:sz w:val="24"/>
          <w:szCs w:val="24"/>
        </w:rPr>
        <w:t>S</w:t>
      </w:r>
      <w:r w:rsidR="006D0AB9" w:rsidRPr="009A728A">
        <w:rPr>
          <w:rFonts w:ascii="Times New Roman" w:hAnsi="Times New Roman" w:cs="Times New Roman"/>
          <w:sz w:val="24"/>
          <w:szCs w:val="24"/>
        </w:rPr>
        <w:t>.</w:t>
      </w:r>
      <w:r w:rsidRPr="009A728A">
        <w:rPr>
          <w:rFonts w:ascii="Times New Roman" w:hAnsi="Times New Roman" w:cs="Times New Roman"/>
          <w:sz w:val="24"/>
          <w:szCs w:val="24"/>
        </w:rPr>
        <w:t xml:space="preserve"> </w:t>
      </w:r>
      <w:r w:rsidR="006D0AB9" w:rsidRPr="009A728A">
        <w:rPr>
          <w:rFonts w:ascii="Times New Roman" w:hAnsi="Times New Roman" w:cs="Times New Roman"/>
          <w:sz w:val="24"/>
          <w:szCs w:val="24"/>
        </w:rPr>
        <w:t>(</w:t>
      </w:r>
      <w:r w:rsidRPr="009A728A">
        <w:rPr>
          <w:rFonts w:ascii="Times New Roman" w:hAnsi="Times New Roman" w:cs="Times New Roman"/>
          <w:sz w:val="24"/>
          <w:szCs w:val="24"/>
        </w:rPr>
        <w:t>2010</w:t>
      </w:r>
      <w:r w:rsidR="006D0AB9" w:rsidRPr="009A728A">
        <w:rPr>
          <w:rFonts w:ascii="Times New Roman" w:hAnsi="Times New Roman" w:cs="Times New Roman"/>
          <w:sz w:val="24"/>
          <w:szCs w:val="24"/>
        </w:rPr>
        <w:t>).</w:t>
      </w:r>
      <w:r w:rsidRPr="009A728A">
        <w:rPr>
          <w:rFonts w:ascii="Times New Roman" w:hAnsi="Times New Roman" w:cs="Times New Roman"/>
          <w:sz w:val="24"/>
          <w:szCs w:val="24"/>
        </w:rPr>
        <w:t xml:space="preserve"> Taming anxiety in laboratory mice</w:t>
      </w:r>
      <w:r w:rsidR="006D0AB9" w:rsidRPr="009A728A">
        <w:rPr>
          <w:rFonts w:ascii="Times New Roman" w:hAnsi="Times New Roman" w:cs="Times New Roman"/>
          <w:sz w:val="24"/>
          <w:szCs w:val="24"/>
        </w:rPr>
        <w:t>.</w:t>
      </w:r>
      <w:r w:rsidRPr="009A728A">
        <w:rPr>
          <w:rFonts w:ascii="Times New Roman" w:hAnsi="Times New Roman" w:cs="Times New Roman"/>
          <w:sz w:val="24"/>
          <w:szCs w:val="24"/>
        </w:rPr>
        <w:t xml:space="preserve"> </w:t>
      </w:r>
      <w:r w:rsidRPr="009A728A">
        <w:rPr>
          <w:rFonts w:ascii="Times New Roman" w:hAnsi="Times New Roman" w:cs="Times New Roman"/>
          <w:i/>
          <w:sz w:val="24"/>
          <w:szCs w:val="24"/>
        </w:rPr>
        <w:t>Nature Methods</w:t>
      </w:r>
      <w:r w:rsidR="006D0AB9" w:rsidRPr="009A728A">
        <w:rPr>
          <w:rFonts w:ascii="Times New Roman" w:hAnsi="Times New Roman" w:cs="Times New Roman"/>
          <w:i/>
          <w:sz w:val="24"/>
          <w:szCs w:val="24"/>
        </w:rPr>
        <w:t>,</w:t>
      </w:r>
      <w:r w:rsidRPr="009A728A">
        <w:rPr>
          <w:rFonts w:ascii="Times New Roman" w:hAnsi="Times New Roman" w:cs="Times New Roman"/>
          <w:sz w:val="24"/>
          <w:szCs w:val="24"/>
        </w:rPr>
        <w:t xml:space="preserve"> 7</w:t>
      </w:r>
      <w:r w:rsidR="006D0AB9" w:rsidRPr="009A728A">
        <w:rPr>
          <w:rFonts w:ascii="Times New Roman" w:hAnsi="Times New Roman" w:cs="Times New Roman"/>
          <w:sz w:val="24"/>
          <w:szCs w:val="24"/>
        </w:rPr>
        <w:t>,</w:t>
      </w:r>
      <w:r w:rsidR="00AE0058" w:rsidRPr="009A728A">
        <w:rPr>
          <w:rFonts w:ascii="Times New Roman" w:hAnsi="Times New Roman" w:cs="Times New Roman"/>
          <w:sz w:val="24"/>
          <w:szCs w:val="24"/>
        </w:rPr>
        <w:t xml:space="preserve"> 825-826</w:t>
      </w:r>
      <w:r w:rsidR="006D0AB9" w:rsidRPr="009A728A">
        <w:rPr>
          <w:rFonts w:ascii="Times New Roman" w:hAnsi="Times New Roman" w:cs="Times New Roman"/>
          <w:sz w:val="24"/>
          <w:szCs w:val="24"/>
        </w:rPr>
        <w:t>.</w:t>
      </w:r>
    </w:p>
    <w:p w14:paraId="07862A98" w14:textId="12D2753F" w:rsidR="000006C0" w:rsidRPr="009A728A" w:rsidRDefault="000006C0" w:rsidP="00AE0058">
      <w:pPr>
        <w:spacing w:after="0" w:line="360" w:lineRule="auto"/>
        <w:ind w:left="720" w:hanging="720"/>
        <w:rPr>
          <w:rStyle w:val="personname"/>
          <w:rFonts w:ascii="Times New Roman" w:hAnsi="Times New Roman" w:cs="Times New Roman"/>
          <w:color w:val="222222"/>
          <w:sz w:val="24"/>
          <w:szCs w:val="24"/>
          <w:shd w:val="clear" w:color="auto" w:fill="FFFFFF"/>
        </w:rPr>
      </w:pPr>
      <w:r w:rsidRPr="009A728A">
        <w:rPr>
          <w:rFonts w:ascii="Times New Roman" w:hAnsi="Times New Roman" w:cs="Times New Roman"/>
          <w:color w:val="222222"/>
          <w:sz w:val="24"/>
          <w:szCs w:val="24"/>
          <w:shd w:val="clear" w:color="auto" w:fill="FFFFFF"/>
        </w:rPr>
        <w:t>Hrapkiewicz</w:t>
      </w:r>
      <w:r w:rsidR="006D0AB9"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xml:space="preserve"> K</w:t>
      </w:r>
      <w:r w:rsidR="006D0AB9" w:rsidRPr="009A728A">
        <w:rPr>
          <w:rFonts w:ascii="Times New Roman" w:hAnsi="Times New Roman" w:cs="Times New Roman"/>
          <w:color w:val="222222"/>
          <w:sz w:val="24"/>
          <w:szCs w:val="24"/>
          <w:shd w:val="clear" w:color="auto" w:fill="FFFFFF"/>
        </w:rPr>
        <w:t>., &amp;</w:t>
      </w:r>
      <w:r w:rsidRPr="009A728A">
        <w:rPr>
          <w:rFonts w:ascii="Times New Roman" w:hAnsi="Times New Roman" w:cs="Times New Roman"/>
          <w:color w:val="222222"/>
          <w:sz w:val="24"/>
          <w:szCs w:val="24"/>
          <w:shd w:val="clear" w:color="auto" w:fill="FFFFFF"/>
        </w:rPr>
        <w:t xml:space="preserve"> Medina</w:t>
      </w:r>
      <w:r w:rsidR="006D0AB9"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xml:space="preserve"> L</w:t>
      </w:r>
      <w:r w:rsidR="006D0AB9"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xml:space="preserve"> (2013)</w:t>
      </w:r>
      <w:r w:rsidR="006D0AB9" w:rsidRPr="009A728A">
        <w:rPr>
          <w:rFonts w:ascii="Times New Roman" w:hAnsi="Times New Roman" w:cs="Times New Roman"/>
          <w:color w:val="222222"/>
          <w:sz w:val="24"/>
          <w:szCs w:val="24"/>
          <w:shd w:val="clear" w:color="auto" w:fill="FFFFFF"/>
        </w:rPr>
        <w:t>.</w:t>
      </w:r>
      <w:r w:rsidRPr="009A728A">
        <w:rPr>
          <w:rStyle w:val="apple-converted-space"/>
          <w:rFonts w:ascii="Times New Roman" w:hAnsi="Times New Roman" w:cs="Times New Roman"/>
          <w:color w:val="222222"/>
          <w:sz w:val="24"/>
          <w:szCs w:val="24"/>
          <w:shd w:val="clear" w:color="auto" w:fill="FFFFFF"/>
        </w:rPr>
        <w:t> </w:t>
      </w:r>
      <w:r w:rsidRPr="009A728A">
        <w:rPr>
          <w:rFonts w:ascii="Times New Roman" w:hAnsi="Times New Roman" w:cs="Times New Roman"/>
          <w:i/>
          <w:iCs/>
          <w:color w:val="222222"/>
          <w:sz w:val="24"/>
          <w:szCs w:val="24"/>
          <w:shd w:val="clear" w:color="auto" w:fill="FFFFFF"/>
        </w:rPr>
        <w:t>Clinical laboratory animal medicine: an introduction</w:t>
      </w:r>
      <w:r w:rsidRPr="009A728A">
        <w:rPr>
          <w:rFonts w:ascii="Times New Roman" w:hAnsi="Times New Roman" w:cs="Times New Roman"/>
          <w:color w:val="222222"/>
          <w:sz w:val="24"/>
          <w:szCs w:val="24"/>
          <w:shd w:val="clear" w:color="auto" w:fill="FFFFFF"/>
        </w:rPr>
        <w:t>. John Wiley &amp; Sons</w:t>
      </w:r>
      <w:r w:rsidR="006D0AB9" w:rsidRPr="009A728A">
        <w:rPr>
          <w:rFonts w:ascii="Times New Roman" w:hAnsi="Times New Roman" w:cs="Times New Roman"/>
          <w:color w:val="222222"/>
          <w:sz w:val="24"/>
          <w:szCs w:val="24"/>
          <w:shd w:val="clear" w:color="auto" w:fill="FFFFFF"/>
        </w:rPr>
        <w:t>.</w:t>
      </w:r>
    </w:p>
    <w:p w14:paraId="0E896836" w14:textId="3A8650A3" w:rsidR="004A357B" w:rsidRPr="009A728A" w:rsidRDefault="00694276" w:rsidP="00AE0058">
      <w:pPr>
        <w:spacing w:after="0" w:line="360" w:lineRule="auto"/>
        <w:ind w:left="720" w:hanging="720"/>
        <w:rPr>
          <w:rFonts w:ascii="Times New Roman" w:hAnsi="Times New Roman" w:cs="Times New Roman"/>
          <w:sz w:val="24"/>
          <w:szCs w:val="24"/>
        </w:rPr>
      </w:pPr>
      <w:r w:rsidRPr="009A728A">
        <w:rPr>
          <w:rFonts w:ascii="Times New Roman" w:hAnsi="Times New Roman" w:cs="Times New Roman"/>
          <w:sz w:val="24"/>
          <w:szCs w:val="24"/>
        </w:rPr>
        <w:t>Jezierski</w:t>
      </w:r>
      <w:r w:rsidR="006D0AB9" w:rsidRPr="009A728A">
        <w:rPr>
          <w:rFonts w:ascii="Times New Roman" w:hAnsi="Times New Roman" w:cs="Times New Roman"/>
          <w:sz w:val="24"/>
          <w:szCs w:val="24"/>
        </w:rPr>
        <w:t>,</w:t>
      </w:r>
      <w:r w:rsidR="00892291" w:rsidRPr="009A728A">
        <w:rPr>
          <w:rFonts w:ascii="Times New Roman" w:hAnsi="Times New Roman" w:cs="Times New Roman"/>
          <w:sz w:val="24"/>
          <w:szCs w:val="24"/>
        </w:rPr>
        <w:t xml:space="preserve"> T</w:t>
      </w:r>
      <w:r w:rsidR="006D0AB9" w:rsidRPr="009A728A">
        <w:rPr>
          <w:rFonts w:ascii="Times New Roman" w:hAnsi="Times New Roman" w:cs="Times New Roman"/>
          <w:sz w:val="24"/>
          <w:szCs w:val="24"/>
        </w:rPr>
        <w:t xml:space="preserve">. </w:t>
      </w:r>
      <w:r w:rsidR="00892291" w:rsidRPr="009A728A">
        <w:rPr>
          <w:rFonts w:ascii="Times New Roman" w:hAnsi="Times New Roman" w:cs="Times New Roman"/>
          <w:sz w:val="24"/>
          <w:szCs w:val="24"/>
        </w:rPr>
        <w:t>A</w:t>
      </w:r>
      <w:r w:rsidR="006D0AB9" w:rsidRPr="009A728A">
        <w:rPr>
          <w:rFonts w:ascii="Times New Roman" w:hAnsi="Times New Roman" w:cs="Times New Roman"/>
          <w:sz w:val="24"/>
          <w:szCs w:val="24"/>
        </w:rPr>
        <w:t>., &amp;</w:t>
      </w:r>
      <w:r w:rsidR="00892291" w:rsidRPr="009A728A">
        <w:rPr>
          <w:rFonts w:ascii="Times New Roman" w:hAnsi="Times New Roman" w:cs="Times New Roman"/>
          <w:sz w:val="24"/>
          <w:szCs w:val="24"/>
        </w:rPr>
        <w:t xml:space="preserve"> Konecka</w:t>
      </w:r>
      <w:r w:rsidR="006D0AB9" w:rsidRPr="009A728A">
        <w:rPr>
          <w:rFonts w:ascii="Times New Roman" w:hAnsi="Times New Roman" w:cs="Times New Roman"/>
          <w:sz w:val="24"/>
          <w:szCs w:val="24"/>
        </w:rPr>
        <w:t>,</w:t>
      </w:r>
      <w:r w:rsidR="00892291" w:rsidRPr="009A728A">
        <w:rPr>
          <w:rFonts w:ascii="Times New Roman" w:hAnsi="Times New Roman" w:cs="Times New Roman"/>
          <w:sz w:val="24"/>
          <w:szCs w:val="24"/>
        </w:rPr>
        <w:t xml:space="preserve"> A</w:t>
      </w:r>
      <w:r w:rsidR="006D0AB9" w:rsidRPr="009A728A">
        <w:rPr>
          <w:rFonts w:ascii="Times New Roman" w:hAnsi="Times New Roman" w:cs="Times New Roman"/>
          <w:sz w:val="24"/>
          <w:szCs w:val="24"/>
        </w:rPr>
        <w:t xml:space="preserve">. </w:t>
      </w:r>
      <w:r w:rsidR="00892291" w:rsidRPr="009A728A">
        <w:rPr>
          <w:rFonts w:ascii="Times New Roman" w:hAnsi="Times New Roman" w:cs="Times New Roman"/>
          <w:sz w:val="24"/>
          <w:szCs w:val="24"/>
        </w:rPr>
        <w:t>M</w:t>
      </w:r>
      <w:r w:rsidR="006D0AB9" w:rsidRPr="009A728A">
        <w:rPr>
          <w:rFonts w:ascii="Times New Roman" w:hAnsi="Times New Roman" w:cs="Times New Roman"/>
          <w:sz w:val="24"/>
          <w:szCs w:val="24"/>
        </w:rPr>
        <w:t>.</w:t>
      </w:r>
      <w:r w:rsidR="00892291" w:rsidRPr="009A728A">
        <w:rPr>
          <w:rFonts w:ascii="Times New Roman" w:hAnsi="Times New Roman" w:cs="Times New Roman"/>
          <w:sz w:val="24"/>
          <w:szCs w:val="24"/>
        </w:rPr>
        <w:t xml:space="preserve"> </w:t>
      </w:r>
      <w:r w:rsidR="006D0AB9" w:rsidRPr="009A728A">
        <w:rPr>
          <w:rFonts w:ascii="Times New Roman" w:hAnsi="Times New Roman" w:cs="Times New Roman"/>
          <w:sz w:val="24"/>
          <w:szCs w:val="24"/>
        </w:rPr>
        <w:t>(</w:t>
      </w:r>
      <w:r w:rsidR="00892291" w:rsidRPr="009A728A">
        <w:rPr>
          <w:rFonts w:ascii="Times New Roman" w:hAnsi="Times New Roman" w:cs="Times New Roman"/>
          <w:sz w:val="24"/>
          <w:szCs w:val="24"/>
        </w:rPr>
        <w:t>1996</w:t>
      </w:r>
      <w:r w:rsidR="006D0AB9" w:rsidRPr="009A728A">
        <w:rPr>
          <w:rFonts w:ascii="Times New Roman" w:hAnsi="Times New Roman" w:cs="Times New Roman"/>
          <w:sz w:val="24"/>
          <w:szCs w:val="24"/>
        </w:rPr>
        <w:t>).</w:t>
      </w:r>
      <w:r w:rsidR="00C10F04" w:rsidRPr="009A728A">
        <w:rPr>
          <w:rFonts w:ascii="Times New Roman" w:hAnsi="Times New Roman" w:cs="Times New Roman"/>
          <w:sz w:val="24"/>
          <w:szCs w:val="24"/>
        </w:rPr>
        <w:t xml:space="preserve"> Handling and rearing results in young rabbits. </w:t>
      </w:r>
      <w:r w:rsidR="00892291" w:rsidRPr="009A728A">
        <w:rPr>
          <w:rFonts w:ascii="Times New Roman" w:hAnsi="Times New Roman" w:cs="Times New Roman"/>
          <w:i/>
          <w:sz w:val="24"/>
          <w:szCs w:val="24"/>
        </w:rPr>
        <w:t>Appl Anim Behav Sci</w:t>
      </w:r>
      <w:r w:rsidR="006D0AB9" w:rsidRPr="009A728A">
        <w:rPr>
          <w:rFonts w:ascii="Times New Roman" w:hAnsi="Times New Roman" w:cs="Times New Roman"/>
          <w:i/>
          <w:sz w:val="24"/>
          <w:szCs w:val="24"/>
        </w:rPr>
        <w:t>,</w:t>
      </w:r>
      <w:r w:rsidR="006D0AB9" w:rsidRPr="009A728A">
        <w:rPr>
          <w:rFonts w:ascii="Times New Roman" w:hAnsi="Times New Roman" w:cs="Times New Roman"/>
          <w:sz w:val="24"/>
          <w:szCs w:val="24"/>
        </w:rPr>
        <w:t xml:space="preserve"> 46,</w:t>
      </w:r>
      <w:r w:rsidR="00892291" w:rsidRPr="009A728A">
        <w:rPr>
          <w:rFonts w:ascii="Times New Roman" w:hAnsi="Times New Roman" w:cs="Times New Roman"/>
          <w:sz w:val="24"/>
          <w:szCs w:val="24"/>
        </w:rPr>
        <w:t xml:space="preserve"> 243-250</w:t>
      </w:r>
    </w:p>
    <w:p w14:paraId="6C5D48D3" w14:textId="0764D405" w:rsidR="00892291" w:rsidRPr="009A728A" w:rsidRDefault="00892291" w:rsidP="00AE0058">
      <w:pPr>
        <w:spacing w:after="0" w:line="360" w:lineRule="auto"/>
        <w:ind w:left="720" w:hanging="720"/>
        <w:rPr>
          <w:rFonts w:ascii="Times New Roman" w:hAnsi="Times New Roman" w:cs="Times New Roman"/>
          <w:sz w:val="24"/>
          <w:szCs w:val="24"/>
        </w:rPr>
      </w:pPr>
      <w:r w:rsidRPr="009A728A">
        <w:rPr>
          <w:rFonts w:ascii="Times New Roman" w:hAnsi="Times New Roman" w:cs="Times New Roman"/>
          <w:sz w:val="24"/>
          <w:szCs w:val="24"/>
        </w:rPr>
        <w:t>Kamin</w:t>
      </w:r>
      <w:r w:rsidR="006D0AB9" w:rsidRPr="009A728A">
        <w:rPr>
          <w:rFonts w:ascii="Times New Roman" w:hAnsi="Times New Roman" w:cs="Times New Roman"/>
          <w:sz w:val="24"/>
          <w:szCs w:val="24"/>
        </w:rPr>
        <w:t>,</w:t>
      </w:r>
      <w:r w:rsidRPr="009A728A">
        <w:rPr>
          <w:rFonts w:ascii="Times New Roman" w:hAnsi="Times New Roman" w:cs="Times New Roman"/>
          <w:sz w:val="24"/>
          <w:szCs w:val="24"/>
        </w:rPr>
        <w:t xml:space="preserve"> L</w:t>
      </w:r>
      <w:r w:rsidR="006D0AB9" w:rsidRPr="009A728A">
        <w:rPr>
          <w:rFonts w:ascii="Times New Roman" w:hAnsi="Times New Roman" w:cs="Times New Roman"/>
          <w:sz w:val="24"/>
          <w:szCs w:val="24"/>
        </w:rPr>
        <w:t xml:space="preserve">. </w:t>
      </w:r>
      <w:r w:rsidRPr="009A728A">
        <w:rPr>
          <w:rFonts w:ascii="Times New Roman" w:hAnsi="Times New Roman" w:cs="Times New Roman"/>
          <w:sz w:val="24"/>
          <w:szCs w:val="24"/>
        </w:rPr>
        <w:t>J</w:t>
      </w:r>
      <w:r w:rsidR="006D0AB9" w:rsidRPr="009A728A">
        <w:rPr>
          <w:rFonts w:ascii="Times New Roman" w:hAnsi="Times New Roman" w:cs="Times New Roman"/>
          <w:sz w:val="24"/>
          <w:szCs w:val="24"/>
        </w:rPr>
        <w:t>.</w:t>
      </w:r>
      <w:r w:rsidRPr="009A728A">
        <w:rPr>
          <w:rFonts w:ascii="Times New Roman" w:hAnsi="Times New Roman" w:cs="Times New Roman"/>
          <w:sz w:val="24"/>
          <w:szCs w:val="24"/>
        </w:rPr>
        <w:t xml:space="preserve"> </w:t>
      </w:r>
      <w:r w:rsidR="006D0AB9" w:rsidRPr="009A728A">
        <w:rPr>
          <w:rFonts w:ascii="Times New Roman" w:hAnsi="Times New Roman" w:cs="Times New Roman"/>
          <w:sz w:val="24"/>
          <w:szCs w:val="24"/>
        </w:rPr>
        <w:t>(</w:t>
      </w:r>
      <w:r w:rsidRPr="009A728A">
        <w:rPr>
          <w:rFonts w:ascii="Times New Roman" w:hAnsi="Times New Roman" w:cs="Times New Roman"/>
          <w:sz w:val="24"/>
          <w:szCs w:val="24"/>
        </w:rPr>
        <w:t>1969</w:t>
      </w:r>
      <w:r w:rsidR="006D0AB9" w:rsidRPr="009A728A">
        <w:rPr>
          <w:rFonts w:ascii="Times New Roman" w:hAnsi="Times New Roman" w:cs="Times New Roman"/>
          <w:sz w:val="24"/>
          <w:szCs w:val="24"/>
        </w:rPr>
        <w:t>)</w:t>
      </w:r>
      <w:r w:rsidRPr="009A728A">
        <w:rPr>
          <w:rFonts w:ascii="Times New Roman" w:hAnsi="Times New Roman" w:cs="Times New Roman"/>
          <w:sz w:val="24"/>
          <w:szCs w:val="24"/>
        </w:rPr>
        <w:t xml:space="preserve"> Predictability, Surprise, Attention, and Conditioning. In Campbell BA and Church RM (eds), Punishment Aversive Behavior (pp</w:t>
      </w:r>
      <w:r w:rsidR="006D0AB9" w:rsidRPr="009A728A">
        <w:rPr>
          <w:rFonts w:ascii="Times New Roman" w:hAnsi="Times New Roman" w:cs="Times New Roman"/>
          <w:sz w:val="24"/>
          <w:szCs w:val="24"/>
        </w:rPr>
        <w:t xml:space="preserve">. </w:t>
      </w:r>
      <w:r w:rsidRPr="009A728A">
        <w:rPr>
          <w:rFonts w:ascii="Times New Roman" w:hAnsi="Times New Roman" w:cs="Times New Roman"/>
          <w:sz w:val="24"/>
          <w:szCs w:val="24"/>
        </w:rPr>
        <w:t>279-296). New York: Appleton- Century-Crofts.</w:t>
      </w:r>
    </w:p>
    <w:p w14:paraId="7874ADB8" w14:textId="41D6DBFA" w:rsidR="004A357B" w:rsidRPr="009A728A" w:rsidRDefault="00892291" w:rsidP="00AE0058">
      <w:pPr>
        <w:spacing w:after="0" w:line="360" w:lineRule="auto"/>
        <w:ind w:left="720" w:hanging="720"/>
        <w:rPr>
          <w:rFonts w:ascii="Times New Roman" w:hAnsi="Times New Roman" w:cs="Times New Roman"/>
          <w:sz w:val="24"/>
          <w:szCs w:val="24"/>
        </w:rPr>
      </w:pPr>
      <w:r w:rsidRPr="009A728A">
        <w:rPr>
          <w:rFonts w:ascii="Times New Roman" w:hAnsi="Times New Roman" w:cs="Times New Roman"/>
          <w:sz w:val="24"/>
          <w:szCs w:val="24"/>
        </w:rPr>
        <w:t>Klemm</w:t>
      </w:r>
      <w:r w:rsidR="006D0AB9" w:rsidRPr="009A728A">
        <w:rPr>
          <w:rFonts w:ascii="Times New Roman" w:hAnsi="Times New Roman" w:cs="Times New Roman"/>
          <w:sz w:val="24"/>
          <w:szCs w:val="24"/>
        </w:rPr>
        <w:t>,</w:t>
      </w:r>
      <w:r w:rsidRPr="009A728A">
        <w:rPr>
          <w:rFonts w:ascii="Times New Roman" w:hAnsi="Times New Roman" w:cs="Times New Roman"/>
          <w:sz w:val="24"/>
          <w:szCs w:val="24"/>
        </w:rPr>
        <w:t xml:space="preserve"> W</w:t>
      </w:r>
      <w:r w:rsidR="006D0AB9" w:rsidRPr="009A728A">
        <w:rPr>
          <w:rFonts w:ascii="Times New Roman" w:hAnsi="Times New Roman" w:cs="Times New Roman"/>
          <w:sz w:val="24"/>
          <w:szCs w:val="24"/>
        </w:rPr>
        <w:t xml:space="preserve">. </w:t>
      </w:r>
      <w:r w:rsidRPr="009A728A">
        <w:rPr>
          <w:rFonts w:ascii="Times New Roman" w:hAnsi="Times New Roman" w:cs="Times New Roman"/>
          <w:sz w:val="24"/>
          <w:szCs w:val="24"/>
        </w:rPr>
        <w:t>R</w:t>
      </w:r>
      <w:r w:rsidR="006D0AB9" w:rsidRPr="009A728A">
        <w:rPr>
          <w:rFonts w:ascii="Times New Roman" w:hAnsi="Times New Roman" w:cs="Times New Roman"/>
          <w:sz w:val="24"/>
          <w:szCs w:val="24"/>
        </w:rPr>
        <w:t>.</w:t>
      </w:r>
      <w:r w:rsidR="00D263B9" w:rsidRPr="009A728A">
        <w:rPr>
          <w:rFonts w:ascii="Times New Roman" w:hAnsi="Times New Roman" w:cs="Times New Roman"/>
          <w:sz w:val="24"/>
          <w:szCs w:val="24"/>
        </w:rPr>
        <w:t xml:space="preserve"> </w:t>
      </w:r>
      <w:r w:rsidR="006D0AB9" w:rsidRPr="009A728A">
        <w:rPr>
          <w:rFonts w:ascii="Times New Roman" w:hAnsi="Times New Roman" w:cs="Times New Roman"/>
          <w:sz w:val="24"/>
          <w:szCs w:val="24"/>
        </w:rPr>
        <w:t>(</w:t>
      </w:r>
      <w:r w:rsidR="00A4737A" w:rsidRPr="009A728A">
        <w:rPr>
          <w:rFonts w:ascii="Times New Roman" w:hAnsi="Times New Roman" w:cs="Times New Roman"/>
          <w:sz w:val="24"/>
          <w:szCs w:val="24"/>
        </w:rPr>
        <w:t>19</w:t>
      </w:r>
      <w:r w:rsidR="00D263B9" w:rsidRPr="009A728A">
        <w:rPr>
          <w:rFonts w:ascii="Times New Roman" w:hAnsi="Times New Roman" w:cs="Times New Roman"/>
          <w:sz w:val="24"/>
          <w:szCs w:val="24"/>
        </w:rPr>
        <w:t>71</w:t>
      </w:r>
      <w:r w:rsidR="006D0AB9" w:rsidRPr="009A728A">
        <w:rPr>
          <w:rFonts w:ascii="Times New Roman" w:hAnsi="Times New Roman" w:cs="Times New Roman"/>
          <w:sz w:val="24"/>
          <w:szCs w:val="24"/>
        </w:rPr>
        <w:t>)</w:t>
      </w:r>
      <w:r w:rsidR="00A4737A" w:rsidRPr="009A728A">
        <w:rPr>
          <w:rFonts w:ascii="Times New Roman" w:hAnsi="Times New Roman" w:cs="Times New Roman"/>
          <w:sz w:val="24"/>
          <w:szCs w:val="24"/>
        </w:rPr>
        <w:t xml:space="preserve"> Neurphysiologic studies of the immobility reflex (“animal hypnosis”)</w:t>
      </w:r>
      <w:r w:rsidR="00D263B9" w:rsidRPr="009A728A">
        <w:rPr>
          <w:rFonts w:ascii="Times New Roman" w:hAnsi="Times New Roman" w:cs="Times New Roman"/>
          <w:sz w:val="24"/>
          <w:szCs w:val="24"/>
        </w:rPr>
        <w:t>.</w:t>
      </w:r>
      <w:r w:rsidR="00A4737A" w:rsidRPr="009A728A">
        <w:rPr>
          <w:rFonts w:ascii="Times New Roman" w:hAnsi="Times New Roman" w:cs="Times New Roman"/>
          <w:sz w:val="24"/>
          <w:szCs w:val="24"/>
        </w:rPr>
        <w:t xml:space="preserve"> </w:t>
      </w:r>
      <w:r w:rsidR="00A4737A" w:rsidRPr="009A728A">
        <w:rPr>
          <w:rFonts w:ascii="Times New Roman" w:hAnsi="Times New Roman" w:cs="Times New Roman"/>
          <w:i/>
          <w:sz w:val="24"/>
          <w:szCs w:val="24"/>
        </w:rPr>
        <w:t>Neurosciences Research</w:t>
      </w:r>
      <w:r w:rsidR="006D0AB9" w:rsidRPr="009A728A">
        <w:rPr>
          <w:rFonts w:ascii="Times New Roman" w:hAnsi="Times New Roman" w:cs="Times New Roman"/>
          <w:i/>
          <w:sz w:val="24"/>
          <w:szCs w:val="24"/>
        </w:rPr>
        <w:t>,</w:t>
      </w:r>
      <w:r w:rsidR="006D0AB9" w:rsidRPr="009A728A">
        <w:rPr>
          <w:rFonts w:ascii="Times New Roman" w:hAnsi="Times New Roman" w:cs="Times New Roman"/>
          <w:sz w:val="24"/>
          <w:szCs w:val="24"/>
        </w:rPr>
        <w:t xml:space="preserve"> 4,</w:t>
      </w:r>
      <w:r w:rsidR="00A4737A" w:rsidRPr="009A728A">
        <w:rPr>
          <w:rFonts w:ascii="Times New Roman" w:hAnsi="Times New Roman" w:cs="Times New Roman"/>
          <w:sz w:val="24"/>
          <w:szCs w:val="24"/>
        </w:rPr>
        <w:t xml:space="preserve"> 165-212</w:t>
      </w:r>
    </w:p>
    <w:p w14:paraId="46C59B5D" w14:textId="3ADA372D" w:rsidR="004A357B" w:rsidRPr="009A728A" w:rsidRDefault="00D263B9" w:rsidP="006D0AB9">
      <w:pPr>
        <w:spacing w:after="0" w:line="360" w:lineRule="auto"/>
        <w:ind w:left="720" w:hanging="720"/>
        <w:rPr>
          <w:rFonts w:ascii="Times New Roman" w:hAnsi="Times New Roman" w:cs="Times New Roman"/>
          <w:sz w:val="24"/>
          <w:szCs w:val="24"/>
        </w:rPr>
      </w:pPr>
      <w:r w:rsidRPr="009A728A">
        <w:rPr>
          <w:rFonts w:ascii="Times New Roman" w:hAnsi="Times New Roman" w:cs="Times New Roman"/>
          <w:sz w:val="24"/>
          <w:szCs w:val="24"/>
        </w:rPr>
        <w:t>Lidfors</w:t>
      </w:r>
      <w:r w:rsidR="006D0AB9" w:rsidRPr="009A728A">
        <w:rPr>
          <w:rFonts w:ascii="Times New Roman" w:hAnsi="Times New Roman" w:cs="Times New Roman"/>
          <w:sz w:val="24"/>
          <w:szCs w:val="24"/>
        </w:rPr>
        <w:t>,</w:t>
      </w:r>
      <w:r w:rsidRPr="009A728A">
        <w:rPr>
          <w:rFonts w:ascii="Times New Roman" w:hAnsi="Times New Roman" w:cs="Times New Roman"/>
          <w:sz w:val="24"/>
          <w:szCs w:val="24"/>
        </w:rPr>
        <w:t xml:space="preserve"> L</w:t>
      </w:r>
      <w:r w:rsidR="006D0AB9" w:rsidRPr="009A728A">
        <w:rPr>
          <w:rFonts w:ascii="Times New Roman" w:hAnsi="Times New Roman" w:cs="Times New Roman"/>
          <w:sz w:val="24"/>
          <w:szCs w:val="24"/>
        </w:rPr>
        <w:t>.</w:t>
      </w:r>
      <w:r w:rsidRPr="009A728A">
        <w:rPr>
          <w:rFonts w:ascii="Times New Roman" w:hAnsi="Times New Roman" w:cs="Times New Roman"/>
          <w:sz w:val="24"/>
          <w:szCs w:val="24"/>
        </w:rPr>
        <w:t xml:space="preserve"> </w:t>
      </w:r>
      <w:r w:rsidR="006D0AB9" w:rsidRPr="009A728A">
        <w:rPr>
          <w:rFonts w:ascii="Times New Roman" w:hAnsi="Times New Roman" w:cs="Times New Roman"/>
          <w:sz w:val="24"/>
          <w:szCs w:val="24"/>
        </w:rPr>
        <w:t>(</w:t>
      </w:r>
      <w:r w:rsidRPr="009A728A">
        <w:rPr>
          <w:rFonts w:ascii="Times New Roman" w:hAnsi="Times New Roman" w:cs="Times New Roman"/>
          <w:sz w:val="24"/>
          <w:szCs w:val="24"/>
        </w:rPr>
        <w:t>1997</w:t>
      </w:r>
      <w:r w:rsidR="006D0AB9" w:rsidRPr="009A728A">
        <w:rPr>
          <w:rFonts w:ascii="Times New Roman" w:hAnsi="Times New Roman" w:cs="Times New Roman"/>
          <w:sz w:val="24"/>
          <w:szCs w:val="24"/>
        </w:rPr>
        <w:t>)</w:t>
      </w:r>
      <w:r w:rsidR="00BD0CCE" w:rsidRPr="009A728A">
        <w:rPr>
          <w:rFonts w:ascii="Times New Roman" w:hAnsi="Times New Roman" w:cs="Times New Roman"/>
          <w:sz w:val="24"/>
          <w:szCs w:val="24"/>
        </w:rPr>
        <w:t xml:space="preserve"> Behavioural effects of environmental enrichment for individually caged rabbits. </w:t>
      </w:r>
      <w:r w:rsidR="00BD0CCE" w:rsidRPr="009A728A">
        <w:rPr>
          <w:rFonts w:ascii="Times New Roman" w:hAnsi="Times New Roman" w:cs="Times New Roman"/>
          <w:i/>
          <w:sz w:val="24"/>
          <w:szCs w:val="24"/>
        </w:rPr>
        <w:t>Applied Animal Behaviour Science</w:t>
      </w:r>
      <w:r w:rsidR="006D0AB9" w:rsidRPr="009A728A">
        <w:rPr>
          <w:rFonts w:ascii="Times New Roman" w:hAnsi="Times New Roman" w:cs="Times New Roman"/>
          <w:i/>
          <w:sz w:val="24"/>
          <w:szCs w:val="24"/>
        </w:rPr>
        <w:t>,</w:t>
      </w:r>
      <w:r w:rsidR="00BD0CCE" w:rsidRPr="009A728A">
        <w:rPr>
          <w:rFonts w:ascii="Times New Roman" w:hAnsi="Times New Roman" w:cs="Times New Roman"/>
          <w:i/>
          <w:sz w:val="24"/>
          <w:szCs w:val="24"/>
        </w:rPr>
        <w:t xml:space="preserve"> </w:t>
      </w:r>
      <w:r w:rsidR="00BD0CCE" w:rsidRPr="009A728A">
        <w:rPr>
          <w:rFonts w:ascii="Times New Roman" w:hAnsi="Times New Roman" w:cs="Times New Roman"/>
          <w:sz w:val="24"/>
          <w:szCs w:val="24"/>
        </w:rPr>
        <w:t>52</w:t>
      </w:r>
      <w:r w:rsidR="006D0AB9" w:rsidRPr="009A728A">
        <w:rPr>
          <w:rFonts w:ascii="Times New Roman" w:hAnsi="Times New Roman" w:cs="Times New Roman"/>
          <w:sz w:val="24"/>
          <w:szCs w:val="24"/>
        </w:rPr>
        <w:t>,</w:t>
      </w:r>
      <w:r w:rsidR="00BD0CCE" w:rsidRPr="009A728A">
        <w:rPr>
          <w:rFonts w:ascii="Times New Roman" w:hAnsi="Times New Roman" w:cs="Times New Roman"/>
          <w:sz w:val="24"/>
          <w:szCs w:val="24"/>
        </w:rPr>
        <w:t xml:space="preserve"> 157-169.</w:t>
      </w:r>
    </w:p>
    <w:p w14:paraId="075698C0" w14:textId="710F9858" w:rsidR="007C3C32" w:rsidRPr="009A728A" w:rsidRDefault="007C3C32" w:rsidP="007C3C32">
      <w:pPr>
        <w:spacing w:after="0" w:line="360" w:lineRule="auto"/>
        <w:ind w:left="720" w:hanging="720"/>
        <w:rPr>
          <w:rStyle w:val="personname"/>
          <w:rFonts w:ascii="Times New Roman" w:hAnsi="Times New Roman" w:cs="Times New Roman"/>
          <w:sz w:val="24"/>
          <w:szCs w:val="24"/>
        </w:rPr>
      </w:pPr>
      <w:r w:rsidRPr="009A728A">
        <w:rPr>
          <w:rStyle w:val="personname"/>
          <w:rFonts w:ascii="Times New Roman" w:hAnsi="Times New Roman" w:cs="Times New Roman"/>
          <w:sz w:val="24"/>
          <w:szCs w:val="24"/>
        </w:rPr>
        <w:t>Magnus, E. &amp; McBride, E.A. (</w:t>
      </w:r>
      <w:r w:rsidR="007031F0" w:rsidRPr="009A728A">
        <w:rPr>
          <w:rStyle w:val="personname"/>
          <w:rFonts w:ascii="Times New Roman" w:hAnsi="Times New Roman" w:cs="Times New Roman"/>
          <w:sz w:val="24"/>
          <w:szCs w:val="24"/>
        </w:rPr>
        <w:t>I</w:t>
      </w:r>
      <w:r w:rsidRPr="009A728A">
        <w:rPr>
          <w:rStyle w:val="personname"/>
          <w:rFonts w:ascii="Times New Roman" w:hAnsi="Times New Roman" w:cs="Times New Roman"/>
          <w:sz w:val="24"/>
          <w:szCs w:val="24"/>
        </w:rPr>
        <w:t xml:space="preserve">n </w:t>
      </w:r>
      <w:r w:rsidR="007031F0" w:rsidRPr="009A728A">
        <w:rPr>
          <w:rStyle w:val="personname"/>
          <w:rFonts w:ascii="Times New Roman" w:hAnsi="Times New Roman" w:cs="Times New Roman"/>
          <w:sz w:val="24"/>
          <w:szCs w:val="24"/>
        </w:rPr>
        <w:t>P</w:t>
      </w:r>
      <w:r w:rsidRPr="009A728A">
        <w:rPr>
          <w:rStyle w:val="personname"/>
          <w:rFonts w:ascii="Times New Roman" w:hAnsi="Times New Roman" w:cs="Times New Roman"/>
          <w:sz w:val="24"/>
          <w:szCs w:val="24"/>
        </w:rPr>
        <w:t>ress) The veterinary practice role in preventing undesired behaviour: what every rabbit and rodent owner should know. In: Companion animal behaviour problems: Prevention and management of behaviour problems in veterinary practice. Eds R. Casey and S. Heath.  CABI, Wallingford, UK.</w:t>
      </w:r>
    </w:p>
    <w:p w14:paraId="61BAEB69" w14:textId="73D1419B" w:rsidR="009C00E0" w:rsidRPr="009A728A" w:rsidRDefault="00D263B9" w:rsidP="00AE0058">
      <w:pPr>
        <w:spacing w:after="0" w:line="360" w:lineRule="auto"/>
        <w:ind w:left="720" w:hanging="720"/>
        <w:rPr>
          <w:rStyle w:val="personname"/>
          <w:rFonts w:ascii="Times New Roman" w:hAnsi="Times New Roman" w:cs="Times New Roman"/>
          <w:sz w:val="24"/>
          <w:szCs w:val="24"/>
        </w:rPr>
      </w:pPr>
      <w:r w:rsidRPr="009A728A">
        <w:rPr>
          <w:rFonts w:ascii="Times New Roman" w:hAnsi="Times New Roman" w:cs="Times New Roman"/>
          <w:sz w:val="24"/>
          <w:szCs w:val="24"/>
        </w:rPr>
        <w:t>Maier</w:t>
      </w:r>
      <w:r w:rsidR="006D0AB9" w:rsidRPr="009A728A">
        <w:rPr>
          <w:rFonts w:ascii="Times New Roman" w:hAnsi="Times New Roman" w:cs="Times New Roman"/>
          <w:sz w:val="24"/>
          <w:szCs w:val="24"/>
        </w:rPr>
        <w:t>,</w:t>
      </w:r>
      <w:r w:rsidRPr="009A728A">
        <w:rPr>
          <w:rFonts w:ascii="Times New Roman" w:hAnsi="Times New Roman" w:cs="Times New Roman"/>
          <w:sz w:val="24"/>
          <w:szCs w:val="24"/>
        </w:rPr>
        <w:t xml:space="preserve"> S</w:t>
      </w:r>
      <w:r w:rsidR="006D0AB9" w:rsidRPr="009A728A">
        <w:rPr>
          <w:rFonts w:ascii="Times New Roman" w:hAnsi="Times New Roman" w:cs="Times New Roman"/>
          <w:sz w:val="24"/>
          <w:szCs w:val="24"/>
        </w:rPr>
        <w:t xml:space="preserve">. </w:t>
      </w:r>
      <w:r w:rsidRPr="009A728A">
        <w:rPr>
          <w:rFonts w:ascii="Times New Roman" w:hAnsi="Times New Roman" w:cs="Times New Roman"/>
          <w:sz w:val="24"/>
          <w:szCs w:val="24"/>
        </w:rPr>
        <w:t>F</w:t>
      </w:r>
      <w:r w:rsidR="006D0AB9" w:rsidRPr="009A728A">
        <w:rPr>
          <w:rFonts w:ascii="Times New Roman" w:hAnsi="Times New Roman" w:cs="Times New Roman"/>
          <w:sz w:val="24"/>
          <w:szCs w:val="24"/>
        </w:rPr>
        <w:t>., &amp;</w:t>
      </w:r>
      <w:r w:rsidRPr="009A728A">
        <w:rPr>
          <w:rFonts w:ascii="Times New Roman" w:hAnsi="Times New Roman" w:cs="Times New Roman"/>
          <w:sz w:val="24"/>
          <w:szCs w:val="24"/>
        </w:rPr>
        <w:t xml:space="preserve"> Seligman</w:t>
      </w:r>
      <w:r w:rsidR="006D0AB9" w:rsidRPr="009A728A">
        <w:rPr>
          <w:rFonts w:ascii="Times New Roman" w:hAnsi="Times New Roman" w:cs="Times New Roman"/>
          <w:sz w:val="24"/>
          <w:szCs w:val="24"/>
        </w:rPr>
        <w:t>,</w:t>
      </w:r>
      <w:r w:rsidRPr="009A728A">
        <w:rPr>
          <w:rFonts w:ascii="Times New Roman" w:hAnsi="Times New Roman" w:cs="Times New Roman"/>
          <w:sz w:val="24"/>
          <w:szCs w:val="24"/>
        </w:rPr>
        <w:t xml:space="preserve"> M</w:t>
      </w:r>
      <w:r w:rsidR="006D0AB9" w:rsidRPr="009A728A">
        <w:rPr>
          <w:rFonts w:ascii="Times New Roman" w:hAnsi="Times New Roman" w:cs="Times New Roman"/>
          <w:sz w:val="24"/>
          <w:szCs w:val="24"/>
        </w:rPr>
        <w:t xml:space="preserve">. </w:t>
      </w:r>
      <w:r w:rsidRPr="009A728A">
        <w:rPr>
          <w:rFonts w:ascii="Times New Roman" w:hAnsi="Times New Roman" w:cs="Times New Roman"/>
          <w:sz w:val="24"/>
          <w:szCs w:val="24"/>
        </w:rPr>
        <w:t>E</w:t>
      </w:r>
      <w:r w:rsidR="006D0AB9" w:rsidRPr="009A728A">
        <w:rPr>
          <w:rFonts w:ascii="Times New Roman" w:hAnsi="Times New Roman" w:cs="Times New Roman"/>
          <w:sz w:val="24"/>
          <w:szCs w:val="24"/>
        </w:rPr>
        <w:t>.</w:t>
      </w:r>
      <w:r w:rsidRPr="009A728A">
        <w:rPr>
          <w:rFonts w:ascii="Times New Roman" w:hAnsi="Times New Roman" w:cs="Times New Roman"/>
          <w:sz w:val="24"/>
          <w:szCs w:val="24"/>
        </w:rPr>
        <w:t xml:space="preserve"> </w:t>
      </w:r>
      <w:r w:rsidR="006D0AB9" w:rsidRPr="009A728A">
        <w:rPr>
          <w:rFonts w:ascii="Times New Roman" w:hAnsi="Times New Roman" w:cs="Times New Roman"/>
          <w:sz w:val="24"/>
          <w:szCs w:val="24"/>
        </w:rPr>
        <w:t>(</w:t>
      </w:r>
      <w:r w:rsidRPr="009A728A">
        <w:rPr>
          <w:rFonts w:ascii="Times New Roman" w:hAnsi="Times New Roman" w:cs="Times New Roman"/>
          <w:sz w:val="24"/>
          <w:szCs w:val="24"/>
        </w:rPr>
        <w:t>1976</w:t>
      </w:r>
      <w:r w:rsidR="006D0AB9" w:rsidRPr="009A728A">
        <w:rPr>
          <w:rFonts w:ascii="Times New Roman" w:hAnsi="Times New Roman" w:cs="Times New Roman"/>
          <w:sz w:val="24"/>
          <w:szCs w:val="24"/>
        </w:rPr>
        <w:t>).</w:t>
      </w:r>
      <w:r w:rsidR="009C00E0" w:rsidRPr="009A728A">
        <w:rPr>
          <w:rFonts w:ascii="Times New Roman" w:hAnsi="Times New Roman" w:cs="Times New Roman"/>
          <w:sz w:val="24"/>
          <w:szCs w:val="24"/>
        </w:rPr>
        <w:t xml:space="preserve"> Learned helplessness: Theory and evidence. </w:t>
      </w:r>
      <w:r w:rsidR="006D0AB9" w:rsidRPr="009A728A">
        <w:rPr>
          <w:rFonts w:ascii="Times New Roman" w:hAnsi="Times New Roman" w:cs="Times New Roman"/>
          <w:i/>
          <w:iCs/>
          <w:sz w:val="24"/>
          <w:szCs w:val="24"/>
        </w:rPr>
        <w:t>Journal of Experimental Psychology: G</w:t>
      </w:r>
      <w:r w:rsidR="009C00E0" w:rsidRPr="009A728A">
        <w:rPr>
          <w:rFonts w:ascii="Times New Roman" w:hAnsi="Times New Roman" w:cs="Times New Roman"/>
          <w:i/>
          <w:iCs/>
          <w:sz w:val="24"/>
          <w:szCs w:val="24"/>
        </w:rPr>
        <w:t>eneral</w:t>
      </w:r>
      <w:r w:rsidR="006D0AB9" w:rsidRPr="009A728A">
        <w:rPr>
          <w:rFonts w:ascii="Times New Roman" w:hAnsi="Times New Roman" w:cs="Times New Roman"/>
          <w:sz w:val="24"/>
          <w:szCs w:val="24"/>
        </w:rPr>
        <w:t xml:space="preserve">, </w:t>
      </w:r>
      <w:r w:rsidR="009C00E0" w:rsidRPr="009A728A">
        <w:rPr>
          <w:rFonts w:ascii="Times New Roman" w:hAnsi="Times New Roman" w:cs="Times New Roman"/>
          <w:i/>
          <w:iCs/>
          <w:sz w:val="24"/>
          <w:szCs w:val="24"/>
        </w:rPr>
        <w:t>105</w:t>
      </w:r>
      <w:r w:rsidR="006D0AB9" w:rsidRPr="009A728A">
        <w:rPr>
          <w:rFonts w:ascii="Times New Roman" w:hAnsi="Times New Roman" w:cs="Times New Roman"/>
          <w:sz w:val="24"/>
          <w:szCs w:val="24"/>
        </w:rPr>
        <w:t>,</w:t>
      </w:r>
      <w:r w:rsidRPr="009A728A">
        <w:rPr>
          <w:rFonts w:ascii="Times New Roman" w:hAnsi="Times New Roman" w:cs="Times New Roman"/>
          <w:sz w:val="24"/>
          <w:szCs w:val="24"/>
        </w:rPr>
        <w:t xml:space="preserve"> </w:t>
      </w:r>
      <w:r w:rsidR="009C00E0" w:rsidRPr="009A728A">
        <w:rPr>
          <w:rFonts w:ascii="Times New Roman" w:hAnsi="Times New Roman" w:cs="Times New Roman"/>
          <w:sz w:val="24"/>
          <w:szCs w:val="24"/>
        </w:rPr>
        <w:t>3</w:t>
      </w:r>
      <w:r w:rsidR="006D0AB9" w:rsidRPr="009A728A">
        <w:rPr>
          <w:rFonts w:ascii="Times New Roman" w:hAnsi="Times New Roman" w:cs="Times New Roman"/>
          <w:sz w:val="24"/>
          <w:szCs w:val="24"/>
        </w:rPr>
        <w:t>-46</w:t>
      </w:r>
      <w:r w:rsidR="009C00E0" w:rsidRPr="009A728A">
        <w:rPr>
          <w:rFonts w:ascii="Times New Roman" w:hAnsi="Times New Roman" w:cs="Times New Roman"/>
          <w:sz w:val="24"/>
          <w:szCs w:val="24"/>
        </w:rPr>
        <w:t>.</w:t>
      </w:r>
    </w:p>
    <w:p w14:paraId="1BAC214F" w14:textId="352C2570" w:rsidR="00694276" w:rsidRPr="009A728A" w:rsidRDefault="00D263B9" w:rsidP="00AE0058">
      <w:pPr>
        <w:spacing w:after="0" w:line="360" w:lineRule="auto"/>
        <w:ind w:left="720" w:hanging="720"/>
        <w:rPr>
          <w:rStyle w:val="personname"/>
          <w:rFonts w:ascii="Times New Roman" w:hAnsi="Times New Roman" w:cs="Times New Roman"/>
          <w:color w:val="222222"/>
          <w:sz w:val="24"/>
          <w:szCs w:val="24"/>
          <w:shd w:val="clear" w:color="auto" w:fill="FFFFFF"/>
        </w:rPr>
      </w:pPr>
      <w:r w:rsidRPr="009A728A">
        <w:rPr>
          <w:rFonts w:ascii="Times New Roman" w:hAnsi="Times New Roman" w:cs="Times New Roman"/>
          <w:color w:val="222222"/>
          <w:sz w:val="24"/>
          <w:szCs w:val="24"/>
          <w:shd w:val="clear" w:color="auto" w:fill="FFFFFF"/>
        </w:rPr>
        <w:t>Mancinelli</w:t>
      </w:r>
      <w:r w:rsidR="006D0AB9"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xml:space="preserve"> E</w:t>
      </w:r>
      <w:r w:rsidR="006D0AB9"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Keeble</w:t>
      </w:r>
      <w:r w:rsidR="006D0AB9"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xml:space="preserve"> E</w:t>
      </w:r>
      <w:r w:rsidR="006D0AB9"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Richardson</w:t>
      </w:r>
      <w:r w:rsidR="006D0AB9"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xml:space="preserve"> J</w:t>
      </w:r>
      <w:r w:rsidR="006D0AB9" w:rsidRPr="009A728A">
        <w:rPr>
          <w:rFonts w:ascii="Times New Roman" w:hAnsi="Times New Roman" w:cs="Times New Roman"/>
          <w:color w:val="222222"/>
          <w:sz w:val="24"/>
          <w:szCs w:val="24"/>
          <w:shd w:val="clear" w:color="auto" w:fill="FFFFFF"/>
        </w:rPr>
        <w:t>., &amp;</w:t>
      </w:r>
      <w:r w:rsidRPr="009A728A">
        <w:rPr>
          <w:rFonts w:ascii="Times New Roman" w:hAnsi="Times New Roman" w:cs="Times New Roman"/>
          <w:color w:val="222222"/>
          <w:sz w:val="24"/>
          <w:szCs w:val="24"/>
          <w:shd w:val="clear" w:color="auto" w:fill="FFFFFF"/>
        </w:rPr>
        <w:t xml:space="preserve"> Hedley</w:t>
      </w:r>
      <w:r w:rsidR="006D0AB9"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xml:space="preserve"> J</w:t>
      </w:r>
      <w:r w:rsidR="006D0AB9" w:rsidRPr="009A728A">
        <w:rPr>
          <w:rFonts w:ascii="Times New Roman" w:hAnsi="Times New Roman" w:cs="Times New Roman"/>
          <w:color w:val="222222"/>
          <w:sz w:val="24"/>
          <w:szCs w:val="24"/>
          <w:shd w:val="clear" w:color="auto" w:fill="FFFFFF"/>
        </w:rPr>
        <w:t>.</w:t>
      </w:r>
      <w:r w:rsidR="00D4728A" w:rsidRPr="009A728A">
        <w:rPr>
          <w:rFonts w:ascii="Times New Roman" w:hAnsi="Times New Roman" w:cs="Times New Roman"/>
          <w:color w:val="222222"/>
          <w:sz w:val="24"/>
          <w:szCs w:val="24"/>
          <w:shd w:val="clear" w:color="auto" w:fill="FFFFFF"/>
        </w:rPr>
        <w:t xml:space="preserve"> </w:t>
      </w:r>
      <w:r w:rsidR="006D0AB9" w:rsidRPr="009A728A">
        <w:rPr>
          <w:rFonts w:ascii="Times New Roman" w:hAnsi="Times New Roman" w:cs="Times New Roman"/>
          <w:color w:val="222222"/>
          <w:sz w:val="24"/>
          <w:szCs w:val="24"/>
          <w:shd w:val="clear" w:color="auto" w:fill="FFFFFF"/>
        </w:rPr>
        <w:t>(</w:t>
      </w:r>
      <w:r w:rsidR="00D4728A" w:rsidRPr="009A728A">
        <w:rPr>
          <w:rFonts w:ascii="Times New Roman" w:hAnsi="Times New Roman" w:cs="Times New Roman"/>
          <w:color w:val="222222"/>
          <w:sz w:val="24"/>
          <w:szCs w:val="24"/>
          <w:shd w:val="clear" w:color="auto" w:fill="FFFFFF"/>
        </w:rPr>
        <w:t>20</w:t>
      </w:r>
      <w:r w:rsidRPr="009A728A">
        <w:rPr>
          <w:rFonts w:ascii="Times New Roman" w:hAnsi="Times New Roman" w:cs="Times New Roman"/>
          <w:color w:val="222222"/>
          <w:sz w:val="24"/>
          <w:szCs w:val="24"/>
          <w:shd w:val="clear" w:color="auto" w:fill="FFFFFF"/>
        </w:rPr>
        <w:t>14</w:t>
      </w:r>
      <w:r w:rsidR="006D0AB9" w:rsidRPr="009A728A">
        <w:rPr>
          <w:rFonts w:ascii="Times New Roman" w:hAnsi="Times New Roman" w:cs="Times New Roman"/>
          <w:color w:val="222222"/>
          <w:sz w:val="24"/>
          <w:szCs w:val="24"/>
          <w:shd w:val="clear" w:color="auto" w:fill="FFFFFF"/>
        </w:rPr>
        <w:t>).</w:t>
      </w:r>
      <w:r w:rsidR="00D4728A" w:rsidRPr="009A728A">
        <w:rPr>
          <w:rFonts w:ascii="Times New Roman" w:hAnsi="Times New Roman" w:cs="Times New Roman"/>
          <w:color w:val="222222"/>
          <w:sz w:val="24"/>
          <w:szCs w:val="24"/>
          <w:shd w:val="clear" w:color="auto" w:fill="FFFFFF"/>
        </w:rPr>
        <w:t xml:space="preserve"> Husbandry risk factors associated with hock pododermatitis in UK pet rabbits (Oryctolagus cuniculus).</w:t>
      </w:r>
      <w:r w:rsidR="00D4728A" w:rsidRPr="009A728A">
        <w:rPr>
          <w:rStyle w:val="apple-converted-space"/>
          <w:rFonts w:ascii="Times New Roman" w:hAnsi="Times New Roman" w:cs="Times New Roman"/>
          <w:color w:val="222222"/>
          <w:sz w:val="24"/>
          <w:szCs w:val="24"/>
          <w:shd w:val="clear" w:color="auto" w:fill="FFFFFF"/>
        </w:rPr>
        <w:t> </w:t>
      </w:r>
      <w:r w:rsidR="008A358D" w:rsidRPr="009A728A">
        <w:rPr>
          <w:rFonts w:ascii="Times New Roman" w:hAnsi="Times New Roman" w:cs="Times New Roman"/>
          <w:i/>
          <w:iCs/>
          <w:color w:val="222222"/>
          <w:sz w:val="24"/>
          <w:szCs w:val="24"/>
          <w:shd w:val="clear" w:color="auto" w:fill="FFFFFF"/>
        </w:rPr>
        <w:t>Veterinary Record</w:t>
      </w:r>
      <w:r w:rsidR="006D0AB9" w:rsidRPr="009A728A">
        <w:rPr>
          <w:rFonts w:ascii="Times New Roman" w:hAnsi="Times New Roman" w:cs="Times New Roman"/>
          <w:i/>
          <w:iCs/>
          <w:color w:val="222222"/>
          <w:sz w:val="24"/>
          <w:szCs w:val="24"/>
          <w:shd w:val="clear" w:color="auto" w:fill="FFFFFF"/>
        </w:rPr>
        <w:t>,</w:t>
      </w:r>
      <w:r w:rsidR="00D4728A" w:rsidRPr="009A728A">
        <w:rPr>
          <w:rStyle w:val="apple-converted-space"/>
          <w:rFonts w:ascii="Times New Roman" w:hAnsi="Times New Roman" w:cs="Times New Roman"/>
          <w:color w:val="222222"/>
          <w:sz w:val="24"/>
          <w:szCs w:val="24"/>
          <w:shd w:val="clear" w:color="auto" w:fill="FFFFFF"/>
        </w:rPr>
        <w:t> </w:t>
      </w:r>
      <w:r w:rsidR="00D4728A" w:rsidRPr="009A728A">
        <w:rPr>
          <w:rFonts w:ascii="Times New Roman" w:hAnsi="Times New Roman" w:cs="Times New Roman"/>
          <w:i/>
          <w:iCs/>
          <w:color w:val="222222"/>
          <w:sz w:val="24"/>
          <w:szCs w:val="24"/>
          <w:shd w:val="clear" w:color="auto" w:fill="FFFFFF"/>
        </w:rPr>
        <w:t>174</w:t>
      </w:r>
      <w:r w:rsidR="006D0AB9"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xml:space="preserve"> 429</w:t>
      </w:r>
    </w:p>
    <w:p w14:paraId="54F39CD0" w14:textId="4558828E" w:rsidR="00424884" w:rsidRPr="009A728A" w:rsidRDefault="00166C47" w:rsidP="00AE0058">
      <w:pPr>
        <w:spacing w:after="0" w:line="360" w:lineRule="auto"/>
        <w:ind w:left="720" w:hanging="720"/>
        <w:rPr>
          <w:rFonts w:ascii="Times New Roman" w:hAnsi="Times New Roman" w:cs="Times New Roman"/>
          <w:sz w:val="24"/>
          <w:szCs w:val="24"/>
        </w:rPr>
      </w:pPr>
      <w:r w:rsidRPr="009A728A">
        <w:rPr>
          <w:rFonts w:ascii="Times New Roman" w:hAnsi="Times New Roman" w:cs="Times New Roman"/>
          <w:sz w:val="24"/>
          <w:szCs w:val="24"/>
        </w:rPr>
        <w:t>McBride, A. (2000)</w:t>
      </w:r>
      <w:r w:rsidR="006D0AB9" w:rsidRPr="009A728A">
        <w:rPr>
          <w:rFonts w:ascii="Times New Roman" w:hAnsi="Times New Roman" w:cs="Times New Roman"/>
          <w:sz w:val="24"/>
          <w:szCs w:val="24"/>
        </w:rPr>
        <w:t>.</w:t>
      </w:r>
      <w:r w:rsidRPr="009A728A">
        <w:rPr>
          <w:rFonts w:ascii="Times New Roman" w:hAnsi="Times New Roman" w:cs="Times New Roman"/>
          <w:sz w:val="24"/>
          <w:szCs w:val="24"/>
        </w:rPr>
        <w:t xml:space="preserve"> </w:t>
      </w:r>
      <w:r w:rsidRPr="009A728A">
        <w:rPr>
          <w:rFonts w:ascii="Times New Roman" w:hAnsi="Times New Roman" w:cs="Times New Roman"/>
          <w:i/>
          <w:sz w:val="24"/>
          <w:szCs w:val="24"/>
        </w:rPr>
        <w:t>Why Does My Rabbit....?</w:t>
      </w:r>
      <w:r w:rsidRPr="009A728A">
        <w:rPr>
          <w:rFonts w:ascii="Times New Roman" w:hAnsi="Times New Roman" w:cs="Times New Roman"/>
          <w:sz w:val="24"/>
          <w:szCs w:val="24"/>
        </w:rPr>
        <w:t xml:space="preserve"> 2</w:t>
      </w:r>
      <w:r w:rsidRPr="009A728A">
        <w:rPr>
          <w:rFonts w:ascii="Times New Roman" w:hAnsi="Times New Roman" w:cs="Times New Roman"/>
          <w:sz w:val="24"/>
          <w:szCs w:val="24"/>
          <w:vertAlign w:val="superscript"/>
        </w:rPr>
        <w:t>nd</w:t>
      </w:r>
      <w:r w:rsidRPr="009A728A">
        <w:rPr>
          <w:rFonts w:ascii="Times New Roman" w:hAnsi="Times New Roman" w:cs="Times New Roman"/>
          <w:sz w:val="24"/>
          <w:szCs w:val="24"/>
        </w:rPr>
        <w:t xml:space="preserve"> edn. Souvenir Press, London.</w:t>
      </w:r>
    </w:p>
    <w:p w14:paraId="55ACECE9" w14:textId="55A7D897" w:rsidR="00536F80" w:rsidRPr="009A728A" w:rsidRDefault="00D263B9" w:rsidP="00AE0058">
      <w:pPr>
        <w:spacing w:after="0" w:line="360" w:lineRule="auto"/>
        <w:ind w:left="720" w:hanging="720"/>
        <w:rPr>
          <w:rFonts w:ascii="Times New Roman" w:hAnsi="Times New Roman" w:cs="Times New Roman"/>
          <w:sz w:val="24"/>
          <w:szCs w:val="24"/>
        </w:rPr>
      </w:pPr>
      <w:r w:rsidRPr="009A728A">
        <w:rPr>
          <w:rFonts w:ascii="Times New Roman" w:hAnsi="Times New Roman" w:cs="Times New Roman"/>
          <w:sz w:val="24"/>
          <w:szCs w:val="24"/>
        </w:rPr>
        <w:t>McBride</w:t>
      </w:r>
      <w:r w:rsidR="006D0AB9" w:rsidRPr="009A728A">
        <w:rPr>
          <w:rFonts w:ascii="Times New Roman" w:hAnsi="Times New Roman" w:cs="Times New Roman"/>
          <w:sz w:val="24"/>
          <w:szCs w:val="24"/>
        </w:rPr>
        <w:t>,</w:t>
      </w:r>
      <w:r w:rsidRPr="009A728A">
        <w:rPr>
          <w:rFonts w:ascii="Times New Roman" w:hAnsi="Times New Roman" w:cs="Times New Roman"/>
          <w:sz w:val="24"/>
          <w:szCs w:val="24"/>
        </w:rPr>
        <w:t xml:space="preserve"> A</w:t>
      </w:r>
      <w:r w:rsidR="006D0AB9" w:rsidRPr="009A728A">
        <w:rPr>
          <w:rFonts w:ascii="Times New Roman" w:hAnsi="Times New Roman" w:cs="Times New Roman"/>
          <w:sz w:val="24"/>
          <w:szCs w:val="24"/>
        </w:rPr>
        <w:t>.</w:t>
      </w:r>
      <w:r w:rsidRPr="009A728A">
        <w:rPr>
          <w:rFonts w:ascii="Times New Roman" w:hAnsi="Times New Roman" w:cs="Times New Roman"/>
          <w:sz w:val="24"/>
          <w:szCs w:val="24"/>
        </w:rPr>
        <w:t xml:space="preserve"> </w:t>
      </w:r>
      <w:r w:rsidR="006D0AB9" w:rsidRPr="009A728A">
        <w:rPr>
          <w:rFonts w:ascii="Times New Roman" w:hAnsi="Times New Roman" w:cs="Times New Roman"/>
          <w:sz w:val="24"/>
          <w:szCs w:val="24"/>
        </w:rPr>
        <w:t>(</w:t>
      </w:r>
      <w:r w:rsidRPr="009A728A">
        <w:rPr>
          <w:rFonts w:ascii="Times New Roman" w:hAnsi="Times New Roman" w:cs="Times New Roman"/>
          <w:sz w:val="24"/>
          <w:szCs w:val="24"/>
        </w:rPr>
        <w:t>2015</w:t>
      </w:r>
      <w:r w:rsidR="006D0AB9" w:rsidRPr="009A728A">
        <w:rPr>
          <w:rFonts w:ascii="Times New Roman" w:hAnsi="Times New Roman" w:cs="Times New Roman"/>
          <w:sz w:val="24"/>
          <w:szCs w:val="24"/>
        </w:rPr>
        <w:t>).</w:t>
      </w:r>
      <w:r w:rsidR="00424884" w:rsidRPr="009A728A">
        <w:rPr>
          <w:rFonts w:ascii="Times New Roman" w:hAnsi="Times New Roman" w:cs="Times New Roman"/>
          <w:sz w:val="24"/>
          <w:szCs w:val="24"/>
        </w:rPr>
        <w:t xml:space="preserve"> Animals in </w:t>
      </w:r>
      <w:r w:rsidRPr="009A728A">
        <w:rPr>
          <w:rFonts w:ascii="Times New Roman" w:hAnsi="Times New Roman" w:cs="Times New Roman"/>
          <w:sz w:val="24"/>
          <w:szCs w:val="24"/>
        </w:rPr>
        <w:t>trances: peace of mind or panic</w:t>
      </w:r>
      <w:r w:rsidR="00424884" w:rsidRPr="009A728A">
        <w:rPr>
          <w:rFonts w:ascii="Times New Roman" w:hAnsi="Times New Roman" w:cs="Times New Roman"/>
          <w:sz w:val="24"/>
          <w:szCs w:val="24"/>
        </w:rPr>
        <w:t xml:space="preserve"> </w:t>
      </w:r>
      <w:r w:rsidR="00424884" w:rsidRPr="009A728A">
        <w:rPr>
          <w:rFonts w:ascii="Times New Roman" w:hAnsi="Times New Roman" w:cs="Times New Roman"/>
          <w:i/>
          <w:iCs/>
          <w:sz w:val="24"/>
          <w:szCs w:val="24"/>
        </w:rPr>
        <w:t>Rabbiting On</w:t>
      </w:r>
      <w:r w:rsidR="006D0AB9" w:rsidRPr="009A728A">
        <w:rPr>
          <w:rFonts w:ascii="Times New Roman" w:hAnsi="Times New Roman" w:cs="Times New Roman"/>
          <w:i/>
          <w:iCs/>
          <w:sz w:val="24"/>
          <w:szCs w:val="24"/>
        </w:rPr>
        <w:t>,</w:t>
      </w:r>
      <w:r w:rsidR="00424884" w:rsidRPr="009A728A">
        <w:rPr>
          <w:rFonts w:ascii="Times New Roman" w:hAnsi="Times New Roman" w:cs="Times New Roman"/>
          <w:sz w:val="24"/>
          <w:szCs w:val="24"/>
        </w:rPr>
        <w:t xml:space="preserve"> Autumn 2</w:t>
      </w:r>
      <w:r w:rsidR="006D0AB9" w:rsidRPr="009A728A">
        <w:rPr>
          <w:rFonts w:ascii="Times New Roman" w:hAnsi="Times New Roman" w:cs="Times New Roman"/>
          <w:sz w:val="24"/>
          <w:szCs w:val="24"/>
        </w:rPr>
        <w:t>015,</w:t>
      </w:r>
      <w:r w:rsidR="00AE0058" w:rsidRPr="009A728A">
        <w:rPr>
          <w:rFonts w:ascii="Times New Roman" w:hAnsi="Times New Roman" w:cs="Times New Roman"/>
          <w:sz w:val="24"/>
          <w:szCs w:val="24"/>
        </w:rPr>
        <w:t xml:space="preserve"> 10-12</w:t>
      </w:r>
    </w:p>
    <w:p w14:paraId="75C80B95" w14:textId="68AFBA54" w:rsidR="00B009C0" w:rsidRPr="009A728A" w:rsidRDefault="00D263B9" w:rsidP="00AE0058">
      <w:pPr>
        <w:spacing w:after="0"/>
        <w:ind w:left="720" w:hanging="720"/>
        <w:rPr>
          <w:rFonts w:ascii="Times New Roman" w:hAnsi="Times New Roman" w:cs="Times New Roman"/>
          <w:sz w:val="24"/>
          <w:lang w:val="en"/>
        </w:rPr>
      </w:pPr>
      <w:r w:rsidRPr="009A728A">
        <w:rPr>
          <w:rFonts w:ascii="Times New Roman" w:hAnsi="Times New Roman" w:cs="Times New Roman"/>
          <w:sz w:val="24"/>
        </w:rPr>
        <w:t>McBride</w:t>
      </w:r>
      <w:r w:rsidR="006D0AB9" w:rsidRPr="009A728A">
        <w:rPr>
          <w:rFonts w:ascii="Times New Roman" w:hAnsi="Times New Roman" w:cs="Times New Roman"/>
          <w:sz w:val="24"/>
        </w:rPr>
        <w:t>,</w:t>
      </w:r>
      <w:r w:rsidRPr="009A728A">
        <w:rPr>
          <w:rFonts w:ascii="Times New Roman" w:hAnsi="Times New Roman" w:cs="Times New Roman"/>
          <w:sz w:val="24"/>
        </w:rPr>
        <w:t xml:space="preserve"> E</w:t>
      </w:r>
      <w:r w:rsidR="006D0AB9" w:rsidRPr="009A728A">
        <w:rPr>
          <w:rFonts w:ascii="Times New Roman" w:hAnsi="Times New Roman" w:cs="Times New Roman"/>
          <w:sz w:val="24"/>
        </w:rPr>
        <w:t xml:space="preserve">. </w:t>
      </w:r>
      <w:r w:rsidRPr="009A728A">
        <w:rPr>
          <w:rFonts w:ascii="Times New Roman" w:hAnsi="Times New Roman" w:cs="Times New Roman"/>
          <w:sz w:val="24"/>
        </w:rPr>
        <w:t>A</w:t>
      </w:r>
      <w:r w:rsidR="006D0AB9" w:rsidRPr="009A728A">
        <w:rPr>
          <w:rFonts w:ascii="Times New Roman" w:hAnsi="Times New Roman" w:cs="Times New Roman"/>
          <w:sz w:val="24"/>
        </w:rPr>
        <w:t>.</w:t>
      </w:r>
      <w:r w:rsidRPr="009A728A">
        <w:rPr>
          <w:rFonts w:ascii="Times New Roman" w:hAnsi="Times New Roman" w:cs="Times New Roman"/>
          <w:sz w:val="24"/>
        </w:rPr>
        <w:t xml:space="preserve"> </w:t>
      </w:r>
      <w:r w:rsidR="006D0AB9" w:rsidRPr="009A728A">
        <w:rPr>
          <w:rFonts w:ascii="Times New Roman" w:hAnsi="Times New Roman" w:cs="Times New Roman"/>
          <w:sz w:val="24"/>
        </w:rPr>
        <w:t>(</w:t>
      </w:r>
      <w:r w:rsidRPr="009A728A">
        <w:rPr>
          <w:rFonts w:ascii="Times New Roman" w:hAnsi="Times New Roman" w:cs="Times New Roman"/>
          <w:sz w:val="24"/>
        </w:rPr>
        <w:t>2017</w:t>
      </w:r>
      <w:r w:rsidR="006D0AB9" w:rsidRPr="009A728A">
        <w:rPr>
          <w:rFonts w:ascii="Times New Roman" w:hAnsi="Times New Roman" w:cs="Times New Roman"/>
          <w:sz w:val="24"/>
        </w:rPr>
        <w:t>).</w:t>
      </w:r>
      <w:r w:rsidR="00536F80" w:rsidRPr="009A728A">
        <w:rPr>
          <w:rFonts w:ascii="Times New Roman" w:hAnsi="Times New Roman" w:cs="Times New Roman"/>
          <w:sz w:val="24"/>
        </w:rPr>
        <w:t xml:space="preserve"> Small prey species’ behaviour and welfare: implications for veterinary professionals </w:t>
      </w:r>
      <w:r w:rsidR="00536F80" w:rsidRPr="009A728A">
        <w:rPr>
          <w:rFonts w:ascii="Times New Roman" w:hAnsi="Times New Roman" w:cs="Times New Roman"/>
          <w:i/>
          <w:sz w:val="24"/>
        </w:rPr>
        <w:t>Journal of Small Animal Practice</w:t>
      </w:r>
      <w:r w:rsidR="00536F80" w:rsidRPr="009A728A">
        <w:rPr>
          <w:rFonts w:ascii="Times New Roman" w:hAnsi="Times New Roman" w:cs="Times New Roman"/>
          <w:sz w:val="24"/>
        </w:rPr>
        <w:t xml:space="preserve"> </w:t>
      </w:r>
      <w:r w:rsidR="00AE0058" w:rsidRPr="009A728A">
        <w:rPr>
          <w:rFonts w:ascii="Times New Roman" w:hAnsi="Times New Roman" w:cs="Times New Roman"/>
          <w:sz w:val="24"/>
          <w:lang w:val="en"/>
        </w:rPr>
        <w:t>DOI: 10.1111/jsap.12681</w:t>
      </w:r>
      <w:r w:rsidR="00F603AF" w:rsidRPr="009A728A">
        <w:rPr>
          <w:rFonts w:ascii="Times New Roman" w:hAnsi="Times New Roman" w:cs="Times New Roman"/>
          <w:sz w:val="24"/>
          <w:lang w:val="en"/>
        </w:rPr>
        <w:t>.</w:t>
      </w:r>
    </w:p>
    <w:p w14:paraId="088F097E" w14:textId="018CCBCC" w:rsidR="00166C47" w:rsidRPr="009A728A" w:rsidRDefault="00B009C0" w:rsidP="00D90F87">
      <w:pPr>
        <w:spacing w:after="0"/>
        <w:ind w:left="720" w:hanging="720"/>
        <w:rPr>
          <w:rFonts w:ascii="Times New Roman" w:hAnsi="Times New Roman" w:cs="Times New Roman"/>
          <w:sz w:val="24"/>
          <w:lang w:val="en"/>
        </w:rPr>
      </w:pPr>
      <w:r w:rsidRPr="009A728A">
        <w:rPr>
          <w:rFonts w:ascii="Times New Roman" w:hAnsi="Times New Roman" w:cs="Times New Roman"/>
          <w:sz w:val="24"/>
          <w:lang w:val="en"/>
        </w:rPr>
        <w:t>McBride</w:t>
      </w:r>
      <w:r w:rsidR="00F603AF" w:rsidRPr="009A728A">
        <w:rPr>
          <w:rFonts w:ascii="Times New Roman" w:hAnsi="Times New Roman" w:cs="Times New Roman"/>
          <w:sz w:val="24"/>
          <w:lang w:val="en"/>
        </w:rPr>
        <w:t>,</w:t>
      </w:r>
      <w:r w:rsidR="00D263B9" w:rsidRPr="009A728A">
        <w:rPr>
          <w:rFonts w:ascii="Times New Roman" w:hAnsi="Times New Roman" w:cs="Times New Roman"/>
          <w:sz w:val="24"/>
          <w:lang w:val="en"/>
        </w:rPr>
        <w:t xml:space="preserve"> E</w:t>
      </w:r>
      <w:r w:rsidR="00F603AF" w:rsidRPr="009A728A">
        <w:rPr>
          <w:rFonts w:ascii="Times New Roman" w:hAnsi="Times New Roman" w:cs="Times New Roman"/>
          <w:sz w:val="24"/>
          <w:lang w:val="en"/>
        </w:rPr>
        <w:t xml:space="preserve">. </w:t>
      </w:r>
      <w:r w:rsidR="00D263B9" w:rsidRPr="009A728A">
        <w:rPr>
          <w:rFonts w:ascii="Times New Roman" w:hAnsi="Times New Roman" w:cs="Times New Roman"/>
          <w:sz w:val="24"/>
          <w:lang w:val="en"/>
        </w:rPr>
        <w:t>A</w:t>
      </w:r>
      <w:r w:rsidR="00F603AF" w:rsidRPr="009A728A">
        <w:rPr>
          <w:rFonts w:ascii="Times New Roman" w:hAnsi="Times New Roman" w:cs="Times New Roman"/>
          <w:sz w:val="24"/>
          <w:lang w:val="en"/>
        </w:rPr>
        <w:t>.</w:t>
      </w:r>
      <w:r w:rsidR="00D263B9" w:rsidRPr="009A728A">
        <w:rPr>
          <w:rFonts w:ascii="Times New Roman" w:hAnsi="Times New Roman" w:cs="Times New Roman"/>
          <w:sz w:val="24"/>
          <w:lang w:val="en"/>
        </w:rPr>
        <w:t xml:space="preserve"> </w:t>
      </w:r>
      <w:r w:rsidR="00F603AF" w:rsidRPr="009A728A">
        <w:rPr>
          <w:rFonts w:ascii="Times New Roman" w:hAnsi="Times New Roman" w:cs="Times New Roman"/>
          <w:sz w:val="24"/>
          <w:lang w:val="en"/>
        </w:rPr>
        <w:t>(</w:t>
      </w:r>
      <w:r w:rsidR="00B3358B" w:rsidRPr="009A728A">
        <w:rPr>
          <w:rFonts w:ascii="Times New Roman" w:hAnsi="Times New Roman" w:cs="Times New Roman"/>
          <w:sz w:val="24"/>
          <w:lang w:val="en"/>
        </w:rPr>
        <w:t>2017a</w:t>
      </w:r>
      <w:r w:rsidR="00F603AF" w:rsidRPr="009A728A">
        <w:rPr>
          <w:rFonts w:ascii="Times New Roman" w:hAnsi="Times New Roman" w:cs="Times New Roman"/>
          <w:sz w:val="24"/>
          <w:lang w:val="en"/>
        </w:rPr>
        <w:t>)</w:t>
      </w:r>
      <w:r w:rsidRPr="009A728A">
        <w:rPr>
          <w:rFonts w:ascii="Times New Roman" w:hAnsi="Times New Roman" w:cs="Times New Roman"/>
          <w:sz w:val="24"/>
          <w:lang w:val="en"/>
        </w:rPr>
        <w:t xml:space="preserve"> </w:t>
      </w:r>
      <w:r w:rsidR="00F603AF" w:rsidRPr="009A728A">
        <w:rPr>
          <w:rFonts w:ascii="Times New Roman" w:hAnsi="Times New Roman" w:cs="Times New Roman"/>
          <w:sz w:val="24"/>
          <w:lang w:val="en"/>
        </w:rPr>
        <w:t>Stress in the veterinary s</w:t>
      </w:r>
      <w:r w:rsidR="005C7E67" w:rsidRPr="009A728A">
        <w:rPr>
          <w:rFonts w:ascii="Times New Roman" w:hAnsi="Times New Roman" w:cs="Times New Roman"/>
          <w:sz w:val="24"/>
          <w:lang w:val="en"/>
        </w:rPr>
        <w:t>urgery – small mammals</w:t>
      </w:r>
      <w:r w:rsidR="00D263B9" w:rsidRPr="009A728A">
        <w:rPr>
          <w:rFonts w:ascii="Times New Roman" w:hAnsi="Times New Roman" w:cs="Times New Roman"/>
          <w:sz w:val="24"/>
          <w:lang w:val="en"/>
        </w:rPr>
        <w:t>.</w:t>
      </w:r>
      <w:r w:rsidR="005C7E67" w:rsidRPr="009A728A">
        <w:rPr>
          <w:rFonts w:ascii="Times New Roman" w:hAnsi="Times New Roman" w:cs="Times New Roman"/>
          <w:sz w:val="24"/>
          <w:lang w:val="en"/>
        </w:rPr>
        <w:t xml:space="preserve"> </w:t>
      </w:r>
      <w:r w:rsidR="005C7E67" w:rsidRPr="009A728A">
        <w:rPr>
          <w:rFonts w:ascii="Times New Roman" w:hAnsi="Times New Roman" w:cs="Times New Roman"/>
          <w:i/>
          <w:sz w:val="24"/>
          <w:lang w:val="en"/>
        </w:rPr>
        <w:t>The Veterinary Nurse</w:t>
      </w:r>
      <w:r w:rsidR="00F603AF" w:rsidRPr="009A728A">
        <w:rPr>
          <w:rFonts w:ascii="Times New Roman" w:hAnsi="Times New Roman" w:cs="Times New Roman"/>
          <w:i/>
          <w:sz w:val="24"/>
          <w:lang w:val="en"/>
        </w:rPr>
        <w:t>,</w:t>
      </w:r>
      <w:r w:rsidR="00B3358B" w:rsidRPr="009A728A">
        <w:rPr>
          <w:rFonts w:ascii="Times New Roman" w:hAnsi="Times New Roman" w:cs="Times New Roman"/>
          <w:sz w:val="24"/>
          <w:lang w:val="en"/>
        </w:rPr>
        <w:t xml:space="preserve">  </w:t>
      </w:r>
      <w:r w:rsidR="005F7FC3" w:rsidRPr="009A728A">
        <w:rPr>
          <w:rFonts w:ascii="Times New Roman" w:hAnsi="Times New Roman" w:cs="Times New Roman"/>
          <w:i/>
          <w:iCs/>
          <w:sz w:val="24"/>
          <w:lang w:val="en"/>
        </w:rPr>
        <w:t>8</w:t>
      </w:r>
      <w:r w:rsidR="00D90F87" w:rsidRPr="009A728A">
        <w:rPr>
          <w:rFonts w:ascii="Times New Roman" w:hAnsi="Times New Roman" w:cs="Times New Roman"/>
          <w:i/>
          <w:iCs/>
          <w:sz w:val="24"/>
          <w:lang w:val="en"/>
        </w:rPr>
        <w:t>,</w:t>
      </w:r>
      <w:r w:rsidR="00D90F87" w:rsidRPr="009A728A">
        <w:rPr>
          <w:rFonts w:ascii="Times New Roman" w:hAnsi="Times New Roman" w:cs="Times New Roman"/>
          <w:sz w:val="24"/>
          <w:lang w:val="en"/>
        </w:rPr>
        <w:t xml:space="preserve"> 376-381</w:t>
      </w:r>
    </w:p>
    <w:p w14:paraId="032FD149" w14:textId="053B8F49" w:rsidR="00166C47" w:rsidRPr="009A728A" w:rsidRDefault="00166C47" w:rsidP="00AE0058">
      <w:pPr>
        <w:spacing w:after="0" w:line="360" w:lineRule="auto"/>
        <w:ind w:left="720" w:hanging="720"/>
        <w:rPr>
          <w:rFonts w:ascii="Times New Roman" w:hAnsi="Times New Roman" w:cs="Times New Roman"/>
          <w:sz w:val="24"/>
          <w:szCs w:val="24"/>
        </w:rPr>
      </w:pPr>
      <w:r w:rsidRPr="009A728A">
        <w:rPr>
          <w:rStyle w:val="personname"/>
          <w:rFonts w:ascii="Times New Roman" w:hAnsi="Times New Roman" w:cs="Times New Roman"/>
          <w:sz w:val="24"/>
          <w:szCs w:val="24"/>
        </w:rPr>
        <w:t>McBride</w:t>
      </w:r>
      <w:r w:rsidR="00F603AF" w:rsidRPr="009A728A">
        <w:rPr>
          <w:rStyle w:val="personname"/>
          <w:rFonts w:ascii="Times New Roman" w:hAnsi="Times New Roman" w:cs="Times New Roman"/>
          <w:sz w:val="24"/>
          <w:szCs w:val="24"/>
        </w:rPr>
        <w:t>,</w:t>
      </w:r>
      <w:r w:rsidRPr="009A728A">
        <w:rPr>
          <w:rStyle w:val="personname"/>
          <w:rFonts w:ascii="Times New Roman" w:hAnsi="Times New Roman" w:cs="Times New Roman"/>
          <w:sz w:val="24"/>
          <w:szCs w:val="24"/>
        </w:rPr>
        <w:t xml:space="preserve"> E</w:t>
      </w:r>
      <w:r w:rsidR="00F603AF" w:rsidRPr="009A728A">
        <w:rPr>
          <w:rStyle w:val="personname"/>
          <w:rFonts w:ascii="Times New Roman" w:hAnsi="Times New Roman" w:cs="Times New Roman"/>
          <w:sz w:val="24"/>
          <w:szCs w:val="24"/>
        </w:rPr>
        <w:t xml:space="preserve">. </w:t>
      </w:r>
      <w:r w:rsidRPr="009A728A">
        <w:rPr>
          <w:rStyle w:val="personname"/>
          <w:rFonts w:ascii="Times New Roman" w:hAnsi="Times New Roman" w:cs="Times New Roman"/>
          <w:sz w:val="24"/>
          <w:szCs w:val="24"/>
        </w:rPr>
        <w:t>A</w:t>
      </w:r>
      <w:r w:rsidR="00F603AF" w:rsidRPr="009A728A">
        <w:rPr>
          <w:rStyle w:val="personname"/>
          <w:rFonts w:ascii="Times New Roman" w:hAnsi="Times New Roman" w:cs="Times New Roman"/>
          <w:sz w:val="24"/>
          <w:szCs w:val="24"/>
        </w:rPr>
        <w:t>.</w:t>
      </w:r>
      <w:r w:rsidRPr="009A728A">
        <w:rPr>
          <w:rFonts w:ascii="Times New Roman" w:hAnsi="Times New Roman" w:cs="Times New Roman"/>
          <w:sz w:val="24"/>
          <w:szCs w:val="24"/>
        </w:rPr>
        <w:t xml:space="preserve">, </w:t>
      </w:r>
      <w:r w:rsidRPr="009A728A">
        <w:rPr>
          <w:rStyle w:val="personname"/>
          <w:rFonts w:ascii="Times New Roman" w:hAnsi="Times New Roman" w:cs="Times New Roman"/>
          <w:sz w:val="24"/>
          <w:szCs w:val="24"/>
        </w:rPr>
        <w:t>Day</w:t>
      </w:r>
      <w:r w:rsidR="00F603AF" w:rsidRPr="009A728A">
        <w:rPr>
          <w:rStyle w:val="personname"/>
          <w:rFonts w:ascii="Times New Roman" w:hAnsi="Times New Roman" w:cs="Times New Roman"/>
          <w:sz w:val="24"/>
          <w:szCs w:val="24"/>
        </w:rPr>
        <w:t>,</w:t>
      </w:r>
      <w:r w:rsidRPr="009A728A">
        <w:rPr>
          <w:rStyle w:val="personname"/>
          <w:rFonts w:ascii="Times New Roman" w:hAnsi="Times New Roman" w:cs="Times New Roman"/>
          <w:sz w:val="24"/>
          <w:szCs w:val="24"/>
        </w:rPr>
        <w:t xml:space="preserve"> S</w:t>
      </w:r>
      <w:r w:rsidR="00F603AF" w:rsidRPr="009A728A">
        <w:rPr>
          <w:rStyle w:val="personname"/>
          <w:rFonts w:ascii="Times New Roman" w:hAnsi="Times New Roman" w:cs="Times New Roman"/>
          <w:sz w:val="24"/>
          <w:szCs w:val="24"/>
        </w:rPr>
        <w:t>.</w:t>
      </w:r>
      <w:r w:rsidRPr="009A728A">
        <w:rPr>
          <w:rFonts w:ascii="Times New Roman" w:hAnsi="Times New Roman" w:cs="Times New Roman"/>
          <w:sz w:val="24"/>
          <w:szCs w:val="24"/>
        </w:rPr>
        <w:t xml:space="preserve">, </w:t>
      </w:r>
      <w:r w:rsidRPr="009A728A">
        <w:rPr>
          <w:rStyle w:val="personname"/>
          <w:rFonts w:ascii="Times New Roman" w:hAnsi="Times New Roman" w:cs="Times New Roman"/>
          <w:sz w:val="24"/>
          <w:szCs w:val="24"/>
        </w:rPr>
        <w:t>McAdie</w:t>
      </w:r>
      <w:r w:rsidR="00F603AF" w:rsidRPr="009A728A">
        <w:rPr>
          <w:rStyle w:val="personname"/>
          <w:rFonts w:ascii="Times New Roman" w:hAnsi="Times New Roman" w:cs="Times New Roman"/>
          <w:sz w:val="24"/>
          <w:szCs w:val="24"/>
        </w:rPr>
        <w:t>,</w:t>
      </w:r>
      <w:r w:rsidRPr="009A728A">
        <w:rPr>
          <w:rStyle w:val="personname"/>
          <w:rFonts w:ascii="Times New Roman" w:hAnsi="Times New Roman" w:cs="Times New Roman"/>
          <w:sz w:val="24"/>
          <w:szCs w:val="24"/>
        </w:rPr>
        <w:t xml:space="preserve"> T</w:t>
      </w:r>
      <w:r w:rsidR="00F603AF" w:rsidRPr="009A728A">
        <w:rPr>
          <w:rStyle w:val="personname"/>
          <w:rFonts w:ascii="Times New Roman" w:hAnsi="Times New Roman" w:cs="Times New Roman"/>
          <w:sz w:val="24"/>
          <w:szCs w:val="24"/>
        </w:rPr>
        <w:t xml:space="preserve">. </w:t>
      </w:r>
      <w:r w:rsidRPr="009A728A">
        <w:rPr>
          <w:rStyle w:val="personname"/>
          <w:rFonts w:ascii="Times New Roman" w:hAnsi="Times New Roman" w:cs="Times New Roman"/>
          <w:sz w:val="24"/>
          <w:szCs w:val="24"/>
        </w:rPr>
        <w:t>M</w:t>
      </w:r>
      <w:r w:rsidR="00F603AF" w:rsidRPr="009A728A">
        <w:rPr>
          <w:rStyle w:val="personname"/>
          <w:rFonts w:ascii="Times New Roman" w:hAnsi="Times New Roman" w:cs="Times New Roman"/>
          <w:sz w:val="24"/>
          <w:szCs w:val="24"/>
        </w:rPr>
        <w:t>.</w:t>
      </w:r>
      <w:r w:rsidRPr="009A728A">
        <w:rPr>
          <w:rFonts w:ascii="Times New Roman" w:hAnsi="Times New Roman" w:cs="Times New Roman"/>
          <w:sz w:val="24"/>
          <w:szCs w:val="24"/>
        </w:rPr>
        <w:t xml:space="preserve">, </w:t>
      </w:r>
      <w:r w:rsidRPr="009A728A">
        <w:rPr>
          <w:rStyle w:val="personname"/>
          <w:rFonts w:ascii="Times New Roman" w:hAnsi="Times New Roman" w:cs="Times New Roman"/>
          <w:sz w:val="24"/>
          <w:szCs w:val="24"/>
        </w:rPr>
        <w:t>Meredith</w:t>
      </w:r>
      <w:r w:rsidR="00F603AF" w:rsidRPr="009A728A">
        <w:rPr>
          <w:rStyle w:val="personname"/>
          <w:rFonts w:ascii="Times New Roman" w:hAnsi="Times New Roman" w:cs="Times New Roman"/>
          <w:sz w:val="24"/>
          <w:szCs w:val="24"/>
        </w:rPr>
        <w:t>,</w:t>
      </w:r>
      <w:r w:rsidRPr="009A728A">
        <w:rPr>
          <w:rStyle w:val="personname"/>
          <w:rFonts w:ascii="Times New Roman" w:hAnsi="Times New Roman" w:cs="Times New Roman"/>
          <w:sz w:val="24"/>
          <w:szCs w:val="24"/>
        </w:rPr>
        <w:t xml:space="preserve"> A</w:t>
      </w:r>
      <w:r w:rsidR="00F603AF" w:rsidRPr="009A728A">
        <w:rPr>
          <w:rStyle w:val="personname"/>
          <w:rFonts w:ascii="Times New Roman" w:hAnsi="Times New Roman" w:cs="Times New Roman"/>
          <w:sz w:val="24"/>
          <w:szCs w:val="24"/>
        </w:rPr>
        <w:t>.</w:t>
      </w:r>
      <w:r w:rsidRPr="009A728A">
        <w:rPr>
          <w:rStyle w:val="personname"/>
          <w:rFonts w:ascii="Times New Roman" w:hAnsi="Times New Roman" w:cs="Times New Roman"/>
          <w:sz w:val="24"/>
          <w:szCs w:val="24"/>
        </w:rPr>
        <w:t>,</w:t>
      </w:r>
      <w:r w:rsidRPr="009A728A">
        <w:rPr>
          <w:rFonts w:ascii="Times New Roman" w:hAnsi="Times New Roman" w:cs="Times New Roman"/>
          <w:sz w:val="24"/>
          <w:szCs w:val="24"/>
        </w:rPr>
        <w:t xml:space="preserve"> </w:t>
      </w:r>
      <w:r w:rsidRPr="009A728A">
        <w:rPr>
          <w:rStyle w:val="personname"/>
          <w:rFonts w:ascii="Times New Roman" w:hAnsi="Times New Roman" w:cs="Times New Roman"/>
          <w:sz w:val="24"/>
          <w:szCs w:val="24"/>
        </w:rPr>
        <w:t>Barley</w:t>
      </w:r>
      <w:r w:rsidR="00F603AF" w:rsidRPr="009A728A">
        <w:rPr>
          <w:rStyle w:val="personname"/>
          <w:rFonts w:ascii="Times New Roman" w:hAnsi="Times New Roman" w:cs="Times New Roman"/>
          <w:sz w:val="24"/>
          <w:szCs w:val="24"/>
        </w:rPr>
        <w:t>,</w:t>
      </w:r>
      <w:r w:rsidRPr="009A728A">
        <w:rPr>
          <w:rStyle w:val="personname"/>
          <w:rFonts w:ascii="Times New Roman" w:hAnsi="Times New Roman" w:cs="Times New Roman"/>
          <w:sz w:val="24"/>
          <w:szCs w:val="24"/>
        </w:rPr>
        <w:t xml:space="preserve"> J</w:t>
      </w:r>
      <w:r w:rsidR="00F603AF" w:rsidRPr="009A728A">
        <w:rPr>
          <w:rStyle w:val="personname"/>
          <w:rFonts w:ascii="Times New Roman" w:hAnsi="Times New Roman" w:cs="Times New Roman"/>
          <w:sz w:val="24"/>
          <w:szCs w:val="24"/>
        </w:rPr>
        <w:t>.</w:t>
      </w:r>
      <w:r w:rsidRPr="009A728A">
        <w:rPr>
          <w:rFonts w:ascii="Times New Roman" w:hAnsi="Times New Roman" w:cs="Times New Roman"/>
          <w:sz w:val="24"/>
          <w:szCs w:val="24"/>
        </w:rPr>
        <w:t xml:space="preserve">, </w:t>
      </w:r>
      <w:r w:rsidRPr="009A728A">
        <w:rPr>
          <w:rStyle w:val="personname"/>
          <w:rFonts w:ascii="Times New Roman" w:hAnsi="Times New Roman" w:cs="Times New Roman"/>
          <w:sz w:val="24"/>
          <w:szCs w:val="24"/>
        </w:rPr>
        <w:t>Hickman</w:t>
      </w:r>
      <w:r w:rsidR="00F603AF" w:rsidRPr="009A728A">
        <w:rPr>
          <w:rStyle w:val="personname"/>
          <w:rFonts w:ascii="Times New Roman" w:hAnsi="Times New Roman" w:cs="Times New Roman"/>
          <w:sz w:val="24"/>
          <w:szCs w:val="24"/>
        </w:rPr>
        <w:t>,</w:t>
      </w:r>
      <w:r w:rsidRPr="009A728A">
        <w:rPr>
          <w:rStyle w:val="personname"/>
          <w:rFonts w:ascii="Times New Roman" w:hAnsi="Times New Roman" w:cs="Times New Roman"/>
          <w:sz w:val="24"/>
          <w:szCs w:val="24"/>
        </w:rPr>
        <w:t xml:space="preserve"> J</w:t>
      </w:r>
      <w:r w:rsidR="00F603AF" w:rsidRPr="009A728A">
        <w:rPr>
          <w:rStyle w:val="personname"/>
          <w:rFonts w:ascii="Times New Roman" w:hAnsi="Times New Roman" w:cs="Times New Roman"/>
          <w:sz w:val="24"/>
          <w:szCs w:val="24"/>
        </w:rPr>
        <w:t>.</w:t>
      </w:r>
      <w:r w:rsidR="00F603AF" w:rsidRPr="009A728A">
        <w:rPr>
          <w:rFonts w:ascii="Times New Roman" w:hAnsi="Times New Roman" w:cs="Times New Roman"/>
          <w:sz w:val="24"/>
          <w:szCs w:val="24"/>
        </w:rPr>
        <w:t>, &amp;</w:t>
      </w:r>
      <w:r w:rsidRPr="009A728A">
        <w:rPr>
          <w:rFonts w:ascii="Times New Roman" w:hAnsi="Times New Roman" w:cs="Times New Roman"/>
          <w:sz w:val="24"/>
          <w:szCs w:val="24"/>
        </w:rPr>
        <w:t xml:space="preserve"> </w:t>
      </w:r>
      <w:r w:rsidRPr="009A728A">
        <w:rPr>
          <w:rStyle w:val="personname"/>
          <w:rFonts w:ascii="Times New Roman" w:hAnsi="Times New Roman" w:cs="Times New Roman"/>
          <w:sz w:val="24"/>
          <w:szCs w:val="24"/>
        </w:rPr>
        <w:t>Lawes</w:t>
      </w:r>
      <w:r w:rsidR="00F603AF" w:rsidRPr="009A728A">
        <w:rPr>
          <w:rStyle w:val="personname"/>
          <w:rFonts w:ascii="Times New Roman" w:hAnsi="Times New Roman" w:cs="Times New Roman"/>
          <w:sz w:val="24"/>
          <w:szCs w:val="24"/>
        </w:rPr>
        <w:t>,</w:t>
      </w:r>
      <w:r w:rsidRPr="009A728A">
        <w:rPr>
          <w:rStyle w:val="personname"/>
          <w:rFonts w:ascii="Times New Roman" w:hAnsi="Times New Roman" w:cs="Times New Roman"/>
          <w:sz w:val="24"/>
          <w:szCs w:val="24"/>
        </w:rPr>
        <w:t xml:space="preserve"> L</w:t>
      </w:r>
      <w:r w:rsidR="00F603AF" w:rsidRPr="009A728A">
        <w:rPr>
          <w:rStyle w:val="personname"/>
          <w:rFonts w:ascii="Times New Roman" w:hAnsi="Times New Roman" w:cs="Times New Roman"/>
          <w:sz w:val="24"/>
          <w:szCs w:val="24"/>
        </w:rPr>
        <w:t>.</w:t>
      </w:r>
      <w:r w:rsidRPr="009A728A">
        <w:rPr>
          <w:rFonts w:ascii="Times New Roman" w:hAnsi="Times New Roman" w:cs="Times New Roman"/>
          <w:sz w:val="24"/>
          <w:szCs w:val="24"/>
        </w:rPr>
        <w:t xml:space="preserve"> </w:t>
      </w:r>
      <w:r w:rsidR="00F603AF" w:rsidRPr="009A728A">
        <w:rPr>
          <w:rFonts w:ascii="Times New Roman" w:hAnsi="Times New Roman" w:cs="Times New Roman"/>
          <w:sz w:val="24"/>
          <w:szCs w:val="24"/>
        </w:rPr>
        <w:t>(</w:t>
      </w:r>
      <w:r w:rsidRPr="009A728A">
        <w:rPr>
          <w:rFonts w:ascii="Times New Roman" w:hAnsi="Times New Roman" w:cs="Times New Roman"/>
          <w:sz w:val="24"/>
          <w:szCs w:val="24"/>
        </w:rPr>
        <w:t>2006</w:t>
      </w:r>
      <w:r w:rsidR="00F603AF" w:rsidRPr="009A728A">
        <w:rPr>
          <w:rFonts w:ascii="Times New Roman" w:hAnsi="Times New Roman" w:cs="Times New Roman"/>
          <w:sz w:val="24"/>
          <w:szCs w:val="24"/>
        </w:rPr>
        <w:t>).</w:t>
      </w:r>
      <w:r w:rsidRPr="009A728A">
        <w:rPr>
          <w:rFonts w:ascii="Times New Roman" w:hAnsi="Times New Roman" w:cs="Times New Roman"/>
          <w:sz w:val="24"/>
          <w:szCs w:val="24"/>
        </w:rPr>
        <w:t xml:space="preserve"> </w:t>
      </w:r>
      <w:r w:rsidRPr="009A728A">
        <w:rPr>
          <w:rStyle w:val="Emphasis"/>
          <w:rFonts w:ascii="Times New Roman" w:hAnsi="Times New Roman" w:cs="Times New Roman"/>
          <w:sz w:val="24"/>
          <w:szCs w:val="24"/>
        </w:rPr>
        <w:t>Trancing Rabbits: Relaxed hypnosis or a state of fear?</w:t>
      </w:r>
      <w:r w:rsidRPr="009A728A">
        <w:rPr>
          <w:rFonts w:ascii="Times New Roman" w:hAnsi="Times New Roman" w:cs="Times New Roman"/>
          <w:sz w:val="24"/>
          <w:szCs w:val="24"/>
        </w:rPr>
        <w:t xml:space="preserve"> In: Proceedings of the VDWE International Congress on Companion Animal Behaviour and Welfare. </w:t>
      </w:r>
      <w:r w:rsidRPr="009A728A">
        <w:rPr>
          <w:rFonts w:ascii="Times New Roman" w:hAnsi="Times New Roman" w:cs="Times New Roman"/>
          <w:i/>
          <w:sz w:val="24"/>
          <w:szCs w:val="24"/>
        </w:rPr>
        <w:t>Flemish Veterinary Association</w:t>
      </w:r>
      <w:r w:rsidR="00F603AF" w:rsidRPr="009A728A">
        <w:rPr>
          <w:rFonts w:ascii="Times New Roman" w:hAnsi="Times New Roman" w:cs="Times New Roman"/>
          <w:i/>
          <w:sz w:val="24"/>
          <w:szCs w:val="24"/>
        </w:rPr>
        <w:t>,</w:t>
      </w:r>
      <w:r w:rsidRPr="009A728A">
        <w:rPr>
          <w:rFonts w:ascii="Times New Roman" w:hAnsi="Times New Roman" w:cs="Times New Roman"/>
          <w:sz w:val="24"/>
          <w:szCs w:val="24"/>
        </w:rPr>
        <w:t xml:space="preserve"> pp</w:t>
      </w:r>
      <w:r w:rsidR="00F603AF" w:rsidRPr="009A728A">
        <w:rPr>
          <w:rFonts w:ascii="Times New Roman" w:hAnsi="Times New Roman" w:cs="Times New Roman"/>
          <w:sz w:val="24"/>
          <w:szCs w:val="24"/>
        </w:rPr>
        <w:t>.</w:t>
      </w:r>
      <w:r w:rsidRPr="009A728A">
        <w:rPr>
          <w:rFonts w:ascii="Times New Roman" w:hAnsi="Times New Roman" w:cs="Times New Roman"/>
          <w:sz w:val="24"/>
          <w:szCs w:val="24"/>
        </w:rPr>
        <w:t>135-137.</w:t>
      </w:r>
    </w:p>
    <w:p w14:paraId="2174B718" w14:textId="4D604779" w:rsidR="00424884" w:rsidRPr="009A728A" w:rsidRDefault="00D263B9" w:rsidP="00AE0058">
      <w:pPr>
        <w:spacing w:after="0" w:line="360" w:lineRule="auto"/>
        <w:ind w:left="720" w:hanging="720"/>
        <w:rPr>
          <w:rFonts w:ascii="Times New Roman" w:hAnsi="Times New Roman" w:cs="Times New Roman"/>
          <w:sz w:val="24"/>
          <w:szCs w:val="24"/>
        </w:rPr>
      </w:pPr>
      <w:r w:rsidRPr="009A728A">
        <w:rPr>
          <w:rFonts w:ascii="Times New Roman" w:hAnsi="Times New Roman" w:cs="Times New Roman"/>
          <w:sz w:val="24"/>
          <w:szCs w:val="24"/>
        </w:rPr>
        <w:t>Mullan</w:t>
      </w:r>
      <w:r w:rsidR="00F603AF" w:rsidRPr="009A728A">
        <w:rPr>
          <w:rFonts w:ascii="Times New Roman" w:hAnsi="Times New Roman" w:cs="Times New Roman"/>
          <w:sz w:val="24"/>
          <w:szCs w:val="24"/>
        </w:rPr>
        <w:t>,</w:t>
      </w:r>
      <w:r w:rsidRPr="009A728A">
        <w:rPr>
          <w:rFonts w:ascii="Times New Roman" w:hAnsi="Times New Roman" w:cs="Times New Roman"/>
          <w:sz w:val="24"/>
          <w:szCs w:val="24"/>
        </w:rPr>
        <w:t xml:space="preserve"> S</w:t>
      </w:r>
      <w:r w:rsidR="00F603AF" w:rsidRPr="009A728A">
        <w:rPr>
          <w:rFonts w:ascii="Times New Roman" w:hAnsi="Times New Roman" w:cs="Times New Roman"/>
          <w:sz w:val="24"/>
          <w:szCs w:val="24"/>
        </w:rPr>
        <w:t xml:space="preserve">. </w:t>
      </w:r>
      <w:r w:rsidRPr="009A728A">
        <w:rPr>
          <w:rFonts w:ascii="Times New Roman" w:hAnsi="Times New Roman" w:cs="Times New Roman"/>
          <w:sz w:val="24"/>
          <w:szCs w:val="24"/>
        </w:rPr>
        <w:t>M</w:t>
      </w:r>
      <w:r w:rsidR="00F603AF" w:rsidRPr="009A728A">
        <w:rPr>
          <w:rFonts w:ascii="Times New Roman" w:hAnsi="Times New Roman" w:cs="Times New Roman"/>
          <w:sz w:val="24"/>
          <w:szCs w:val="24"/>
        </w:rPr>
        <w:t>., &amp;</w:t>
      </w:r>
      <w:r w:rsidRPr="009A728A">
        <w:rPr>
          <w:rFonts w:ascii="Times New Roman" w:hAnsi="Times New Roman" w:cs="Times New Roman"/>
          <w:sz w:val="24"/>
          <w:szCs w:val="24"/>
        </w:rPr>
        <w:t xml:space="preserve"> Main</w:t>
      </w:r>
      <w:r w:rsidR="00F603AF" w:rsidRPr="009A728A">
        <w:rPr>
          <w:rFonts w:ascii="Times New Roman" w:hAnsi="Times New Roman" w:cs="Times New Roman"/>
          <w:sz w:val="24"/>
          <w:szCs w:val="24"/>
        </w:rPr>
        <w:t>,</w:t>
      </w:r>
      <w:r w:rsidRPr="009A728A">
        <w:rPr>
          <w:rFonts w:ascii="Times New Roman" w:hAnsi="Times New Roman" w:cs="Times New Roman"/>
          <w:sz w:val="24"/>
          <w:szCs w:val="24"/>
        </w:rPr>
        <w:t xml:space="preserve"> D</w:t>
      </w:r>
      <w:r w:rsidR="00F603AF" w:rsidRPr="009A728A">
        <w:rPr>
          <w:rFonts w:ascii="Times New Roman" w:hAnsi="Times New Roman" w:cs="Times New Roman"/>
          <w:sz w:val="24"/>
          <w:szCs w:val="24"/>
        </w:rPr>
        <w:t xml:space="preserve">. </w:t>
      </w:r>
      <w:r w:rsidRPr="009A728A">
        <w:rPr>
          <w:rFonts w:ascii="Times New Roman" w:hAnsi="Times New Roman" w:cs="Times New Roman"/>
          <w:sz w:val="24"/>
          <w:szCs w:val="24"/>
        </w:rPr>
        <w:t>C</w:t>
      </w:r>
      <w:r w:rsidR="00F603AF" w:rsidRPr="009A728A">
        <w:rPr>
          <w:rFonts w:ascii="Times New Roman" w:hAnsi="Times New Roman" w:cs="Times New Roman"/>
          <w:sz w:val="24"/>
          <w:szCs w:val="24"/>
        </w:rPr>
        <w:t xml:space="preserve">. </w:t>
      </w:r>
      <w:r w:rsidRPr="009A728A">
        <w:rPr>
          <w:rFonts w:ascii="Times New Roman" w:hAnsi="Times New Roman" w:cs="Times New Roman"/>
          <w:sz w:val="24"/>
          <w:szCs w:val="24"/>
        </w:rPr>
        <w:t>J</w:t>
      </w:r>
      <w:r w:rsidR="00F603AF" w:rsidRPr="009A728A">
        <w:rPr>
          <w:rFonts w:ascii="Times New Roman" w:hAnsi="Times New Roman" w:cs="Times New Roman"/>
          <w:sz w:val="24"/>
          <w:szCs w:val="24"/>
        </w:rPr>
        <w:t>.</w:t>
      </w:r>
      <w:r w:rsidRPr="009A728A">
        <w:rPr>
          <w:rFonts w:ascii="Times New Roman" w:hAnsi="Times New Roman" w:cs="Times New Roman"/>
          <w:sz w:val="24"/>
          <w:szCs w:val="24"/>
        </w:rPr>
        <w:t xml:space="preserve"> </w:t>
      </w:r>
      <w:r w:rsidR="00F603AF" w:rsidRPr="009A728A">
        <w:rPr>
          <w:rFonts w:ascii="Times New Roman" w:hAnsi="Times New Roman" w:cs="Times New Roman"/>
          <w:sz w:val="24"/>
          <w:szCs w:val="24"/>
        </w:rPr>
        <w:t>(</w:t>
      </w:r>
      <w:r w:rsidRPr="009A728A">
        <w:rPr>
          <w:rFonts w:ascii="Times New Roman" w:hAnsi="Times New Roman" w:cs="Times New Roman"/>
          <w:sz w:val="24"/>
          <w:szCs w:val="24"/>
        </w:rPr>
        <w:t>2007</w:t>
      </w:r>
      <w:r w:rsidR="00F603AF" w:rsidRPr="009A728A">
        <w:rPr>
          <w:rFonts w:ascii="Times New Roman" w:hAnsi="Times New Roman" w:cs="Times New Roman"/>
          <w:sz w:val="24"/>
          <w:szCs w:val="24"/>
        </w:rPr>
        <w:t>).</w:t>
      </w:r>
      <w:r w:rsidR="00FB4723" w:rsidRPr="009A728A">
        <w:rPr>
          <w:rFonts w:ascii="Times New Roman" w:hAnsi="Times New Roman" w:cs="Times New Roman"/>
          <w:sz w:val="24"/>
          <w:szCs w:val="24"/>
        </w:rPr>
        <w:t xml:space="preserve"> Behaviour and personality of pet rabbits and their interactions with their owners. </w:t>
      </w:r>
      <w:r w:rsidR="00FB4723" w:rsidRPr="009A728A">
        <w:rPr>
          <w:rFonts w:ascii="Times New Roman" w:hAnsi="Times New Roman" w:cs="Times New Roman"/>
          <w:i/>
          <w:iCs/>
          <w:sz w:val="24"/>
          <w:szCs w:val="24"/>
        </w:rPr>
        <w:t>Veterinary Record</w:t>
      </w:r>
      <w:r w:rsidR="00F603AF" w:rsidRPr="009A728A">
        <w:rPr>
          <w:rFonts w:ascii="Times New Roman" w:hAnsi="Times New Roman" w:cs="Times New Roman"/>
          <w:i/>
          <w:iCs/>
          <w:sz w:val="24"/>
          <w:szCs w:val="24"/>
        </w:rPr>
        <w:t>,</w:t>
      </w:r>
      <w:r w:rsidRPr="009A728A">
        <w:rPr>
          <w:rFonts w:ascii="Times New Roman" w:hAnsi="Times New Roman" w:cs="Times New Roman"/>
          <w:i/>
          <w:iCs/>
          <w:sz w:val="24"/>
          <w:szCs w:val="24"/>
        </w:rPr>
        <w:t xml:space="preserve"> </w:t>
      </w:r>
      <w:r w:rsidR="00FB4723" w:rsidRPr="009A728A">
        <w:rPr>
          <w:rFonts w:ascii="Times New Roman" w:hAnsi="Times New Roman" w:cs="Times New Roman"/>
          <w:i/>
          <w:iCs/>
          <w:sz w:val="24"/>
          <w:szCs w:val="24"/>
        </w:rPr>
        <w:t>160</w:t>
      </w:r>
      <w:r w:rsidR="00F603AF" w:rsidRPr="009A728A">
        <w:rPr>
          <w:rFonts w:ascii="Times New Roman" w:hAnsi="Times New Roman" w:cs="Times New Roman"/>
          <w:sz w:val="24"/>
          <w:szCs w:val="24"/>
        </w:rPr>
        <w:t>,</w:t>
      </w:r>
      <w:r w:rsidRPr="009A728A">
        <w:rPr>
          <w:rFonts w:ascii="Times New Roman" w:hAnsi="Times New Roman" w:cs="Times New Roman"/>
          <w:sz w:val="24"/>
          <w:szCs w:val="24"/>
        </w:rPr>
        <w:t xml:space="preserve"> 516-520</w:t>
      </w:r>
    </w:p>
    <w:p w14:paraId="26D5EFBF" w14:textId="062CC1CA" w:rsidR="00166C47" w:rsidRPr="009A728A" w:rsidRDefault="00D263B9" w:rsidP="00AE0058">
      <w:pPr>
        <w:spacing w:after="0" w:line="360" w:lineRule="auto"/>
        <w:ind w:left="720" w:hanging="720"/>
        <w:rPr>
          <w:rStyle w:val="personname"/>
          <w:rFonts w:ascii="Times New Roman" w:hAnsi="Times New Roman" w:cs="Times New Roman"/>
          <w:sz w:val="24"/>
          <w:szCs w:val="24"/>
        </w:rPr>
      </w:pPr>
      <w:r w:rsidRPr="009A728A">
        <w:rPr>
          <w:rStyle w:val="personname"/>
          <w:rFonts w:ascii="Times New Roman" w:hAnsi="Times New Roman" w:cs="Times New Roman"/>
          <w:sz w:val="24"/>
          <w:szCs w:val="24"/>
        </w:rPr>
        <w:t>Oxley</w:t>
      </w:r>
      <w:r w:rsidR="00F603AF" w:rsidRPr="009A728A">
        <w:rPr>
          <w:rStyle w:val="personname"/>
          <w:rFonts w:ascii="Times New Roman" w:hAnsi="Times New Roman" w:cs="Times New Roman"/>
          <w:sz w:val="24"/>
          <w:szCs w:val="24"/>
        </w:rPr>
        <w:t>,</w:t>
      </w:r>
      <w:r w:rsidRPr="009A728A">
        <w:rPr>
          <w:rStyle w:val="personname"/>
          <w:rFonts w:ascii="Times New Roman" w:hAnsi="Times New Roman" w:cs="Times New Roman"/>
          <w:sz w:val="24"/>
          <w:szCs w:val="24"/>
        </w:rPr>
        <w:t xml:space="preserve"> J</w:t>
      </w:r>
      <w:r w:rsidR="00F603AF" w:rsidRPr="009A728A">
        <w:rPr>
          <w:rStyle w:val="personname"/>
          <w:rFonts w:ascii="Times New Roman" w:hAnsi="Times New Roman" w:cs="Times New Roman"/>
          <w:sz w:val="24"/>
          <w:szCs w:val="24"/>
        </w:rPr>
        <w:t xml:space="preserve">. </w:t>
      </w:r>
      <w:r w:rsidRPr="009A728A">
        <w:rPr>
          <w:rStyle w:val="personname"/>
          <w:rFonts w:ascii="Times New Roman" w:hAnsi="Times New Roman" w:cs="Times New Roman"/>
          <w:sz w:val="24"/>
          <w:szCs w:val="24"/>
        </w:rPr>
        <w:t>A</w:t>
      </w:r>
      <w:r w:rsidR="00F603AF" w:rsidRPr="009A728A">
        <w:rPr>
          <w:rStyle w:val="personname"/>
          <w:rFonts w:ascii="Times New Roman" w:hAnsi="Times New Roman" w:cs="Times New Roman"/>
          <w:sz w:val="24"/>
          <w:szCs w:val="24"/>
        </w:rPr>
        <w:t>. &amp;</w:t>
      </w:r>
      <w:r w:rsidRPr="009A728A">
        <w:rPr>
          <w:rStyle w:val="personname"/>
          <w:rFonts w:ascii="Times New Roman" w:hAnsi="Times New Roman" w:cs="Times New Roman"/>
          <w:sz w:val="24"/>
          <w:szCs w:val="24"/>
        </w:rPr>
        <w:t xml:space="preserve"> Ellis</w:t>
      </w:r>
      <w:r w:rsidR="00F603AF" w:rsidRPr="009A728A">
        <w:rPr>
          <w:rStyle w:val="personname"/>
          <w:rFonts w:ascii="Times New Roman" w:hAnsi="Times New Roman" w:cs="Times New Roman"/>
          <w:sz w:val="24"/>
          <w:szCs w:val="24"/>
        </w:rPr>
        <w:t>,</w:t>
      </w:r>
      <w:r w:rsidRPr="009A728A">
        <w:rPr>
          <w:rStyle w:val="personname"/>
          <w:rFonts w:ascii="Times New Roman" w:hAnsi="Times New Roman" w:cs="Times New Roman"/>
          <w:sz w:val="24"/>
          <w:szCs w:val="24"/>
        </w:rPr>
        <w:t xml:space="preserve"> C</w:t>
      </w:r>
      <w:r w:rsidR="00F603AF" w:rsidRPr="009A728A">
        <w:rPr>
          <w:rStyle w:val="personname"/>
          <w:rFonts w:ascii="Times New Roman" w:hAnsi="Times New Roman" w:cs="Times New Roman"/>
          <w:sz w:val="24"/>
          <w:szCs w:val="24"/>
        </w:rPr>
        <w:t xml:space="preserve">. </w:t>
      </w:r>
      <w:r w:rsidRPr="009A728A">
        <w:rPr>
          <w:rStyle w:val="personname"/>
          <w:rFonts w:ascii="Times New Roman" w:hAnsi="Times New Roman" w:cs="Times New Roman"/>
          <w:sz w:val="24"/>
          <w:szCs w:val="24"/>
        </w:rPr>
        <w:t>F</w:t>
      </w:r>
      <w:r w:rsidR="00F603AF" w:rsidRPr="009A728A">
        <w:rPr>
          <w:rStyle w:val="personname"/>
          <w:rFonts w:ascii="Times New Roman" w:hAnsi="Times New Roman" w:cs="Times New Roman"/>
          <w:sz w:val="24"/>
          <w:szCs w:val="24"/>
        </w:rPr>
        <w:t>.</w:t>
      </w:r>
      <w:r w:rsidRPr="009A728A">
        <w:rPr>
          <w:rStyle w:val="personname"/>
          <w:rFonts w:ascii="Times New Roman" w:hAnsi="Times New Roman" w:cs="Times New Roman"/>
          <w:sz w:val="24"/>
          <w:szCs w:val="24"/>
        </w:rPr>
        <w:t xml:space="preserve"> </w:t>
      </w:r>
      <w:r w:rsidR="00F603AF" w:rsidRPr="009A728A">
        <w:rPr>
          <w:rStyle w:val="personname"/>
          <w:rFonts w:ascii="Times New Roman" w:hAnsi="Times New Roman" w:cs="Times New Roman"/>
          <w:sz w:val="24"/>
          <w:szCs w:val="24"/>
        </w:rPr>
        <w:t>(</w:t>
      </w:r>
      <w:r w:rsidRPr="009A728A">
        <w:rPr>
          <w:rStyle w:val="personname"/>
          <w:rFonts w:ascii="Times New Roman" w:hAnsi="Times New Roman" w:cs="Times New Roman"/>
          <w:sz w:val="24"/>
          <w:szCs w:val="24"/>
        </w:rPr>
        <w:t>2015</w:t>
      </w:r>
      <w:r w:rsidR="00F603AF" w:rsidRPr="009A728A">
        <w:rPr>
          <w:rStyle w:val="personname"/>
          <w:rFonts w:ascii="Times New Roman" w:hAnsi="Times New Roman" w:cs="Times New Roman"/>
          <w:sz w:val="24"/>
          <w:szCs w:val="24"/>
        </w:rPr>
        <w:t>).</w:t>
      </w:r>
      <w:r w:rsidR="008A358D" w:rsidRPr="009A728A">
        <w:rPr>
          <w:rStyle w:val="personname"/>
          <w:rFonts w:ascii="Times New Roman" w:hAnsi="Times New Roman" w:cs="Times New Roman"/>
          <w:sz w:val="24"/>
          <w:szCs w:val="24"/>
        </w:rPr>
        <w:t xml:space="preserve"> Rabbit health: Misconceptions regarding rabbit behaviour. </w:t>
      </w:r>
      <w:r w:rsidR="008A358D" w:rsidRPr="009A728A">
        <w:rPr>
          <w:rStyle w:val="personname"/>
          <w:rFonts w:ascii="Times New Roman" w:hAnsi="Times New Roman" w:cs="Times New Roman"/>
          <w:i/>
          <w:sz w:val="24"/>
          <w:szCs w:val="24"/>
        </w:rPr>
        <w:t>Veterinary Record</w:t>
      </w:r>
      <w:r w:rsidR="00F603AF" w:rsidRPr="009A728A">
        <w:rPr>
          <w:rStyle w:val="personname"/>
          <w:rFonts w:ascii="Times New Roman" w:hAnsi="Times New Roman" w:cs="Times New Roman"/>
          <w:i/>
          <w:sz w:val="24"/>
          <w:szCs w:val="24"/>
        </w:rPr>
        <w:t>,</w:t>
      </w:r>
      <w:r w:rsidR="008A358D" w:rsidRPr="009A728A">
        <w:rPr>
          <w:rStyle w:val="personname"/>
          <w:rFonts w:ascii="Times New Roman" w:hAnsi="Times New Roman" w:cs="Times New Roman"/>
          <w:sz w:val="24"/>
          <w:szCs w:val="24"/>
        </w:rPr>
        <w:t> 176</w:t>
      </w:r>
      <w:r w:rsidR="00F603AF" w:rsidRPr="009A728A">
        <w:rPr>
          <w:rStyle w:val="personname"/>
          <w:rFonts w:ascii="Times New Roman" w:hAnsi="Times New Roman" w:cs="Times New Roman"/>
          <w:sz w:val="24"/>
          <w:szCs w:val="24"/>
        </w:rPr>
        <w:t>,</w:t>
      </w:r>
      <w:r w:rsidR="008A358D" w:rsidRPr="009A728A">
        <w:rPr>
          <w:rStyle w:val="personname"/>
          <w:rFonts w:ascii="Times New Roman" w:hAnsi="Times New Roman" w:cs="Times New Roman"/>
          <w:sz w:val="24"/>
          <w:szCs w:val="24"/>
        </w:rPr>
        <w:t xml:space="preserve"> 339-340.</w:t>
      </w:r>
    </w:p>
    <w:p w14:paraId="0CA567E8" w14:textId="092FD793" w:rsidR="00694276" w:rsidRPr="009A728A" w:rsidRDefault="00166C47" w:rsidP="00AE0058">
      <w:pPr>
        <w:pStyle w:val="Default"/>
        <w:spacing w:line="360" w:lineRule="auto"/>
        <w:ind w:left="720" w:hanging="720"/>
        <w:rPr>
          <w:rStyle w:val="personname"/>
          <w:rFonts w:ascii="Times New Roman" w:hAnsi="Times New Roman" w:cs="Times New Roman"/>
        </w:rPr>
      </w:pPr>
      <w:r w:rsidRPr="009A728A">
        <w:rPr>
          <w:rFonts w:ascii="Times New Roman" w:hAnsi="Times New Roman" w:cs="Times New Roman"/>
          <w:bCs/>
        </w:rPr>
        <w:t>Oxley</w:t>
      </w:r>
      <w:r w:rsidR="00F603AF" w:rsidRPr="009A728A">
        <w:rPr>
          <w:rFonts w:ascii="Times New Roman" w:hAnsi="Times New Roman" w:cs="Times New Roman"/>
          <w:bCs/>
        </w:rPr>
        <w:t>,</w:t>
      </w:r>
      <w:r w:rsidRPr="009A728A">
        <w:rPr>
          <w:rFonts w:ascii="Times New Roman" w:hAnsi="Times New Roman" w:cs="Times New Roman"/>
          <w:bCs/>
        </w:rPr>
        <w:t xml:space="preserve"> J</w:t>
      </w:r>
      <w:r w:rsidR="00F603AF" w:rsidRPr="009A728A">
        <w:rPr>
          <w:rFonts w:ascii="Times New Roman" w:hAnsi="Times New Roman" w:cs="Times New Roman"/>
          <w:bCs/>
        </w:rPr>
        <w:t xml:space="preserve">. </w:t>
      </w:r>
      <w:r w:rsidRPr="009A728A">
        <w:rPr>
          <w:rFonts w:ascii="Times New Roman" w:hAnsi="Times New Roman" w:cs="Times New Roman"/>
          <w:bCs/>
        </w:rPr>
        <w:t>A</w:t>
      </w:r>
      <w:r w:rsidR="00F603AF" w:rsidRPr="009A728A">
        <w:rPr>
          <w:rFonts w:ascii="Times New Roman" w:hAnsi="Times New Roman" w:cs="Times New Roman"/>
          <w:bCs/>
        </w:rPr>
        <w:t>.</w:t>
      </w:r>
      <w:r w:rsidRPr="009A728A">
        <w:rPr>
          <w:rFonts w:ascii="Times New Roman" w:hAnsi="Times New Roman" w:cs="Times New Roman"/>
          <w:bCs/>
        </w:rPr>
        <w:t>,</w:t>
      </w:r>
      <w:r w:rsidRPr="009A728A">
        <w:rPr>
          <w:rFonts w:ascii="Times New Roman" w:hAnsi="Times New Roman" w:cs="Times New Roman"/>
          <w:b/>
          <w:bCs/>
        </w:rPr>
        <w:t xml:space="preserve"> </w:t>
      </w:r>
      <w:r w:rsidRPr="009A728A">
        <w:rPr>
          <w:rFonts w:ascii="Times New Roman" w:hAnsi="Times New Roman" w:cs="Times New Roman"/>
          <w:bCs/>
        </w:rPr>
        <w:t>Ellis</w:t>
      </w:r>
      <w:r w:rsidR="00F603AF" w:rsidRPr="009A728A">
        <w:rPr>
          <w:rFonts w:ascii="Times New Roman" w:hAnsi="Times New Roman" w:cs="Times New Roman"/>
          <w:bCs/>
        </w:rPr>
        <w:t>,</w:t>
      </w:r>
      <w:r w:rsidRPr="009A728A">
        <w:rPr>
          <w:rFonts w:ascii="Times New Roman" w:hAnsi="Times New Roman" w:cs="Times New Roman"/>
          <w:bCs/>
        </w:rPr>
        <w:t xml:space="preserve"> C</w:t>
      </w:r>
      <w:r w:rsidR="00F603AF" w:rsidRPr="009A728A">
        <w:rPr>
          <w:rFonts w:ascii="Times New Roman" w:hAnsi="Times New Roman" w:cs="Times New Roman"/>
          <w:bCs/>
        </w:rPr>
        <w:t xml:space="preserve">. </w:t>
      </w:r>
      <w:r w:rsidRPr="009A728A">
        <w:rPr>
          <w:rFonts w:ascii="Times New Roman" w:hAnsi="Times New Roman" w:cs="Times New Roman"/>
          <w:bCs/>
        </w:rPr>
        <w:t>F</w:t>
      </w:r>
      <w:r w:rsidR="00F603AF" w:rsidRPr="009A728A">
        <w:rPr>
          <w:rFonts w:ascii="Times New Roman" w:hAnsi="Times New Roman" w:cs="Times New Roman"/>
          <w:bCs/>
        </w:rPr>
        <w:t>.</w:t>
      </w:r>
      <w:r w:rsidRPr="009A728A">
        <w:rPr>
          <w:rFonts w:ascii="Times New Roman" w:hAnsi="Times New Roman" w:cs="Times New Roman"/>
          <w:bCs/>
        </w:rPr>
        <w:t>, McBride</w:t>
      </w:r>
      <w:r w:rsidR="00F603AF" w:rsidRPr="009A728A">
        <w:rPr>
          <w:rFonts w:ascii="Times New Roman" w:hAnsi="Times New Roman" w:cs="Times New Roman"/>
          <w:bCs/>
        </w:rPr>
        <w:t>,</w:t>
      </w:r>
      <w:r w:rsidRPr="009A728A">
        <w:rPr>
          <w:rFonts w:ascii="Times New Roman" w:hAnsi="Times New Roman" w:cs="Times New Roman"/>
          <w:bCs/>
        </w:rPr>
        <w:t xml:space="preserve"> E</w:t>
      </w:r>
      <w:r w:rsidR="00F603AF" w:rsidRPr="009A728A">
        <w:rPr>
          <w:rFonts w:ascii="Times New Roman" w:hAnsi="Times New Roman" w:cs="Times New Roman"/>
          <w:bCs/>
        </w:rPr>
        <w:t xml:space="preserve">. </w:t>
      </w:r>
      <w:r w:rsidRPr="009A728A">
        <w:rPr>
          <w:rFonts w:ascii="Times New Roman" w:hAnsi="Times New Roman" w:cs="Times New Roman"/>
          <w:bCs/>
        </w:rPr>
        <w:t>A</w:t>
      </w:r>
      <w:r w:rsidR="00F603AF" w:rsidRPr="009A728A">
        <w:rPr>
          <w:rFonts w:ascii="Times New Roman" w:hAnsi="Times New Roman" w:cs="Times New Roman"/>
          <w:bCs/>
        </w:rPr>
        <w:t>., &amp;</w:t>
      </w:r>
      <w:r w:rsidRPr="009A728A">
        <w:rPr>
          <w:rFonts w:ascii="Times New Roman" w:hAnsi="Times New Roman" w:cs="Times New Roman"/>
          <w:bCs/>
        </w:rPr>
        <w:t xml:space="preserve"> McCormick</w:t>
      </w:r>
      <w:r w:rsidR="00F603AF" w:rsidRPr="009A728A">
        <w:rPr>
          <w:rFonts w:ascii="Times New Roman" w:hAnsi="Times New Roman" w:cs="Times New Roman"/>
          <w:bCs/>
        </w:rPr>
        <w:t>,</w:t>
      </w:r>
      <w:r w:rsidRPr="009A728A">
        <w:rPr>
          <w:rFonts w:ascii="Times New Roman" w:hAnsi="Times New Roman" w:cs="Times New Roman"/>
          <w:bCs/>
        </w:rPr>
        <w:t xml:space="preserve"> W</w:t>
      </w:r>
      <w:r w:rsidR="00F603AF" w:rsidRPr="009A728A">
        <w:rPr>
          <w:rFonts w:ascii="Times New Roman" w:hAnsi="Times New Roman" w:cs="Times New Roman"/>
          <w:bCs/>
        </w:rPr>
        <w:t>.</w:t>
      </w:r>
      <w:r w:rsidRPr="009A728A">
        <w:rPr>
          <w:rFonts w:ascii="Times New Roman" w:hAnsi="Times New Roman" w:cs="Times New Roman"/>
          <w:bCs/>
        </w:rPr>
        <w:t xml:space="preserve"> </w:t>
      </w:r>
      <w:r w:rsidR="00F603AF" w:rsidRPr="009A728A">
        <w:rPr>
          <w:rFonts w:ascii="Times New Roman" w:hAnsi="Times New Roman" w:cs="Times New Roman"/>
          <w:bCs/>
        </w:rPr>
        <w:t>(</w:t>
      </w:r>
      <w:r w:rsidRPr="009A728A">
        <w:rPr>
          <w:rFonts w:ascii="Times New Roman" w:hAnsi="Times New Roman" w:cs="Times New Roman"/>
          <w:bCs/>
        </w:rPr>
        <w:t>2016</w:t>
      </w:r>
      <w:r w:rsidR="00F603AF" w:rsidRPr="009A728A">
        <w:rPr>
          <w:rFonts w:ascii="Times New Roman" w:hAnsi="Times New Roman" w:cs="Times New Roman"/>
          <w:bCs/>
        </w:rPr>
        <w:t>).</w:t>
      </w:r>
      <w:r w:rsidRPr="009A728A">
        <w:rPr>
          <w:rFonts w:ascii="Times New Roman" w:hAnsi="Times New Roman" w:cs="Times New Roman"/>
          <w:b/>
          <w:bCs/>
        </w:rPr>
        <w:t xml:space="preserve"> </w:t>
      </w:r>
      <w:r w:rsidRPr="009A728A">
        <w:rPr>
          <w:rFonts w:ascii="Times New Roman" w:hAnsi="Times New Roman" w:cs="Times New Roman"/>
        </w:rPr>
        <w:t>A review of handling methods of rabbits within Pet, Laboratory and Veterinary contexts. UFAW Conference, York</w:t>
      </w:r>
      <w:r w:rsidR="00AE0058" w:rsidRPr="009A728A">
        <w:rPr>
          <w:rFonts w:ascii="Times New Roman" w:hAnsi="Times New Roman" w:cs="Times New Roman"/>
        </w:rPr>
        <w:t xml:space="preserve"> 23rd June 2016</w:t>
      </w:r>
      <w:r w:rsidR="00F603AF" w:rsidRPr="009A728A">
        <w:rPr>
          <w:rFonts w:ascii="Times New Roman" w:hAnsi="Times New Roman" w:cs="Times New Roman"/>
        </w:rPr>
        <w:t>.</w:t>
      </w:r>
    </w:p>
    <w:p w14:paraId="468A5FE4" w14:textId="3236B9B4" w:rsidR="00D14D68" w:rsidRPr="009A728A" w:rsidRDefault="0064199C" w:rsidP="00F603AF">
      <w:pPr>
        <w:spacing w:after="0" w:line="360" w:lineRule="auto"/>
        <w:ind w:left="720" w:hanging="720"/>
        <w:rPr>
          <w:rFonts w:ascii="Times New Roman" w:hAnsi="Times New Roman" w:cs="Times New Roman"/>
          <w:color w:val="222222"/>
          <w:sz w:val="24"/>
          <w:szCs w:val="24"/>
          <w:shd w:val="clear" w:color="auto" w:fill="FFFFFF"/>
        </w:rPr>
      </w:pPr>
      <w:r w:rsidRPr="009A728A">
        <w:rPr>
          <w:rFonts w:ascii="Times New Roman" w:hAnsi="Times New Roman" w:cs="Times New Roman"/>
          <w:color w:val="222222"/>
          <w:sz w:val="24"/>
          <w:szCs w:val="24"/>
          <w:shd w:val="clear" w:color="auto" w:fill="FFFFFF"/>
        </w:rPr>
        <w:t>Oxley</w:t>
      </w:r>
      <w:r w:rsidR="00F603AF"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xml:space="preserve"> J</w:t>
      </w:r>
      <w:r w:rsidR="00F603AF" w:rsidRPr="009A728A">
        <w:rPr>
          <w:rFonts w:ascii="Times New Roman" w:hAnsi="Times New Roman" w:cs="Times New Roman"/>
          <w:color w:val="222222"/>
          <w:sz w:val="24"/>
          <w:szCs w:val="24"/>
          <w:shd w:val="clear" w:color="auto" w:fill="FFFFFF"/>
        </w:rPr>
        <w:t xml:space="preserve">. </w:t>
      </w:r>
      <w:r w:rsidRPr="009A728A">
        <w:rPr>
          <w:rFonts w:ascii="Times New Roman" w:hAnsi="Times New Roman" w:cs="Times New Roman"/>
          <w:color w:val="222222"/>
          <w:sz w:val="24"/>
          <w:szCs w:val="24"/>
          <w:shd w:val="clear" w:color="auto" w:fill="FFFFFF"/>
        </w:rPr>
        <w:t>A</w:t>
      </w:r>
      <w:r w:rsidR="00F603AF"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Previti</w:t>
      </w:r>
      <w:r w:rsidR="00F603AF"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xml:space="preserve"> A</w:t>
      </w:r>
      <w:r w:rsidR="00F603AF"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Alibrandi</w:t>
      </w:r>
      <w:r w:rsidR="00F603AF"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xml:space="preserve"> A</w:t>
      </w:r>
      <w:r w:rsidR="00F603AF"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Briefer, E</w:t>
      </w:r>
      <w:r w:rsidR="00F603AF" w:rsidRPr="009A728A">
        <w:rPr>
          <w:rFonts w:ascii="Times New Roman" w:hAnsi="Times New Roman" w:cs="Times New Roman"/>
          <w:color w:val="222222"/>
          <w:sz w:val="24"/>
          <w:szCs w:val="24"/>
          <w:shd w:val="clear" w:color="auto" w:fill="FFFFFF"/>
        </w:rPr>
        <w:t xml:space="preserve">. </w:t>
      </w:r>
      <w:r w:rsidRPr="009A728A">
        <w:rPr>
          <w:rFonts w:ascii="Times New Roman" w:hAnsi="Times New Roman" w:cs="Times New Roman"/>
          <w:color w:val="222222"/>
          <w:sz w:val="24"/>
          <w:szCs w:val="24"/>
          <w:shd w:val="clear" w:color="auto" w:fill="FFFFFF"/>
        </w:rPr>
        <w:t>F</w:t>
      </w:r>
      <w:r w:rsidR="00F603AF" w:rsidRPr="009A728A">
        <w:rPr>
          <w:rFonts w:ascii="Times New Roman" w:hAnsi="Times New Roman" w:cs="Times New Roman"/>
          <w:color w:val="222222"/>
          <w:sz w:val="24"/>
          <w:szCs w:val="24"/>
          <w:shd w:val="clear" w:color="auto" w:fill="FFFFFF"/>
        </w:rPr>
        <w:t>., &amp;</w:t>
      </w:r>
      <w:r w:rsidRPr="009A728A">
        <w:rPr>
          <w:rFonts w:ascii="Times New Roman" w:hAnsi="Times New Roman" w:cs="Times New Roman"/>
          <w:color w:val="222222"/>
          <w:sz w:val="24"/>
          <w:szCs w:val="24"/>
          <w:shd w:val="clear" w:color="auto" w:fill="FFFFFF"/>
        </w:rPr>
        <w:t xml:space="preserve"> Passantino</w:t>
      </w:r>
      <w:r w:rsidR="00F603AF"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xml:space="preserve"> A. </w:t>
      </w:r>
      <w:r w:rsidR="00F603AF"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2015</w:t>
      </w:r>
      <w:r w:rsidR="00F603AF" w:rsidRPr="009A728A">
        <w:rPr>
          <w:rFonts w:ascii="Times New Roman" w:hAnsi="Times New Roman" w:cs="Times New Roman"/>
          <w:color w:val="222222"/>
          <w:sz w:val="24"/>
          <w:szCs w:val="24"/>
          <w:shd w:val="clear" w:color="auto" w:fill="FFFFFF"/>
        </w:rPr>
        <w:t>)</w:t>
      </w:r>
      <w:r w:rsidR="008A358D" w:rsidRPr="009A728A">
        <w:rPr>
          <w:rFonts w:ascii="Times New Roman" w:hAnsi="Times New Roman" w:cs="Times New Roman"/>
          <w:color w:val="222222"/>
          <w:sz w:val="24"/>
          <w:szCs w:val="24"/>
          <w:shd w:val="clear" w:color="auto" w:fill="FFFFFF"/>
        </w:rPr>
        <w:t xml:space="preserve"> A Preliminary internet survey of pet rabbit owners’ characteristics.</w:t>
      </w:r>
      <w:r w:rsidR="008A358D" w:rsidRPr="009A728A">
        <w:rPr>
          <w:rStyle w:val="apple-converted-space"/>
          <w:rFonts w:ascii="Times New Roman" w:hAnsi="Times New Roman" w:cs="Times New Roman"/>
          <w:color w:val="222222"/>
          <w:sz w:val="24"/>
          <w:szCs w:val="24"/>
          <w:shd w:val="clear" w:color="auto" w:fill="FFFFFF"/>
        </w:rPr>
        <w:t> </w:t>
      </w:r>
      <w:r w:rsidR="008A358D" w:rsidRPr="009A728A">
        <w:rPr>
          <w:rFonts w:ascii="Times New Roman" w:hAnsi="Times New Roman" w:cs="Times New Roman"/>
          <w:i/>
          <w:iCs/>
          <w:color w:val="222222"/>
          <w:sz w:val="24"/>
          <w:szCs w:val="24"/>
          <w:shd w:val="clear" w:color="auto" w:fill="FFFFFF"/>
        </w:rPr>
        <w:t>World Rabbit Science</w:t>
      </w:r>
      <w:r w:rsidR="00F603AF" w:rsidRPr="009A728A">
        <w:rPr>
          <w:rFonts w:ascii="Times New Roman" w:hAnsi="Times New Roman" w:cs="Times New Roman"/>
          <w:i/>
          <w:iCs/>
          <w:color w:val="222222"/>
          <w:sz w:val="24"/>
          <w:szCs w:val="24"/>
          <w:shd w:val="clear" w:color="auto" w:fill="FFFFFF"/>
        </w:rPr>
        <w:t>,</w:t>
      </w:r>
      <w:r w:rsidR="008A358D" w:rsidRPr="009A728A">
        <w:rPr>
          <w:rStyle w:val="apple-converted-space"/>
          <w:rFonts w:ascii="Times New Roman" w:hAnsi="Times New Roman" w:cs="Times New Roman"/>
          <w:color w:val="222222"/>
          <w:sz w:val="24"/>
          <w:szCs w:val="24"/>
          <w:shd w:val="clear" w:color="auto" w:fill="FFFFFF"/>
        </w:rPr>
        <w:t> </w:t>
      </w:r>
      <w:r w:rsidR="008A358D" w:rsidRPr="009A728A">
        <w:rPr>
          <w:rFonts w:ascii="Times New Roman" w:hAnsi="Times New Roman" w:cs="Times New Roman"/>
          <w:i/>
          <w:iCs/>
          <w:color w:val="222222"/>
          <w:sz w:val="24"/>
          <w:szCs w:val="24"/>
          <w:shd w:val="clear" w:color="auto" w:fill="FFFFFF"/>
        </w:rPr>
        <w:t>23</w:t>
      </w:r>
      <w:r w:rsidR="00F603AF" w:rsidRPr="009A728A">
        <w:rPr>
          <w:rFonts w:ascii="Times New Roman" w:hAnsi="Times New Roman" w:cs="Times New Roman"/>
          <w:color w:val="222222"/>
          <w:sz w:val="24"/>
          <w:szCs w:val="24"/>
          <w:shd w:val="clear" w:color="auto" w:fill="FFFFFF"/>
        </w:rPr>
        <w:t>, 289-293.</w:t>
      </w:r>
    </w:p>
    <w:p w14:paraId="4D25DE05" w14:textId="3EF395C1" w:rsidR="00694276" w:rsidRPr="009A728A" w:rsidRDefault="0064199C" w:rsidP="00AE0058">
      <w:pPr>
        <w:spacing w:after="0" w:line="360" w:lineRule="auto"/>
        <w:ind w:left="720" w:hanging="720"/>
        <w:rPr>
          <w:rFonts w:ascii="Times New Roman" w:hAnsi="Times New Roman" w:cs="Times New Roman"/>
          <w:sz w:val="24"/>
          <w:szCs w:val="24"/>
        </w:rPr>
      </w:pPr>
      <w:r w:rsidRPr="009A728A">
        <w:rPr>
          <w:rFonts w:ascii="Times New Roman" w:hAnsi="Times New Roman" w:cs="Times New Roman"/>
          <w:sz w:val="24"/>
          <w:szCs w:val="24"/>
        </w:rPr>
        <w:t>PDSA (People's Dispensary for Sick Animals)</w:t>
      </w:r>
      <w:r w:rsidR="00F603AF" w:rsidRPr="009A728A">
        <w:rPr>
          <w:rFonts w:ascii="Times New Roman" w:hAnsi="Times New Roman" w:cs="Times New Roman"/>
          <w:sz w:val="24"/>
          <w:szCs w:val="24"/>
        </w:rPr>
        <w:t>.</w:t>
      </w:r>
      <w:r w:rsidRPr="009A728A">
        <w:rPr>
          <w:rFonts w:ascii="Times New Roman" w:hAnsi="Times New Roman" w:cs="Times New Roman"/>
          <w:sz w:val="24"/>
          <w:szCs w:val="24"/>
        </w:rPr>
        <w:t xml:space="preserve"> </w:t>
      </w:r>
      <w:r w:rsidR="00F603AF" w:rsidRPr="009A728A">
        <w:rPr>
          <w:rFonts w:ascii="Times New Roman" w:hAnsi="Times New Roman" w:cs="Times New Roman"/>
          <w:sz w:val="24"/>
          <w:szCs w:val="24"/>
        </w:rPr>
        <w:t>(</w:t>
      </w:r>
      <w:r w:rsidR="003819F4" w:rsidRPr="009A728A">
        <w:rPr>
          <w:rFonts w:ascii="Times New Roman" w:hAnsi="Times New Roman" w:cs="Times New Roman"/>
          <w:sz w:val="24"/>
          <w:szCs w:val="24"/>
        </w:rPr>
        <w:t>201</w:t>
      </w:r>
      <w:r w:rsidR="00163CF5" w:rsidRPr="009A728A">
        <w:rPr>
          <w:rFonts w:ascii="Times New Roman" w:hAnsi="Times New Roman" w:cs="Times New Roman"/>
          <w:sz w:val="24"/>
          <w:szCs w:val="24"/>
        </w:rPr>
        <w:t>6</w:t>
      </w:r>
      <w:r w:rsidR="00F603AF" w:rsidRPr="009A728A">
        <w:rPr>
          <w:rFonts w:ascii="Times New Roman" w:hAnsi="Times New Roman" w:cs="Times New Roman"/>
          <w:sz w:val="24"/>
          <w:szCs w:val="24"/>
        </w:rPr>
        <w:t>).</w:t>
      </w:r>
      <w:r w:rsidR="003819F4" w:rsidRPr="009A728A">
        <w:rPr>
          <w:rFonts w:ascii="Times New Roman" w:hAnsi="Times New Roman" w:cs="Times New Roman"/>
          <w:sz w:val="24"/>
          <w:szCs w:val="24"/>
        </w:rPr>
        <w:t xml:space="preserve"> PDSA Animal Wellbeing report 2016. </w:t>
      </w:r>
      <w:r w:rsidR="00F603AF" w:rsidRPr="009A728A">
        <w:rPr>
          <w:rFonts w:ascii="Times New Roman" w:hAnsi="Times New Roman" w:cs="Times New Roman"/>
          <w:sz w:val="24"/>
          <w:szCs w:val="24"/>
        </w:rPr>
        <w:t>Retreived from</w:t>
      </w:r>
      <w:r w:rsidR="003819F4" w:rsidRPr="009A728A">
        <w:rPr>
          <w:rFonts w:ascii="Times New Roman" w:hAnsi="Times New Roman" w:cs="Times New Roman"/>
          <w:sz w:val="24"/>
          <w:szCs w:val="24"/>
        </w:rPr>
        <w:t xml:space="preserve">  </w:t>
      </w:r>
      <w:hyperlink r:id="rId11" w:history="1">
        <w:r w:rsidR="003819F4" w:rsidRPr="009A728A">
          <w:rPr>
            <w:rStyle w:val="Hyperlink"/>
            <w:rFonts w:ascii="Times New Roman" w:hAnsi="Times New Roman" w:cs="Times New Roman"/>
            <w:sz w:val="24"/>
            <w:szCs w:val="24"/>
          </w:rPr>
          <w:t>https://www.pdsa.org.uk/get-involved/our-current-campaigns/pdsa-animal-wellbeing-report</w:t>
        </w:r>
      </w:hyperlink>
      <w:r w:rsidR="003819F4" w:rsidRPr="009A728A">
        <w:rPr>
          <w:rFonts w:ascii="Times New Roman" w:hAnsi="Times New Roman" w:cs="Times New Roman"/>
          <w:sz w:val="24"/>
          <w:szCs w:val="24"/>
        </w:rPr>
        <w:t xml:space="preserve">  </w:t>
      </w:r>
      <w:hyperlink r:id="rId12" w:history="1"/>
      <w:r w:rsidRPr="009A728A">
        <w:rPr>
          <w:rFonts w:ascii="Times New Roman" w:hAnsi="Times New Roman" w:cs="Times New Roman"/>
          <w:sz w:val="24"/>
          <w:szCs w:val="24"/>
        </w:rPr>
        <w:t xml:space="preserve"> </w:t>
      </w:r>
    </w:p>
    <w:p w14:paraId="34D0B6EC" w14:textId="3AB072EC" w:rsidR="00F94384" w:rsidRPr="009A728A" w:rsidRDefault="00D4728A" w:rsidP="00AE0058">
      <w:pPr>
        <w:spacing w:after="0" w:line="360" w:lineRule="auto"/>
        <w:ind w:left="720" w:hanging="720"/>
        <w:rPr>
          <w:rFonts w:ascii="Times New Roman" w:hAnsi="Times New Roman" w:cs="Times New Roman"/>
          <w:sz w:val="24"/>
          <w:szCs w:val="24"/>
        </w:rPr>
      </w:pPr>
      <w:r w:rsidRPr="009A728A">
        <w:rPr>
          <w:rFonts w:ascii="Times New Roman" w:hAnsi="Times New Roman" w:cs="Times New Roman"/>
          <w:sz w:val="24"/>
          <w:szCs w:val="24"/>
        </w:rPr>
        <w:t xml:space="preserve">PFMA (Pet Food </w:t>
      </w:r>
      <w:r w:rsidR="0064199C" w:rsidRPr="009A728A">
        <w:rPr>
          <w:rFonts w:ascii="Times New Roman" w:hAnsi="Times New Roman" w:cs="Times New Roman"/>
          <w:sz w:val="24"/>
          <w:szCs w:val="24"/>
        </w:rPr>
        <w:t>Manufacturers Association)</w:t>
      </w:r>
      <w:r w:rsidR="00F603AF" w:rsidRPr="009A728A">
        <w:rPr>
          <w:rFonts w:ascii="Times New Roman" w:hAnsi="Times New Roman" w:cs="Times New Roman"/>
          <w:sz w:val="24"/>
          <w:szCs w:val="24"/>
        </w:rPr>
        <w:t>.</w:t>
      </w:r>
      <w:r w:rsidR="0064199C" w:rsidRPr="009A728A">
        <w:rPr>
          <w:rFonts w:ascii="Times New Roman" w:hAnsi="Times New Roman" w:cs="Times New Roman"/>
          <w:sz w:val="24"/>
          <w:szCs w:val="24"/>
        </w:rPr>
        <w:t xml:space="preserve"> </w:t>
      </w:r>
      <w:r w:rsidR="00F603AF" w:rsidRPr="009A728A">
        <w:rPr>
          <w:rFonts w:ascii="Times New Roman" w:hAnsi="Times New Roman" w:cs="Times New Roman"/>
          <w:sz w:val="24"/>
          <w:szCs w:val="24"/>
        </w:rPr>
        <w:t>(</w:t>
      </w:r>
      <w:r w:rsidR="00720CB9" w:rsidRPr="009A728A">
        <w:rPr>
          <w:rFonts w:ascii="Times New Roman" w:hAnsi="Times New Roman" w:cs="Times New Roman"/>
          <w:sz w:val="24"/>
          <w:szCs w:val="24"/>
        </w:rPr>
        <w:t>201</w:t>
      </w:r>
      <w:r w:rsidR="001E4AFC" w:rsidRPr="009A728A">
        <w:rPr>
          <w:rFonts w:ascii="Times New Roman" w:hAnsi="Times New Roman" w:cs="Times New Roman"/>
          <w:sz w:val="24"/>
          <w:szCs w:val="24"/>
        </w:rPr>
        <w:t>7</w:t>
      </w:r>
      <w:r w:rsidR="00F603AF" w:rsidRPr="009A728A">
        <w:rPr>
          <w:rFonts w:ascii="Times New Roman" w:hAnsi="Times New Roman" w:cs="Times New Roman"/>
          <w:sz w:val="24"/>
          <w:szCs w:val="24"/>
        </w:rPr>
        <w:t>)</w:t>
      </w:r>
      <w:r w:rsidR="00720CB9" w:rsidRPr="009A728A">
        <w:rPr>
          <w:rFonts w:ascii="Times New Roman" w:hAnsi="Times New Roman" w:cs="Times New Roman"/>
          <w:sz w:val="24"/>
          <w:szCs w:val="24"/>
        </w:rPr>
        <w:t xml:space="preserve"> Pet population 201</w:t>
      </w:r>
      <w:r w:rsidR="001E4AFC" w:rsidRPr="009A728A">
        <w:rPr>
          <w:rFonts w:ascii="Times New Roman" w:hAnsi="Times New Roman" w:cs="Times New Roman"/>
          <w:sz w:val="24"/>
          <w:szCs w:val="24"/>
        </w:rPr>
        <w:t>7</w:t>
      </w:r>
      <w:r w:rsidR="00F603AF" w:rsidRPr="009A728A">
        <w:rPr>
          <w:rFonts w:ascii="Times New Roman" w:hAnsi="Times New Roman" w:cs="Times New Roman"/>
          <w:sz w:val="24"/>
          <w:szCs w:val="24"/>
        </w:rPr>
        <w:t>. Retrieved from</w:t>
      </w:r>
      <w:r w:rsidR="00720CB9" w:rsidRPr="009A728A">
        <w:rPr>
          <w:rFonts w:ascii="Times New Roman" w:hAnsi="Times New Roman" w:cs="Times New Roman"/>
          <w:sz w:val="24"/>
          <w:szCs w:val="24"/>
        </w:rPr>
        <w:t xml:space="preserve"> </w:t>
      </w:r>
      <w:hyperlink r:id="rId13" w:history="1">
        <w:r w:rsidR="001E4AFC" w:rsidRPr="009A728A">
          <w:rPr>
            <w:rStyle w:val="Hyperlink"/>
            <w:rFonts w:ascii="Times New Roman" w:hAnsi="Times New Roman" w:cs="Times New Roman"/>
            <w:sz w:val="24"/>
            <w:szCs w:val="24"/>
          </w:rPr>
          <w:t>http://www.pfma.org.uk/pet-population-2017</w:t>
        </w:r>
      </w:hyperlink>
      <w:r w:rsidR="00F603AF" w:rsidRPr="009A728A">
        <w:rPr>
          <w:rFonts w:ascii="Times New Roman" w:hAnsi="Times New Roman" w:cs="Times New Roman"/>
          <w:sz w:val="24"/>
          <w:szCs w:val="24"/>
        </w:rPr>
        <w:t xml:space="preserve"> </w:t>
      </w:r>
    </w:p>
    <w:p w14:paraId="6CB94985" w14:textId="3B065986" w:rsidR="00E523C6" w:rsidRPr="009A728A" w:rsidRDefault="00E523C6" w:rsidP="00E523C6">
      <w:pPr>
        <w:spacing w:after="0" w:line="360" w:lineRule="auto"/>
        <w:ind w:left="720" w:hanging="720"/>
        <w:rPr>
          <w:rFonts w:ascii="Times New Roman" w:hAnsi="Times New Roman" w:cs="Times New Roman"/>
          <w:sz w:val="24"/>
          <w:szCs w:val="24"/>
        </w:rPr>
      </w:pPr>
      <w:r w:rsidRPr="009A728A">
        <w:rPr>
          <w:rFonts w:ascii="Times New Roman" w:hAnsi="Times New Roman" w:cs="Times New Roman"/>
          <w:sz w:val="24"/>
          <w:szCs w:val="24"/>
        </w:rPr>
        <w:t xml:space="preserve">Pongrácz, P., &amp; Altbäcker, V. (1999). The effect of early handling is dependent upon the state of the rabbit (Oryctolagus cuniculus) pups around nursing. </w:t>
      </w:r>
      <w:r w:rsidRPr="009A728A">
        <w:rPr>
          <w:rFonts w:ascii="Times New Roman" w:hAnsi="Times New Roman" w:cs="Times New Roman"/>
          <w:i/>
          <w:iCs/>
          <w:sz w:val="24"/>
          <w:szCs w:val="24"/>
        </w:rPr>
        <w:t>Developmental Psychobiology</w:t>
      </w:r>
      <w:r w:rsidRPr="009A728A">
        <w:rPr>
          <w:rFonts w:ascii="Times New Roman" w:hAnsi="Times New Roman" w:cs="Times New Roman"/>
          <w:sz w:val="24"/>
          <w:szCs w:val="24"/>
        </w:rPr>
        <w:t xml:space="preserve"> 35, 241-251.</w:t>
      </w:r>
    </w:p>
    <w:p w14:paraId="2206C4CE" w14:textId="39000443" w:rsidR="00AD171E" w:rsidRPr="009A728A" w:rsidRDefault="0064199C" w:rsidP="00F603AF">
      <w:pPr>
        <w:spacing w:after="0" w:line="360" w:lineRule="auto"/>
        <w:ind w:left="720" w:hanging="720"/>
        <w:rPr>
          <w:rFonts w:ascii="Times New Roman" w:hAnsi="Times New Roman" w:cs="Times New Roman"/>
          <w:color w:val="222222"/>
          <w:sz w:val="24"/>
          <w:szCs w:val="24"/>
          <w:shd w:val="clear" w:color="auto" w:fill="FFFFFF"/>
        </w:rPr>
      </w:pPr>
      <w:r w:rsidRPr="009A728A">
        <w:rPr>
          <w:rFonts w:ascii="Times New Roman" w:hAnsi="Times New Roman" w:cs="Times New Roman"/>
          <w:color w:val="222222"/>
          <w:sz w:val="24"/>
          <w:szCs w:val="24"/>
          <w:shd w:val="clear" w:color="auto" w:fill="FFFFFF"/>
        </w:rPr>
        <w:t>Richardson</w:t>
      </w:r>
      <w:r w:rsidR="00F603AF"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xml:space="preserve"> J</w:t>
      </w:r>
      <w:r w:rsidR="00F603AF" w:rsidRPr="009A728A">
        <w:rPr>
          <w:rFonts w:ascii="Times New Roman" w:hAnsi="Times New Roman" w:cs="Times New Roman"/>
          <w:color w:val="222222"/>
          <w:sz w:val="24"/>
          <w:szCs w:val="24"/>
          <w:shd w:val="clear" w:color="auto" w:fill="FFFFFF"/>
        </w:rPr>
        <w:t>., &amp;</w:t>
      </w:r>
      <w:r w:rsidRPr="009A728A">
        <w:rPr>
          <w:rFonts w:ascii="Times New Roman" w:hAnsi="Times New Roman" w:cs="Times New Roman"/>
          <w:color w:val="222222"/>
          <w:sz w:val="24"/>
          <w:szCs w:val="24"/>
          <w:shd w:val="clear" w:color="auto" w:fill="FFFFFF"/>
        </w:rPr>
        <w:t xml:space="preserve"> Keeble</w:t>
      </w:r>
      <w:r w:rsidR="00F603AF"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xml:space="preserve"> E</w:t>
      </w:r>
      <w:r w:rsidR="00F603AF"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xml:space="preserve"> </w:t>
      </w:r>
      <w:r w:rsidR="00F603AF"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2014</w:t>
      </w:r>
      <w:r w:rsidR="00F603AF"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xml:space="preserve"> </w:t>
      </w:r>
      <w:r w:rsidR="00F94384" w:rsidRPr="009A728A">
        <w:rPr>
          <w:rFonts w:ascii="Times New Roman" w:hAnsi="Times New Roman" w:cs="Times New Roman"/>
          <w:color w:val="222222"/>
          <w:sz w:val="24"/>
          <w:szCs w:val="24"/>
          <w:shd w:val="clear" w:color="auto" w:fill="FFFFFF"/>
        </w:rPr>
        <w:t>Physical examinatio</w:t>
      </w:r>
      <w:r w:rsidRPr="009A728A">
        <w:rPr>
          <w:rFonts w:ascii="Times New Roman" w:hAnsi="Times New Roman" w:cs="Times New Roman"/>
          <w:color w:val="222222"/>
          <w:sz w:val="24"/>
          <w:szCs w:val="24"/>
          <w:shd w:val="clear" w:color="auto" w:fill="FFFFFF"/>
        </w:rPr>
        <w:t xml:space="preserve">n and clinical techniques In </w:t>
      </w:r>
      <w:r w:rsidR="00F94384" w:rsidRPr="009A728A">
        <w:rPr>
          <w:rFonts w:ascii="Times New Roman" w:hAnsi="Times New Roman" w:cs="Times New Roman"/>
          <w:color w:val="222222"/>
          <w:sz w:val="24"/>
          <w:szCs w:val="24"/>
          <w:shd w:val="clear" w:color="auto" w:fill="FFFFFF"/>
        </w:rPr>
        <w:t xml:space="preserve">Meredith </w:t>
      </w:r>
      <w:r w:rsidRPr="009A728A">
        <w:rPr>
          <w:rFonts w:ascii="Times New Roman" w:hAnsi="Times New Roman" w:cs="Times New Roman"/>
          <w:color w:val="222222"/>
          <w:sz w:val="24"/>
          <w:szCs w:val="24"/>
          <w:shd w:val="clear" w:color="auto" w:fill="FFFFFF"/>
        </w:rPr>
        <w:t xml:space="preserve">A and </w:t>
      </w:r>
      <w:r w:rsidR="00F94384" w:rsidRPr="009A728A">
        <w:rPr>
          <w:rFonts w:ascii="Times New Roman" w:hAnsi="Times New Roman" w:cs="Times New Roman"/>
          <w:color w:val="222222"/>
          <w:sz w:val="24"/>
          <w:szCs w:val="24"/>
          <w:shd w:val="clear" w:color="auto" w:fill="FFFFFF"/>
        </w:rPr>
        <w:t xml:space="preserve"> Lord </w:t>
      </w:r>
      <w:r w:rsidRPr="009A728A">
        <w:rPr>
          <w:rFonts w:ascii="Times New Roman" w:hAnsi="Times New Roman" w:cs="Times New Roman"/>
          <w:color w:val="222222"/>
          <w:sz w:val="24"/>
          <w:szCs w:val="24"/>
          <w:shd w:val="clear" w:color="auto" w:fill="FFFFFF"/>
        </w:rPr>
        <w:t xml:space="preserve">B. </w:t>
      </w:r>
      <w:r w:rsidR="00F94384" w:rsidRPr="009A728A">
        <w:rPr>
          <w:rFonts w:ascii="Times New Roman" w:hAnsi="Times New Roman" w:cs="Times New Roman"/>
          <w:color w:val="222222"/>
          <w:sz w:val="24"/>
          <w:szCs w:val="24"/>
          <w:shd w:val="clear" w:color="auto" w:fill="FFFFFF"/>
        </w:rPr>
        <w:t>(eds) BSAVA Manual of Rabbit Medicine, BSAV</w:t>
      </w:r>
      <w:r w:rsidRPr="009A728A">
        <w:rPr>
          <w:rFonts w:ascii="Times New Roman" w:hAnsi="Times New Roman" w:cs="Times New Roman"/>
          <w:color w:val="222222"/>
          <w:sz w:val="24"/>
          <w:szCs w:val="24"/>
          <w:shd w:val="clear" w:color="auto" w:fill="FFFFFF"/>
        </w:rPr>
        <w:t>A, Quedgeley: UK, p</w:t>
      </w:r>
      <w:r w:rsidR="00F603AF" w:rsidRPr="009A728A">
        <w:rPr>
          <w:rFonts w:ascii="Times New Roman" w:hAnsi="Times New Roman" w:cs="Times New Roman"/>
          <w:color w:val="222222"/>
          <w:sz w:val="24"/>
          <w:szCs w:val="24"/>
          <w:shd w:val="clear" w:color="auto" w:fill="FFFFFF"/>
        </w:rPr>
        <w:t xml:space="preserve">. </w:t>
      </w:r>
      <w:r w:rsidR="00F94384" w:rsidRPr="009A728A">
        <w:rPr>
          <w:rFonts w:ascii="Times New Roman" w:hAnsi="Times New Roman" w:cs="Times New Roman"/>
          <w:color w:val="222222"/>
          <w:sz w:val="24"/>
          <w:szCs w:val="24"/>
          <w:shd w:val="clear" w:color="auto" w:fill="FFFFFF"/>
        </w:rPr>
        <w:t xml:space="preserve">80—107 </w:t>
      </w:r>
    </w:p>
    <w:p w14:paraId="2A288D4B" w14:textId="0972B5CA" w:rsidR="00694276" w:rsidRPr="009A728A" w:rsidRDefault="0064199C" w:rsidP="00AE0058">
      <w:pPr>
        <w:spacing w:after="0" w:line="360" w:lineRule="auto"/>
        <w:ind w:left="720" w:hanging="720"/>
        <w:rPr>
          <w:rFonts w:ascii="Times New Roman" w:hAnsi="Times New Roman" w:cs="Times New Roman"/>
          <w:color w:val="222222"/>
          <w:sz w:val="24"/>
          <w:szCs w:val="24"/>
          <w:shd w:val="clear" w:color="auto" w:fill="FFFFFF"/>
        </w:rPr>
      </w:pPr>
      <w:r w:rsidRPr="009A728A">
        <w:rPr>
          <w:rFonts w:ascii="Times New Roman" w:hAnsi="Times New Roman" w:cs="Times New Roman"/>
          <w:color w:val="222222"/>
          <w:sz w:val="24"/>
          <w:szCs w:val="24"/>
          <w:shd w:val="clear" w:color="auto" w:fill="FFFFFF"/>
        </w:rPr>
        <w:t>Rooney</w:t>
      </w:r>
      <w:r w:rsidR="00F603AF"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xml:space="preserve"> N</w:t>
      </w:r>
      <w:r w:rsidR="00F603AF" w:rsidRPr="009A728A">
        <w:rPr>
          <w:rFonts w:ascii="Times New Roman" w:hAnsi="Times New Roman" w:cs="Times New Roman"/>
          <w:color w:val="222222"/>
          <w:sz w:val="24"/>
          <w:szCs w:val="24"/>
          <w:shd w:val="clear" w:color="auto" w:fill="FFFFFF"/>
        </w:rPr>
        <w:t xml:space="preserve">. </w:t>
      </w:r>
      <w:r w:rsidRPr="009A728A">
        <w:rPr>
          <w:rFonts w:ascii="Times New Roman" w:hAnsi="Times New Roman" w:cs="Times New Roman"/>
          <w:color w:val="222222"/>
          <w:sz w:val="24"/>
          <w:szCs w:val="24"/>
          <w:shd w:val="clear" w:color="auto" w:fill="FFFFFF"/>
        </w:rPr>
        <w:t>J</w:t>
      </w:r>
      <w:r w:rsidR="00F603AF"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Blackwell</w:t>
      </w:r>
      <w:r w:rsidR="00F603AF"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xml:space="preserve"> E</w:t>
      </w:r>
      <w:r w:rsidR="00F603AF" w:rsidRPr="009A728A">
        <w:rPr>
          <w:rFonts w:ascii="Times New Roman" w:hAnsi="Times New Roman" w:cs="Times New Roman"/>
          <w:color w:val="222222"/>
          <w:sz w:val="24"/>
          <w:szCs w:val="24"/>
          <w:shd w:val="clear" w:color="auto" w:fill="FFFFFF"/>
        </w:rPr>
        <w:t xml:space="preserve">. </w:t>
      </w:r>
      <w:r w:rsidRPr="009A728A">
        <w:rPr>
          <w:rFonts w:ascii="Times New Roman" w:hAnsi="Times New Roman" w:cs="Times New Roman"/>
          <w:color w:val="222222"/>
          <w:sz w:val="24"/>
          <w:szCs w:val="24"/>
          <w:shd w:val="clear" w:color="auto" w:fill="FFFFFF"/>
        </w:rPr>
        <w:t>J</w:t>
      </w:r>
      <w:r w:rsidR="00F603AF"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Mullan</w:t>
      </w:r>
      <w:r w:rsidR="00F603AF"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xml:space="preserve"> S</w:t>
      </w:r>
      <w:r w:rsidR="00F603AF" w:rsidRPr="009A728A">
        <w:rPr>
          <w:rFonts w:ascii="Times New Roman" w:hAnsi="Times New Roman" w:cs="Times New Roman"/>
          <w:color w:val="222222"/>
          <w:sz w:val="24"/>
          <w:szCs w:val="24"/>
          <w:shd w:val="clear" w:color="auto" w:fill="FFFFFF"/>
        </w:rPr>
        <w:t xml:space="preserve">. </w:t>
      </w:r>
      <w:r w:rsidRPr="009A728A">
        <w:rPr>
          <w:rFonts w:ascii="Times New Roman" w:hAnsi="Times New Roman" w:cs="Times New Roman"/>
          <w:color w:val="222222"/>
          <w:sz w:val="24"/>
          <w:szCs w:val="24"/>
          <w:shd w:val="clear" w:color="auto" w:fill="FFFFFF"/>
        </w:rPr>
        <w:t>M</w:t>
      </w:r>
      <w:r w:rsidR="00F603AF"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Saunders</w:t>
      </w:r>
      <w:r w:rsidR="00F603AF"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xml:space="preserve"> R</w:t>
      </w:r>
      <w:r w:rsidR="00F603AF"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Baker</w:t>
      </w:r>
      <w:r w:rsidR="00F603AF"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xml:space="preserve"> P</w:t>
      </w:r>
      <w:r w:rsidR="00F603AF" w:rsidRPr="009A728A">
        <w:rPr>
          <w:rFonts w:ascii="Times New Roman" w:hAnsi="Times New Roman" w:cs="Times New Roman"/>
          <w:color w:val="222222"/>
          <w:sz w:val="24"/>
          <w:szCs w:val="24"/>
          <w:shd w:val="clear" w:color="auto" w:fill="FFFFFF"/>
        </w:rPr>
        <w:t xml:space="preserve">. </w:t>
      </w:r>
      <w:r w:rsidRPr="009A728A">
        <w:rPr>
          <w:rFonts w:ascii="Times New Roman" w:hAnsi="Times New Roman" w:cs="Times New Roman"/>
          <w:color w:val="222222"/>
          <w:sz w:val="24"/>
          <w:szCs w:val="24"/>
          <w:shd w:val="clear" w:color="auto" w:fill="FFFFFF"/>
        </w:rPr>
        <w:t>E</w:t>
      </w:r>
      <w:r w:rsidR="00F603AF"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Hill</w:t>
      </w:r>
      <w:r w:rsidR="00F603AF"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xml:space="preserve"> J</w:t>
      </w:r>
      <w:r w:rsidR="00F603AF" w:rsidRPr="009A728A">
        <w:rPr>
          <w:rFonts w:ascii="Times New Roman" w:hAnsi="Times New Roman" w:cs="Times New Roman"/>
          <w:color w:val="222222"/>
          <w:sz w:val="24"/>
          <w:szCs w:val="24"/>
          <w:shd w:val="clear" w:color="auto" w:fill="FFFFFF"/>
        </w:rPr>
        <w:t xml:space="preserve">. </w:t>
      </w:r>
      <w:r w:rsidRPr="009A728A">
        <w:rPr>
          <w:rFonts w:ascii="Times New Roman" w:hAnsi="Times New Roman" w:cs="Times New Roman"/>
          <w:color w:val="222222"/>
          <w:sz w:val="24"/>
          <w:szCs w:val="24"/>
          <w:shd w:val="clear" w:color="auto" w:fill="FFFFFF"/>
        </w:rPr>
        <w:t>M</w:t>
      </w:r>
      <w:r w:rsidR="00F603AF"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Sealey</w:t>
      </w:r>
      <w:r w:rsidR="00F603AF"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xml:space="preserve"> C</w:t>
      </w:r>
      <w:r w:rsidR="00F603AF" w:rsidRPr="009A728A">
        <w:rPr>
          <w:rFonts w:ascii="Times New Roman" w:hAnsi="Times New Roman" w:cs="Times New Roman"/>
          <w:color w:val="222222"/>
          <w:sz w:val="24"/>
          <w:szCs w:val="24"/>
          <w:shd w:val="clear" w:color="auto" w:fill="FFFFFF"/>
        </w:rPr>
        <w:t xml:space="preserve">. </w:t>
      </w:r>
      <w:r w:rsidRPr="009A728A">
        <w:rPr>
          <w:rFonts w:ascii="Times New Roman" w:hAnsi="Times New Roman" w:cs="Times New Roman"/>
          <w:color w:val="222222"/>
          <w:sz w:val="24"/>
          <w:szCs w:val="24"/>
          <w:shd w:val="clear" w:color="auto" w:fill="FFFFFF"/>
        </w:rPr>
        <w:t>E</w:t>
      </w:r>
      <w:r w:rsidR="00F603AF"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Turner</w:t>
      </w:r>
      <w:r w:rsidR="00F603AF"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xml:space="preserve"> M</w:t>
      </w:r>
      <w:r w:rsidR="00F603AF" w:rsidRPr="009A728A">
        <w:rPr>
          <w:rFonts w:ascii="Times New Roman" w:hAnsi="Times New Roman" w:cs="Times New Roman"/>
          <w:color w:val="222222"/>
          <w:sz w:val="24"/>
          <w:szCs w:val="24"/>
          <w:shd w:val="clear" w:color="auto" w:fill="FFFFFF"/>
        </w:rPr>
        <w:t xml:space="preserve">. </w:t>
      </w:r>
      <w:r w:rsidRPr="009A728A">
        <w:rPr>
          <w:rFonts w:ascii="Times New Roman" w:hAnsi="Times New Roman" w:cs="Times New Roman"/>
          <w:color w:val="222222"/>
          <w:sz w:val="24"/>
          <w:szCs w:val="24"/>
          <w:shd w:val="clear" w:color="auto" w:fill="FFFFFF"/>
        </w:rPr>
        <w:t>J</w:t>
      </w:r>
      <w:r w:rsidR="00F603AF" w:rsidRPr="009A728A">
        <w:rPr>
          <w:rFonts w:ascii="Times New Roman" w:hAnsi="Times New Roman" w:cs="Times New Roman"/>
          <w:color w:val="222222"/>
          <w:sz w:val="24"/>
          <w:szCs w:val="24"/>
          <w:shd w:val="clear" w:color="auto" w:fill="FFFFFF"/>
        </w:rPr>
        <w:t>., &amp;</w:t>
      </w:r>
      <w:r w:rsidRPr="009A728A">
        <w:rPr>
          <w:rFonts w:ascii="Times New Roman" w:hAnsi="Times New Roman" w:cs="Times New Roman"/>
          <w:color w:val="222222"/>
          <w:sz w:val="24"/>
          <w:szCs w:val="24"/>
          <w:shd w:val="clear" w:color="auto" w:fill="FFFFFF"/>
        </w:rPr>
        <w:t xml:space="preserve"> Held</w:t>
      </w:r>
      <w:r w:rsidR="00F603AF"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xml:space="preserve"> S</w:t>
      </w:r>
      <w:r w:rsidR="00F603AF" w:rsidRPr="009A728A">
        <w:rPr>
          <w:rFonts w:ascii="Times New Roman" w:hAnsi="Times New Roman" w:cs="Times New Roman"/>
          <w:color w:val="222222"/>
          <w:sz w:val="24"/>
          <w:szCs w:val="24"/>
          <w:shd w:val="clear" w:color="auto" w:fill="FFFFFF"/>
        </w:rPr>
        <w:t xml:space="preserve">. </w:t>
      </w:r>
      <w:r w:rsidRPr="009A728A">
        <w:rPr>
          <w:rFonts w:ascii="Times New Roman" w:hAnsi="Times New Roman" w:cs="Times New Roman"/>
          <w:color w:val="222222"/>
          <w:sz w:val="24"/>
          <w:szCs w:val="24"/>
          <w:shd w:val="clear" w:color="auto" w:fill="FFFFFF"/>
        </w:rPr>
        <w:t>D</w:t>
      </w:r>
      <w:r w:rsidR="00F603AF" w:rsidRPr="009A728A">
        <w:rPr>
          <w:rFonts w:ascii="Times New Roman" w:hAnsi="Times New Roman" w:cs="Times New Roman"/>
          <w:color w:val="222222"/>
          <w:sz w:val="24"/>
          <w:szCs w:val="24"/>
          <w:shd w:val="clear" w:color="auto" w:fill="FFFFFF"/>
        </w:rPr>
        <w:t>. (</w:t>
      </w:r>
      <w:r w:rsidRPr="009A728A">
        <w:rPr>
          <w:rFonts w:ascii="Times New Roman" w:hAnsi="Times New Roman" w:cs="Times New Roman"/>
          <w:color w:val="222222"/>
          <w:sz w:val="24"/>
          <w:szCs w:val="24"/>
          <w:shd w:val="clear" w:color="auto" w:fill="FFFFFF"/>
        </w:rPr>
        <w:t>2014</w:t>
      </w:r>
      <w:r w:rsidR="00F603AF" w:rsidRPr="009A728A">
        <w:rPr>
          <w:rFonts w:ascii="Times New Roman" w:hAnsi="Times New Roman" w:cs="Times New Roman"/>
          <w:color w:val="222222"/>
          <w:sz w:val="24"/>
          <w:szCs w:val="24"/>
          <w:shd w:val="clear" w:color="auto" w:fill="FFFFFF"/>
        </w:rPr>
        <w:t>)</w:t>
      </w:r>
      <w:r w:rsidR="008A358D" w:rsidRPr="009A728A">
        <w:rPr>
          <w:rFonts w:ascii="Times New Roman" w:hAnsi="Times New Roman" w:cs="Times New Roman"/>
          <w:color w:val="222222"/>
          <w:sz w:val="24"/>
          <w:szCs w:val="24"/>
          <w:shd w:val="clear" w:color="auto" w:fill="FFFFFF"/>
        </w:rPr>
        <w:t xml:space="preserve"> The current state of welfare, housing and husbandry of the English pet rabbit population.</w:t>
      </w:r>
      <w:r w:rsidR="008A358D" w:rsidRPr="009A728A">
        <w:rPr>
          <w:rStyle w:val="apple-converted-space"/>
          <w:rFonts w:ascii="Times New Roman" w:hAnsi="Times New Roman" w:cs="Times New Roman"/>
          <w:color w:val="222222"/>
          <w:sz w:val="24"/>
          <w:szCs w:val="24"/>
          <w:shd w:val="clear" w:color="auto" w:fill="FFFFFF"/>
        </w:rPr>
        <w:t> </w:t>
      </w:r>
      <w:r w:rsidR="008A358D" w:rsidRPr="009A728A">
        <w:rPr>
          <w:rFonts w:ascii="Times New Roman" w:hAnsi="Times New Roman" w:cs="Times New Roman"/>
          <w:i/>
          <w:iCs/>
          <w:color w:val="222222"/>
          <w:sz w:val="24"/>
          <w:szCs w:val="24"/>
          <w:shd w:val="clear" w:color="auto" w:fill="FFFFFF"/>
        </w:rPr>
        <w:t xml:space="preserve">BMC </w:t>
      </w:r>
      <w:r w:rsidRPr="009A728A">
        <w:rPr>
          <w:rFonts w:ascii="Times New Roman" w:hAnsi="Times New Roman" w:cs="Times New Roman"/>
          <w:i/>
          <w:iCs/>
          <w:color w:val="222222"/>
          <w:sz w:val="24"/>
          <w:szCs w:val="24"/>
          <w:shd w:val="clear" w:color="auto" w:fill="FFFFFF"/>
        </w:rPr>
        <w:t>Research N</w:t>
      </w:r>
      <w:r w:rsidR="008A358D" w:rsidRPr="009A728A">
        <w:rPr>
          <w:rFonts w:ascii="Times New Roman" w:hAnsi="Times New Roman" w:cs="Times New Roman"/>
          <w:i/>
          <w:iCs/>
          <w:color w:val="222222"/>
          <w:sz w:val="24"/>
          <w:szCs w:val="24"/>
          <w:shd w:val="clear" w:color="auto" w:fill="FFFFFF"/>
        </w:rPr>
        <w:t>otes</w:t>
      </w:r>
      <w:r w:rsidR="00F603AF" w:rsidRPr="009A728A">
        <w:rPr>
          <w:rFonts w:ascii="Times New Roman" w:hAnsi="Times New Roman" w:cs="Times New Roman"/>
          <w:i/>
          <w:iCs/>
          <w:color w:val="222222"/>
          <w:sz w:val="24"/>
          <w:szCs w:val="24"/>
          <w:shd w:val="clear" w:color="auto" w:fill="FFFFFF"/>
        </w:rPr>
        <w:t>,</w:t>
      </w:r>
      <w:r w:rsidR="008A358D" w:rsidRPr="009A728A">
        <w:rPr>
          <w:rStyle w:val="apple-converted-space"/>
          <w:rFonts w:ascii="Times New Roman" w:hAnsi="Times New Roman" w:cs="Times New Roman"/>
          <w:color w:val="222222"/>
          <w:sz w:val="24"/>
          <w:szCs w:val="24"/>
          <w:shd w:val="clear" w:color="auto" w:fill="FFFFFF"/>
        </w:rPr>
        <w:t> </w:t>
      </w:r>
      <w:r w:rsidR="008A358D" w:rsidRPr="009A728A">
        <w:rPr>
          <w:rFonts w:ascii="Times New Roman" w:hAnsi="Times New Roman" w:cs="Times New Roman"/>
          <w:i/>
          <w:iCs/>
          <w:color w:val="222222"/>
          <w:sz w:val="24"/>
          <w:szCs w:val="24"/>
          <w:shd w:val="clear" w:color="auto" w:fill="FFFFFF"/>
        </w:rPr>
        <w:t>7</w:t>
      </w:r>
      <w:r w:rsidR="00F603AF" w:rsidRPr="009A728A">
        <w:rPr>
          <w:rFonts w:ascii="Times New Roman" w:hAnsi="Times New Roman" w:cs="Times New Roman"/>
          <w:color w:val="222222"/>
          <w:sz w:val="24"/>
          <w:szCs w:val="24"/>
          <w:shd w:val="clear" w:color="auto" w:fill="FFFFFF"/>
        </w:rPr>
        <w:t>,</w:t>
      </w:r>
      <w:r w:rsidR="008A358D" w:rsidRPr="009A728A">
        <w:rPr>
          <w:rFonts w:ascii="Times New Roman" w:hAnsi="Times New Roman" w:cs="Times New Roman"/>
          <w:color w:val="222222"/>
          <w:sz w:val="24"/>
          <w:szCs w:val="24"/>
          <w:shd w:val="clear" w:color="auto" w:fill="FFFFFF"/>
        </w:rPr>
        <w:t xml:space="preserve"> 1-13.</w:t>
      </w:r>
    </w:p>
    <w:p w14:paraId="5A9FF46E" w14:textId="097BF1E6" w:rsidR="00D7509A" w:rsidRPr="009A728A" w:rsidRDefault="00D7509A" w:rsidP="009B036D">
      <w:pPr>
        <w:spacing w:after="0" w:line="360" w:lineRule="auto"/>
        <w:ind w:left="720" w:hanging="720"/>
        <w:rPr>
          <w:rFonts w:ascii="Times New Roman" w:hAnsi="Times New Roman" w:cs="Times New Roman"/>
          <w:color w:val="222222"/>
          <w:sz w:val="24"/>
          <w:szCs w:val="24"/>
          <w:shd w:val="clear" w:color="auto" w:fill="FFFFFF"/>
        </w:rPr>
      </w:pPr>
      <w:r w:rsidRPr="009A728A">
        <w:rPr>
          <w:rFonts w:ascii="Times New Roman" w:hAnsi="Times New Roman" w:cs="Times New Roman"/>
          <w:color w:val="222222"/>
          <w:sz w:val="24"/>
          <w:szCs w:val="24"/>
          <w:shd w:val="clear" w:color="auto" w:fill="FFFFFF"/>
        </w:rPr>
        <w:t xml:space="preserve">Roshier, A.L., and McBride E.A. (2012) Canine behaviour problems: discussions between veterinarians and dog owners during annual booster consultations. </w:t>
      </w:r>
      <w:r w:rsidRPr="009A728A">
        <w:rPr>
          <w:rFonts w:ascii="Times New Roman" w:hAnsi="Times New Roman" w:cs="Times New Roman"/>
          <w:i/>
          <w:iCs/>
          <w:color w:val="222222"/>
          <w:sz w:val="24"/>
          <w:szCs w:val="24"/>
          <w:shd w:val="clear" w:color="auto" w:fill="FFFFFF"/>
        </w:rPr>
        <w:t>Veterinary Record</w:t>
      </w:r>
      <w:r w:rsidRPr="009A728A">
        <w:rPr>
          <w:rFonts w:ascii="Times New Roman" w:hAnsi="Times New Roman" w:cs="Times New Roman"/>
          <w:color w:val="222222"/>
          <w:sz w:val="24"/>
          <w:szCs w:val="24"/>
          <w:shd w:val="clear" w:color="auto" w:fill="FFFFFF"/>
        </w:rPr>
        <w:t>; 172</w:t>
      </w:r>
      <w:r w:rsidR="009B036D" w:rsidRPr="009A728A">
        <w:rPr>
          <w:rFonts w:ascii="Times New Roman" w:hAnsi="Times New Roman" w:cs="Times New Roman"/>
          <w:color w:val="222222"/>
          <w:sz w:val="24"/>
          <w:szCs w:val="24"/>
          <w:shd w:val="clear" w:color="auto" w:fill="FFFFFF"/>
        </w:rPr>
        <w:t xml:space="preserve">, </w:t>
      </w:r>
      <w:r w:rsidRPr="009A728A">
        <w:rPr>
          <w:rFonts w:ascii="Times New Roman" w:hAnsi="Times New Roman" w:cs="Times New Roman"/>
          <w:color w:val="222222"/>
          <w:sz w:val="24"/>
          <w:szCs w:val="24"/>
          <w:shd w:val="clear" w:color="auto" w:fill="FFFFFF"/>
        </w:rPr>
        <w:t xml:space="preserve">235 </w:t>
      </w:r>
    </w:p>
    <w:p w14:paraId="60A68E47" w14:textId="2C9D2D7F" w:rsidR="00EE2305" w:rsidRPr="009A728A" w:rsidRDefault="00EE2305" w:rsidP="00AE0058">
      <w:pPr>
        <w:spacing w:after="0" w:line="360" w:lineRule="auto"/>
        <w:ind w:left="720" w:hanging="720"/>
        <w:rPr>
          <w:rFonts w:ascii="Times New Roman" w:hAnsi="Times New Roman" w:cs="Times New Roman"/>
          <w:sz w:val="24"/>
          <w:szCs w:val="24"/>
        </w:rPr>
      </w:pPr>
      <w:r w:rsidRPr="009A728A">
        <w:rPr>
          <w:rFonts w:ascii="Times New Roman" w:hAnsi="Times New Roman" w:cs="Times New Roman"/>
          <w:color w:val="222222"/>
          <w:sz w:val="24"/>
          <w:szCs w:val="24"/>
          <w:shd w:val="clear" w:color="auto" w:fill="FFFFFF"/>
        </w:rPr>
        <w:t xml:space="preserve">RWAF (Rabbit Welfare Association and Fund) </w:t>
      </w:r>
      <w:r w:rsidR="002C1B3B"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sz w:val="24"/>
          <w:szCs w:val="24"/>
        </w:rPr>
        <w:t>No Date</w:t>
      </w:r>
      <w:r w:rsidR="002C1B3B" w:rsidRPr="009A728A">
        <w:rPr>
          <w:rFonts w:ascii="Times New Roman" w:hAnsi="Times New Roman" w:cs="Times New Roman"/>
          <w:sz w:val="24"/>
          <w:szCs w:val="24"/>
        </w:rPr>
        <w:t>).</w:t>
      </w:r>
      <w:r w:rsidRPr="009A728A">
        <w:rPr>
          <w:rFonts w:ascii="Times New Roman" w:hAnsi="Times New Roman" w:cs="Times New Roman"/>
          <w:sz w:val="24"/>
          <w:szCs w:val="24"/>
        </w:rPr>
        <w:t xml:space="preserve"> </w:t>
      </w:r>
      <w:r w:rsidRPr="009A728A">
        <w:rPr>
          <w:rFonts w:ascii="Times New Roman" w:hAnsi="Times New Roman" w:cs="Times New Roman"/>
          <w:i/>
          <w:sz w:val="24"/>
          <w:szCs w:val="24"/>
        </w:rPr>
        <w:t xml:space="preserve">Do not do this to your rabbit </w:t>
      </w:r>
      <w:r w:rsidRPr="009A728A">
        <w:rPr>
          <w:rFonts w:ascii="Times New Roman" w:hAnsi="Times New Roman" w:cs="Times New Roman"/>
          <w:sz w:val="24"/>
          <w:szCs w:val="24"/>
        </w:rPr>
        <w:t xml:space="preserve">[Poster]                                                                                       </w:t>
      </w:r>
      <w:r w:rsidR="002C1B3B" w:rsidRPr="009A728A">
        <w:rPr>
          <w:rFonts w:ascii="Times New Roman" w:hAnsi="Times New Roman" w:cs="Times New Roman"/>
          <w:sz w:val="24"/>
          <w:szCs w:val="24"/>
        </w:rPr>
        <w:t xml:space="preserve">Retrieved from </w:t>
      </w:r>
      <w:hyperlink r:id="rId14" w:history="1">
        <w:r w:rsidRPr="009A728A">
          <w:rPr>
            <w:rStyle w:val="Hyperlink"/>
            <w:rFonts w:ascii="Times New Roman" w:hAnsi="Times New Roman" w:cs="Times New Roman"/>
            <w:sz w:val="24"/>
            <w:szCs w:val="24"/>
          </w:rPr>
          <w:t>http://www.rabbitwelfare.co.uk/pdfs/trancing.pdf</w:t>
        </w:r>
      </w:hyperlink>
      <w:r w:rsidRPr="009A728A">
        <w:rPr>
          <w:rFonts w:ascii="Times New Roman" w:hAnsi="Times New Roman" w:cs="Times New Roman"/>
          <w:sz w:val="24"/>
          <w:szCs w:val="24"/>
        </w:rPr>
        <w:t xml:space="preserve"> </w:t>
      </w:r>
    </w:p>
    <w:p w14:paraId="1514F08A" w14:textId="66E11F7D" w:rsidR="00EE2305" w:rsidRPr="009A728A" w:rsidRDefault="00EE2305" w:rsidP="00AE0058">
      <w:pPr>
        <w:spacing w:after="0" w:line="360" w:lineRule="auto"/>
        <w:ind w:left="720" w:hanging="720"/>
        <w:rPr>
          <w:rFonts w:ascii="Times New Roman" w:hAnsi="Times New Roman" w:cs="Times New Roman"/>
          <w:color w:val="222222"/>
          <w:sz w:val="24"/>
          <w:szCs w:val="24"/>
          <w:shd w:val="clear" w:color="auto" w:fill="FFFFFF"/>
        </w:rPr>
      </w:pPr>
      <w:r w:rsidRPr="009A728A">
        <w:rPr>
          <w:rFonts w:ascii="Times New Roman" w:hAnsi="Times New Roman" w:cs="Times New Roman"/>
          <w:color w:val="222222"/>
          <w:sz w:val="24"/>
          <w:szCs w:val="24"/>
          <w:shd w:val="clear" w:color="auto" w:fill="FFFFFF"/>
        </w:rPr>
        <w:t xml:space="preserve">RWAF (Rabbit Welfare Association and Fund) </w:t>
      </w:r>
      <w:r w:rsidR="002C1B3B"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2007</w:t>
      </w:r>
      <w:r w:rsidR="002C1B3B" w:rsidRPr="009A728A">
        <w:rPr>
          <w:rFonts w:ascii="Times New Roman" w:hAnsi="Times New Roman" w:cs="Times New Roman"/>
          <w:color w:val="222222"/>
          <w:sz w:val="24"/>
          <w:szCs w:val="24"/>
          <w:shd w:val="clear" w:color="auto" w:fill="FFFFFF"/>
        </w:rPr>
        <w:t xml:space="preserve">). </w:t>
      </w:r>
      <w:r w:rsidRPr="009A728A">
        <w:rPr>
          <w:rFonts w:ascii="Times New Roman" w:hAnsi="Times New Roman" w:cs="Times New Roman"/>
          <w:bCs/>
          <w:i/>
          <w:color w:val="222222"/>
          <w:sz w:val="24"/>
          <w:szCs w:val="24"/>
          <w:shd w:val="clear" w:color="auto" w:fill="FFFFFF"/>
        </w:rPr>
        <w:t xml:space="preserve">Our Policy Statements - Rabbit Welfare Association &amp; Fund. </w:t>
      </w:r>
      <w:r w:rsidR="002C1B3B" w:rsidRPr="009A728A">
        <w:rPr>
          <w:rFonts w:ascii="Times New Roman" w:hAnsi="Times New Roman" w:cs="Times New Roman"/>
          <w:bCs/>
          <w:color w:val="222222"/>
          <w:sz w:val="24"/>
          <w:szCs w:val="24"/>
          <w:shd w:val="clear" w:color="auto" w:fill="FFFFFF"/>
        </w:rPr>
        <w:t>Retrieved from</w:t>
      </w:r>
      <w:r w:rsidRPr="009A728A">
        <w:rPr>
          <w:rFonts w:ascii="Times New Roman" w:hAnsi="Times New Roman" w:cs="Times New Roman"/>
          <w:color w:val="222222"/>
          <w:sz w:val="24"/>
          <w:szCs w:val="24"/>
          <w:shd w:val="clear" w:color="auto" w:fill="FFFFFF"/>
        </w:rPr>
        <w:t xml:space="preserve"> </w:t>
      </w:r>
      <w:hyperlink r:id="rId15" w:history="1">
        <w:r w:rsidRPr="009A728A">
          <w:rPr>
            <w:rStyle w:val="Hyperlink"/>
            <w:rFonts w:ascii="Times New Roman" w:hAnsi="Times New Roman" w:cs="Times New Roman"/>
            <w:sz w:val="24"/>
            <w:szCs w:val="24"/>
            <w:shd w:val="clear" w:color="auto" w:fill="FFFFFF"/>
          </w:rPr>
          <w:t>http://www.rabbitwelfare.co.uk/?section=policies.html</w:t>
        </w:r>
      </w:hyperlink>
      <w:r w:rsidR="00AE0058" w:rsidRPr="009A728A">
        <w:rPr>
          <w:rFonts w:ascii="Times New Roman" w:hAnsi="Times New Roman" w:cs="Times New Roman"/>
          <w:color w:val="222222"/>
          <w:sz w:val="24"/>
          <w:szCs w:val="24"/>
          <w:shd w:val="clear" w:color="auto" w:fill="FFFFFF"/>
        </w:rPr>
        <w:t xml:space="preserve"> </w:t>
      </w:r>
    </w:p>
    <w:p w14:paraId="6A872FF1" w14:textId="53E9B2F4" w:rsidR="00CA4F4A" w:rsidRPr="009A728A" w:rsidRDefault="0064199C" w:rsidP="00AE0058">
      <w:pPr>
        <w:spacing w:after="0" w:line="360" w:lineRule="auto"/>
        <w:ind w:left="720" w:hanging="720"/>
        <w:jc w:val="both"/>
        <w:rPr>
          <w:rFonts w:ascii="Times New Roman" w:hAnsi="Times New Roman" w:cs="Times New Roman"/>
          <w:color w:val="222222"/>
          <w:sz w:val="24"/>
          <w:szCs w:val="24"/>
          <w:shd w:val="clear" w:color="auto" w:fill="FFFFFF"/>
        </w:rPr>
      </w:pPr>
      <w:r w:rsidRPr="009A728A">
        <w:rPr>
          <w:rFonts w:ascii="Times New Roman" w:hAnsi="Times New Roman" w:cs="Times New Roman"/>
          <w:color w:val="222222"/>
          <w:sz w:val="24"/>
          <w:szCs w:val="24"/>
          <w:shd w:val="clear" w:color="auto" w:fill="FFFFFF"/>
        </w:rPr>
        <w:t>Schepers</w:t>
      </w:r>
      <w:r w:rsidR="002C1B3B"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xml:space="preserve"> F</w:t>
      </w:r>
      <w:r w:rsidR="002C1B3B"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Koene</w:t>
      </w:r>
      <w:r w:rsidR="002C1B3B"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xml:space="preserve"> P</w:t>
      </w:r>
      <w:r w:rsidR="002C1B3B" w:rsidRPr="009A728A">
        <w:rPr>
          <w:rFonts w:ascii="Times New Roman" w:hAnsi="Times New Roman" w:cs="Times New Roman"/>
          <w:color w:val="222222"/>
          <w:sz w:val="24"/>
          <w:szCs w:val="24"/>
          <w:shd w:val="clear" w:color="auto" w:fill="FFFFFF"/>
        </w:rPr>
        <w:t>., &amp;</w:t>
      </w:r>
      <w:r w:rsidRPr="009A728A">
        <w:rPr>
          <w:rFonts w:ascii="Times New Roman" w:hAnsi="Times New Roman" w:cs="Times New Roman"/>
          <w:color w:val="222222"/>
          <w:sz w:val="24"/>
          <w:szCs w:val="24"/>
          <w:shd w:val="clear" w:color="auto" w:fill="FFFFFF"/>
        </w:rPr>
        <w:t xml:space="preserve"> Beerda</w:t>
      </w:r>
      <w:r w:rsidR="002C1B3B"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xml:space="preserve"> B</w:t>
      </w:r>
      <w:r w:rsidR="002C1B3B"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xml:space="preserve"> </w:t>
      </w:r>
      <w:r w:rsidR="002C1B3B"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2009</w:t>
      </w:r>
      <w:r w:rsidR="002C1B3B" w:rsidRPr="009A728A">
        <w:rPr>
          <w:rFonts w:ascii="Times New Roman" w:hAnsi="Times New Roman" w:cs="Times New Roman"/>
          <w:color w:val="222222"/>
          <w:sz w:val="24"/>
          <w:szCs w:val="24"/>
          <w:shd w:val="clear" w:color="auto" w:fill="FFFFFF"/>
        </w:rPr>
        <w:t>).</w:t>
      </w:r>
      <w:r w:rsidR="00CA4F4A" w:rsidRPr="009A728A">
        <w:rPr>
          <w:rFonts w:ascii="Times New Roman" w:hAnsi="Times New Roman" w:cs="Times New Roman"/>
          <w:color w:val="222222"/>
          <w:sz w:val="24"/>
          <w:szCs w:val="24"/>
          <w:shd w:val="clear" w:color="auto" w:fill="FFFFFF"/>
        </w:rPr>
        <w:t xml:space="preserve"> Welfare assessment in pet rabbits. </w:t>
      </w:r>
      <w:r w:rsidRPr="009A728A">
        <w:rPr>
          <w:rFonts w:ascii="Times New Roman" w:hAnsi="Times New Roman" w:cs="Times New Roman"/>
          <w:i/>
          <w:iCs/>
          <w:color w:val="222222"/>
          <w:sz w:val="24"/>
          <w:szCs w:val="24"/>
          <w:shd w:val="clear" w:color="auto" w:fill="FFFFFF"/>
        </w:rPr>
        <w:t>Animal W</w:t>
      </w:r>
      <w:r w:rsidR="00CA4F4A" w:rsidRPr="009A728A">
        <w:rPr>
          <w:rFonts w:ascii="Times New Roman" w:hAnsi="Times New Roman" w:cs="Times New Roman"/>
          <w:i/>
          <w:iCs/>
          <w:color w:val="222222"/>
          <w:sz w:val="24"/>
          <w:szCs w:val="24"/>
          <w:shd w:val="clear" w:color="auto" w:fill="FFFFFF"/>
        </w:rPr>
        <w:t>elfare</w:t>
      </w:r>
      <w:r w:rsidR="002C1B3B" w:rsidRPr="009A728A">
        <w:rPr>
          <w:rFonts w:ascii="Times New Roman" w:hAnsi="Times New Roman" w:cs="Times New Roman"/>
          <w:i/>
          <w:iCs/>
          <w:color w:val="222222"/>
          <w:sz w:val="24"/>
          <w:szCs w:val="24"/>
          <w:shd w:val="clear" w:color="auto" w:fill="FFFFFF"/>
        </w:rPr>
        <w:t>,</w:t>
      </w:r>
      <w:r w:rsidR="00CA4F4A" w:rsidRPr="009A728A">
        <w:rPr>
          <w:rFonts w:ascii="Times New Roman" w:hAnsi="Times New Roman" w:cs="Times New Roman"/>
          <w:color w:val="222222"/>
          <w:sz w:val="24"/>
          <w:szCs w:val="24"/>
          <w:shd w:val="clear" w:color="auto" w:fill="FFFFFF"/>
        </w:rPr>
        <w:t> </w:t>
      </w:r>
      <w:r w:rsidR="00CA4F4A" w:rsidRPr="009A728A">
        <w:rPr>
          <w:rFonts w:ascii="Times New Roman" w:hAnsi="Times New Roman" w:cs="Times New Roman"/>
          <w:i/>
          <w:iCs/>
          <w:color w:val="222222"/>
          <w:sz w:val="24"/>
          <w:szCs w:val="24"/>
          <w:shd w:val="clear" w:color="auto" w:fill="FFFFFF"/>
        </w:rPr>
        <w:t>18</w:t>
      </w:r>
      <w:r w:rsidR="002C1B3B"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xml:space="preserve"> </w:t>
      </w:r>
      <w:r w:rsidR="00CA4F4A" w:rsidRPr="009A728A">
        <w:rPr>
          <w:rFonts w:ascii="Times New Roman" w:hAnsi="Times New Roman" w:cs="Times New Roman"/>
          <w:color w:val="222222"/>
          <w:sz w:val="24"/>
          <w:szCs w:val="24"/>
          <w:shd w:val="clear" w:color="auto" w:fill="FFFFFF"/>
        </w:rPr>
        <w:t xml:space="preserve">477-485. </w:t>
      </w:r>
    </w:p>
    <w:p w14:paraId="1D86972C" w14:textId="1E434587" w:rsidR="00CA411C" w:rsidRPr="009A728A" w:rsidRDefault="0064199C" w:rsidP="00AE0058">
      <w:pPr>
        <w:spacing w:after="0" w:line="360" w:lineRule="auto"/>
        <w:ind w:left="720" w:hanging="720"/>
        <w:jc w:val="both"/>
        <w:rPr>
          <w:rFonts w:ascii="Times New Roman" w:hAnsi="Times New Roman" w:cs="Times New Roman"/>
          <w:color w:val="222222"/>
          <w:sz w:val="24"/>
          <w:szCs w:val="24"/>
          <w:shd w:val="clear" w:color="auto" w:fill="FFFFFF"/>
        </w:rPr>
      </w:pPr>
      <w:r w:rsidRPr="009A728A">
        <w:rPr>
          <w:rFonts w:ascii="Times New Roman" w:hAnsi="Times New Roman" w:cs="Times New Roman"/>
          <w:color w:val="222222"/>
          <w:sz w:val="24"/>
          <w:szCs w:val="24"/>
          <w:shd w:val="clear" w:color="auto" w:fill="FFFFFF"/>
        </w:rPr>
        <w:t>Swennes</w:t>
      </w:r>
      <w:r w:rsidR="002C1B3B"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xml:space="preserve"> A</w:t>
      </w:r>
      <w:r w:rsidR="002C1B3B" w:rsidRPr="009A728A">
        <w:rPr>
          <w:rFonts w:ascii="Times New Roman" w:hAnsi="Times New Roman" w:cs="Times New Roman"/>
          <w:color w:val="222222"/>
          <w:sz w:val="24"/>
          <w:szCs w:val="24"/>
          <w:shd w:val="clear" w:color="auto" w:fill="FFFFFF"/>
        </w:rPr>
        <w:t xml:space="preserve">. </w:t>
      </w:r>
      <w:r w:rsidRPr="009A728A">
        <w:rPr>
          <w:rFonts w:ascii="Times New Roman" w:hAnsi="Times New Roman" w:cs="Times New Roman"/>
          <w:color w:val="222222"/>
          <w:sz w:val="24"/>
          <w:szCs w:val="24"/>
          <w:shd w:val="clear" w:color="auto" w:fill="FFFFFF"/>
        </w:rPr>
        <w:t>G</w:t>
      </w:r>
      <w:r w:rsidR="002C1B3B"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Alworth</w:t>
      </w:r>
      <w:r w:rsidR="002C1B3B"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xml:space="preserve"> L</w:t>
      </w:r>
      <w:r w:rsidR="002C1B3B" w:rsidRPr="009A728A">
        <w:rPr>
          <w:rFonts w:ascii="Times New Roman" w:hAnsi="Times New Roman" w:cs="Times New Roman"/>
          <w:color w:val="222222"/>
          <w:sz w:val="24"/>
          <w:szCs w:val="24"/>
          <w:shd w:val="clear" w:color="auto" w:fill="FFFFFF"/>
        </w:rPr>
        <w:t xml:space="preserve">. </w:t>
      </w:r>
      <w:r w:rsidRPr="009A728A">
        <w:rPr>
          <w:rFonts w:ascii="Times New Roman" w:hAnsi="Times New Roman" w:cs="Times New Roman"/>
          <w:color w:val="222222"/>
          <w:sz w:val="24"/>
          <w:szCs w:val="24"/>
          <w:shd w:val="clear" w:color="auto" w:fill="FFFFFF"/>
        </w:rPr>
        <w:t>C</w:t>
      </w:r>
      <w:r w:rsidR="002C1B3B"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Harvey</w:t>
      </w:r>
      <w:r w:rsidR="002C1B3B"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xml:space="preserve"> S</w:t>
      </w:r>
      <w:r w:rsidR="002C1B3B" w:rsidRPr="009A728A">
        <w:rPr>
          <w:rFonts w:ascii="Times New Roman" w:hAnsi="Times New Roman" w:cs="Times New Roman"/>
          <w:color w:val="222222"/>
          <w:sz w:val="24"/>
          <w:szCs w:val="24"/>
          <w:shd w:val="clear" w:color="auto" w:fill="FFFFFF"/>
        </w:rPr>
        <w:t xml:space="preserve">. </w:t>
      </w:r>
      <w:r w:rsidRPr="009A728A">
        <w:rPr>
          <w:rFonts w:ascii="Times New Roman" w:hAnsi="Times New Roman" w:cs="Times New Roman"/>
          <w:color w:val="222222"/>
          <w:sz w:val="24"/>
          <w:szCs w:val="24"/>
          <w:shd w:val="clear" w:color="auto" w:fill="FFFFFF"/>
        </w:rPr>
        <w:t>B</w:t>
      </w:r>
      <w:r w:rsidR="002C1B3B"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Jones</w:t>
      </w:r>
      <w:r w:rsidR="002C1B3B"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xml:space="preserve"> C</w:t>
      </w:r>
      <w:r w:rsidR="002C1B3B" w:rsidRPr="009A728A">
        <w:rPr>
          <w:rFonts w:ascii="Times New Roman" w:hAnsi="Times New Roman" w:cs="Times New Roman"/>
          <w:color w:val="222222"/>
          <w:sz w:val="24"/>
          <w:szCs w:val="24"/>
          <w:shd w:val="clear" w:color="auto" w:fill="FFFFFF"/>
        </w:rPr>
        <w:t xml:space="preserve">. </w:t>
      </w:r>
      <w:r w:rsidRPr="009A728A">
        <w:rPr>
          <w:rFonts w:ascii="Times New Roman" w:hAnsi="Times New Roman" w:cs="Times New Roman"/>
          <w:color w:val="222222"/>
          <w:sz w:val="24"/>
          <w:szCs w:val="24"/>
          <w:shd w:val="clear" w:color="auto" w:fill="FFFFFF"/>
        </w:rPr>
        <w:t>A</w:t>
      </w:r>
      <w:r w:rsidR="002C1B3B"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King</w:t>
      </w:r>
      <w:r w:rsidR="002C1B3B"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xml:space="preserve"> C</w:t>
      </w:r>
      <w:r w:rsidR="002C1B3B" w:rsidRPr="009A728A">
        <w:rPr>
          <w:rFonts w:ascii="Times New Roman" w:hAnsi="Times New Roman" w:cs="Times New Roman"/>
          <w:color w:val="222222"/>
          <w:sz w:val="24"/>
          <w:szCs w:val="24"/>
          <w:shd w:val="clear" w:color="auto" w:fill="FFFFFF"/>
        </w:rPr>
        <w:t xml:space="preserve">. </w:t>
      </w:r>
      <w:r w:rsidRPr="009A728A">
        <w:rPr>
          <w:rFonts w:ascii="Times New Roman" w:hAnsi="Times New Roman" w:cs="Times New Roman"/>
          <w:color w:val="222222"/>
          <w:sz w:val="24"/>
          <w:szCs w:val="24"/>
          <w:shd w:val="clear" w:color="auto" w:fill="FFFFFF"/>
        </w:rPr>
        <w:t>S</w:t>
      </w:r>
      <w:r w:rsidR="002C1B3B" w:rsidRPr="009A728A">
        <w:rPr>
          <w:rFonts w:ascii="Times New Roman" w:hAnsi="Times New Roman" w:cs="Times New Roman"/>
          <w:color w:val="222222"/>
          <w:sz w:val="24"/>
          <w:szCs w:val="24"/>
          <w:shd w:val="clear" w:color="auto" w:fill="FFFFFF"/>
        </w:rPr>
        <w:t>., &amp;</w:t>
      </w:r>
      <w:r w:rsidRPr="009A728A">
        <w:rPr>
          <w:rFonts w:ascii="Times New Roman" w:hAnsi="Times New Roman" w:cs="Times New Roman"/>
          <w:color w:val="222222"/>
          <w:sz w:val="24"/>
          <w:szCs w:val="24"/>
          <w:shd w:val="clear" w:color="auto" w:fill="FFFFFF"/>
        </w:rPr>
        <w:t xml:space="preserve"> Crowell-Davis</w:t>
      </w:r>
      <w:r w:rsidR="002C1B3B"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xml:space="preserve"> S</w:t>
      </w:r>
      <w:r w:rsidR="002C1B3B" w:rsidRPr="009A728A">
        <w:rPr>
          <w:rFonts w:ascii="Times New Roman" w:hAnsi="Times New Roman" w:cs="Times New Roman"/>
          <w:color w:val="222222"/>
          <w:sz w:val="24"/>
          <w:szCs w:val="24"/>
          <w:shd w:val="clear" w:color="auto" w:fill="FFFFFF"/>
        </w:rPr>
        <w:t xml:space="preserve">. </w:t>
      </w:r>
      <w:r w:rsidRPr="009A728A">
        <w:rPr>
          <w:rFonts w:ascii="Times New Roman" w:hAnsi="Times New Roman" w:cs="Times New Roman"/>
          <w:color w:val="222222"/>
          <w:sz w:val="24"/>
          <w:szCs w:val="24"/>
          <w:shd w:val="clear" w:color="auto" w:fill="FFFFFF"/>
        </w:rPr>
        <w:t>L</w:t>
      </w:r>
      <w:r w:rsidR="002C1B3B"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xml:space="preserve"> </w:t>
      </w:r>
      <w:r w:rsidR="002C1B3B"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2011</w:t>
      </w:r>
      <w:r w:rsidR="002C1B3B" w:rsidRPr="009A728A">
        <w:rPr>
          <w:rFonts w:ascii="Times New Roman" w:hAnsi="Times New Roman" w:cs="Times New Roman"/>
          <w:color w:val="222222"/>
          <w:sz w:val="24"/>
          <w:szCs w:val="24"/>
          <w:shd w:val="clear" w:color="auto" w:fill="FFFFFF"/>
        </w:rPr>
        <w:t>).</w:t>
      </w:r>
      <w:r w:rsidR="0001650D" w:rsidRPr="009A728A">
        <w:rPr>
          <w:rFonts w:ascii="Times New Roman" w:hAnsi="Times New Roman" w:cs="Times New Roman"/>
          <w:color w:val="222222"/>
          <w:sz w:val="24"/>
          <w:szCs w:val="24"/>
          <w:shd w:val="clear" w:color="auto" w:fill="FFFFFF"/>
        </w:rPr>
        <w:t xml:space="preserve"> Human handling promotes compliant behavior in adult laboratory rabbits.</w:t>
      </w:r>
      <w:r w:rsidR="0001650D" w:rsidRPr="009A728A">
        <w:rPr>
          <w:rStyle w:val="apple-converted-space"/>
          <w:rFonts w:ascii="Times New Roman" w:hAnsi="Times New Roman" w:cs="Times New Roman"/>
          <w:color w:val="222222"/>
          <w:sz w:val="24"/>
          <w:szCs w:val="24"/>
          <w:shd w:val="clear" w:color="auto" w:fill="FFFFFF"/>
        </w:rPr>
        <w:t> </w:t>
      </w:r>
      <w:r w:rsidR="0001650D" w:rsidRPr="009A728A">
        <w:rPr>
          <w:rFonts w:ascii="Times New Roman" w:hAnsi="Times New Roman" w:cs="Times New Roman"/>
          <w:i/>
          <w:iCs/>
          <w:color w:val="222222"/>
          <w:sz w:val="24"/>
          <w:szCs w:val="24"/>
          <w:shd w:val="clear" w:color="auto" w:fill="FFFFFF"/>
        </w:rPr>
        <w:t>Journal of the American Association for Laboratory</w:t>
      </w:r>
      <w:r w:rsidR="00553886" w:rsidRPr="009A728A">
        <w:rPr>
          <w:rFonts w:ascii="Times New Roman" w:hAnsi="Times New Roman" w:cs="Times New Roman"/>
          <w:i/>
          <w:iCs/>
          <w:color w:val="222222"/>
          <w:sz w:val="24"/>
          <w:szCs w:val="24"/>
          <w:shd w:val="clear" w:color="auto" w:fill="FFFFFF"/>
        </w:rPr>
        <w:t xml:space="preserve"> Animal Science</w:t>
      </w:r>
      <w:r w:rsidR="002C1B3B" w:rsidRPr="009A728A">
        <w:rPr>
          <w:rFonts w:ascii="Times New Roman" w:hAnsi="Times New Roman" w:cs="Times New Roman"/>
          <w:i/>
          <w:iCs/>
          <w:color w:val="222222"/>
          <w:sz w:val="24"/>
          <w:szCs w:val="24"/>
          <w:shd w:val="clear" w:color="auto" w:fill="FFFFFF"/>
        </w:rPr>
        <w:t>,</w:t>
      </w:r>
      <w:r w:rsidR="0001650D" w:rsidRPr="009A728A">
        <w:rPr>
          <w:rStyle w:val="apple-converted-space"/>
          <w:rFonts w:ascii="Times New Roman" w:hAnsi="Times New Roman" w:cs="Times New Roman"/>
          <w:color w:val="222222"/>
          <w:sz w:val="24"/>
          <w:szCs w:val="24"/>
          <w:shd w:val="clear" w:color="auto" w:fill="FFFFFF"/>
        </w:rPr>
        <w:t> </w:t>
      </w:r>
      <w:r w:rsidR="0001650D" w:rsidRPr="009A728A">
        <w:rPr>
          <w:rFonts w:ascii="Times New Roman" w:hAnsi="Times New Roman" w:cs="Times New Roman"/>
          <w:i/>
          <w:iCs/>
          <w:color w:val="222222"/>
          <w:sz w:val="24"/>
          <w:szCs w:val="24"/>
          <w:shd w:val="clear" w:color="auto" w:fill="FFFFFF"/>
        </w:rPr>
        <w:t>50</w:t>
      </w:r>
      <w:r w:rsidR="002C1B3B" w:rsidRPr="009A728A">
        <w:rPr>
          <w:rFonts w:ascii="Times New Roman" w:hAnsi="Times New Roman" w:cs="Times New Roman"/>
          <w:color w:val="222222"/>
          <w:sz w:val="24"/>
          <w:szCs w:val="24"/>
          <w:shd w:val="clear" w:color="auto" w:fill="FFFFFF"/>
        </w:rPr>
        <w:t>,</w:t>
      </w:r>
      <w:r w:rsidR="00553886" w:rsidRPr="009A728A">
        <w:rPr>
          <w:rFonts w:ascii="Times New Roman" w:hAnsi="Times New Roman" w:cs="Times New Roman"/>
          <w:color w:val="222222"/>
          <w:sz w:val="24"/>
          <w:szCs w:val="24"/>
          <w:shd w:val="clear" w:color="auto" w:fill="FFFFFF"/>
        </w:rPr>
        <w:t xml:space="preserve"> </w:t>
      </w:r>
      <w:r w:rsidR="0001650D" w:rsidRPr="009A728A">
        <w:rPr>
          <w:rFonts w:ascii="Times New Roman" w:hAnsi="Times New Roman" w:cs="Times New Roman"/>
          <w:color w:val="222222"/>
          <w:sz w:val="24"/>
          <w:szCs w:val="24"/>
          <w:shd w:val="clear" w:color="auto" w:fill="FFFFFF"/>
        </w:rPr>
        <w:t>41-45.</w:t>
      </w:r>
    </w:p>
    <w:p w14:paraId="5C1CC7D7" w14:textId="5C84D12E" w:rsidR="008407C3" w:rsidRPr="009A728A" w:rsidRDefault="0064199C" w:rsidP="00AE0058">
      <w:pPr>
        <w:spacing w:after="0" w:line="360" w:lineRule="auto"/>
        <w:ind w:left="720" w:hanging="720"/>
        <w:jc w:val="both"/>
        <w:rPr>
          <w:rFonts w:ascii="Times New Roman" w:hAnsi="Times New Roman" w:cs="Times New Roman"/>
          <w:color w:val="222222"/>
          <w:sz w:val="24"/>
          <w:szCs w:val="24"/>
          <w:shd w:val="clear" w:color="auto" w:fill="FFFFFF"/>
        </w:rPr>
      </w:pPr>
      <w:r w:rsidRPr="009A728A">
        <w:rPr>
          <w:rFonts w:ascii="Times New Roman" w:hAnsi="Times New Roman" w:cs="Times New Roman"/>
          <w:color w:val="222222"/>
          <w:sz w:val="24"/>
          <w:szCs w:val="24"/>
          <w:shd w:val="clear" w:color="auto" w:fill="FFFFFF"/>
          <w:lang w:val="it-IT"/>
        </w:rPr>
        <w:t>Trocino</w:t>
      </w:r>
      <w:r w:rsidR="002C1B3B" w:rsidRPr="009A728A">
        <w:rPr>
          <w:rFonts w:ascii="Times New Roman" w:hAnsi="Times New Roman" w:cs="Times New Roman"/>
          <w:color w:val="222222"/>
          <w:sz w:val="24"/>
          <w:szCs w:val="24"/>
          <w:shd w:val="clear" w:color="auto" w:fill="FFFFFF"/>
          <w:lang w:val="it-IT"/>
        </w:rPr>
        <w:t>,</w:t>
      </w:r>
      <w:r w:rsidRPr="009A728A">
        <w:rPr>
          <w:rFonts w:ascii="Times New Roman" w:hAnsi="Times New Roman" w:cs="Times New Roman"/>
          <w:color w:val="222222"/>
          <w:sz w:val="24"/>
          <w:szCs w:val="24"/>
          <w:shd w:val="clear" w:color="auto" w:fill="FFFFFF"/>
          <w:lang w:val="it-IT"/>
        </w:rPr>
        <w:t xml:space="preserve"> A</w:t>
      </w:r>
      <w:r w:rsidR="002C1B3B" w:rsidRPr="009A728A">
        <w:rPr>
          <w:rFonts w:ascii="Times New Roman" w:hAnsi="Times New Roman" w:cs="Times New Roman"/>
          <w:color w:val="222222"/>
          <w:sz w:val="24"/>
          <w:szCs w:val="24"/>
          <w:shd w:val="clear" w:color="auto" w:fill="FFFFFF"/>
          <w:lang w:val="it-IT"/>
        </w:rPr>
        <w:t>.</w:t>
      </w:r>
      <w:r w:rsidRPr="009A728A">
        <w:rPr>
          <w:rFonts w:ascii="Times New Roman" w:hAnsi="Times New Roman" w:cs="Times New Roman"/>
          <w:color w:val="222222"/>
          <w:sz w:val="24"/>
          <w:szCs w:val="24"/>
          <w:shd w:val="clear" w:color="auto" w:fill="FFFFFF"/>
          <w:lang w:val="it-IT"/>
        </w:rPr>
        <w:t>, Majolini</w:t>
      </w:r>
      <w:r w:rsidR="002C1B3B" w:rsidRPr="009A728A">
        <w:rPr>
          <w:rFonts w:ascii="Times New Roman" w:hAnsi="Times New Roman" w:cs="Times New Roman"/>
          <w:color w:val="222222"/>
          <w:sz w:val="24"/>
          <w:szCs w:val="24"/>
          <w:shd w:val="clear" w:color="auto" w:fill="FFFFFF"/>
          <w:lang w:val="it-IT"/>
        </w:rPr>
        <w:t>,</w:t>
      </w:r>
      <w:r w:rsidRPr="009A728A">
        <w:rPr>
          <w:rFonts w:ascii="Times New Roman" w:hAnsi="Times New Roman" w:cs="Times New Roman"/>
          <w:color w:val="222222"/>
          <w:sz w:val="24"/>
          <w:szCs w:val="24"/>
          <w:shd w:val="clear" w:color="auto" w:fill="FFFFFF"/>
          <w:lang w:val="it-IT"/>
        </w:rPr>
        <w:t xml:space="preserve"> D</w:t>
      </w:r>
      <w:r w:rsidR="002C1B3B" w:rsidRPr="009A728A">
        <w:rPr>
          <w:rFonts w:ascii="Times New Roman" w:hAnsi="Times New Roman" w:cs="Times New Roman"/>
          <w:color w:val="222222"/>
          <w:sz w:val="24"/>
          <w:szCs w:val="24"/>
          <w:shd w:val="clear" w:color="auto" w:fill="FFFFFF"/>
          <w:lang w:val="it-IT"/>
        </w:rPr>
        <w:t>.</w:t>
      </w:r>
      <w:r w:rsidRPr="009A728A">
        <w:rPr>
          <w:rFonts w:ascii="Times New Roman" w:hAnsi="Times New Roman" w:cs="Times New Roman"/>
          <w:color w:val="222222"/>
          <w:sz w:val="24"/>
          <w:szCs w:val="24"/>
          <w:shd w:val="clear" w:color="auto" w:fill="FFFFFF"/>
          <w:lang w:val="it-IT"/>
        </w:rPr>
        <w:t>, Tazzoli</w:t>
      </w:r>
      <w:r w:rsidR="002C1B3B" w:rsidRPr="009A728A">
        <w:rPr>
          <w:rFonts w:ascii="Times New Roman" w:hAnsi="Times New Roman" w:cs="Times New Roman"/>
          <w:color w:val="222222"/>
          <w:sz w:val="24"/>
          <w:szCs w:val="24"/>
          <w:shd w:val="clear" w:color="auto" w:fill="FFFFFF"/>
          <w:lang w:val="it-IT"/>
        </w:rPr>
        <w:t>,</w:t>
      </w:r>
      <w:r w:rsidRPr="009A728A">
        <w:rPr>
          <w:rFonts w:ascii="Times New Roman" w:hAnsi="Times New Roman" w:cs="Times New Roman"/>
          <w:color w:val="222222"/>
          <w:sz w:val="24"/>
          <w:szCs w:val="24"/>
          <w:shd w:val="clear" w:color="auto" w:fill="FFFFFF"/>
          <w:lang w:val="it-IT"/>
        </w:rPr>
        <w:t xml:space="preserve"> M</w:t>
      </w:r>
      <w:r w:rsidR="002C1B3B" w:rsidRPr="009A728A">
        <w:rPr>
          <w:rFonts w:ascii="Times New Roman" w:hAnsi="Times New Roman" w:cs="Times New Roman"/>
          <w:color w:val="222222"/>
          <w:sz w:val="24"/>
          <w:szCs w:val="24"/>
          <w:shd w:val="clear" w:color="auto" w:fill="FFFFFF"/>
          <w:lang w:val="it-IT"/>
        </w:rPr>
        <w:t>.</w:t>
      </w:r>
      <w:r w:rsidRPr="009A728A">
        <w:rPr>
          <w:rFonts w:ascii="Times New Roman" w:hAnsi="Times New Roman" w:cs="Times New Roman"/>
          <w:color w:val="222222"/>
          <w:sz w:val="24"/>
          <w:szCs w:val="24"/>
          <w:shd w:val="clear" w:color="auto" w:fill="FFFFFF"/>
          <w:lang w:val="it-IT"/>
        </w:rPr>
        <w:t>, Filiou</w:t>
      </w:r>
      <w:r w:rsidR="002C1B3B" w:rsidRPr="009A728A">
        <w:rPr>
          <w:rFonts w:ascii="Times New Roman" w:hAnsi="Times New Roman" w:cs="Times New Roman"/>
          <w:color w:val="222222"/>
          <w:sz w:val="24"/>
          <w:szCs w:val="24"/>
          <w:shd w:val="clear" w:color="auto" w:fill="FFFFFF"/>
          <w:lang w:val="it-IT"/>
        </w:rPr>
        <w:t>,</w:t>
      </w:r>
      <w:r w:rsidRPr="009A728A">
        <w:rPr>
          <w:rFonts w:ascii="Times New Roman" w:hAnsi="Times New Roman" w:cs="Times New Roman"/>
          <w:color w:val="222222"/>
          <w:sz w:val="24"/>
          <w:szCs w:val="24"/>
          <w:shd w:val="clear" w:color="auto" w:fill="FFFFFF"/>
          <w:lang w:val="it-IT"/>
        </w:rPr>
        <w:t xml:space="preserve"> E</w:t>
      </w:r>
      <w:r w:rsidR="002C1B3B" w:rsidRPr="009A728A">
        <w:rPr>
          <w:rFonts w:ascii="Times New Roman" w:hAnsi="Times New Roman" w:cs="Times New Roman"/>
          <w:color w:val="222222"/>
          <w:sz w:val="24"/>
          <w:szCs w:val="24"/>
          <w:shd w:val="clear" w:color="auto" w:fill="FFFFFF"/>
          <w:lang w:val="it-IT"/>
        </w:rPr>
        <w:t>., &amp;</w:t>
      </w:r>
      <w:r w:rsidRPr="009A728A">
        <w:rPr>
          <w:rFonts w:ascii="Times New Roman" w:hAnsi="Times New Roman" w:cs="Times New Roman"/>
          <w:color w:val="222222"/>
          <w:sz w:val="24"/>
          <w:szCs w:val="24"/>
          <w:shd w:val="clear" w:color="auto" w:fill="FFFFFF"/>
          <w:lang w:val="it-IT"/>
        </w:rPr>
        <w:t xml:space="preserve"> Xiccato</w:t>
      </w:r>
      <w:r w:rsidR="002C1B3B" w:rsidRPr="009A728A">
        <w:rPr>
          <w:rFonts w:ascii="Times New Roman" w:hAnsi="Times New Roman" w:cs="Times New Roman"/>
          <w:color w:val="222222"/>
          <w:sz w:val="24"/>
          <w:szCs w:val="24"/>
          <w:shd w:val="clear" w:color="auto" w:fill="FFFFFF"/>
          <w:lang w:val="it-IT"/>
        </w:rPr>
        <w:t>,</w:t>
      </w:r>
      <w:r w:rsidRPr="009A728A">
        <w:rPr>
          <w:rFonts w:ascii="Times New Roman" w:hAnsi="Times New Roman" w:cs="Times New Roman"/>
          <w:color w:val="222222"/>
          <w:sz w:val="24"/>
          <w:szCs w:val="24"/>
          <w:shd w:val="clear" w:color="auto" w:fill="FFFFFF"/>
          <w:lang w:val="it-IT"/>
        </w:rPr>
        <w:t xml:space="preserve"> G</w:t>
      </w:r>
      <w:r w:rsidR="002C1B3B" w:rsidRPr="009A728A">
        <w:rPr>
          <w:rFonts w:ascii="Times New Roman" w:hAnsi="Times New Roman" w:cs="Times New Roman"/>
          <w:color w:val="222222"/>
          <w:sz w:val="24"/>
          <w:szCs w:val="24"/>
          <w:shd w:val="clear" w:color="auto" w:fill="FFFFFF"/>
          <w:lang w:val="it-IT"/>
        </w:rPr>
        <w:t>.</w:t>
      </w:r>
      <w:r w:rsidRPr="009A728A">
        <w:rPr>
          <w:rFonts w:ascii="Times New Roman" w:hAnsi="Times New Roman" w:cs="Times New Roman"/>
          <w:color w:val="222222"/>
          <w:sz w:val="24"/>
          <w:szCs w:val="24"/>
          <w:shd w:val="clear" w:color="auto" w:fill="FFFFFF"/>
          <w:lang w:val="it-IT"/>
        </w:rPr>
        <w:t xml:space="preserve"> </w:t>
      </w:r>
      <w:r w:rsidR="002C1B3B" w:rsidRPr="009A728A">
        <w:rPr>
          <w:rFonts w:ascii="Times New Roman" w:hAnsi="Times New Roman" w:cs="Times New Roman"/>
          <w:color w:val="222222"/>
          <w:sz w:val="24"/>
          <w:szCs w:val="24"/>
          <w:shd w:val="clear" w:color="auto" w:fill="FFFFFF"/>
          <w:lang w:val="it-IT"/>
        </w:rPr>
        <w:t>(</w:t>
      </w:r>
      <w:r w:rsidRPr="009A728A">
        <w:rPr>
          <w:rFonts w:ascii="Times New Roman" w:hAnsi="Times New Roman" w:cs="Times New Roman"/>
          <w:color w:val="222222"/>
          <w:sz w:val="24"/>
          <w:szCs w:val="24"/>
          <w:shd w:val="clear" w:color="auto" w:fill="FFFFFF"/>
          <w:lang w:val="it-IT"/>
        </w:rPr>
        <w:t>2013</w:t>
      </w:r>
      <w:r w:rsidR="002C1B3B" w:rsidRPr="009A728A">
        <w:rPr>
          <w:rFonts w:ascii="Times New Roman" w:hAnsi="Times New Roman" w:cs="Times New Roman"/>
          <w:color w:val="222222"/>
          <w:sz w:val="24"/>
          <w:szCs w:val="24"/>
          <w:shd w:val="clear" w:color="auto" w:fill="FFFFFF"/>
          <w:lang w:val="it-IT"/>
        </w:rPr>
        <w:t>).</w:t>
      </w:r>
      <w:r w:rsidR="00FE76E3" w:rsidRPr="009A728A">
        <w:rPr>
          <w:rFonts w:ascii="Times New Roman" w:hAnsi="Times New Roman" w:cs="Times New Roman"/>
          <w:color w:val="222222"/>
          <w:sz w:val="24"/>
          <w:szCs w:val="24"/>
          <w:shd w:val="clear" w:color="auto" w:fill="FFFFFF"/>
          <w:lang w:val="it-IT"/>
        </w:rPr>
        <w:t xml:space="preserve"> </w:t>
      </w:r>
      <w:r w:rsidR="00FE76E3" w:rsidRPr="009A728A">
        <w:rPr>
          <w:rFonts w:ascii="Times New Roman" w:hAnsi="Times New Roman" w:cs="Times New Roman"/>
          <w:color w:val="222222"/>
          <w:sz w:val="24"/>
          <w:szCs w:val="24"/>
          <w:shd w:val="clear" w:color="auto" w:fill="FFFFFF"/>
        </w:rPr>
        <w:t xml:space="preserve">Housing of growing rabbits in individual, bicellular and collective cages: fear level and behavioural patterns. </w:t>
      </w:r>
      <w:r w:rsidRPr="009A728A">
        <w:rPr>
          <w:rFonts w:ascii="Times New Roman" w:hAnsi="Times New Roman" w:cs="Times New Roman"/>
          <w:i/>
          <w:color w:val="222222"/>
          <w:sz w:val="24"/>
          <w:szCs w:val="24"/>
          <w:shd w:val="clear" w:color="auto" w:fill="FFFFFF"/>
        </w:rPr>
        <w:t>A</w:t>
      </w:r>
      <w:r w:rsidR="00FE76E3" w:rsidRPr="009A728A">
        <w:rPr>
          <w:rFonts w:ascii="Times New Roman" w:hAnsi="Times New Roman" w:cs="Times New Roman"/>
          <w:i/>
          <w:color w:val="222222"/>
          <w:sz w:val="24"/>
          <w:szCs w:val="24"/>
          <w:shd w:val="clear" w:color="auto" w:fill="FFFFFF"/>
        </w:rPr>
        <w:t>nimal</w:t>
      </w:r>
      <w:r w:rsidR="002C1B3B" w:rsidRPr="009A728A">
        <w:rPr>
          <w:rFonts w:ascii="Times New Roman" w:hAnsi="Times New Roman" w:cs="Times New Roman"/>
          <w:i/>
          <w:color w:val="222222"/>
          <w:sz w:val="24"/>
          <w:szCs w:val="24"/>
          <w:shd w:val="clear" w:color="auto" w:fill="FFFFFF"/>
        </w:rPr>
        <w:t>,</w:t>
      </w:r>
      <w:r w:rsidR="00FE76E3" w:rsidRPr="009A728A">
        <w:rPr>
          <w:rFonts w:ascii="Times New Roman" w:hAnsi="Times New Roman" w:cs="Times New Roman"/>
          <w:color w:val="222222"/>
          <w:sz w:val="24"/>
          <w:szCs w:val="24"/>
          <w:shd w:val="clear" w:color="auto" w:fill="FFFFFF"/>
        </w:rPr>
        <w:t xml:space="preserve"> 7</w:t>
      </w:r>
      <w:r w:rsidRPr="009A728A">
        <w:rPr>
          <w:rFonts w:ascii="Times New Roman" w:hAnsi="Times New Roman" w:cs="Times New Roman"/>
          <w:color w:val="222222"/>
          <w:sz w:val="24"/>
          <w:szCs w:val="24"/>
          <w:shd w:val="clear" w:color="auto" w:fill="FFFFFF"/>
        </w:rPr>
        <w:t>:</w:t>
      </w:r>
      <w:r w:rsidR="002C1B3B"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xml:space="preserve"> </w:t>
      </w:r>
      <w:r w:rsidR="00FE76E3" w:rsidRPr="009A728A">
        <w:rPr>
          <w:rFonts w:ascii="Times New Roman" w:hAnsi="Times New Roman" w:cs="Times New Roman"/>
          <w:color w:val="222222"/>
          <w:sz w:val="24"/>
          <w:szCs w:val="24"/>
          <w:shd w:val="clear" w:color="auto" w:fill="FFFFFF"/>
        </w:rPr>
        <w:t>633-639.</w:t>
      </w:r>
    </w:p>
    <w:p w14:paraId="2649DF91" w14:textId="46C23AFF" w:rsidR="008407C3" w:rsidRPr="009A728A" w:rsidRDefault="0064199C" w:rsidP="002C1B3B">
      <w:pPr>
        <w:spacing w:after="0" w:line="360" w:lineRule="auto"/>
        <w:ind w:left="720" w:hanging="720"/>
        <w:jc w:val="both"/>
        <w:rPr>
          <w:rFonts w:ascii="Times New Roman" w:hAnsi="Times New Roman" w:cs="Times New Roman"/>
          <w:color w:val="222222"/>
          <w:sz w:val="24"/>
          <w:szCs w:val="24"/>
          <w:shd w:val="clear" w:color="auto" w:fill="FFFFFF"/>
        </w:rPr>
      </w:pPr>
      <w:r w:rsidRPr="009A728A">
        <w:rPr>
          <w:rFonts w:ascii="Times New Roman" w:hAnsi="Times New Roman" w:cs="Times New Roman"/>
          <w:color w:val="222222"/>
          <w:sz w:val="24"/>
          <w:szCs w:val="24"/>
          <w:shd w:val="clear" w:color="auto" w:fill="FFFFFF"/>
        </w:rPr>
        <w:t>Verga</w:t>
      </w:r>
      <w:r w:rsidR="002C1B3B"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xml:space="preserve"> M</w:t>
      </w:r>
      <w:r w:rsidR="002C1B3B"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Luzi</w:t>
      </w:r>
      <w:r w:rsidR="002C1B3B"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xml:space="preserve"> F</w:t>
      </w:r>
      <w:r w:rsidR="002C1B3B" w:rsidRPr="009A728A">
        <w:rPr>
          <w:rFonts w:ascii="Times New Roman" w:hAnsi="Times New Roman" w:cs="Times New Roman"/>
          <w:color w:val="222222"/>
          <w:sz w:val="24"/>
          <w:szCs w:val="24"/>
          <w:shd w:val="clear" w:color="auto" w:fill="FFFFFF"/>
        </w:rPr>
        <w:t>., &amp;</w:t>
      </w:r>
      <w:r w:rsidRPr="009A728A">
        <w:rPr>
          <w:rFonts w:ascii="Times New Roman" w:hAnsi="Times New Roman" w:cs="Times New Roman"/>
          <w:color w:val="222222"/>
          <w:sz w:val="24"/>
          <w:szCs w:val="24"/>
          <w:shd w:val="clear" w:color="auto" w:fill="FFFFFF"/>
        </w:rPr>
        <w:t xml:space="preserve"> Carenzi</w:t>
      </w:r>
      <w:r w:rsidR="002C1B3B"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xml:space="preserve"> C</w:t>
      </w:r>
      <w:r w:rsidR="002C1B3B"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 xml:space="preserve"> </w:t>
      </w:r>
      <w:r w:rsidR="002C1B3B" w:rsidRPr="009A728A">
        <w:rPr>
          <w:rFonts w:ascii="Times New Roman" w:hAnsi="Times New Roman" w:cs="Times New Roman"/>
          <w:color w:val="222222"/>
          <w:sz w:val="24"/>
          <w:szCs w:val="24"/>
          <w:shd w:val="clear" w:color="auto" w:fill="FFFFFF"/>
        </w:rPr>
        <w:t>(</w:t>
      </w:r>
      <w:r w:rsidRPr="009A728A">
        <w:rPr>
          <w:rFonts w:ascii="Times New Roman" w:hAnsi="Times New Roman" w:cs="Times New Roman"/>
          <w:color w:val="222222"/>
          <w:sz w:val="24"/>
          <w:szCs w:val="24"/>
          <w:shd w:val="clear" w:color="auto" w:fill="FFFFFF"/>
        </w:rPr>
        <w:t>2007</w:t>
      </w:r>
      <w:r w:rsidR="002C1B3B" w:rsidRPr="009A728A">
        <w:rPr>
          <w:rFonts w:ascii="Times New Roman" w:hAnsi="Times New Roman" w:cs="Times New Roman"/>
          <w:color w:val="222222"/>
          <w:sz w:val="24"/>
          <w:szCs w:val="24"/>
          <w:shd w:val="clear" w:color="auto" w:fill="FFFFFF"/>
        </w:rPr>
        <w:t>).</w:t>
      </w:r>
      <w:r w:rsidR="00BD0CCE" w:rsidRPr="009A728A">
        <w:rPr>
          <w:rFonts w:ascii="Times New Roman" w:hAnsi="Times New Roman" w:cs="Times New Roman"/>
          <w:color w:val="222222"/>
          <w:sz w:val="24"/>
          <w:szCs w:val="24"/>
          <w:shd w:val="clear" w:color="auto" w:fill="FFFFFF"/>
        </w:rPr>
        <w:t xml:space="preserve"> Effects of husbandry and management systems on physiology and behaviour of farmed and laboratory rabbits. </w:t>
      </w:r>
      <w:r w:rsidR="00BD0CCE" w:rsidRPr="009A728A">
        <w:rPr>
          <w:rFonts w:ascii="Times New Roman" w:hAnsi="Times New Roman" w:cs="Times New Roman"/>
          <w:i/>
          <w:color w:val="222222"/>
          <w:sz w:val="24"/>
          <w:szCs w:val="24"/>
          <w:shd w:val="clear" w:color="auto" w:fill="FFFFFF"/>
        </w:rPr>
        <w:t>Hormones and Behavior</w:t>
      </w:r>
      <w:r w:rsidR="002C1B3B" w:rsidRPr="009A728A">
        <w:rPr>
          <w:rFonts w:ascii="Times New Roman" w:hAnsi="Times New Roman" w:cs="Times New Roman"/>
          <w:i/>
          <w:color w:val="222222"/>
          <w:sz w:val="24"/>
          <w:szCs w:val="24"/>
          <w:shd w:val="clear" w:color="auto" w:fill="FFFFFF"/>
        </w:rPr>
        <w:t>,</w:t>
      </w:r>
      <w:r w:rsidR="00BD0CCE" w:rsidRPr="009A728A">
        <w:rPr>
          <w:rFonts w:ascii="Times New Roman" w:hAnsi="Times New Roman" w:cs="Times New Roman"/>
          <w:color w:val="222222"/>
          <w:sz w:val="24"/>
          <w:szCs w:val="24"/>
          <w:shd w:val="clear" w:color="auto" w:fill="FFFFFF"/>
        </w:rPr>
        <w:t xml:space="preserve"> 52</w:t>
      </w:r>
      <w:r w:rsidR="002C1B3B" w:rsidRPr="009A728A">
        <w:rPr>
          <w:rFonts w:ascii="Times New Roman" w:hAnsi="Times New Roman" w:cs="Times New Roman"/>
          <w:color w:val="222222"/>
          <w:sz w:val="24"/>
          <w:szCs w:val="24"/>
          <w:shd w:val="clear" w:color="auto" w:fill="FFFFFF"/>
        </w:rPr>
        <w:t>,</w:t>
      </w:r>
      <w:r w:rsidR="00BD0CCE" w:rsidRPr="009A728A">
        <w:rPr>
          <w:rFonts w:ascii="Times New Roman" w:hAnsi="Times New Roman" w:cs="Times New Roman"/>
          <w:color w:val="222222"/>
          <w:sz w:val="24"/>
          <w:szCs w:val="24"/>
          <w:shd w:val="clear" w:color="auto" w:fill="FFFFFF"/>
        </w:rPr>
        <w:t xml:space="preserve"> 122-129.</w:t>
      </w:r>
    </w:p>
    <w:p w14:paraId="60B4DAE0" w14:textId="787A9E3C" w:rsidR="00D554C6" w:rsidRDefault="004A1742" w:rsidP="00AE0058">
      <w:pPr>
        <w:spacing w:after="0" w:line="360" w:lineRule="auto"/>
        <w:ind w:left="720" w:hanging="720"/>
        <w:jc w:val="both"/>
        <w:rPr>
          <w:rFonts w:ascii="Times New Roman" w:hAnsi="Times New Roman" w:cs="Times New Roman"/>
          <w:sz w:val="24"/>
          <w:szCs w:val="24"/>
        </w:rPr>
      </w:pPr>
      <w:r w:rsidRPr="009A728A">
        <w:rPr>
          <w:rFonts w:ascii="Times New Roman" w:hAnsi="Times New Roman" w:cs="Times New Roman"/>
          <w:sz w:val="24"/>
          <w:szCs w:val="24"/>
        </w:rPr>
        <w:t>Zucca</w:t>
      </w:r>
      <w:r w:rsidR="002C1B3B" w:rsidRPr="009A728A">
        <w:rPr>
          <w:rFonts w:ascii="Times New Roman" w:hAnsi="Times New Roman" w:cs="Times New Roman"/>
          <w:sz w:val="24"/>
          <w:szCs w:val="24"/>
        </w:rPr>
        <w:t>,</w:t>
      </w:r>
      <w:r w:rsidRPr="009A728A">
        <w:rPr>
          <w:rFonts w:ascii="Times New Roman" w:hAnsi="Times New Roman" w:cs="Times New Roman"/>
          <w:sz w:val="24"/>
          <w:szCs w:val="24"/>
        </w:rPr>
        <w:t xml:space="preserve"> D</w:t>
      </w:r>
      <w:r w:rsidR="002C1B3B" w:rsidRPr="009A728A">
        <w:rPr>
          <w:rFonts w:ascii="Times New Roman" w:hAnsi="Times New Roman" w:cs="Times New Roman"/>
          <w:sz w:val="24"/>
          <w:szCs w:val="24"/>
        </w:rPr>
        <w:t>.</w:t>
      </w:r>
      <w:r w:rsidRPr="009A728A">
        <w:rPr>
          <w:rFonts w:ascii="Times New Roman" w:hAnsi="Times New Roman" w:cs="Times New Roman"/>
          <w:sz w:val="24"/>
          <w:szCs w:val="24"/>
        </w:rPr>
        <w:t>, Redaelli</w:t>
      </w:r>
      <w:r w:rsidR="002C1B3B" w:rsidRPr="009A728A">
        <w:rPr>
          <w:rFonts w:ascii="Times New Roman" w:hAnsi="Times New Roman" w:cs="Times New Roman"/>
          <w:sz w:val="24"/>
          <w:szCs w:val="24"/>
        </w:rPr>
        <w:t>,</w:t>
      </w:r>
      <w:r w:rsidRPr="009A728A">
        <w:rPr>
          <w:rFonts w:ascii="Times New Roman" w:hAnsi="Times New Roman" w:cs="Times New Roman"/>
          <w:sz w:val="24"/>
          <w:szCs w:val="24"/>
        </w:rPr>
        <w:t xml:space="preserve"> V</w:t>
      </w:r>
      <w:r w:rsidR="002C1B3B" w:rsidRPr="009A728A">
        <w:rPr>
          <w:rFonts w:ascii="Times New Roman" w:hAnsi="Times New Roman" w:cs="Times New Roman"/>
          <w:sz w:val="24"/>
          <w:szCs w:val="24"/>
        </w:rPr>
        <w:t>.</w:t>
      </w:r>
      <w:r w:rsidRPr="009A728A">
        <w:rPr>
          <w:rFonts w:ascii="Times New Roman" w:hAnsi="Times New Roman" w:cs="Times New Roman"/>
          <w:sz w:val="24"/>
          <w:szCs w:val="24"/>
        </w:rPr>
        <w:t>, Marelli</w:t>
      </w:r>
      <w:r w:rsidR="002C1B3B" w:rsidRPr="009A728A">
        <w:rPr>
          <w:rFonts w:ascii="Times New Roman" w:hAnsi="Times New Roman" w:cs="Times New Roman"/>
          <w:sz w:val="24"/>
          <w:szCs w:val="24"/>
        </w:rPr>
        <w:t>,</w:t>
      </w:r>
      <w:r w:rsidR="00C10F04" w:rsidRPr="009A728A">
        <w:rPr>
          <w:rFonts w:ascii="Times New Roman" w:hAnsi="Times New Roman" w:cs="Times New Roman"/>
          <w:sz w:val="24"/>
          <w:szCs w:val="24"/>
        </w:rPr>
        <w:t xml:space="preserve"> </w:t>
      </w:r>
      <w:r w:rsidRPr="009A728A">
        <w:rPr>
          <w:rFonts w:ascii="Times New Roman" w:hAnsi="Times New Roman" w:cs="Times New Roman"/>
          <w:sz w:val="24"/>
          <w:szCs w:val="24"/>
        </w:rPr>
        <w:t>S</w:t>
      </w:r>
      <w:r w:rsidR="002C1B3B" w:rsidRPr="009A728A">
        <w:rPr>
          <w:rFonts w:ascii="Times New Roman" w:hAnsi="Times New Roman" w:cs="Times New Roman"/>
          <w:sz w:val="24"/>
          <w:szCs w:val="24"/>
        </w:rPr>
        <w:t xml:space="preserve">. </w:t>
      </w:r>
      <w:r w:rsidRPr="009A728A">
        <w:rPr>
          <w:rFonts w:ascii="Times New Roman" w:hAnsi="Times New Roman" w:cs="Times New Roman"/>
          <w:sz w:val="24"/>
          <w:szCs w:val="24"/>
        </w:rPr>
        <w:t>P</w:t>
      </w:r>
      <w:r w:rsidR="002C1B3B" w:rsidRPr="009A728A">
        <w:rPr>
          <w:rFonts w:ascii="Times New Roman" w:hAnsi="Times New Roman" w:cs="Times New Roman"/>
          <w:sz w:val="24"/>
          <w:szCs w:val="24"/>
        </w:rPr>
        <w:t>.</w:t>
      </w:r>
      <w:r w:rsidRPr="009A728A">
        <w:rPr>
          <w:rFonts w:ascii="Times New Roman" w:hAnsi="Times New Roman" w:cs="Times New Roman"/>
          <w:sz w:val="24"/>
          <w:szCs w:val="24"/>
        </w:rPr>
        <w:t>, Bonazza</w:t>
      </w:r>
      <w:r w:rsidR="002C1B3B" w:rsidRPr="009A728A">
        <w:rPr>
          <w:rFonts w:ascii="Times New Roman" w:hAnsi="Times New Roman" w:cs="Times New Roman"/>
          <w:sz w:val="24"/>
          <w:szCs w:val="24"/>
        </w:rPr>
        <w:t>,</w:t>
      </w:r>
      <w:r w:rsidRPr="009A728A">
        <w:rPr>
          <w:rFonts w:ascii="Times New Roman" w:hAnsi="Times New Roman" w:cs="Times New Roman"/>
          <w:sz w:val="24"/>
          <w:szCs w:val="24"/>
        </w:rPr>
        <w:t xml:space="preserve"> V</w:t>
      </w:r>
      <w:r w:rsidR="002C1B3B" w:rsidRPr="009A728A">
        <w:rPr>
          <w:rFonts w:ascii="Times New Roman" w:hAnsi="Times New Roman" w:cs="Times New Roman"/>
          <w:sz w:val="24"/>
          <w:szCs w:val="24"/>
        </w:rPr>
        <w:t>.</w:t>
      </w:r>
      <w:r w:rsidRPr="009A728A">
        <w:rPr>
          <w:rFonts w:ascii="Times New Roman" w:hAnsi="Times New Roman" w:cs="Times New Roman"/>
          <w:sz w:val="24"/>
          <w:szCs w:val="24"/>
        </w:rPr>
        <w:t>, Heinzl</w:t>
      </w:r>
      <w:r w:rsidR="002C1B3B" w:rsidRPr="009A728A">
        <w:rPr>
          <w:rFonts w:ascii="Times New Roman" w:hAnsi="Times New Roman" w:cs="Times New Roman"/>
          <w:sz w:val="24"/>
          <w:szCs w:val="24"/>
        </w:rPr>
        <w:t>,</w:t>
      </w:r>
      <w:r w:rsidRPr="009A728A">
        <w:rPr>
          <w:rFonts w:ascii="Times New Roman" w:hAnsi="Times New Roman" w:cs="Times New Roman"/>
          <w:sz w:val="24"/>
          <w:szCs w:val="24"/>
        </w:rPr>
        <w:t xml:space="preserve"> E</w:t>
      </w:r>
      <w:r w:rsidR="002C1B3B" w:rsidRPr="009A728A">
        <w:rPr>
          <w:rFonts w:ascii="Times New Roman" w:hAnsi="Times New Roman" w:cs="Times New Roman"/>
          <w:sz w:val="24"/>
          <w:szCs w:val="24"/>
        </w:rPr>
        <w:t>.</w:t>
      </w:r>
      <w:r w:rsidRPr="009A728A">
        <w:rPr>
          <w:rFonts w:ascii="Times New Roman" w:hAnsi="Times New Roman" w:cs="Times New Roman"/>
          <w:sz w:val="24"/>
          <w:szCs w:val="24"/>
        </w:rPr>
        <w:t>, Verga</w:t>
      </w:r>
      <w:r w:rsidR="002C1B3B" w:rsidRPr="009A728A">
        <w:rPr>
          <w:rFonts w:ascii="Times New Roman" w:hAnsi="Times New Roman" w:cs="Times New Roman"/>
          <w:sz w:val="24"/>
          <w:szCs w:val="24"/>
        </w:rPr>
        <w:t>,</w:t>
      </w:r>
      <w:r w:rsidRPr="009A728A">
        <w:rPr>
          <w:rFonts w:ascii="Times New Roman" w:hAnsi="Times New Roman" w:cs="Times New Roman"/>
          <w:sz w:val="24"/>
          <w:szCs w:val="24"/>
        </w:rPr>
        <w:t xml:space="preserve"> M</w:t>
      </w:r>
      <w:r w:rsidR="002C1B3B" w:rsidRPr="009A728A">
        <w:rPr>
          <w:rFonts w:ascii="Times New Roman" w:hAnsi="Times New Roman" w:cs="Times New Roman"/>
          <w:sz w:val="24"/>
          <w:szCs w:val="24"/>
        </w:rPr>
        <w:t>., &amp;</w:t>
      </w:r>
      <w:r w:rsidRPr="009A728A">
        <w:rPr>
          <w:rFonts w:ascii="Times New Roman" w:hAnsi="Times New Roman" w:cs="Times New Roman"/>
          <w:sz w:val="24"/>
          <w:szCs w:val="24"/>
        </w:rPr>
        <w:t xml:space="preserve"> Luzi</w:t>
      </w:r>
      <w:r w:rsidR="002C1B3B" w:rsidRPr="009A728A">
        <w:rPr>
          <w:rFonts w:ascii="Times New Roman" w:hAnsi="Times New Roman" w:cs="Times New Roman"/>
          <w:sz w:val="24"/>
          <w:szCs w:val="24"/>
        </w:rPr>
        <w:t>,</w:t>
      </w:r>
      <w:r w:rsidRPr="009A728A">
        <w:rPr>
          <w:rFonts w:ascii="Times New Roman" w:hAnsi="Times New Roman" w:cs="Times New Roman"/>
          <w:sz w:val="24"/>
          <w:szCs w:val="24"/>
        </w:rPr>
        <w:t xml:space="preserve"> F</w:t>
      </w:r>
      <w:r w:rsidR="002C1B3B" w:rsidRPr="009A728A">
        <w:rPr>
          <w:rFonts w:ascii="Times New Roman" w:hAnsi="Times New Roman" w:cs="Times New Roman"/>
          <w:sz w:val="24"/>
          <w:szCs w:val="24"/>
        </w:rPr>
        <w:t>.</w:t>
      </w:r>
      <w:r w:rsidRPr="009A728A">
        <w:rPr>
          <w:rFonts w:ascii="Times New Roman" w:hAnsi="Times New Roman" w:cs="Times New Roman"/>
          <w:sz w:val="24"/>
          <w:szCs w:val="24"/>
        </w:rPr>
        <w:t xml:space="preserve"> </w:t>
      </w:r>
      <w:r w:rsidR="002C1B3B" w:rsidRPr="009A728A">
        <w:rPr>
          <w:rFonts w:ascii="Times New Roman" w:hAnsi="Times New Roman" w:cs="Times New Roman"/>
          <w:sz w:val="24"/>
          <w:szCs w:val="24"/>
        </w:rPr>
        <w:t>(</w:t>
      </w:r>
      <w:r w:rsidRPr="009A728A">
        <w:rPr>
          <w:rFonts w:ascii="Times New Roman" w:hAnsi="Times New Roman" w:cs="Times New Roman"/>
          <w:sz w:val="24"/>
          <w:szCs w:val="24"/>
        </w:rPr>
        <w:t>2012</w:t>
      </w:r>
      <w:r w:rsidR="002C1B3B" w:rsidRPr="009A728A">
        <w:rPr>
          <w:rFonts w:ascii="Times New Roman" w:hAnsi="Times New Roman" w:cs="Times New Roman"/>
          <w:sz w:val="24"/>
          <w:szCs w:val="24"/>
        </w:rPr>
        <w:t>).</w:t>
      </w:r>
      <w:r w:rsidR="00C10F04" w:rsidRPr="009A728A">
        <w:rPr>
          <w:rFonts w:ascii="Times New Roman" w:hAnsi="Times New Roman" w:cs="Times New Roman"/>
          <w:sz w:val="24"/>
          <w:szCs w:val="24"/>
        </w:rPr>
        <w:t xml:space="preserve"> Effect of handling in pre-weaning rabbits. </w:t>
      </w:r>
      <w:r w:rsidR="00C10F04" w:rsidRPr="009A728A">
        <w:rPr>
          <w:rFonts w:ascii="Times New Roman" w:hAnsi="Times New Roman" w:cs="Times New Roman"/>
          <w:i/>
          <w:sz w:val="24"/>
          <w:szCs w:val="24"/>
        </w:rPr>
        <w:t>World Rabbit Science</w:t>
      </w:r>
      <w:r w:rsidR="002C1B3B" w:rsidRPr="009A728A">
        <w:rPr>
          <w:rFonts w:ascii="Times New Roman" w:hAnsi="Times New Roman" w:cs="Times New Roman"/>
          <w:i/>
          <w:sz w:val="24"/>
          <w:szCs w:val="24"/>
        </w:rPr>
        <w:t>,</w:t>
      </w:r>
      <w:r w:rsidR="00C10F04" w:rsidRPr="009A728A">
        <w:rPr>
          <w:rFonts w:ascii="Times New Roman" w:hAnsi="Times New Roman" w:cs="Times New Roman"/>
          <w:sz w:val="24"/>
          <w:szCs w:val="24"/>
        </w:rPr>
        <w:t xml:space="preserve"> 20</w:t>
      </w:r>
      <w:r w:rsidR="002C1B3B" w:rsidRPr="009A728A">
        <w:rPr>
          <w:rFonts w:ascii="Times New Roman" w:hAnsi="Times New Roman" w:cs="Times New Roman"/>
          <w:sz w:val="24"/>
          <w:szCs w:val="24"/>
        </w:rPr>
        <w:t>,</w:t>
      </w:r>
      <w:r w:rsidR="00C10F04" w:rsidRPr="009A728A">
        <w:rPr>
          <w:rFonts w:ascii="Times New Roman" w:hAnsi="Times New Roman" w:cs="Times New Roman"/>
          <w:sz w:val="24"/>
          <w:szCs w:val="24"/>
        </w:rPr>
        <w:t xml:space="preserve"> 97–101.</w:t>
      </w:r>
      <w:bookmarkEnd w:id="5"/>
    </w:p>
    <w:p w14:paraId="587B7D6E" w14:textId="77777777" w:rsidR="002C1B3B" w:rsidRDefault="002C1B3B" w:rsidP="00AE0058">
      <w:pPr>
        <w:spacing w:after="0" w:line="360" w:lineRule="auto"/>
        <w:ind w:left="720" w:hanging="720"/>
        <w:jc w:val="both"/>
        <w:rPr>
          <w:rFonts w:ascii="Times New Roman" w:hAnsi="Times New Roman" w:cs="Times New Roman"/>
          <w:sz w:val="24"/>
          <w:szCs w:val="24"/>
        </w:rPr>
      </w:pPr>
    </w:p>
    <w:p w14:paraId="497FCE4E" w14:textId="77777777" w:rsidR="002C1B3B" w:rsidRDefault="002C1B3B" w:rsidP="00AE0058">
      <w:pPr>
        <w:spacing w:after="0" w:line="360" w:lineRule="auto"/>
        <w:ind w:left="720" w:hanging="720"/>
        <w:jc w:val="both"/>
        <w:rPr>
          <w:rFonts w:ascii="Times New Roman" w:hAnsi="Times New Roman" w:cs="Times New Roman"/>
          <w:sz w:val="24"/>
          <w:szCs w:val="24"/>
        </w:rPr>
      </w:pPr>
    </w:p>
    <w:p w14:paraId="765AAD9F" w14:textId="77777777" w:rsidR="002C1B3B" w:rsidRDefault="002C1B3B" w:rsidP="00AE0058">
      <w:pPr>
        <w:spacing w:after="0" w:line="360" w:lineRule="auto"/>
        <w:ind w:left="720" w:hanging="720"/>
        <w:jc w:val="both"/>
        <w:rPr>
          <w:rFonts w:ascii="Times New Roman" w:hAnsi="Times New Roman" w:cs="Times New Roman"/>
          <w:sz w:val="24"/>
          <w:szCs w:val="24"/>
        </w:rPr>
      </w:pPr>
    </w:p>
    <w:p w14:paraId="27072BC7" w14:textId="77777777" w:rsidR="002C1B3B" w:rsidRDefault="002C1B3B" w:rsidP="00AE0058">
      <w:pPr>
        <w:spacing w:after="0" w:line="360" w:lineRule="auto"/>
        <w:ind w:left="720" w:hanging="720"/>
        <w:jc w:val="both"/>
        <w:rPr>
          <w:rFonts w:ascii="Times New Roman" w:hAnsi="Times New Roman" w:cs="Times New Roman"/>
          <w:sz w:val="24"/>
          <w:szCs w:val="24"/>
        </w:rPr>
      </w:pPr>
    </w:p>
    <w:p w14:paraId="7EFAC175" w14:textId="77777777" w:rsidR="002C1B3B" w:rsidRPr="0018786B" w:rsidRDefault="002C1B3B" w:rsidP="00AE0058">
      <w:pPr>
        <w:spacing w:after="0" w:line="360" w:lineRule="auto"/>
        <w:ind w:left="720" w:hanging="720"/>
        <w:jc w:val="both"/>
        <w:rPr>
          <w:rFonts w:ascii="Times New Roman" w:hAnsi="Times New Roman" w:cs="Times New Roman"/>
          <w:sz w:val="24"/>
          <w:szCs w:val="24"/>
        </w:rPr>
      </w:pPr>
    </w:p>
    <w:sectPr w:rsidR="002C1B3B" w:rsidRPr="0018786B" w:rsidSect="00EF327C">
      <w:type w:val="continuous"/>
      <w:pgSz w:w="11906" w:h="16838"/>
      <w:pgMar w:top="1440" w:right="1080" w:bottom="1440" w:left="1080"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B4A4A0" w14:textId="77777777" w:rsidR="006C5FAD" w:rsidRDefault="006C5FAD" w:rsidP="002A4211">
      <w:pPr>
        <w:spacing w:after="0" w:line="240" w:lineRule="auto"/>
      </w:pPr>
      <w:r>
        <w:separator/>
      </w:r>
    </w:p>
  </w:endnote>
  <w:endnote w:type="continuationSeparator" w:id="0">
    <w:p w14:paraId="2DCB3A15" w14:textId="77777777" w:rsidR="006C5FAD" w:rsidRDefault="006C5FAD" w:rsidP="002A42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633E79" w14:textId="77777777" w:rsidR="006C5FAD" w:rsidRDefault="006C5FAD" w:rsidP="002A4211">
      <w:pPr>
        <w:spacing w:after="0" w:line="240" w:lineRule="auto"/>
      </w:pPr>
      <w:r>
        <w:separator/>
      </w:r>
    </w:p>
  </w:footnote>
  <w:footnote w:type="continuationSeparator" w:id="0">
    <w:p w14:paraId="37266C59" w14:textId="77777777" w:rsidR="006C5FAD" w:rsidRDefault="006C5FAD" w:rsidP="002A42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5460B"/>
    <w:multiLevelType w:val="hybridMultilevel"/>
    <w:tmpl w:val="D054DC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E0F5104"/>
    <w:multiLevelType w:val="hybridMultilevel"/>
    <w:tmpl w:val="6040156A"/>
    <w:lvl w:ilvl="0" w:tplc="08090001">
      <w:start w:val="1"/>
      <w:numFmt w:val="bullet"/>
      <w:lvlText w:val=""/>
      <w:lvlJc w:val="left"/>
      <w:pPr>
        <w:ind w:left="1352" w:hanging="360"/>
      </w:pPr>
      <w:rPr>
        <w:rFonts w:ascii="Symbol" w:hAnsi="Symbol" w:hint="default"/>
      </w:rPr>
    </w:lvl>
    <w:lvl w:ilvl="1" w:tplc="08090003" w:tentative="1">
      <w:start w:val="1"/>
      <w:numFmt w:val="bullet"/>
      <w:lvlText w:val="o"/>
      <w:lvlJc w:val="left"/>
      <w:pPr>
        <w:ind w:left="2072" w:hanging="360"/>
      </w:pPr>
      <w:rPr>
        <w:rFonts w:ascii="Courier New" w:hAnsi="Courier New" w:cs="Courier New" w:hint="default"/>
      </w:rPr>
    </w:lvl>
    <w:lvl w:ilvl="2" w:tplc="08090005" w:tentative="1">
      <w:start w:val="1"/>
      <w:numFmt w:val="bullet"/>
      <w:lvlText w:val=""/>
      <w:lvlJc w:val="left"/>
      <w:pPr>
        <w:ind w:left="2792" w:hanging="360"/>
      </w:pPr>
      <w:rPr>
        <w:rFonts w:ascii="Wingdings" w:hAnsi="Wingdings" w:hint="default"/>
      </w:rPr>
    </w:lvl>
    <w:lvl w:ilvl="3" w:tplc="08090001" w:tentative="1">
      <w:start w:val="1"/>
      <w:numFmt w:val="bullet"/>
      <w:lvlText w:val=""/>
      <w:lvlJc w:val="left"/>
      <w:pPr>
        <w:ind w:left="3512" w:hanging="360"/>
      </w:pPr>
      <w:rPr>
        <w:rFonts w:ascii="Symbol" w:hAnsi="Symbol" w:hint="default"/>
      </w:rPr>
    </w:lvl>
    <w:lvl w:ilvl="4" w:tplc="08090003" w:tentative="1">
      <w:start w:val="1"/>
      <w:numFmt w:val="bullet"/>
      <w:lvlText w:val="o"/>
      <w:lvlJc w:val="left"/>
      <w:pPr>
        <w:ind w:left="4232" w:hanging="360"/>
      </w:pPr>
      <w:rPr>
        <w:rFonts w:ascii="Courier New" w:hAnsi="Courier New" w:cs="Courier New" w:hint="default"/>
      </w:rPr>
    </w:lvl>
    <w:lvl w:ilvl="5" w:tplc="08090005" w:tentative="1">
      <w:start w:val="1"/>
      <w:numFmt w:val="bullet"/>
      <w:lvlText w:val=""/>
      <w:lvlJc w:val="left"/>
      <w:pPr>
        <w:ind w:left="4952" w:hanging="360"/>
      </w:pPr>
      <w:rPr>
        <w:rFonts w:ascii="Wingdings" w:hAnsi="Wingdings" w:hint="default"/>
      </w:rPr>
    </w:lvl>
    <w:lvl w:ilvl="6" w:tplc="08090001" w:tentative="1">
      <w:start w:val="1"/>
      <w:numFmt w:val="bullet"/>
      <w:lvlText w:val=""/>
      <w:lvlJc w:val="left"/>
      <w:pPr>
        <w:ind w:left="5672" w:hanging="360"/>
      </w:pPr>
      <w:rPr>
        <w:rFonts w:ascii="Symbol" w:hAnsi="Symbol" w:hint="default"/>
      </w:rPr>
    </w:lvl>
    <w:lvl w:ilvl="7" w:tplc="08090003" w:tentative="1">
      <w:start w:val="1"/>
      <w:numFmt w:val="bullet"/>
      <w:lvlText w:val="o"/>
      <w:lvlJc w:val="left"/>
      <w:pPr>
        <w:ind w:left="6392" w:hanging="360"/>
      </w:pPr>
      <w:rPr>
        <w:rFonts w:ascii="Courier New" w:hAnsi="Courier New" w:cs="Courier New" w:hint="default"/>
      </w:rPr>
    </w:lvl>
    <w:lvl w:ilvl="8" w:tplc="08090005" w:tentative="1">
      <w:start w:val="1"/>
      <w:numFmt w:val="bullet"/>
      <w:lvlText w:val=""/>
      <w:lvlJc w:val="left"/>
      <w:pPr>
        <w:ind w:left="7112" w:hanging="360"/>
      </w:pPr>
      <w:rPr>
        <w:rFonts w:ascii="Wingdings" w:hAnsi="Wingdings" w:hint="default"/>
      </w:rPr>
    </w:lvl>
  </w:abstractNum>
  <w:abstractNum w:abstractNumId="2" w15:restartNumberingAfterBreak="0">
    <w:nsid w:val="21C126C2"/>
    <w:multiLevelType w:val="hybridMultilevel"/>
    <w:tmpl w:val="17B4AE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xley, James A">
    <w15:presenceInfo w15:providerId="AD" w15:userId="S-1-5-21-1326800274-1373382186-111032338-512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ctiveWritingStyle w:appName="MSWord" w:lang="it-IT" w:vendorID="64" w:dllVersion="6" w:nlCheck="1" w:checkStyle="0"/>
  <w:activeWritingStyle w:appName="MSWord" w:lang="en-GB" w:vendorID="64" w:dllVersion="6" w:nlCheck="1" w:checkStyle="1"/>
  <w:activeWritingStyle w:appName="MSWord" w:lang="fr-FR"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6" w:nlCheck="1" w:checkStyle="1"/>
  <w:activeWritingStyle w:appName="MSWord" w:lang="en-US" w:vendorID="64" w:dllVersion="0" w:nlCheck="1" w:checkStyle="0"/>
  <w:activeWritingStyle w:appName="MSWord" w:lang="en-GB" w:vendorID="64" w:dllVersion="131078" w:nlCheck="1" w:checkStyle="0"/>
  <w:activeWritingStyle w:appName="MSWord" w:lang="fr-FR" w:vendorID="64" w:dllVersion="131078" w:nlCheck="1" w:checkStyle="0"/>
  <w:activeWritingStyle w:appName="MSWord" w:lang="en-US" w:vendorID="64" w:dllVersion="131078" w:nlCheck="1" w:checkStyle="0"/>
  <w:activeWritingStyle w:appName="MSWord" w:lang="it-IT" w:vendorID="64" w:dllVersion="131078" w:nlCheck="1" w:checkStyle="0"/>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DY2NjAwMTc1sDAxMTRQ0lEKTi0uzszPAykwNKwFAAvmEnEtAAAA"/>
  </w:docVars>
  <w:rsids>
    <w:rsidRoot w:val="00373ABA"/>
    <w:rsid w:val="000006C0"/>
    <w:rsid w:val="00001F60"/>
    <w:rsid w:val="000021DF"/>
    <w:rsid w:val="00007785"/>
    <w:rsid w:val="000100E2"/>
    <w:rsid w:val="00011754"/>
    <w:rsid w:val="0001650D"/>
    <w:rsid w:val="000167CF"/>
    <w:rsid w:val="00021B3D"/>
    <w:rsid w:val="00023F98"/>
    <w:rsid w:val="00042219"/>
    <w:rsid w:val="0004264E"/>
    <w:rsid w:val="000620EF"/>
    <w:rsid w:val="00063DC9"/>
    <w:rsid w:val="00067DD5"/>
    <w:rsid w:val="000779C0"/>
    <w:rsid w:val="00086BAA"/>
    <w:rsid w:val="0009145C"/>
    <w:rsid w:val="0009154F"/>
    <w:rsid w:val="00092C6B"/>
    <w:rsid w:val="000967EE"/>
    <w:rsid w:val="000A17EF"/>
    <w:rsid w:val="000A6B86"/>
    <w:rsid w:val="000B00D0"/>
    <w:rsid w:val="000B05A5"/>
    <w:rsid w:val="000B772E"/>
    <w:rsid w:val="000D03D9"/>
    <w:rsid w:val="000D24B1"/>
    <w:rsid w:val="000D3C30"/>
    <w:rsid w:val="000D6A34"/>
    <w:rsid w:val="000E0895"/>
    <w:rsid w:val="000E2344"/>
    <w:rsid w:val="000E5866"/>
    <w:rsid w:val="000F1515"/>
    <w:rsid w:val="000F5BA8"/>
    <w:rsid w:val="000F74EC"/>
    <w:rsid w:val="00101CA6"/>
    <w:rsid w:val="00111CCC"/>
    <w:rsid w:val="001136E4"/>
    <w:rsid w:val="0011424C"/>
    <w:rsid w:val="00116CC6"/>
    <w:rsid w:val="00123ED6"/>
    <w:rsid w:val="00133092"/>
    <w:rsid w:val="00141458"/>
    <w:rsid w:val="0014693C"/>
    <w:rsid w:val="0015098A"/>
    <w:rsid w:val="00154F1C"/>
    <w:rsid w:val="00163475"/>
    <w:rsid w:val="00163CF5"/>
    <w:rsid w:val="00166C47"/>
    <w:rsid w:val="00166FCD"/>
    <w:rsid w:val="00170579"/>
    <w:rsid w:val="00172E2D"/>
    <w:rsid w:val="001738B0"/>
    <w:rsid w:val="00174D24"/>
    <w:rsid w:val="00175FED"/>
    <w:rsid w:val="00177BC3"/>
    <w:rsid w:val="00180D3C"/>
    <w:rsid w:val="0018379F"/>
    <w:rsid w:val="0018656E"/>
    <w:rsid w:val="001869EC"/>
    <w:rsid w:val="0018786B"/>
    <w:rsid w:val="00194D48"/>
    <w:rsid w:val="001A2E74"/>
    <w:rsid w:val="001B5FA7"/>
    <w:rsid w:val="001C25CE"/>
    <w:rsid w:val="001D0D00"/>
    <w:rsid w:val="001D153C"/>
    <w:rsid w:val="001D2A5E"/>
    <w:rsid w:val="001D4AEA"/>
    <w:rsid w:val="001D65C8"/>
    <w:rsid w:val="001D70AA"/>
    <w:rsid w:val="001E0320"/>
    <w:rsid w:val="001E1CE7"/>
    <w:rsid w:val="001E2115"/>
    <w:rsid w:val="001E4AFC"/>
    <w:rsid w:val="001E541E"/>
    <w:rsid w:val="001F363A"/>
    <w:rsid w:val="001F60D5"/>
    <w:rsid w:val="001F7843"/>
    <w:rsid w:val="00203B99"/>
    <w:rsid w:val="00205ADB"/>
    <w:rsid w:val="00205F58"/>
    <w:rsid w:val="00212898"/>
    <w:rsid w:val="00217690"/>
    <w:rsid w:val="00220661"/>
    <w:rsid w:val="00220F4E"/>
    <w:rsid w:val="002224BA"/>
    <w:rsid w:val="00227F14"/>
    <w:rsid w:val="00231F32"/>
    <w:rsid w:val="00233237"/>
    <w:rsid w:val="00243C35"/>
    <w:rsid w:val="002451FD"/>
    <w:rsid w:val="00255BFC"/>
    <w:rsid w:val="002612F5"/>
    <w:rsid w:val="00261848"/>
    <w:rsid w:val="00261D1D"/>
    <w:rsid w:val="00286F56"/>
    <w:rsid w:val="00293BFE"/>
    <w:rsid w:val="002A398A"/>
    <w:rsid w:val="002A4211"/>
    <w:rsid w:val="002B0CF8"/>
    <w:rsid w:val="002B1125"/>
    <w:rsid w:val="002B2A04"/>
    <w:rsid w:val="002B770E"/>
    <w:rsid w:val="002C1B3B"/>
    <w:rsid w:val="002C4AD8"/>
    <w:rsid w:val="002D406B"/>
    <w:rsid w:val="002D6995"/>
    <w:rsid w:val="002D6EE4"/>
    <w:rsid w:val="002E31BA"/>
    <w:rsid w:val="002E7B83"/>
    <w:rsid w:val="002F36F4"/>
    <w:rsid w:val="002F3DAC"/>
    <w:rsid w:val="00310EF6"/>
    <w:rsid w:val="0031296B"/>
    <w:rsid w:val="00315E33"/>
    <w:rsid w:val="0032049B"/>
    <w:rsid w:val="003213C5"/>
    <w:rsid w:val="00325507"/>
    <w:rsid w:val="003316F0"/>
    <w:rsid w:val="003317E3"/>
    <w:rsid w:val="0033512D"/>
    <w:rsid w:val="00336DCC"/>
    <w:rsid w:val="00341344"/>
    <w:rsid w:val="003510FB"/>
    <w:rsid w:val="0035112C"/>
    <w:rsid w:val="00352C9C"/>
    <w:rsid w:val="00354172"/>
    <w:rsid w:val="00355FB3"/>
    <w:rsid w:val="003618A1"/>
    <w:rsid w:val="003635F0"/>
    <w:rsid w:val="003735DE"/>
    <w:rsid w:val="00373ABA"/>
    <w:rsid w:val="00377E26"/>
    <w:rsid w:val="00377EF6"/>
    <w:rsid w:val="003807EF"/>
    <w:rsid w:val="003807F9"/>
    <w:rsid w:val="00381802"/>
    <w:rsid w:val="003819F4"/>
    <w:rsid w:val="0038214F"/>
    <w:rsid w:val="00383484"/>
    <w:rsid w:val="003835A5"/>
    <w:rsid w:val="0038653C"/>
    <w:rsid w:val="003871A6"/>
    <w:rsid w:val="00387CCD"/>
    <w:rsid w:val="00394F55"/>
    <w:rsid w:val="00395377"/>
    <w:rsid w:val="0039671D"/>
    <w:rsid w:val="00396C7F"/>
    <w:rsid w:val="003A08A3"/>
    <w:rsid w:val="003A111C"/>
    <w:rsid w:val="003A122E"/>
    <w:rsid w:val="003A25FC"/>
    <w:rsid w:val="003B1FC6"/>
    <w:rsid w:val="003B7399"/>
    <w:rsid w:val="003C0422"/>
    <w:rsid w:val="003C08E9"/>
    <w:rsid w:val="003C1425"/>
    <w:rsid w:val="003C16FF"/>
    <w:rsid w:val="003C1931"/>
    <w:rsid w:val="003C346A"/>
    <w:rsid w:val="003C70BC"/>
    <w:rsid w:val="003D0B58"/>
    <w:rsid w:val="003D0F95"/>
    <w:rsid w:val="003D75C0"/>
    <w:rsid w:val="003E62A0"/>
    <w:rsid w:val="003F36D9"/>
    <w:rsid w:val="003F7921"/>
    <w:rsid w:val="00405C41"/>
    <w:rsid w:val="00417BD2"/>
    <w:rsid w:val="004211AF"/>
    <w:rsid w:val="00424884"/>
    <w:rsid w:val="00424E39"/>
    <w:rsid w:val="00432C90"/>
    <w:rsid w:val="00433818"/>
    <w:rsid w:val="00433BAA"/>
    <w:rsid w:val="00434999"/>
    <w:rsid w:val="00440D31"/>
    <w:rsid w:val="00441E76"/>
    <w:rsid w:val="004443AB"/>
    <w:rsid w:val="00454266"/>
    <w:rsid w:val="0046235E"/>
    <w:rsid w:val="00470B59"/>
    <w:rsid w:val="00470D8C"/>
    <w:rsid w:val="00474C92"/>
    <w:rsid w:val="00483FDA"/>
    <w:rsid w:val="00485D4F"/>
    <w:rsid w:val="00492113"/>
    <w:rsid w:val="004945C7"/>
    <w:rsid w:val="004978E9"/>
    <w:rsid w:val="004A1742"/>
    <w:rsid w:val="004A357B"/>
    <w:rsid w:val="004A47E8"/>
    <w:rsid w:val="004A51C1"/>
    <w:rsid w:val="004A6561"/>
    <w:rsid w:val="004B456C"/>
    <w:rsid w:val="004B5BD1"/>
    <w:rsid w:val="004C16CA"/>
    <w:rsid w:val="004C2F3E"/>
    <w:rsid w:val="004C6E31"/>
    <w:rsid w:val="004D472E"/>
    <w:rsid w:val="004D48F3"/>
    <w:rsid w:val="004D56AC"/>
    <w:rsid w:val="004E155D"/>
    <w:rsid w:val="004F7057"/>
    <w:rsid w:val="004F7434"/>
    <w:rsid w:val="004F7869"/>
    <w:rsid w:val="00500108"/>
    <w:rsid w:val="00502B7A"/>
    <w:rsid w:val="00520BB1"/>
    <w:rsid w:val="00522CD9"/>
    <w:rsid w:val="00522F3B"/>
    <w:rsid w:val="00526414"/>
    <w:rsid w:val="005278C9"/>
    <w:rsid w:val="00530612"/>
    <w:rsid w:val="005343B3"/>
    <w:rsid w:val="00536F80"/>
    <w:rsid w:val="00546DB5"/>
    <w:rsid w:val="00553886"/>
    <w:rsid w:val="00553D4C"/>
    <w:rsid w:val="005643D1"/>
    <w:rsid w:val="00577967"/>
    <w:rsid w:val="0058313F"/>
    <w:rsid w:val="00593A2B"/>
    <w:rsid w:val="00595894"/>
    <w:rsid w:val="0059595B"/>
    <w:rsid w:val="005A16AA"/>
    <w:rsid w:val="005B4758"/>
    <w:rsid w:val="005B7FC3"/>
    <w:rsid w:val="005C0576"/>
    <w:rsid w:val="005C441D"/>
    <w:rsid w:val="005C7E67"/>
    <w:rsid w:val="005D2DDE"/>
    <w:rsid w:val="005D7049"/>
    <w:rsid w:val="005E2A3D"/>
    <w:rsid w:val="005F1B1C"/>
    <w:rsid w:val="005F76BC"/>
    <w:rsid w:val="005F7FC3"/>
    <w:rsid w:val="00600640"/>
    <w:rsid w:val="006059F3"/>
    <w:rsid w:val="00605BEA"/>
    <w:rsid w:val="0061503F"/>
    <w:rsid w:val="0062051A"/>
    <w:rsid w:val="00623BF0"/>
    <w:rsid w:val="006246BE"/>
    <w:rsid w:val="006248F7"/>
    <w:rsid w:val="00626822"/>
    <w:rsid w:val="0063624A"/>
    <w:rsid w:val="00640981"/>
    <w:rsid w:val="0064199C"/>
    <w:rsid w:val="00645AD2"/>
    <w:rsid w:val="00650CC3"/>
    <w:rsid w:val="00651A95"/>
    <w:rsid w:val="00653CBB"/>
    <w:rsid w:val="006548CD"/>
    <w:rsid w:val="00654FDF"/>
    <w:rsid w:val="0065723F"/>
    <w:rsid w:val="0066239E"/>
    <w:rsid w:val="006652C2"/>
    <w:rsid w:val="00665A34"/>
    <w:rsid w:val="0066716F"/>
    <w:rsid w:val="00667853"/>
    <w:rsid w:val="0067016A"/>
    <w:rsid w:val="00673A9B"/>
    <w:rsid w:val="00673D58"/>
    <w:rsid w:val="00685C92"/>
    <w:rsid w:val="00694276"/>
    <w:rsid w:val="006947DC"/>
    <w:rsid w:val="006A1C4E"/>
    <w:rsid w:val="006A2CB6"/>
    <w:rsid w:val="006A4FD6"/>
    <w:rsid w:val="006B1BDA"/>
    <w:rsid w:val="006B48B3"/>
    <w:rsid w:val="006B5AB5"/>
    <w:rsid w:val="006B5B7F"/>
    <w:rsid w:val="006B7E4B"/>
    <w:rsid w:val="006C0169"/>
    <w:rsid w:val="006C4DBB"/>
    <w:rsid w:val="006C5FAD"/>
    <w:rsid w:val="006D0AB9"/>
    <w:rsid w:val="006D7385"/>
    <w:rsid w:val="006E52C5"/>
    <w:rsid w:val="006E63B1"/>
    <w:rsid w:val="006F0464"/>
    <w:rsid w:val="006F1005"/>
    <w:rsid w:val="006F2F8A"/>
    <w:rsid w:val="006F4627"/>
    <w:rsid w:val="00701FC8"/>
    <w:rsid w:val="007031F0"/>
    <w:rsid w:val="00707E24"/>
    <w:rsid w:val="00713B18"/>
    <w:rsid w:val="00713FEA"/>
    <w:rsid w:val="00714F4B"/>
    <w:rsid w:val="00720CB9"/>
    <w:rsid w:val="007329AA"/>
    <w:rsid w:val="00751047"/>
    <w:rsid w:val="0075677F"/>
    <w:rsid w:val="0076282A"/>
    <w:rsid w:val="00767193"/>
    <w:rsid w:val="00774112"/>
    <w:rsid w:val="007743FE"/>
    <w:rsid w:val="0077686A"/>
    <w:rsid w:val="00783681"/>
    <w:rsid w:val="007840AD"/>
    <w:rsid w:val="007858D6"/>
    <w:rsid w:val="00786E70"/>
    <w:rsid w:val="0078787D"/>
    <w:rsid w:val="007A06F8"/>
    <w:rsid w:val="007B275B"/>
    <w:rsid w:val="007C0728"/>
    <w:rsid w:val="007C3C32"/>
    <w:rsid w:val="007C6F90"/>
    <w:rsid w:val="007C7F8D"/>
    <w:rsid w:val="007D387C"/>
    <w:rsid w:val="007D463B"/>
    <w:rsid w:val="007E3369"/>
    <w:rsid w:val="007E4CB7"/>
    <w:rsid w:val="007E5AE9"/>
    <w:rsid w:val="007F1D04"/>
    <w:rsid w:val="007F3DEB"/>
    <w:rsid w:val="007F4D02"/>
    <w:rsid w:val="007F7E5E"/>
    <w:rsid w:val="00802C52"/>
    <w:rsid w:val="00803721"/>
    <w:rsid w:val="00807BA0"/>
    <w:rsid w:val="00810F74"/>
    <w:rsid w:val="00813931"/>
    <w:rsid w:val="00816ED9"/>
    <w:rsid w:val="008176E5"/>
    <w:rsid w:val="00822B1E"/>
    <w:rsid w:val="0082406F"/>
    <w:rsid w:val="00824FB0"/>
    <w:rsid w:val="008407C3"/>
    <w:rsid w:val="00842D76"/>
    <w:rsid w:val="0084367D"/>
    <w:rsid w:val="008436F6"/>
    <w:rsid w:val="008449D9"/>
    <w:rsid w:val="0084576A"/>
    <w:rsid w:val="00852A10"/>
    <w:rsid w:val="00853822"/>
    <w:rsid w:val="008543FB"/>
    <w:rsid w:val="00855993"/>
    <w:rsid w:val="008672B2"/>
    <w:rsid w:val="0087489B"/>
    <w:rsid w:val="00876E94"/>
    <w:rsid w:val="0088318F"/>
    <w:rsid w:val="00892291"/>
    <w:rsid w:val="008967CE"/>
    <w:rsid w:val="008A358D"/>
    <w:rsid w:val="008C6C0A"/>
    <w:rsid w:val="008C7363"/>
    <w:rsid w:val="008D4761"/>
    <w:rsid w:val="008D71A1"/>
    <w:rsid w:val="008D7731"/>
    <w:rsid w:val="008D788C"/>
    <w:rsid w:val="008F05B9"/>
    <w:rsid w:val="008F06F4"/>
    <w:rsid w:val="008F1DAC"/>
    <w:rsid w:val="008F2891"/>
    <w:rsid w:val="00901514"/>
    <w:rsid w:val="00902456"/>
    <w:rsid w:val="0091751B"/>
    <w:rsid w:val="00917B3C"/>
    <w:rsid w:val="00920F4E"/>
    <w:rsid w:val="00933077"/>
    <w:rsid w:val="0094274B"/>
    <w:rsid w:val="00946AF7"/>
    <w:rsid w:val="00955D8C"/>
    <w:rsid w:val="009605B8"/>
    <w:rsid w:val="00970C5C"/>
    <w:rsid w:val="00984134"/>
    <w:rsid w:val="00984D4F"/>
    <w:rsid w:val="00985241"/>
    <w:rsid w:val="0098764F"/>
    <w:rsid w:val="0098795B"/>
    <w:rsid w:val="00990298"/>
    <w:rsid w:val="0099225D"/>
    <w:rsid w:val="0099237F"/>
    <w:rsid w:val="0099679E"/>
    <w:rsid w:val="009A728A"/>
    <w:rsid w:val="009B036D"/>
    <w:rsid w:val="009C00E0"/>
    <w:rsid w:val="009D79FD"/>
    <w:rsid w:val="009E417B"/>
    <w:rsid w:val="009E5C87"/>
    <w:rsid w:val="009F1E7B"/>
    <w:rsid w:val="009F3768"/>
    <w:rsid w:val="00A06B29"/>
    <w:rsid w:val="00A06F02"/>
    <w:rsid w:val="00A10B7F"/>
    <w:rsid w:val="00A11DEF"/>
    <w:rsid w:val="00A15844"/>
    <w:rsid w:val="00A16887"/>
    <w:rsid w:val="00A17628"/>
    <w:rsid w:val="00A22246"/>
    <w:rsid w:val="00A34477"/>
    <w:rsid w:val="00A41887"/>
    <w:rsid w:val="00A44D18"/>
    <w:rsid w:val="00A4737A"/>
    <w:rsid w:val="00A47797"/>
    <w:rsid w:val="00A51623"/>
    <w:rsid w:val="00A574F5"/>
    <w:rsid w:val="00A6132A"/>
    <w:rsid w:val="00A74723"/>
    <w:rsid w:val="00A83267"/>
    <w:rsid w:val="00A87379"/>
    <w:rsid w:val="00A92577"/>
    <w:rsid w:val="00AA0800"/>
    <w:rsid w:val="00AB0101"/>
    <w:rsid w:val="00AB122C"/>
    <w:rsid w:val="00AB18BA"/>
    <w:rsid w:val="00AB37F8"/>
    <w:rsid w:val="00AB712D"/>
    <w:rsid w:val="00AB7F3D"/>
    <w:rsid w:val="00AC247D"/>
    <w:rsid w:val="00AC626F"/>
    <w:rsid w:val="00AD171E"/>
    <w:rsid w:val="00AD348C"/>
    <w:rsid w:val="00AD6611"/>
    <w:rsid w:val="00AE0058"/>
    <w:rsid w:val="00AE10E4"/>
    <w:rsid w:val="00AE7CE1"/>
    <w:rsid w:val="00AF2944"/>
    <w:rsid w:val="00B007D5"/>
    <w:rsid w:val="00B009C0"/>
    <w:rsid w:val="00B034BD"/>
    <w:rsid w:val="00B06DDC"/>
    <w:rsid w:val="00B10688"/>
    <w:rsid w:val="00B11DF6"/>
    <w:rsid w:val="00B179DD"/>
    <w:rsid w:val="00B22A6D"/>
    <w:rsid w:val="00B2652F"/>
    <w:rsid w:val="00B26756"/>
    <w:rsid w:val="00B32E3E"/>
    <w:rsid w:val="00B3358B"/>
    <w:rsid w:val="00B3608B"/>
    <w:rsid w:val="00B535A4"/>
    <w:rsid w:val="00B6619C"/>
    <w:rsid w:val="00B7546C"/>
    <w:rsid w:val="00B82B95"/>
    <w:rsid w:val="00B83BD9"/>
    <w:rsid w:val="00B84F5D"/>
    <w:rsid w:val="00B85035"/>
    <w:rsid w:val="00B865B5"/>
    <w:rsid w:val="00B92FBA"/>
    <w:rsid w:val="00B97FB2"/>
    <w:rsid w:val="00BA0A33"/>
    <w:rsid w:val="00BA36C1"/>
    <w:rsid w:val="00BA3C55"/>
    <w:rsid w:val="00BB05E6"/>
    <w:rsid w:val="00BB26AF"/>
    <w:rsid w:val="00BB66F9"/>
    <w:rsid w:val="00BB708A"/>
    <w:rsid w:val="00BC712E"/>
    <w:rsid w:val="00BD0CCE"/>
    <w:rsid w:val="00BD0E0E"/>
    <w:rsid w:val="00BD1676"/>
    <w:rsid w:val="00BE2D46"/>
    <w:rsid w:val="00BE685A"/>
    <w:rsid w:val="00BF0752"/>
    <w:rsid w:val="00BF2726"/>
    <w:rsid w:val="00BF66A4"/>
    <w:rsid w:val="00BF79FF"/>
    <w:rsid w:val="00C00E8F"/>
    <w:rsid w:val="00C0123D"/>
    <w:rsid w:val="00C0794D"/>
    <w:rsid w:val="00C10F04"/>
    <w:rsid w:val="00C165F2"/>
    <w:rsid w:val="00C21AFE"/>
    <w:rsid w:val="00C27804"/>
    <w:rsid w:val="00C33843"/>
    <w:rsid w:val="00C33D47"/>
    <w:rsid w:val="00C4189C"/>
    <w:rsid w:val="00C41E16"/>
    <w:rsid w:val="00C461D2"/>
    <w:rsid w:val="00C47122"/>
    <w:rsid w:val="00C561C1"/>
    <w:rsid w:val="00C565DD"/>
    <w:rsid w:val="00C60ADF"/>
    <w:rsid w:val="00C67348"/>
    <w:rsid w:val="00C7420A"/>
    <w:rsid w:val="00C74C11"/>
    <w:rsid w:val="00C76812"/>
    <w:rsid w:val="00C802E2"/>
    <w:rsid w:val="00C83FC5"/>
    <w:rsid w:val="00C84AC0"/>
    <w:rsid w:val="00C85F52"/>
    <w:rsid w:val="00C86E36"/>
    <w:rsid w:val="00C879F3"/>
    <w:rsid w:val="00C913DB"/>
    <w:rsid w:val="00C92600"/>
    <w:rsid w:val="00C92BEE"/>
    <w:rsid w:val="00CA411C"/>
    <w:rsid w:val="00CA4CF2"/>
    <w:rsid w:val="00CA4DB3"/>
    <w:rsid w:val="00CA4F4A"/>
    <w:rsid w:val="00CA53F5"/>
    <w:rsid w:val="00CA775C"/>
    <w:rsid w:val="00CD16B2"/>
    <w:rsid w:val="00CD6E32"/>
    <w:rsid w:val="00CD75F6"/>
    <w:rsid w:val="00CE0A58"/>
    <w:rsid w:val="00CE0DC3"/>
    <w:rsid w:val="00CE28FF"/>
    <w:rsid w:val="00CE3232"/>
    <w:rsid w:val="00CF04AF"/>
    <w:rsid w:val="00CF3BFC"/>
    <w:rsid w:val="00D04D08"/>
    <w:rsid w:val="00D05045"/>
    <w:rsid w:val="00D065C3"/>
    <w:rsid w:val="00D067D4"/>
    <w:rsid w:val="00D130D9"/>
    <w:rsid w:val="00D14D68"/>
    <w:rsid w:val="00D16F6E"/>
    <w:rsid w:val="00D201BB"/>
    <w:rsid w:val="00D2270C"/>
    <w:rsid w:val="00D22872"/>
    <w:rsid w:val="00D23515"/>
    <w:rsid w:val="00D26046"/>
    <w:rsid w:val="00D263B9"/>
    <w:rsid w:val="00D27DDC"/>
    <w:rsid w:val="00D300DE"/>
    <w:rsid w:val="00D32DAE"/>
    <w:rsid w:val="00D4728A"/>
    <w:rsid w:val="00D5212D"/>
    <w:rsid w:val="00D533D6"/>
    <w:rsid w:val="00D554C6"/>
    <w:rsid w:val="00D56AC8"/>
    <w:rsid w:val="00D56ED2"/>
    <w:rsid w:val="00D62E58"/>
    <w:rsid w:val="00D643FA"/>
    <w:rsid w:val="00D66326"/>
    <w:rsid w:val="00D664BD"/>
    <w:rsid w:val="00D6762D"/>
    <w:rsid w:val="00D71159"/>
    <w:rsid w:val="00D74B0C"/>
    <w:rsid w:val="00D7509A"/>
    <w:rsid w:val="00D811B3"/>
    <w:rsid w:val="00D81ED0"/>
    <w:rsid w:val="00D82947"/>
    <w:rsid w:val="00D86B60"/>
    <w:rsid w:val="00D87233"/>
    <w:rsid w:val="00D87486"/>
    <w:rsid w:val="00D87BD3"/>
    <w:rsid w:val="00D87CB5"/>
    <w:rsid w:val="00D90F87"/>
    <w:rsid w:val="00DA33C3"/>
    <w:rsid w:val="00DA3867"/>
    <w:rsid w:val="00DC4AFF"/>
    <w:rsid w:val="00DC7647"/>
    <w:rsid w:val="00DD1403"/>
    <w:rsid w:val="00DD28BB"/>
    <w:rsid w:val="00DD2DE3"/>
    <w:rsid w:val="00DD6FD1"/>
    <w:rsid w:val="00DF2798"/>
    <w:rsid w:val="00DF2D4E"/>
    <w:rsid w:val="00DF39EC"/>
    <w:rsid w:val="00DF7DA7"/>
    <w:rsid w:val="00E004E8"/>
    <w:rsid w:val="00E00DD5"/>
    <w:rsid w:val="00E03404"/>
    <w:rsid w:val="00E03DDB"/>
    <w:rsid w:val="00E0593A"/>
    <w:rsid w:val="00E206CC"/>
    <w:rsid w:val="00E20A40"/>
    <w:rsid w:val="00E24926"/>
    <w:rsid w:val="00E31725"/>
    <w:rsid w:val="00E3641F"/>
    <w:rsid w:val="00E36467"/>
    <w:rsid w:val="00E37AB0"/>
    <w:rsid w:val="00E41CB1"/>
    <w:rsid w:val="00E43598"/>
    <w:rsid w:val="00E44E62"/>
    <w:rsid w:val="00E46CAC"/>
    <w:rsid w:val="00E47974"/>
    <w:rsid w:val="00E47DB0"/>
    <w:rsid w:val="00E5001B"/>
    <w:rsid w:val="00E523C6"/>
    <w:rsid w:val="00E5486F"/>
    <w:rsid w:val="00E54DF5"/>
    <w:rsid w:val="00E56455"/>
    <w:rsid w:val="00E57093"/>
    <w:rsid w:val="00E573EB"/>
    <w:rsid w:val="00E610D8"/>
    <w:rsid w:val="00E6125E"/>
    <w:rsid w:val="00E638EA"/>
    <w:rsid w:val="00E6445B"/>
    <w:rsid w:val="00E64A4B"/>
    <w:rsid w:val="00E73B0B"/>
    <w:rsid w:val="00E77593"/>
    <w:rsid w:val="00E81BBC"/>
    <w:rsid w:val="00E86284"/>
    <w:rsid w:val="00E90725"/>
    <w:rsid w:val="00E91B14"/>
    <w:rsid w:val="00E97209"/>
    <w:rsid w:val="00EB0B48"/>
    <w:rsid w:val="00EB4C39"/>
    <w:rsid w:val="00EC23A4"/>
    <w:rsid w:val="00ED023B"/>
    <w:rsid w:val="00ED206F"/>
    <w:rsid w:val="00ED4306"/>
    <w:rsid w:val="00ED54F4"/>
    <w:rsid w:val="00EE02EA"/>
    <w:rsid w:val="00EE1049"/>
    <w:rsid w:val="00EE2305"/>
    <w:rsid w:val="00EE32DC"/>
    <w:rsid w:val="00EE3825"/>
    <w:rsid w:val="00EF0443"/>
    <w:rsid w:val="00EF327C"/>
    <w:rsid w:val="00EF5F82"/>
    <w:rsid w:val="00EF71DE"/>
    <w:rsid w:val="00F04443"/>
    <w:rsid w:val="00F060FB"/>
    <w:rsid w:val="00F07369"/>
    <w:rsid w:val="00F07583"/>
    <w:rsid w:val="00F1697F"/>
    <w:rsid w:val="00F20E34"/>
    <w:rsid w:val="00F23906"/>
    <w:rsid w:val="00F26BD1"/>
    <w:rsid w:val="00F306B4"/>
    <w:rsid w:val="00F331D3"/>
    <w:rsid w:val="00F4017C"/>
    <w:rsid w:val="00F43668"/>
    <w:rsid w:val="00F46748"/>
    <w:rsid w:val="00F46C72"/>
    <w:rsid w:val="00F516CA"/>
    <w:rsid w:val="00F53842"/>
    <w:rsid w:val="00F55179"/>
    <w:rsid w:val="00F603AF"/>
    <w:rsid w:val="00F64A02"/>
    <w:rsid w:val="00F705DB"/>
    <w:rsid w:val="00F730BA"/>
    <w:rsid w:val="00F75467"/>
    <w:rsid w:val="00F76C0B"/>
    <w:rsid w:val="00F76D4C"/>
    <w:rsid w:val="00F81773"/>
    <w:rsid w:val="00F82152"/>
    <w:rsid w:val="00F83068"/>
    <w:rsid w:val="00F83602"/>
    <w:rsid w:val="00F87121"/>
    <w:rsid w:val="00F93B4D"/>
    <w:rsid w:val="00F94384"/>
    <w:rsid w:val="00F948DE"/>
    <w:rsid w:val="00F96B1F"/>
    <w:rsid w:val="00FA015E"/>
    <w:rsid w:val="00FB0A5B"/>
    <w:rsid w:val="00FB1BE3"/>
    <w:rsid w:val="00FB4723"/>
    <w:rsid w:val="00FB7E45"/>
    <w:rsid w:val="00FC54EC"/>
    <w:rsid w:val="00FE10EC"/>
    <w:rsid w:val="00FE5EF4"/>
    <w:rsid w:val="00FE76E3"/>
    <w:rsid w:val="00FF1D8B"/>
    <w:rsid w:val="00FF3F8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966BB"/>
  <w15:docId w15:val="{3918D79C-382B-498B-8D18-B1BEF943E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7379"/>
    <w:pPr>
      <w:ind w:left="720"/>
      <w:contextualSpacing/>
    </w:pPr>
  </w:style>
  <w:style w:type="table" w:styleId="TableGrid">
    <w:name w:val="Table Grid"/>
    <w:basedOn w:val="TableNormal"/>
    <w:uiPriority w:val="39"/>
    <w:rsid w:val="006B5B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A4211"/>
    <w:pPr>
      <w:tabs>
        <w:tab w:val="center" w:pos="4513"/>
        <w:tab w:val="right" w:pos="9026"/>
      </w:tabs>
      <w:spacing w:after="0" w:line="240" w:lineRule="auto"/>
    </w:pPr>
  </w:style>
  <w:style w:type="character" w:customStyle="1" w:styleId="HeaderChar">
    <w:name w:val="Header Char"/>
    <w:basedOn w:val="DefaultParagraphFont"/>
    <w:link w:val="Header"/>
    <w:uiPriority w:val="99"/>
    <w:rsid w:val="002A4211"/>
  </w:style>
  <w:style w:type="paragraph" w:styleId="Footer">
    <w:name w:val="footer"/>
    <w:basedOn w:val="Normal"/>
    <w:link w:val="FooterChar"/>
    <w:uiPriority w:val="99"/>
    <w:unhideWhenUsed/>
    <w:rsid w:val="002A42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2A4211"/>
  </w:style>
  <w:style w:type="paragraph" w:styleId="BalloonText">
    <w:name w:val="Balloon Text"/>
    <w:basedOn w:val="Normal"/>
    <w:link w:val="BalloonTextChar"/>
    <w:uiPriority w:val="99"/>
    <w:semiHidden/>
    <w:unhideWhenUsed/>
    <w:rsid w:val="003C70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70BC"/>
    <w:rPr>
      <w:rFonts w:ascii="Tahoma" w:hAnsi="Tahoma" w:cs="Tahoma"/>
      <w:sz w:val="16"/>
      <w:szCs w:val="16"/>
    </w:rPr>
  </w:style>
  <w:style w:type="character" w:styleId="Hyperlink">
    <w:name w:val="Hyperlink"/>
    <w:basedOn w:val="DefaultParagraphFont"/>
    <w:uiPriority w:val="99"/>
    <w:unhideWhenUsed/>
    <w:rsid w:val="00822B1E"/>
    <w:rPr>
      <w:color w:val="0000FF" w:themeColor="hyperlink"/>
      <w:u w:val="single"/>
    </w:rPr>
  </w:style>
  <w:style w:type="paragraph" w:styleId="NormalWeb">
    <w:name w:val="Normal (Web)"/>
    <w:basedOn w:val="Normal"/>
    <w:uiPriority w:val="99"/>
    <w:unhideWhenUsed/>
    <w:rsid w:val="00822B1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personname">
    <w:name w:val="person_name"/>
    <w:basedOn w:val="DefaultParagraphFont"/>
    <w:rsid w:val="00D554C6"/>
  </w:style>
  <w:style w:type="character" w:styleId="Emphasis">
    <w:name w:val="Emphasis"/>
    <w:basedOn w:val="DefaultParagraphFont"/>
    <w:uiPriority w:val="20"/>
    <w:qFormat/>
    <w:rsid w:val="00D554C6"/>
    <w:rPr>
      <w:i/>
      <w:iCs/>
    </w:rPr>
  </w:style>
  <w:style w:type="character" w:customStyle="1" w:styleId="apple-converted-space">
    <w:name w:val="apple-converted-space"/>
    <w:basedOn w:val="DefaultParagraphFont"/>
    <w:rsid w:val="00D4728A"/>
  </w:style>
  <w:style w:type="character" w:styleId="CommentReference">
    <w:name w:val="annotation reference"/>
    <w:basedOn w:val="DefaultParagraphFont"/>
    <w:uiPriority w:val="99"/>
    <w:semiHidden/>
    <w:unhideWhenUsed/>
    <w:rsid w:val="00DF39EC"/>
    <w:rPr>
      <w:sz w:val="16"/>
      <w:szCs w:val="16"/>
    </w:rPr>
  </w:style>
  <w:style w:type="paragraph" w:styleId="CommentText">
    <w:name w:val="annotation text"/>
    <w:basedOn w:val="Normal"/>
    <w:link w:val="CommentTextChar"/>
    <w:uiPriority w:val="99"/>
    <w:unhideWhenUsed/>
    <w:rsid w:val="00DF39EC"/>
    <w:pPr>
      <w:spacing w:line="240" w:lineRule="auto"/>
    </w:pPr>
    <w:rPr>
      <w:sz w:val="20"/>
      <w:szCs w:val="20"/>
    </w:rPr>
  </w:style>
  <w:style w:type="character" w:customStyle="1" w:styleId="CommentTextChar">
    <w:name w:val="Comment Text Char"/>
    <w:basedOn w:val="DefaultParagraphFont"/>
    <w:link w:val="CommentText"/>
    <w:uiPriority w:val="99"/>
    <w:rsid w:val="00DF39EC"/>
    <w:rPr>
      <w:sz w:val="20"/>
      <w:szCs w:val="20"/>
    </w:rPr>
  </w:style>
  <w:style w:type="paragraph" w:styleId="CommentSubject">
    <w:name w:val="annotation subject"/>
    <w:basedOn w:val="CommentText"/>
    <w:next w:val="CommentText"/>
    <w:link w:val="CommentSubjectChar"/>
    <w:uiPriority w:val="99"/>
    <w:semiHidden/>
    <w:unhideWhenUsed/>
    <w:rsid w:val="00DF39EC"/>
    <w:rPr>
      <w:b/>
      <w:bCs/>
    </w:rPr>
  </w:style>
  <w:style w:type="character" w:customStyle="1" w:styleId="CommentSubjectChar">
    <w:name w:val="Comment Subject Char"/>
    <w:basedOn w:val="CommentTextChar"/>
    <w:link w:val="CommentSubject"/>
    <w:uiPriority w:val="99"/>
    <w:semiHidden/>
    <w:rsid w:val="00DF39EC"/>
    <w:rPr>
      <w:b/>
      <w:bCs/>
      <w:sz w:val="20"/>
      <w:szCs w:val="20"/>
    </w:rPr>
  </w:style>
  <w:style w:type="paragraph" w:customStyle="1" w:styleId="Default">
    <w:name w:val="Default"/>
    <w:rsid w:val="00D14D68"/>
    <w:pPr>
      <w:autoSpaceDE w:val="0"/>
      <w:autoSpaceDN w:val="0"/>
      <w:adjustRightInd w:val="0"/>
      <w:spacing w:after="0" w:line="240" w:lineRule="auto"/>
    </w:pPr>
    <w:rPr>
      <w:rFonts w:ascii="Calibri" w:eastAsia="Calibri" w:hAnsi="Calibri" w:cs="Calibri"/>
      <w:color w:val="000000"/>
      <w:sz w:val="24"/>
      <w:szCs w:val="24"/>
      <w:lang w:eastAsia="en-GB"/>
    </w:rPr>
  </w:style>
  <w:style w:type="paragraph" w:styleId="Caption">
    <w:name w:val="caption"/>
    <w:basedOn w:val="Normal"/>
    <w:next w:val="Normal"/>
    <w:uiPriority w:val="35"/>
    <w:unhideWhenUsed/>
    <w:qFormat/>
    <w:rsid w:val="00DD1403"/>
    <w:pPr>
      <w:spacing w:line="240" w:lineRule="auto"/>
    </w:pPr>
    <w:rPr>
      <w:i/>
      <w:iCs/>
      <w:color w:val="1F497D" w:themeColor="text2"/>
      <w:sz w:val="18"/>
      <w:szCs w:val="18"/>
    </w:rPr>
  </w:style>
  <w:style w:type="character" w:styleId="FollowedHyperlink">
    <w:name w:val="FollowedHyperlink"/>
    <w:basedOn w:val="DefaultParagraphFont"/>
    <w:uiPriority w:val="99"/>
    <w:semiHidden/>
    <w:unhideWhenUsed/>
    <w:rsid w:val="00FB4723"/>
    <w:rPr>
      <w:color w:val="800080" w:themeColor="followedHyperlink"/>
      <w:u w:val="single"/>
    </w:rPr>
  </w:style>
  <w:style w:type="character" w:styleId="LineNumber">
    <w:name w:val="line number"/>
    <w:basedOn w:val="DefaultParagraphFont"/>
    <w:uiPriority w:val="99"/>
    <w:semiHidden/>
    <w:unhideWhenUsed/>
    <w:rsid w:val="00EF327C"/>
  </w:style>
  <w:style w:type="paragraph" w:styleId="Revision">
    <w:name w:val="Revision"/>
    <w:hidden/>
    <w:uiPriority w:val="99"/>
    <w:semiHidden/>
    <w:rsid w:val="00D32DA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635903">
      <w:bodyDiv w:val="1"/>
      <w:marLeft w:val="0"/>
      <w:marRight w:val="0"/>
      <w:marTop w:val="0"/>
      <w:marBottom w:val="0"/>
      <w:divBdr>
        <w:top w:val="none" w:sz="0" w:space="0" w:color="auto"/>
        <w:left w:val="none" w:sz="0" w:space="0" w:color="auto"/>
        <w:bottom w:val="none" w:sz="0" w:space="0" w:color="auto"/>
        <w:right w:val="none" w:sz="0" w:space="0" w:color="auto"/>
      </w:divBdr>
    </w:div>
    <w:div w:id="78138811">
      <w:bodyDiv w:val="1"/>
      <w:marLeft w:val="0"/>
      <w:marRight w:val="0"/>
      <w:marTop w:val="0"/>
      <w:marBottom w:val="0"/>
      <w:divBdr>
        <w:top w:val="none" w:sz="0" w:space="0" w:color="auto"/>
        <w:left w:val="none" w:sz="0" w:space="0" w:color="auto"/>
        <w:bottom w:val="none" w:sz="0" w:space="0" w:color="auto"/>
        <w:right w:val="none" w:sz="0" w:space="0" w:color="auto"/>
      </w:divBdr>
    </w:div>
    <w:div w:id="188876557">
      <w:bodyDiv w:val="1"/>
      <w:marLeft w:val="0"/>
      <w:marRight w:val="0"/>
      <w:marTop w:val="0"/>
      <w:marBottom w:val="0"/>
      <w:divBdr>
        <w:top w:val="none" w:sz="0" w:space="0" w:color="auto"/>
        <w:left w:val="none" w:sz="0" w:space="0" w:color="auto"/>
        <w:bottom w:val="none" w:sz="0" w:space="0" w:color="auto"/>
        <w:right w:val="none" w:sz="0" w:space="0" w:color="auto"/>
      </w:divBdr>
    </w:div>
    <w:div w:id="783184568">
      <w:bodyDiv w:val="1"/>
      <w:marLeft w:val="0"/>
      <w:marRight w:val="0"/>
      <w:marTop w:val="0"/>
      <w:marBottom w:val="0"/>
      <w:divBdr>
        <w:top w:val="none" w:sz="0" w:space="0" w:color="auto"/>
        <w:left w:val="none" w:sz="0" w:space="0" w:color="auto"/>
        <w:bottom w:val="none" w:sz="0" w:space="0" w:color="auto"/>
        <w:right w:val="none" w:sz="0" w:space="0" w:color="auto"/>
      </w:divBdr>
    </w:div>
    <w:div w:id="1213466308">
      <w:bodyDiv w:val="1"/>
      <w:marLeft w:val="0"/>
      <w:marRight w:val="0"/>
      <w:marTop w:val="0"/>
      <w:marBottom w:val="0"/>
      <w:divBdr>
        <w:top w:val="none" w:sz="0" w:space="0" w:color="auto"/>
        <w:left w:val="none" w:sz="0" w:space="0" w:color="auto"/>
        <w:bottom w:val="none" w:sz="0" w:space="0" w:color="auto"/>
        <w:right w:val="none" w:sz="0" w:space="0" w:color="auto"/>
      </w:divBdr>
    </w:div>
    <w:div w:id="1255163099">
      <w:bodyDiv w:val="1"/>
      <w:marLeft w:val="0"/>
      <w:marRight w:val="0"/>
      <w:marTop w:val="0"/>
      <w:marBottom w:val="0"/>
      <w:divBdr>
        <w:top w:val="none" w:sz="0" w:space="0" w:color="auto"/>
        <w:left w:val="none" w:sz="0" w:space="0" w:color="auto"/>
        <w:bottom w:val="none" w:sz="0" w:space="0" w:color="auto"/>
        <w:right w:val="none" w:sz="0" w:space="0" w:color="auto"/>
      </w:divBdr>
    </w:div>
    <w:div w:id="1305280863">
      <w:bodyDiv w:val="1"/>
      <w:marLeft w:val="0"/>
      <w:marRight w:val="0"/>
      <w:marTop w:val="0"/>
      <w:marBottom w:val="0"/>
      <w:divBdr>
        <w:top w:val="none" w:sz="0" w:space="0" w:color="auto"/>
        <w:left w:val="none" w:sz="0" w:space="0" w:color="auto"/>
        <w:bottom w:val="none" w:sz="0" w:space="0" w:color="auto"/>
        <w:right w:val="none" w:sz="0" w:space="0" w:color="auto"/>
      </w:divBdr>
    </w:div>
    <w:div w:id="1793671093">
      <w:bodyDiv w:val="1"/>
      <w:marLeft w:val="0"/>
      <w:marRight w:val="0"/>
      <w:marTop w:val="0"/>
      <w:marBottom w:val="0"/>
      <w:divBdr>
        <w:top w:val="none" w:sz="0" w:space="0" w:color="auto"/>
        <w:left w:val="none" w:sz="0" w:space="0" w:color="auto"/>
        <w:bottom w:val="none" w:sz="0" w:space="0" w:color="auto"/>
        <w:right w:val="none" w:sz="0" w:space="0" w:color="auto"/>
      </w:divBdr>
    </w:div>
    <w:div w:id="1803961087">
      <w:bodyDiv w:val="1"/>
      <w:marLeft w:val="0"/>
      <w:marRight w:val="0"/>
      <w:marTop w:val="0"/>
      <w:marBottom w:val="0"/>
      <w:divBdr>
        <w:top w:val="none" w:sz="0" w:space="0" w:color="auto"/>
        <w:left w:val="none" w:sz="0" w:space="0" w:color="auto"/>
        <w:bottom w:val="none" w:sz="0" w:space="0" w:color="auto"/>
        <w:right w:val="none" w:sz="0" w:space="0" w:color="auto"/>
      </w:divBdr>
    </w:div>
    <w:div w:id="1966420513">
      <w:bodyDiv w:val="1"/>
      <w:marLeft w:val="0"/>
      <w:marRight w:val="0"/>
      <w:marTop w:val="0"/>
      <w:marBottom w:val="0"/>
      <w:divBdr>
        <w:top w:val="none" w:sz="0" w:space="0" w:color="auto"/>
        <w:left w:val="none" w:sz="0" w:space="0" w:color="auto"/>
        <w:bottom w:val="none" w:sz="0" w:space="0" w:color="auto"/>
        <w:right w:val="none" w:sz="0" w:space="0" w:color="auto"/>
      </w:divBdr>
    </w:div>
    <w:div w:id="2096856241">
      <w:bodyDiv w:val="1"/>
      <w:marLeft w:val="0"/>
      <w:marRight w:val="0"/>
      <w:marTop w:val="0"/>
      <w:marBottom w:val="0"/>
      <w:divBdr>
        <w:top w:val="none" w:sz="0" w:space="0" w:color="auto"/>
        <w:left w:val="none" w:sz="0" w:space="0" w:color="auto"/>
        <w:bottom w:val="none" w:sz="0" w:space="0" w:color="auto"/>
        <w:right w:val="none" w:sz="0" w:space="0" w:color="auto"/>
      </w:divBdr>
    </w:div>
    <w:div w:id="2147353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brc.org/GETTING%20STARTED%20WITH%20RABBITS.pdf" TargetMode="External"/><Relationship Id="rId13" Type="http://schemas.openxmlformats.org/officeDocument/2006/relationships/hyperlink" Target="http://www.pfma.org.uk/pet-population-2017"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pdsa.org.uk/get-involved/our-current-campaigns/pdsa-animal-wellbeing-report"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dsa.org.uk/get-involved/our-current-campaigns/pdsa-animal-wellbeing-report" TargetMode="External"/><Relationship Id="rId5" Type="http://schemas.openxmlformats.org/officeDocument/2006/relationships/webSettings" Target="webSettings.xml"/><Relationship Id="rId15" Type="http://schemas.openxmlformats.org/officeDocument/2006/relationships/hyperlink" Target="http://www.rabbitwelfare.co.uk/?section=policies.html" TargetMode="External"/><Relationship Id="rId10" Type="http://schemas.openxmlformats.org/officeDocument/2006/relationships/hyperlink" Target="http://www.rabbit.org/journal/5-2/scruffing.html" TargetMode="External"/><Relationship Id="rId4" Type="http://schemas.openxmlformats.org/officeDocument/2006/relationships/settings" Target="settings.xml"/><Relationship Id="rId9" Type="http://schemas.openxmlformats.org/officeDocument/2006/relationships/hyperlink" Target="http://www.thebrc.org/standards.htm" TargetMode="External"/><Relationship Id="rId14" Type="http://schemas.openxmlformats.org/officeDocument/2006/relationships/hyperlink" Target="http://www.rabbitwelfare.co.uk/pdfs/trancin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9065D2-B467-4519-9A4B-87AAB68DC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C659B114.dotm</Template>
  <TotalTime>1</TotalTime>
  <Pages>24</Pages>
  <Words>5612</Words>
  <Characters>31991</Characters>
  <Application>Microsoft Office Word</Application>
  <DocSecurity>4</DocSecurity>
  <Lines>266</Lines>
  <Paragraphs>75</Paragraphs>
  <ScaleCrop>false</ScaleCrop>
  <HeadingPairs>
    <vt:vector size="2" baseType="variant">
      <vt:variant>
        <vt:lpstr>Title</vt:lpstr>
      </vt:variant>
      <vt:variant>
        <vt:i4>1</vt:i4>
      </vt:variant>
    </vt:vector>
  </HeadingPairs>
  <TitlesOfParts>
    <vt:vector size="1" baseType="lpstr">
      <vt:lpstr/>
    </vt:vector>
  </TitlesOfParts>
  <Company>Moulton College</Company>
  <LinksUpToDate>false</LinksUpToDate>
  <CharactersWithSpaces>37528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Clare Ellis</dc:creator>
  <cp:lastModifiedBy>Blanshard, Lisa</cp:lastModifiedBy>
  <cp:revision>2</cp:revision>
  <cp:lastPrinted>2017-05-30T08:11:00Z</cp:lastPrinted>
  <dcterms:created xsi:type="dcterms:W3CDTF">2018-05-21T14:23:00Z</dcterms:created>
  <dcterms:modified xsi:type="dcterms:W3CDTF">2018-05-21T14:23:00Z</dcterms:modified>
</cp:coreProperties>
</file>