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9BD483" w14:textId="77777777" w:rsidR="00D148C8" w:rsidRDefault="00D148C8" w:rsidP="00CC25A5">
      <w:pPr>
        <w:jc w:val="both"/>
        <w:rPr>
          <w:rFonts w:ascii="Arial" w:hAnsi="Arial" w:cs="Arial"/>
          <w:b/>
          <w:color w:val="1A1A1A"/>
          <w:sz w:val="32"/>
          <w:szCs w:val="26"/>
        </w:rPr>
      </w:pPr>
      <w:r>
        <w:rPr>
          <w:rFonts w:ascii="Arial" w:hAnsi="Arial" w:cs="Arial"/>
          <w:b/>
          <w:color w:val="1A1A1A"/>
          <w:sz w:val="32"/>
          <w:szCs w:val="26"/>
        </w:rPr>
        <w:t>Tempo</w:t>
      </w:r>
      <w:r w:rsidR="005940C0">
        <w:rPr>
          <w:rFonts w:ascii="Arial" w:hAnsi="Arial" w:cs="Arial"/>
          <w:b/>
          <w:color w:val="1A1A1A"/>
          <w:sz w:val="32"/>
          <w:szCs w:val="26"/>
        </w:rPr>
        <w:t>ral ocular coherence tomography-</w:t>
      </w:r>
      <w:r>
        <w:rPr>
          <w:rFonts w:ascii="Arial" w:hAnsi="Arial" w:cs="Arial"/>
          <w:b/>
          <w:color w:val="1A1A1A"/>
          <w:sz w:val="32"/>
          <w:szCs w:val="26"/>
        </w:rPr>
        <w:t>measured changes in anterior chamber angl</w:t>
      </w:r>
      <w:bookmarkStart w:id="0" w:name="_GoBack"/>
      <w:bookmarkEnd w:id="0"/>
      <w:r>
        <w:rPr>
          <w:rFonts w:ascii="Arial" w:hAnsi="Arial" w:cs="Arial"/>
          <w:b/>
          <w:color w:val="1A1A1A"/>
          <w:sz w:val="32"/>
          <w:szCs w:val="26"/>
        </w:rPr>
        <w:t>e and diurnal in</w:t>
      </w:r>
      <w:r w:rsidR="00385EF3">
        <w:rPr>
          <w:rFonts w:ascii="Arial" w:hAnsi="Arial" w:cs="Arial"/>
          <w:b/>
          <w:color w:val="1A1A1A"/>
          <w:sz w:val="32"/>
          <w:szCs w:val="26"/>
        </w:rPr>
        <w:t>traocular pressure after</w:t>
      </w:r>
      <w:r>
        <w:rPr>
          <w:rFonts w:ascii="Arial" w:hAnsi="Arial" w:cs="Arial"/>
          <w:b/>
          <w:color w:val="1A1A1A"/>
          <w:sz w:val="32"/>
          <w:szCs w:val="26"/>
        </w:rPr>
        <w:t xml:space="preserve"> laser iridoplasty: IMPACT study</w:t>
      </w:r>
    </w:p>
    <w:p w14:paraId="5C345DA3" w14:textId="77777777" w:rsidR="0000514E" w:rsidRDefault="0000514E" w:rsidP="0000514E">
      <w:pPr>
        <w:pStyle w:val="Standar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rPr>
          <w:rFonts w:ascii="Arial" w:hAnsi="Arial" w:cs="Arial"/>
          <w:b/>
          <w:color w:val="auto"/>
          <w:sz w:val="24"/>
          <w:szCs w:val="24"/>
          <w:lang w:val="en-US"/>
        </w:rPr>
      </w:pPr>
    </w:p>
    <w:p w14:paraId="5FF90AF5" w14:textId="77777777" w:rsidR="00CC25A5" w:rsidRPr="0000514E" w:rsidRDefault="00CC25A5" w:rsidP="0000514E">
      <w:pPr>
        <w:pStyle w:val="Standar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rPr>
          <w:rFonts w:ascii="Arial" w:hAnsi="Arial" w:cs="Arial"/>
          <w:b/>
          <w:color w:val="auto"/>
          <w:sz w:val="24"/>
          <w:szCs w:val="24"/>
          <w:lang w:val="en-US"/>
        </w:rPr>
      </w:pPr>
      <w:r w:rsidRPr="009471A7">
        <w:rPr>
          <w:rFonts w:ascii="Arial" w:hAnsi="Arial" w:cs="Arial"/>
          <w:b/>
          <w:color w:val="auto"/>
          <w:sz w:val="24"/>
          <w:szCs w:val="24"/>
          <w:lang w:val="en-US"/>
        </w:rPr>
        <w:t>Authors:</w:t>
      </w:r>
      <w:r w:rsidRPr="009471A7">
        <w:rPr>
          <w:rFonts w:ascii="Arial" w:hAnsi="Arial" w:cs="Arial"/>
          <w:b/>
          <w:color w:val="auto"/>
          <w:sz w:val="24"/>
          <w:szCs w:val="24"/>
          <w:lang w:val="en-US"/>
        </w:rPr>
        <w:tab/>
      </w:r>
    </w:p>
    <w:p w14:paraId="7026438D" w14:textId="77777777" w:rsidR="00006903" w:rsidRDefault="00006903" w:rsidP="00006903">
      <w:pPr>
        <w:pStyle w:val="Standard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before="2" w:after="2" w:line="480" w:lineRule="auto"/>
        <w:rPr>
          <w:rFonts w:ascii="Arial" w:hAnsi="Arial" w:cs="Arial"/>
          <w:color w:val="auto"/>
          <w:sz w:val="24"/>
          <w:szCs w:val="24"/>
        </w:rPr>
      </w:pPr>
      <w:r w:rsidRPr="009471A7">
        <w:rPr>
          <w:rFonts w:ascii="Arial" w:hAnsi="Arial" w:cs="Arial"/>
          <w:color w:val="auto"/>
          <w:sz w:val="24"/>
          <w:szCs w:val="24"/>
        </w:rPr>
        <w:t>Rupert R A Bourne</w:t>
      </w:r>
      <w:r>
        <w:rPr>
          <w:rFonts w:ascii="Arial" w:hAnsi="Arial" w:cs="Arial"/>
          <w:color w:val="auto"/>
          <w:sz w:val="24"/>
          <w:szCs w:val="24"/>
        </w:rPr>
        <w:t>,</w:t>
      </w:r>
      <w:r w:rsidR="007025D9">
        <w:rPr>
          <w:rFonts w:ascii="Arial" w:hAnsi="Arial" w:cs="Arial"/>
          <w:color w:val="auto"/>
          <w:sz w:val="24"/>
          <w:szCs w:val="24"/>
          <w:vertAlign w:val="superscript"/>
        </w:rPr>
        <w:t>1,2</w:t>
      </w:r>
      <w:r>
        <w:rPr>
          <w:rFonts w:ascii="Arial" w:hAnsi="Arial" w:cs="Arial"/>
          <w:color w:val="auto"/>
          <w:sz w:val="24"/>
          <w:szCs w:val="24"/>
          <w:vertAlign w:val="superscript"/>
        </w:rPr>
        <w:t xml:space="preserve"> </w:t>
      </w:r>
      <w:r w:rsidR="00B00946">
        <w:rPr>
          <w:rFonts w:ascii="Arial" w:hAnsi="Arial" w:cs="Arial"/>
          <w:color w:val="auto"/>
          <w:sz w:val="24"/>
          <w:szCs w:val="24"/>
        </w:rPr>
        <w:t>Ivailo Zhekov</w:t>
      </w:r>
      <w:r w:rsidR="0040730B">
        <w:rPr>
          <w:rFonts w:ascii="Arial" w:hAnsi="Arial" w:cs="Arial"/>
          <w:color w:val="auto"/>
          <w:sz w:val="24"/>
          <w:szCs w:val="24"/>
        </w:rPr>
        <w:t>,</w:t>
      </w:r>
      <w:r w:rsidR="00B00946" w:rsidRPr="009471A7">
        <w:rPr>
          <w:rFonts w:ascii="Arial" w:hAnsi="Arial" w:cs="Arial"/>
          <w:color w:val="auto"/>
          <w:sz w:val="24"/>
          <w:szCs w:val="24"/>
          <w:vertAlign w:val="superscript"/>
        </w:rPr>
        <w:t>1</w:t>
      </w:r>
      <w:r w:rsidR="002A17C5">
        <w:rPr>
          <w:rFonts w:ascii="Arial" w:hAnsi="Arial" w:cs="Arial"/>
          <w:color w:val="auto"/>
          <w:sz w:val="24"/>
          <w:szCs w:val="24"/>
          <w:vertAlign w:val="superscript"/>
        </w:rPr>
        <w:t>, 2</w:t>
      </w:r>
      <w:r w:rsidR="0040730B">
        <w:rPr>
          <w:rFonts w:ascii="Arial" w:hAnsi="Arial" w:cs="Arial"/>
          <w:color w:val="auto"/>
          <w:sz w:val="24"/>
          <w:szCs w:val="24"/>
        </w:rPr>
        <w:t xml:space="preserve"> </w:t>
      </w:r>
      <w:r>
        <w:rPr>
          <w:rFonts w:ascii="Arial" w:hAnsi="Arial" w:cs="Arial"/>
          <w:color w:val="auto"/>
          <w:sz w:val="24"/>
          <w:szCs w:val="24"/>
        </w:rPr>
        <w:t xml:space="preserve">and </w:t>
      </w:r>
      <w:r w:rsidR="00B00946" w:rsidRPr="00D51BCB">
        <w:rPr>
          <w:rFonts w:ascii="Arial" w:hAnsi="Arial" w:cs="Arial"/>
          <w:color w:val="auto"/>
          <w:sz w:val="24"/>
          <w:szCs w:val="24"/>
        </w:rPr>
        <w:t>Shahina</w:t>
      </w:r>
      <w:r w:rsidR="00B00946" w:rsidRPr="009471A7">
        <w:rPr>
          <w:rFonts w:ascii="Arial" w:hAnsi="Arial" w:cs="Arial"/>
          <w:color w:val="auto"/>
          <w:sz w:val="24"/>
          <w:szCs w:val="24"/>
        </w:rPr>
        <w:t xml:space="preserve"> Pardhan</w:t>
      </w:r>
      <w:r w:rsidR="00B00946" w:rsidRPr="009471A7">
        <w:rPr>
          <w:rFonts w:ascii="Arial" w:hAnsi="Arial" w:cs="Arial"/>
          <w:color w:val="auto"/>
          <w:sz w:val="24"/>
          <w:szCs w:val="24"/>
          <w:vertAlign w:val="superscript"/>
        </w:rPr>
        <w:t>1</w:t>
      </w:r>
      <w:r w:rsidR="00B00946" w:rsidRPr="009471A7">
        <w:rPr>
          <w:rFonts w:ascii="Arial" w:hAnsi="Arial" w:cs="Arial"/>
          <w:color w:val="auto"/>
          <w:sz w:val="24"/>
          <w:szCs w:val="24"/>
        </w:rPr>
        <w:t xml:space="preserve"> </w:t>
      </w:r>
    </w:p>
    <w:p w14:paraId="06FA5D4E" w14:textId="77777777" w:rsidR="00CF7A4D" w:rsidRDefault="00CF7A4D" w:rsidP="00CC25A5">
      <w:pPr>
        <w:pStyle w:val="Standard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480" w:lineRule="auto"/>
        <w:rPr>
          <w:rFonts w:ascii="Arial" w:eastAsia="Times New Roman" w:hAnsi="Arial" w:cs="Arial"/>
          <w:color w:val="auto"/>
          <w:sz w:val="24"/>
          <w:szCs w:val="24"/>
          <w:lang w:val="en-US"/>
        </w:rPr>
      </w:pPr>
    </w:p>
    <w:p w14:paraId="4DDA2E29" w14:textId="77777777" w:rsidR="00CC25A5" w:rsidRDefault="00CC25A5" w:rsidP="00CC25A5">
      <w:pPr>
        <w:pStyle w:val="Standard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480" w:lineRule="auto"/>
        <w:rPr>
          <w:rFonts w:ascii="Arial" w:hAnsi="Arial" w:cs="Arial"/>
          <w:b/>
          <w:color w:val="auto"/>
          <w:sz w:val="24"/>
          <w:szCs w:val="24"/>
          <w:lang w:val="en-US"/>
        </w:rPr>
      </w:pPr>
      <w:r w:rsidRPr="009471A7">
        <w:rPr>
          <w:rFonts w:ascii="Arial" w:eastAsia="Times New Roman" w:hAnsi="Arial" w:cs="Arial"/>
          <w:b/>
          <w:color w:val="auto"/>
          <w:sz w:val="24"/>
          <w:szCs w:val="24"/>
          <w:lang w:val="en-US"/>
        </w:rPr>
        <w:t>Affiliations:</w:t>
      </w:r>
    </w:p>
    <w:p w14:paraId="4629B6E8" w14:textId="77777777" w:rsidR="00CC25A5" w:rsidRPr="009471A7" w:rsidRDefault="00CC25A5" w:rsidP="00CC25A5">
      <w:pPr>
        <w:widowControl w:val="0"/>
        <w:autoSpaceDE w:val="0"/>
        <w:autoSpaceDN w:val="0"/>
        <w:adjustRightInd w:val="0"/>
        <w:spacing w:line="480" w:lineRule="auto"/>
        <w:rPr>
          <w:rFonts w:ascii="Arial" w:hAnsi="Arial" w:cs="Arial"/>
          <w:bCs/>
          <w:kern w:val="2"/>
        </w:rPr>
      </w:pPr>
      <w:r w:rsidRPr="002B15FA">
        <w:rPr>
          <w:rFonts w:ascii="Arial" w:hAnsi="Arial" w:cs="Arial"/>
          <w:vertAlign w:val="superscript"/>
        </w:rPr>
        <w:t>1</w:t>
      </w:r>
      <w:r w:rsidRPr="009471A7">
        <w:rPr>
          <w:rFonts w:ascii="Arial" w:hAnsi="Arial" w:cs="Arial"/>
          <w:bCs/>
          <w:kern w:val="2"/>
        </w:rPr>
        <w:t>Vision &amp; Eye Research Unit, Postgraduate Medical Institute, Anglia Ruskin University, Cambridge, UK</w:t>
      </w:r>
    </w:p>
    <w:p w14:paraId="495ABE38" w14:textId="77777777" w:rsidR="007B57DF" w:rsidRDefault="00CC25A5" w:rsidP="00CC25A5">
      <w:pPr>
        <w:widowControl w:val="0"/>
        <w:autoSpaceDE w:val="0"/>
        <w:autoSpaceDN w:val="0"/>
        <w:adjustRightInd w:val="0"/>
        <w:spacing w:line="480" w:lineRule="auto"/>
        <w:rPr>
          <w:rFonts w:ascii="Arial" w:hAnsi="Arial" w:cs="Arial"/>
          <w:bCs/>
          <w:kern w:val="2"/>
        </w:rPr>
      </w:pPr>
      <w:r w:rsidRPr="002B15FA">
        <w:rPr>
          <w:rFonts w:ascii="Arial" w:hAnsi="Arial" w:cs="Arial"/>
          <w:bCs/>
          <w:kern w:val="2"/>
          <w:vertAlign w:val="superscript"/>
        </w:rPr>
        <w:t>2</w:t>
      </w:r>
      <w:r w:rsidRPr="009471A7">
        <w:rPr>
          <w:rFonts w:ascii="Arial" w:hAnsi="Arial" w:cs="Arial"/>
          <w:bCs/>
          <w:kern w:val="2"/>
        </w:rPr>
        <w:t>Hinchingbrooke Hospital NHS Trust, Huntingdon, Cambridgeshire, UK.</w:t>
      </w:r>
    </w:p>
    <w:p w14:paraId="39403F50" w14:textId="77777777" w:rsidR="007B57DF" w:rsidRDefault="007B57DF" w:rsidP="00CC25A5">
      <w:pPr>
        <w:widowControl w:val="0"/>
        <w:autoSpaceDE w:val="0"/>
        <w:autoSpaceDN w:val="0"/>
        <w:adjustRightInd w:val="0"/>
        <w:spacing w:line="480" w:lineRule="auto"/>
        <w:rPr>
          <w:rFonts w:ascii="Arial" w:hAnsi="Arial" w:cs="Arial"/>
          <w:bCs/>
          <w:kern w:val="2"/>
        </w:rPr>
      </w:pPr>
    </w:p>
    <w:p w14:paraId="70C9B926" w14:textId="77777777" w:rsidR="007B57DF" w:rsidRDefault="007B57DF" w:rsidP="00CC25A5">
      <w:pPr>
        <w:widowControl w:val="0"/>
        <w:autoSpaceDE w:val="0"/>
        <w:autoSpaceDN w:val="0"/>
        <w:adjustRightInd w:val="0"/>
        <w:spacing w:line="480" w:lineRule="auto"/>
        <w:rPr>
          <w:rFonts w:ascii="Arial" w:hAnsi="Arial" w:cs="Arial"/>
          <w:bCs/>
          <w:kern w:val="2"/>
        </w:rPr>
      </w:pPr>
      <w:r w:rsidRPr="007B57DF">
        <w:rPr>
          <w:rFonts w:ascii="Arial" w:hAnsi="Arial" w:cs="Arial"/>
          <w:b/>
          <w:bCs/>
          <w:kern w:val="2"/>
        </w:rPr>
        <w:t>Sub-title:</w:t>
      </w:r>
      <w:r>
        <w:rPr>
          <w:rFonts w:ascii="Arial" w:hAnsi="Arial" w:cs="Arial"/>
          <w:bCs/>
          <w:kern w:val="2"/>
        </w:rPr>
        <w:t xml:space="preserve"> Changes in anterior chamber angle dimensions and diurnal IOP fluctuation following laser iridoplasty</w:t>
      </w:r>
    </w:p>
    <w:p w14:paraId="05D0E5E3" w14:textId="77777777" w:rsidR="007B57DF" w:rsidRDefault="007B57DF" w:rsidP="00CC25A5">
      <w:pPr>
        <w:widowControl w:val="0"/>
        <w:autoSpaceDE w:val="0"/>
        <w:autoSpaceDN w:val="0"/>
        <w:adjustRightInd w:val="0"/>
        <w:spacing w:line="480" w:lineRule="auto"/>
        <w:rPr>
          <w:rFonts w:ascii="Arial" w:hAnsi="Arial" w:cs="Arial"/>
          <w:bCs/>
          <w:kern w:val="2"/>
        </w:rPr>
      </w:pPr>
    </w:p>
    <w:p w14:paraId="3A0FEB57" w14:textId="77777777" w:rsidR="00CC25A5" w:rsidRPr="009471A7" w:rsidRDefault="007B57DF" w:rsidP="00CC25A5">
      <w:pPr>
        <w:widowControl w:val="0"/>
        <w:autoSpaceDE w:val="0"/>
        <w:autoSpaceDN w:val="0"/>
        <w:adjustRightInd w:val="0"/>
        <w:spacing w:line="480" w:lineRule="auto"/>
        <w:rPr>
          <w:rFonts w:ascii="Arial" w:hAnsi="Arial" w:cs="Arial"/>
          <w:bCs/>
          <w:kern w:val="2"/>
        </w:rPr>
      </w:pPr>
      <w:r w:rsidRPr="007B57DF">
        <w:rPr>
          <w:rFonts w:ascii="Arial" w:hAnsi="Arial" w:cs="Arial"/>
          <w:b/>
          <w:bCs/>
          <w:kern w:val="2"/>
        </w:rPr>
        <w:t>Keywords:</w:t>
      </w:r>
      <w:r>
        <w:rPr>
          <w:rFonts w:ascii="Arial" w:hAnsi="Arial" w:cs="Arial"/>
          <w:bCs/>
          <w:kern w:val="2"/>
        </w:rPr>
        <w:t xml:space="preserve"> Glaucoma, laser, iridoplasty, OCT</w:t>
      </w:r>
    </w:p>
    <w:p w14:paraId="0FC43316" w14:textId="77777777" w:rsidR="00CC25A5" w:rsidRPr="00C70611" w:rsidRDefault="00CC25A5" w:rsidP="00C70611">
      <w:pPr>
        <w:pStyle w:val="ListParagraph"/>
        <w:widowControl w:val="0"/>
        <w:autoSpaceDE w:val="0"/>
        <w:autoSpaceDN w:val="0"/>
        <w:adjustRightInd w:val="0"/>
        <w:spacing w:line="480" w:lineRule="auto"/>
        <w:rPr>
          <w:rFonts w:ascii="Arial" w:hAnsi="Arial" w:cs="Arial"/>
          <w:bCs/>
          <w:kern w:val="2"/>
        </w:rPr>
      </w:pPr>
    </w:p>
    <w:p w14:paraId="74E89B98" w14:textId="77777777" w:rsidR="00CC25A5" w:rsidRPr="009471A7" w:rsidRDefault="00CC25A5" w:rsidP="00CC25A5">
      <w:pPr>
        <w:pStyle w:val="abstract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before="0" w:after="0" w:line="480" w:lineRule="auto"/>
        <w:rPr>
          <w:rFonts w:cs="Arial"/>
          <w:b/>
          <w:color w:val="auto"/>
          <w:sz w:val="24"/>
          <w:szCs w:val="24"/>
          <w:lang w:val="en-US"/>
        </w:rPr>
      </w:pPr>
      <w:r w:rsidRPr="009471A7">
        <w:rPr>
          <w:rFonts w:cs="Arial"/>
          <w:b/>
          <w:color w:val="auto"/>
          <w:sz w:val="24"/>
          <w:szCs w:val="24"/>
          <w:lang w:val="en-US"/>
        </w:rPr>
        <w:t>Corresponding author: Rupert R. A. Bourne, BSc FRCOphth, MD.</w:t>
      </w:r>
    </w:p>
    <w:p w14:paraId="1AA616CC" w14:textId="77777777" w:rsidR="00CC25A5" w:rsidRPr="009471A7" w:rsidRDefault="00CC25A5" w:rsidP="00CC25A5">
      <w:pPr>
        <w:pStyle w:val="abstract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before="0" w:after="0" w:line="480" w:lineRule="auto"/>
        <w:rPr>
          <w:rFonts w:cs="Arial"/>
          <w:color w:val="auto"/>
          <w:sz w:val="24"/>
          <w:szCs w:val="24"/>
          <w:lang w:val="en-US"/>
        </w:rPr>
      </w:pPr>
      <w:r w:rsidRPr="009471A7">
        <w:rPr>
          <w:rFonts w:cs="Arial"/>
          <w:color w:val="auto"/>
          <w:sz w:val="24"/>
          <w:szCs w:val="24"/>
          <w:lang w:val="en-US"/>
        </w:rPr>
        <w:tab/>
        <w:t>Address: Vision &amp; Eye Research Unit, East Road, Anglia Ruskin University, Cambridge CB1 1PT, United Kingdom</w:t>
      </w:r>
    </w:p>
    <w:p w14:paraId="70C55E42" w14:textId="77777777" w:rsidR="00CC25A5" w:rsidRPr="009471A7" w:rsidRDefault="00CC25A5" w:rsidP="00CC25A5">
      <w:pPr>
        <w:pStyle w:val="abstract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before="0" w:after="0" w:line="480" w:lineRule="auto"/>
        <w:rPr>
          <w:rFonts w:cs="Arial"/>
          <w:color w:val="auto"/>
          <w:sz w:val="24"/>
          <w:szCs w:val="24"/>
          <w:lang w:val="en-US"/>
        </w:rPr>
      </w:pPr>
      <w:r w:rsidRPr="009471A7">
        <w:rPr>
          <w:rFonts w:cs="Arial"/>
          <w:color w:val="auto"/>
          <w:sz w:val="24"/>
          <w:szCs w:val="24"/>
          <w:lang w:val="en-US"/>
        </w:rPr>
        <w:tab/>
        <w:t>Telephone: +44 7931541295</w:t>
      </w:r>
    </w:p>
    <w:p w14:paraId="5EBDF51F" w14:textId="77777777" w:rsidR="00CC25A5" w:rsidRPr="009471A7" w:rsidRDefault="00CC25A5" w:rsidP="00CC25A5">
      <w:pPr>
        <w:pStyle w:val="abstractt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before="0" w:after="0" w:line="480" w:lineRule="auto"/>
        <w:rPr>
          <w:rFonts w:cs="Arial"/>
          <w:color w:val="auto"/>
          <w:sz w:val="24"/>
          <w:szCs w:val="24"/>
          <w:lang w:val="en-US"/>
        </w:rPr>
      </w:pPr>
      <w:r w:rsidRPr="009471A7">
        <w:rPr>
          <w:rFonts w:cs="Arial"/>
          <w:color w:val="auto"/>
          <w:sz w:val="24"/>
          <w:szCs w:val="24"/>
          <w:lang w:val="en-US"/>
        </w:rPr>
        <w:tab/>
        <w:t>Email: rb@rupertbourne.co.uk</w:t>
      </w:r>
    </w:p>
    <w:p w14:paraId="38719CE0" w14:textId="77777777" w:rsidR="00CF7A4D" w:rsidRDefault="00CC25A5" w:rsidP="00CC25A5">
      <w:pPr>
        <w:pStyle w:val="Standard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480" w:lineRule="auto"/>
        <w:rPr>
          <w:rFonts w:ascii="Arial" w:hAnsi="Arial" w:cs="Arial"/>
          <w:color w:val="auto"/>
          <w:sz w:val="24"/>
          <w:szCs w:val="24"/>
        </w:rPr>
      </w:pPr>
      <w:r w:rsidRPr="009471A7">
        <w:rPr>
          <w:rFonts w:ascii="Arial" w:hAnsi="Arial" w:cs="Arial"/>
          <w:color w:val="auto"/>
          <w:sz w:val="24"/>
          <w:szCs w:val="24"/>
        </w:rPr>
        <w:t>The corresponding author (R Bourne) confirms that he had full access to all the data in the study and has final responsibility for the decision to submit for publication.</w:t>
      </w:r>
    </w:p>
    <w:p w14:paraId="799C0574" w14:textId="77777777" w:rsidR="00CC25A5" w:rsidRPr="009471A7" w:rsidRDefault="00CC25A5" w:rsidP="00CC25A5">
      <w:pPr>
        <w:pStyle w:val="Standard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480" w:lineRule="auto"/>
        <w:rPr>
          <w:rFonts w:ascii="Arial" w:hAnsi="Arial" w:cs="Arial"/>
          <w:color w:val="auto"/>
          <w:sz w:val="24"/>
          <w:szCs w:val="24"/>
        </w:rPr>
      </w:pPr>
    </w:p>
    <w:p w14:paraId="718A294D" w14:textId="77777777" w:rsidR="00DA4129" w:rsidRPr="00ED28CD" w:rsidRDefault="007B57DF" w:rsidP="00DA4129">
      <w:pPr>
        <w:spacing w:line="480" w:lineRule="auto"/>
        <w:jc w:val="both"/>
        <w:rPr>
          <w:rFonts w:ascii="Arial" w:hAnsi="Arial"/>
        </w:rPr>
      </w:pPr>
      <w:r>
        <w:rPr>
          <w:rFonts w:ascii="Arial" w:hAnsi="Arial"/>
          <w:b/>
        </w:rPr>
        <w:lastRenderedPageBreak/>
        <w:t>Aims</w:t>
      </w:r>
      <w:r w:rsidR="00DA4129" w:rsidRPr="00ED28CD">
        <w:rPr>
          <w:rFonts w:ascii="Arial" w:hAnsi="Arial"/>
          <w:b/>
        </w:rPr>
        <w:t>:</w:t>
      </w:r>
      <w:r w:rsidR="00DA4129" w:rsidRPr="00ED28CD">
        <w:rPr>
          <w:rFonts w:ascii="Arial" w:hAnsi="Arial"/>
        </w:rPr>
        <w:t xml:space="preserve"> To evaluate temporal change in anterior chamber angle anatomy following argon laser peripheral iridoplasty (ALPI) in eyes with occludable an</w:t>
      </w:r>
      <w:r w:rsidR="00ED28CD" w:rsidRPr="00ED28CD">
        <w:rPr>
          <w:rFonts w:ascii="Arial" w:hAnsi="Arial"/>
        </w:rPr>
        <w:t>gles post laser peripheral irido</w:t>
      </w:r>
      <w:r w:rsidR="00DA4129" w:rsidRPr="00ED28CD">
        <w:rPr>
          <w:rFonts w:ascii="Arial" w:hAnsi="Arial"/>
        </w:rPr>
        <w:t xml:space="preserve">tomy (LPI) compared to control eyes. Additionally, the effect on diurnal intraocular pressure (DIOP) fluctuation (maximum-minimum IOP) was investigated. </w:t>
      </w:r>
    </w:p>
    <w:p w14:paraId="5C5F5A0B" w14:textId="77777777" w:rsidR="00DA4129" w:rsidRPr="00ED28CD" w:rsidRDefault="00DA4129" w:rsidP="00DA4129">
      <w:pPr>
        <w:rPr>
          <w:rFonts w:ascii="Arial" w:hAnsi="Arial"/>
        </w:rPr>
      </w:pPr>
    </w:p>
    <w:p w14:paraId="510E4790" w14:textId="77777777" w:rsidR="00DA4129" w:rsidRPr="00ED28CD" w:rsidRDefault="00DA4129" w:rsidP="00DA4129">
      <w:pPr>
        <w:rPr>
          <w:rFonts w:ascii="Arial" w:hAnsi="Arial"/>
        </w:rPr>
      </w:pPr>
    </w:p>
    <w:p w14:paraId="2BDC4AE9" w14:textId="77777777" w:rsidR="00DA4129" w:rsidRPr="00ED28CD" w:rsidRDefault="00DA4129" w:rsidP="00DA4129">
      <w:pPr>
        <w:pStyle w:val="NormalWeb"/>
        <w:spacing w:before="2" w:after="2" w:line="480" w:lineRule="auto"/>
        <w:jc w:val="both"/>
        <w:rPr>
          <w:rFonts w:ascii="Arial" w:hAnsi="Arial"/>
          <w:sz w:val="24"/>
        </w:rPr>
      </w:pPr>
      <w:r w:rsidRPr="00ED28CD">
        <w:rPr>
          <w:rFonts w:ascii="Arial" w:hAnsi="Arial"/>
          <w:b/>
          <w:sz w:val="24"/>
        </w:rPr>
        <w:t>Methods:</w:t>
      </w:r>
      <w:r w:rsidRPr="00ED28CD">
        <w:rPr>
          <w:rFonts w:ascii="Arial" w:hAnsi="Arial"/>
          <w:sz w:val="24"/>
        </w:rPr>
        <w:t xml:space="preserve"> Twenty-two patients with bilateral primary angle closure/suspects (PAC/PACS) with gonioscopically occludable anterior chamber angles following LPI were randomised to receive ALPI (n=11) or no further treatment (n=11).</w:t>
      </w:r>
      <w:r w:rsidRPr="00ED28CD">
        <w:rPr>
          <w:rFonts w:ascii="Arial" w:hAnsi="Arial"/>
          <w:sz w:val="24"/>
          <w:szCs w:val="18"/>
        </w:rPr>
        <w:t xml:space="preserve"> Angle opening distance (AOD), trabecular–iris angle (TIA), angle recess area (ARA), and trabecular–iris space area (TISA) were measured over 8 sections with swept source AS-OCT and DIOP was measured pre-LPI and repeated at 3 months after ALPI (hourly measures). </w:t>
      </w:r>
    </w:p>
    <w:p w14:paraId="3D32A031" w14:textId="77777777" w:rsidR="00DA4129" w:rsidRPr="00ED28CD" w:rsidRDefault="00DA4129" w:rsidP="00DA4129">
      <w:pPr>
        <w:pStyle w:val="NormalWeb"/>
        <w:spacing w:before="2" w:after="2" w:line="480" w:lineRule="auto"/>
        <w:jc w:val="both"/>
        <w:rPr>
          <w:rFonts w:ascii="Arial" w:hAnsi="Arial"/>
          <w:sz w:val="24"/>
        </w:rPr>
      </w:pPr>
    </w:p>
    <w:p w14:paraId="5A383F95" w14:textId="77777777" w:rsidR="00DA4129" w:rsidRPr="00ED28CD" w:rsidRDefault="00DA4129" w:rsidP="00DA4129">
      <w:pPr>
        <w:pStyle w:val="NormalWeb"/>
        <w:spacing w:before="2" w:after="2" w:line="480" w:lineRule="auto"/>
        <w:jc w:val="both"/>
        <w:rPr>
          <w:rFonts w:ascii="Arial" w:hAnsi="Arial"/>
          <w:sz w:val="24"/>
        </w:rPr>
      </w:pPr>
      <w:r w:rsidRPr="00ED28CD">
        <w:rPr>
          <w:rFonts w:ascii="Arial" w:hAnsi="Arial"/>
          <w:b/>
          <w:sz w:val="24"/>
        </w:rPr>
        <w:t>Results:</w:t>
      </w:r>
      <w:r w:rsidRPr="00ED28CD">
        <w:rPr>
          <w:rFonts w:ascii="Arial" w:hAnsi="Arial"/>
          <w:sz w:val="24"/>
        </w:rPr>
        <w:t xml:space="preserve"> All angle parameters increased following ALPI. This change was maintained for 3 months in 7 of the 8 sections (e.g. inferotemporal AOD500 increased by 0.063 mm, p=0.004 at 1 day; 0.051mm, p=0.029 at 1 week; 0.059 mm, p=0.006 at 6 weeks; and 0.056mm, p=0.011 at 3 months). The only exception was in the inferior sector (e.g. AOD500 increased by 0.041 mm, p=0.025 at 1 day and by 0.029 mm, p=0.054 at 3 months). </w:t>
      </w:r>
      <w:r w:rsidRPr="00ED28CD">
        <w:rPr>
          <w:rFonts w:ascii="Arial" w:hAnsi="Arial"/>
          <w:sz w:val="24"/>
          <w:szCs w:val="22"/>
        </w:rPr>
        <w:t xml:space="preserve">DIOP at 3 months was significantly reduced (5.04 mmHg; </w:t>
      </w:r>
      <w:r w:rsidRPr="00ED28CD">
        <w:rPr>
          <w:rFonts w:ascii="Arial" w:hAnsi="Arial"/>
          <w:sz w:val="24"/>
          <w:szCs w:val="22"/>
        </w:rPr>
        <w:sym w:font="Symbol" w:char="F0B1"/>
      </w:r>
      <w:r w:rsidRPr="00ED28CD">
        <w:rPr>
          <w:rFonts w:ascii="Arial" w:hAnsi="Arial"/>
          <w:sz w:val="24"/>
          <w:szCs w:val="22"/>
        </w:rPr>
        <w:t xml:space="preserve">1.61 mmHg) compared to controls (6.61 mmHg; </w:t>
      </w:r>
      <w:r w:rsidRPr="00ED28CD">
        <w:rPr>
          <w:rFonts w:ascii="Arial" w:hAnsi="Arial"/>
          <w:sz w:val="24"/>
          <w:szCs w:val="22"/>
        </w:rPr>
        <w:sym w:font="Symbol" w:char="F0B1"/>
      </w:r>
      <w:r w:rsidRPr="00ED28CD">
        <w:rPr>
          <w:rFonts w:ascii="Arial" w:hAnsi="Arial"/>
          <w:sz w:val="24"/>
          <w:szCs w:val="22"/>
        </w:rPr>
        <w:t>1.63 mmHg). Maximum IOP was significantly greater in the non-ALPI group (1.87 mmHg, p=0.026).</w:t>
      </w:r>
    </w:p>
    <w:p w14:paraId="3AEC116B" w14:textId="77777777" w:rsidR="00DA4129" w:rsidRPr="00ED28CD" w:rsidRDefault="00DA4129" w:rsidP="00DA4129">
      <w:pPr>
        <w:pStyle w:val="NormalWeb"/>
        <w:spacing w:before="2" w:after="2" w:line="480" w:lineRule="auto"/>
        <w:jc w:val="both"/>
        <w:rPr>
          <w:rFonts w:ascii="Arial" w:hAnsi="Arial"/>
          <w:sz w:val="24"/>
        </w:rPr>
      </w:pPr>
    </w:p>
    <w:p w14:paraId="0D650AFE" w14:textId="77777777" w:rsidR="00DA4129" w:rsidRPr="00ED28CD" w:rsidRDefault="00DA4129" w:rsidP="00DA4129">
      <w:pPr>
        <w:pStyle w:val="NormalWeb"/>
        <w:spacing w:before="2" w:after="2" w:line="480" w:lineRule="auto"/>
        <w:jc w:val="both"/>
        <w:rPr>
          <w:rFonts w:ascii="Arial" w:hAnsi="Arial"/>
          <w:sz w:val="24"/>
        </w:rPr>
      </w:pPr>
      <w:r w:rsidRPr="00ED28CD">
        <w:rPr>
          <w:rFonts w:ascii="Arial" w:hAnsi="Arial"/>
          <w:b/>
          <w:sz w:val="24"/>
        </w:rPr>
        <w:lastRenderedPageBreak/>
        <w:t>Conclusion:</w:t>
      </w:r>
      <w:r w:rsidRPr="00ED28CD">
        <w:rPr>
          <w:rFonts w:ascii="Arial" w:hAnsi="Arial"/>
          <w:sz w:val="24"/>
        </w:rPr>
        <w:t xml:space="preserve"> ALPI widened all angle sections in eyes that remained occludable post LPI. Changes were maintained for 3 months. ALPI decreased DIOP fluctuation in the treated eyes by lowering the maximum IOP value.</w:t>
      </w:r>
    </w:p>
    <w:p w14:paraId="786372EF" w14:textId="77777777" w:rsidR="00DA4129" w:rsidRPr="00ED28CD" w:rsidRDefault="00DA4129" w:rsidP="00CC25A5">
      <w:pPr>
        <w:spacing w:line="480" w:lineRule="auto"/>
        <w:jc w:val="both"/>
        <w:rPr>
          <w:rFonts w:ascii="Arial" w:hAnsi="Arial"/>
          <w:b/>
        </w:rPr>
      </w:pPr>
    </w:p>
    <w:p w14:paraId="1A3D31AA" w14:textId="77777777" w:rsidR="00DA4129" w:rsidRPr="00ED28CD" w:rsidRDefault="00DA4129" w:rsidP="00CC25A5">
      <w:pPr>
        <w:spacing w:line="480" w:lineRule="auto"/>
        <w:jc w:val="both"/>
        <w:rPr>
          <w:rFonts w:ascii="Arial" w:hAnsi="Arial"/>
          <w:b/>
        </w:rPr>
      </w:pPr>
    </w:p>
    <w:p w14:paraId="38A6FD88" w14:textId="77777777" w:rsidR="00DA4129" w:rsidRPr="00ED28CD" w:rsidRDefault="00DA4129" w:rsidP="00CC25A5">
      <w:pPr>
        <w:spacing w:line="480" w:lineRule="auto"/>
        <w:jc w:val="both"/>
        <w:rPr>
          <w:rFonts w:ascii="Arial" w:hAnsi="Arial"/>
          <w:b/>
        </w:rPr>
      </w:pPr>
    </w:p>
    <w:p w14:paraId="79591BC6" w14:textId="77777777" w:rsidR="00DA4129" w:rsidRPr="00ED28CD" w:rsidRDefault="00DA4129" w:rsidP="00CC25A5">
      <w:pPr>
        <w:spacing w:line="480" w:lineRule="auto"/>
        <w:jc w:val="both"/>
        <w:rPr>
          <w:rFonts w:ascii="Arial" w:hAnsi="Arial"/>
          <w:b/>
        </w:rPr>
      </w:pPr>
    </w:p>
    <w:p w14:paraId="6A8B852C" w14:textId="77777777" w:rsidR="00DA4129" w:rsidRPr="00ED28CD" w:rsidRDefault="00DA4129" w:rsidP="00CC25A5">
      <w:pPr>
        <w:spacing w:line="480" w:lineRule="auto"/>
        <w:jc w:val="both"/>
        <w:rPr>
          <w:rFonts w:ascii="Arial" w:hAnsi="Arial"/>
          <w:b/>
        </w:rPr>
      </w:pPr>
    </w:p>
    <w:p w14:paraId="0580C7C6" w14:textId="77777777" w:rsidR="00DA4129" w:rsidRPr="00ED28CD" w:rsidRDefault="00DA4129" w:rsidP="00CC25A5">
      <w:pPr>
        <w:spacing w:line="480" w:lineRule="auto"/>
        <w:jc w:val="both"/>
        <w:rPr>
          <w:rFonts w:ascii="Arial" w:hAnsi="Arial"/>
          <w:b/>
        </w:rPr>
      </w:pPr>
    </w:p>
    <w:p w14:paraId="387CA1CA" w14:textId="77777777" w:rsidR="00DA4129" w:rsidRPr="00ED28CD" w:rsidRDefault="00DA4129" w:rsidP="00CC25A5">
      <w:pPr>
        <w:spacing w:line="480" w:lineRule="auto"/>
        <w:jc w:val="both"/>
        <w:rPr>
          <w:rFonts w:ascii="Arial" w:hAnsi="Arial"/>
          <w:b/>
        </w:rPr>
      </w:pPr>
    </w:p>
    <w:p w14:paraId="20579854" w14:textId="77777777" w:rsidR="00DA4129" w:rsidRPr="00ED28CD" w:rsidRDefault="00DA4129" w:rsidP="00CC25A5">
      <w:pPr>
        <w:spacing w:line="480" w:lineRule="auto"/>
        <w:jc w:val="both"/>
        <w:rPr>
          <w:rFonts w:ascii="Arial" w:hAnsi="Arial"/>
          <w:b/>
        </w:rPr>
      </w:pPr>
    </w:p>
    <w:p w14:paraId="5B7B8F1A" w14:textId="77777777" w:rsidR="00595A5B" w:rsidRPr="00ED28CD" w:rsidRDefault="00595A5B" w:rsidP="00595A5B">
      <w:pPr>
        <w:spacing w:line="480" w:lineRule="auto"/>
        <w:jc w:val="both"/>
        <w:rPr>
          <w:rFonts w:ascii="Arial" w:hAnsi="Arial"/>
          <w:b/>
        </w:rPr>
        <w:sectPr w:rsidR="00595A5B" w:rsidRPr="00ED28CD">
          <w:footerReference w:type="even" r:id="rId7"/>
          <w:footerReference w:type="default" r:id="rId8"/>
          <w:pgSz w:w="11900" w:h="16840"/>
          <w:pgMar w:top="1440" w:right="1800" w:bottom="1440" w:left="1800" w:header="708" w:footer="708" w:gutter="0"/>
          <w:cols w:space="708"/>
        </w:sectPr>
      </w:pPr>
    </w:p>
    <w:p w14:paraId="2E2DC851" w14:textId="77777777" w:rsidR="00595A5B" w:rsidRPr="00ED28CD" w:rsidRDefault="00595A5B" w:rsidP="00595A5B">
      <w:pPr>
        <w:spacing w:line="480" w:lineRule="auto"/>
        <w:jc w:val="both"/>
        <w:rPr>
          <w:rFonts w:ascii="Arial" w:hAnsi="Arial"/>
          <w:b/>
        </w:rPr>
      </w:pPr>
      <w:r w:rsidRPr="00ED28CD">
        <w:rPr>
          <w:rFonts w:ascii="Arial" w:hAnsi="Arial"/>
          <w:b/>
        </w:rPr>
        <w:lastRenderedPageBreak/>
        <w:t>Introduction:</w:t>
      </w:r>
    </w:p>
    <w:p w14:paraId="2D6A862C" w14:textId="77777777" w:rsidR="00595A5B" w:rsidRPr="00ED28CD" w:rsidRDefault="00595A5B" w:rsidP="00595A5B">
      <w:pPr>
        <w:spacing w:line="480" w:lineRule="auto"/>
        <w:jc w:val="both"/>
        <w:rPr>
          <w:rFonts w:ascii="Arial" w:hAnsi="Arial"/>
          <w:b/>
        </w:rPr>
      </w:pPr>
    </w:p>
    <w:p w14:paraId="6AAA090B" w14:textId="77777777" w:rsidR="00595A5B" w:rsidRPr="00ED28CD" w:rsidRDefault="00595A5B" w:rsidP="00595A5B">
      <w:pPr>
        <w:pStyle w:val="NormalWeb"/>
        <w:spacing w:before="2" w:after="2" w:line="480" w:lineRule="auto"/>
        <w:jc w:val="both"/>
        <w:rPr>
          <w:rFonts w:ascii="Arial" w:hAnsi="Arial"/>
          <w:sz w:val="24"/>
          <w:vertAlign w:val="superscript"/>
        </w:rPr>
      </w:pPr>
      <w:r w:rsidRPr="00ED28CD">
        <w:rPr>
          <w:rFonts w:ascii="Arial" w:hAnsi="Arial"/>
          <w:sz w:val="24"/>
          <w:szCs w:val="22"/>
        </w:rPr>
        <w:t>Argon laser peripheral iridoplasty (ALPI) has been used in the treatment of both acute primary angle closure and angle closure glaucoma.</w:t>
      </w:r>
      <w:r w:rsidRPr="00ED28CD">
        <w:rPr>
          <w:rFonts w:ascii="Arial" w:hAnsi="Arial"/>
          <w:sz w:val="24"/>
          <w:szCs w:val="22"/>
          <w:vertAlign w:val="superscript"/>
        </w:rPr>
        <w:t>1-4</w:t>
      </w:r>
      <w:r w:rsidRPr="00ED28CD">
        <w:rPr>
          <w:rFonts w:ascii="Arial" w:hAnsi="Arial"/>
          <w:sz w:val="24"/>
          <w:szCs w:val="22"/>
        </w:rPr>
        <w:t xml:space="preserve"> ALPI involves placing a ring of laser burns on the peripheral iris to contract the iris stroma near the angle and has been found to be effective in widening the anterior chamber angles of eyes presenting with iris plateau syndrome where the angle remains occludable after laser peripheral iridotomy (LPI).</w:t>
      </w:r>
      <w:r w:rsidRPr="00ED28CD">
        <w:rPr>
          <w:rFonts w:ascii="Arial" w:hAnsi="Arial"/>
          <w:sz w:val="24"/>
          <w:szCs w:val="22"/>
          <w:vertAlign w:val="superscript"/>
        </w:rPr>
        <w:t>5</w:t>
      </w:r>
      <w:r w:rsidRPr="00ED28CD">
        <w:rPr>
          <w:rFonts w:ascii="Arial" w:hAnsi="Arial"/>
          <w:sz w:val="24"/>
          <w:szCs w:val="22"/>
        </w:rPr>
        <w:t xml:space="preserve"> Leung et al.</w:t>
      </w:r>
      <w:r w:rsidRPr="00ED28CD">
        <w:rPr>
          <w:rFonts w:ascii="Arial" w:hAnsi="Arial"/>
          <w:sz w:val="24"/>
          <w:szCs w:val="22"/>
          <w:vertAlign w:val="superscript"/>
        </w:rPr>
        <w:t>6</w:t>
      </w:r>
      <w:r w:rsidRPr="00ED28CD">
        <w:rPr>
          <w:rFonts w:ascii="Arial" w:hAnsi="Arial"/>
          <w:sz w:val="24"/>
          <w:szCs w:val="22"/>
        </w:rPr>
        <w:t xml:space="preserve"> described a PACG case in which the angle configuration changed from occludable to non-occludable following ALPI when the angle was measured with time-domain ocular coherence tomography. Recently, a widening of the angle at 750 </w:t>
      </w:r>
      <w:r w:rsidRPr="00ED28CD">
        <w:rPr>
          <w:rFonts w:ascii="Arial" w:hAnsi="Arial"/>
          <w:sz w:val="24"/>
          <w:szCs w:val="22"/>
        </w:rPr>
        <w:sym w:font="Symbol" w:char="F06D"/>
      </w:r>
      <w:r w:rsidRPr="00ED28CD">
        <w:rPr>
          <w:rFonts w:ascii="Arial" w:hAnsi="Arial"/>
          <w:sz w:val="24"/>
          <w:szCs w:val="22"/>
        </w:rPr>
        <w:t>m from the scleral spur in 15 non-caucasian APAC (acute primary angle closure) patients in a single horizontal cross-section was observed 1 hour post ALPI as an only treatment.</w:t>
      </w:r>
      <w:r w:rsidRPr="00ED28CD">
        <w:rPr>
          <w:rFonts w:ascii="Arial" w:hAnsi="Arial"/>
          <w:sz w:val="24"/>
          <w:szCs w:val="22"/>
          <w:vertAlign w:val="superscript"/>
        </w:rPr>
        <w:t>7</w:t>
      </w:r>
    </w:p>
    <w:p w14:paraId="1829DAA4" w14:textId="77777777" w:rsidR="00595A5B" w:rsidRPr="00ED28CD" w:rsidRDefault="00595A5B" w:rsidP="00595A5B">
      <w:pPr>
        <w:pStyle w:val="NormalWeb"/>
        <w:spacing w:before="2" w:after="2" w:line="480" w:lineRule="auto"/>
        <w:jc w:val="both"/>
        <w:rPr>
          <w:rFonts w:ascii="Arial" w:hAnsi="Arial"/>
          <w:sz w:val="24"/>
          <w:szCs w:val="22"/>
          <w:vertAlign w:val="superscript"/>
        </w:rPr>
      </w:pPr>
      <w:r w:rsidRPr="00ED28CD">
        <w:rPr>
          <w:rFonts w:ascii="Arial" w:hAnsi="Arial"/>
          <w:sz w:val="24"/>
          <w:szCs w:val="22"/>
        </w:rPr>
        <w:t>When treating acute angle closure cases, ALPI has shown to be more effective in lowering intraocular pressure (IOP) than systemic medications immediately after an angle closure attack.</w:t>
      </w:r>
      <w:r w:rsidRPr="00ED28CD">
        <w:rPr>
          <w:rFonts w:ascii="Arial" w:hAnsi="Arial"/>
          <w:sz w:val="24"/>
          <w:szCs w:val="22"/>
          <w:vertAlign w:val="superscript"/>
        </w:rPr>
        <w:t>3</w:t>
      </w:r>
      <w:r w:rsidRPr="00ED28CD">
        <w:rPr>
          <w:rFonts w:ascii="Arial" w:hAnsi="Arial"/>
          <w:sz w:val="24"/>
          <w:szCs w:val="22"/>
        </w:rPr>
        <w:t xml:space="preserve"> The IOP control following ALPI was maintained over a 3 month period.</w:t>
      </w:r>
      <w:r w:rsidRPr="00ED28CD">
        <w:rPr>
          <w:rFonts w:ascii="Arial" w:hAnsi="Arial"/>
          <w:sz w:val="24"/>
          <w:szCs w:val="22"/>
          <w:vertAlign w:val="superscript"/>
        </w:rPr>
        <w:t xml:space="preserve">8 </w:t>
      </w:r>
      <w:r w:rsidRPr="00ED28CD">
        <w:rPr>
          <w:rFonts w:ascii="Arial" w:hAnsi="Arial"/>
          <w:sz w:val="24"/>
          <w:szCs w:val="22"/>
        </w:rPr>
        <w:t>The mechanism of lowering of IOP by ALPI is likely to be mainly due to reduction of the area of trabecular meshwork that is occluded by the iris. The effect of ALPI on diurnal intraocular pressure (DIOP) fluctuation has not been investigated. We have shown previously that there is an inverse association between DIOP fluctuation and the dimensions of the anterior chamber angle in untreated patients with a diagnosis of primary angle closure suspect (PACS) or primary angle closure (PAC) in both eyes.</w:t>
      </w:r>
      <w:r w:rsidRPr="00ED28CD">
        <w:rPr>
          <w:rFonts w:ascii="Arial" w:hAnsi="Arial"/>
          <w:sz w:val="24"/>
          <w:szCs w:val="22"/>
          <w:vertAlign w:val="superscript"/>
        </w:rPr>
        <w:t>9</w:t>
      </w:r>
      <w:r w:rsidRPr="00ED28CD">
        <w:rPr>
          <w:rFonts w:ascii="Arial" w:hAnsi="Arial"/>
          <w:sz w:val="24"/>
          <w:szCs w:val="22"/>
        </w:rPr>
        <w:t xml:space="preserve"> Considering the use of ALPI in the clinical management of patients with </w:t>
      </w:r>
      <w:r w:rsidRPr="00ED28CD">
        <w:rPr>
          <w:rFonts w:ascii="Arial" w:hAnsi="Arial"/>
          <w:sz w:val="24"/>
          <w:szCs w:val="22"/>
        </w:rPr>
        <w:lastRenderedPageBreak/>
        <w:t xml:space="preserve">occludable angles, it is important to understand if ALPI affects DIOP fluctuation in addition to the dimensions of the anterior chamber angle. </w:t>
      </w:r>
    </w:p>
    <w:p w14:paraId="18B591C8" w14:textId="77777777" w:rsidR="00595A5B" w:rsidRPr="00ED28CD" w:rsidRDefault="00595A5B" w:rsidP="00595A5B">
      <w:pPr>
        <w:pStyle w:val="NormalWeb"/>
        <w:spacing w:before="2" w:after="2" w:line="480" w:lineRule="auto"/>
        <w:jc w:val="both"/>
        <w:rPr>
          <w:rFonts w:ascii="Arial" w:hAnsi="Arial"/>
          <w:sz w:val="24"/>
        </w:rPr>
      </w:pPr>
      <w:r w:rsidRPr="00ED28CD">
        <w:rPr>
          <w:rFonts w:ascii="Arial" w:hAnsi="Arial"/>
          <w:sz w:val="24"/>
          <w:szCs w:val="22"/>
        </w:rPr>
        <w:t xml:space="preserve">The purpose of this study was </w:t>
      </w:r>
      <w:r w:rsidRPr="00ED28CD">
        <w:rPr>
          <w:rFonts w:ascii="Arial" w:hAnsi="Arial"/>
          <w:sz w:val="24"/>
        </w:rPr>
        <w:t xml:space="preserve">to evaluate temporal change in anterior chamber angle anatomy following ALPI in eyes with gonioscopically occludable angles post laser peripheral iridotomy compared to eyes receiving no further treatment, using </w:t>
      </w:r>
      <w:r w:rsidRPr="00ED28CD">
        <w:rPr>
          <w:rFonts w:ascii="Arial" w:hAnsi="Arial"/>
          <w:sz w:val="24"/>
          <w:szCs w:val="18"/>
        </w:rPr>
        <w:t xml:space="preserve">swept source anterior segment optical coherence tomography (SS-OCT). </w:t>
      </w:r>
      <w:r w:rsidRPr="00ED28CD">
        <w:rPr>
          <w:rFonts w:ascii="Arial" w:hAnsi="Arial"/>
          <w:sz w:val="24"/>
        </w:rPr>
        <w:t>Additionally, the effect of ALPI treatment on DIOP fluctuation (maximum-minimum IOP) was also investigated.</w:t>
      </w:r>
    </w:p>
    <w:p w14:paraId="08A67515" w14:textId="77777777" w:rsidR="00595A5B" w:rsidRPr="00ED28CD" w:rsidRDefault="00595A5B" w:rsidP="00595A5B">
      <w:pPr>
        <w:pStyle w:val="NormalWeb"/>
        <w:spacing w:before="2" w:after="2" w:line="480" w:lineRule="auto"/>
        <w:jc w:val="both"/>
        <w:rPr>
          <w:rFonts w:ascii="Arial" w:hAnsi="Arial"/>
          <w:sz w:val="24"/>
          <w:szCs w:val="22"/>
        </w:rPr>
      </w:pPr>
    </w:p>
    <w:p w14:paraId="74E66EC8" w14:textId="77777777" w:rsidR="00595A5B" w:rsidRPr="00ED28CD" w:rsidRDefault="00595A5B" w:rsidP="00595A5B">
      <w:pPr>
        <w:pStyle w:val="NormalWeb"/>
        <w:spacing w:before="2" w:after="2" w:line="480" w:lineRule="auto"/>
        <w:jc w:val="both"/>
        <w:rPr>
          <w:rFonts w:ascii="Arial" w:hAnsi="Arial"/>
          <w:b/>
          <w:sz w:val="24"/>
          <w:szCs w:val="22"/>
        </w:rPr>
      </w:pPr>
      <w:r w:rsidRPr="00ED28CD">
        <w:rPr>
          <w:rFonts w:ascii="Arial" w:hAnsi="Arial"/>
          <w:b/>
          <w:sz w:val="24"/>
          <w:szCs w:val="22"/>
        </w:rPr>
        <w:t>Methods:</w:t>
      </w:r>
    </w:p>
    <w:p w14:paraId="4734EBC9" w14:textId="77777777" w:rsidR="00595A5B" w:rsidRPr="00ED28CD" w:rsidRDefault="00595A5B" w:rsidP="00595A5B">
      <w:pPr>
        <w:pStyle w:val="NormalWeb"/>
        <w:spacing w:before="2" w:after="2" w:line="480" w:lineRule="auto"/>
        <w:jc w:val="both"/>
        <w:rPr>
          <w:rFonts w:ascii="Arial" w:hAnsi="Arial"/>
          <w:b/>
          <w:sz w:val="24"/>
          <w:szCs w:val="22"/>
        </w:rPr>
      </w:pPr>
    </w:p>
    <w:p w14:paraId="5446650C" w14:textId="77777777" w:rsidR="00595A5B" w:rsidRPr="00ED28CD" w:rsidRDefault="00595A5B" w:rsidP="00595A5B">
      <w:pPr>
        <w:pStyle w:val="NormalWeb"/>
        <w:spacing w:before="2" w:after="2" w:line="480" w:lineRule="auto"/>
        <w:jc w:val="both"/>
        <w:rPr>
          <w:rFonts w:ascii="Arial" w:hAnsi="Arial"/>
          <w:sz w:val="24"/>
        </w:rPr>
      </w:pPr>
      <w:r w:rsidRPr="00ED28CD">
        <w:rPr>
          <w:rFonts w:ascii="Arial" w:hAnsi="Arial"/>
          <w:sz w:val="24"/>
          <w:szCs w:val="22"/>
        </w:rPr>
        <w:t xml:space="preserve">This was a longitudinal, prospective, double-randomised research study. LPI procedures were performed using the surgeon’s (RB) standard technique with superior placement of the iridotomy in a randomly allocated eye of each patient. The mean total power used to perform the iridotomy was 16.11mJ (SD 10.8 mJ) and the mean number of shots was 13 (SD 8.6). A patent iridotomy post-LPI was present in all the treated eyes post-LPI and throughout the study. Patency was </w:t>
      </w:r>
      <w:r w:rsidR="009A6A7F" w:rsidRPr="00ED28CD">
        <w:rPr>
          <w:rFonts w:ascii="Arial" w:hAnsi="Arial"/>
          <w:sz w:val="24"/>
          <w:szCs w:val="22"/>
        </w:rPr>
        <w:t xml:space="preserve">tested at the slit-lamp using a retroillumination technique. </w:t>
      </w:r>
    </w:p>
    <w:p w14:paraId="2B9F4DD5" w14:textId="77777777" w:rsidR="00595A5B" w:rsidRPr="00ED28CD" w:rsidRDefault="00595A5B" w:rsidP="00595A5B">
      <w:pPr>
        <w:pStyle w:val="NormalWeb"/>
        <w:spacing w:before="2" w:after="2" w:line="480" w:lineRule="auto"/>
        <w:jc w:val="both"/>
        <w:rPr>
          <w:rFonts w:ascii="Arial" w:hAnsi="Arial"/>
          <w:sz w:val="24"/>
          <w:szCs w:val="22"/>
        </w:rPr>
      </w:pPr>
      <w:r w:rsidRPr="00ED28CD">
        <w:rPr>
          <w:rFonts w:ascii="Arial" w:hAnsi="Arial"/>
          <w:sz w:val="24"/>
          <w:szCs w:val="22"/>
        </w:rPr>
        <w:t>The second randomisation (where eyes with gonioscopically closed anterior chamber angles were randomised to ALPI or no further treatment) took place 3 months post LPI. Patients were followed after ALPI treatment for 3 months with regular SS-OCT measurements and single IOP measu</w:t>
      </w:r>
      <w:r w:rsidR="00AC4997">
        <w:rPr>
          <w:rFonts w:ascii="Arial" w:hAnsi="Arial"/>
          <w:sz w:val="24"/>
          <w:szCs w:val="22"/>
        </w:rPr>
        <w:t xml:space="preserve">rements until </w:t>
      </w:r>
      <w:r w:rsidR="004B370D">
        <w:rPr>
          <w:rFonts w:ascii="Arial" w:hAnsi="Arial"/>
          <w:sz w:val="24"/>
          <w:szCs w:val="22"/>
        </w:rPr>
        <w:t xml:space="preserve">the </w:t>
      </w:r>
      <w:r w:rsidR="00AC4997">
        <w:rPr>
          <w:rFonts w:ascii="Arial" w:hAnsi="Arial"/>
          <w:sz w:val="24"/>
          <w:szCs w:val="22"/>
        </w:rPr>
        <w:t xml:space="preserve">final visit for </w:t>
      </w:r>
      <w:r w:rsidRPr="00ED28CD">
        <w:rPr>
          <w:rFonts w:ascii="Arial" w:hAnsi="Arial"/>
          <w:sz w:val="24"/>
          <w:szCs w:val="22"/>
        </w:rPr>
        <w:t xml:space="preserve">DIOP measurements. A gonioscopically occludable anterior chamber angle was defined as an angle in which 180 degrees or more of the </w:t>
      </w:r>
      <w:r w:rsidRPr="00ED28CD">
        <w:rPr>
          <w:rFonts w:ascii="Arial" w:hAnsi="Arial"/>
          <w:sz w:val="24"/>
          <w:szCs w:val="22"/>
        </w:rPr>
        <w:lastRenderedPageBreak/>
        <w:t xml:space="preserve">posterior trabecular meshwork was obscured on applanation gonioscopy. An overview of the patient pathway is given in Figure 1. </w:t>
      </w:r>
    </w:p>
    <w:p w14:paraId="1979C15E" w14:textId="77777777" w:rsidR="00595A5B" w:rsidRPr="00ED28CD" w:rsidRDefault="00595A5B" w:rsidP="00595A5B">
      <w:pPr>
        <w:pStyle w:val="NormalWeb"/>
        <w:spacing w:before="2" w:after="2" w:line="480" w:lineRule="auto"/>
        <w:jc w:val="both"/>
        <w:rPr>
          <w:rFonts w:ascii="Arial" w:hAnsi="Arial"/>
          <w:sz w:val="24"/>
          <w:szCs w:val="22"/>
        </w:rPr>
      </w:pPr>
    </w:p>
    <w:p w14:paraId="6EFBF695" w14:textId="77777777" w:rsidR="00595A5B" w:rsidRPr="00ED28CD" w:rsidRDefault="00595A5B" w:rsidP="00595A5B">
      <w:pPr>
        <w:pStyle w:val="NormalWeb"/>
        <w:spacing w:before="2" w:after="2" w:line="480" w:lineRule="auto"/>
        <w:jc w:val="both"/>
        <w:rPr>
          <w:rFonts w:ascii="Arial" w:hAnsi="Arial"/>
          <w:b/>
          <w:sz w:val="24"/>
          <w:szCs w:val="22"/>
        </w:rPr>
      </w:pPr>
      <w:r w:rsidRPr="00ED28CD">
        <w:rPr>
          <w:rFonts w:ascii="Arial" w:hAnsi="Arial"/>
          <w:b/>
          <w:sz w:val="24"/>
          <w:szCs w:val="22"/>
        </w:rPr>
        <w:t xml:space="preserve">Figure 1. </w:t>
      </w:r>
      <w:r w:rsidR="00273148">
        <w:rPr>
          <w:rFonts w:ascii="Arial" w:hAnsi="Arial"/>
          <w:b/>
          <w:sz w:val="24"/>
          <w:szCs w:val="22"/>
        </w:rPr>
        <w:t xml:space="preserve">Schematic of </w:t>
      </w:r>
      <w:r w:rsidR="00273148" w:rsidRPr="00A45E52">
        <w:rPr>
          <w:rFonts w:ascii="Arial" w:hAnsi="Arial"/>
          <w:b/>
          <w:sz w:val="24"/>
          <w:szCs w:val="22"/>
        </w:rPr>
        <w:t xml:space="preserve">IMPACT Study Pathway. </w:t>
      </w:r>
      <w:r w:rsidR="00273148" w:rsidRPr="00A45E52">
        <w:rPr>
          <w:rFonts w:ascii="Arial" w:hAnsi="Arial"/>
          <w:b/>
          <w:sz w:val="24"/>
        </w:rPr>
        <w:t>Primary angle closure (PAC), Primary angle closure suspects (PACS), Laser Peripheral Iridotomy (LPI), Argon Laser Peripheral Iridoplasty (ALP</w:t>
      </w:r>
      <w:r w:rsidR="00273148">
        <w:rPr>
          <w:rFonts w:ascii="Arial" w:hAnsi="Arial"/>
          <w:b/>
          <w:sz w:val="24"/>
        </w:rPr>
        <w:t>I). Patients with angles no longer judged as occludable on gonioscopy following LPI (red outline) were excluded from further analysis of effect of ALPI from time of treatment</w:t>
      </w:r>
    </w:p>
    <w:p w14:paraId="532F9E40" w14:textId="77777777" w:rsidR="00595A5B" w:rsidRPr="00ED28CD" w:rsidRDefault="00595A5B" w:rsidP="00595A5B">
      <w:pPr>
        <w:pStyle w:val="NormalWeb"/>
        <w:spacing w:before="2" w:after="2" w:line="480" w:lineRule="auto"/>
        <w:jc w:val="both"/>
        <w:rPr>
          <w:rFonts w:ascii="Arial" w:hAnsi="Arial"/>
          <w:sz w:val="24"/>
          <w:szCs w:val="18"/>
        </w:rPr>
      </w:pPr>
    </w:p>
    <w:p w14:paraId="64D6DB48" w14:textId="77777777" w:rsidR="004626DB" w:rsidRDefault="00595A5B" w:rsidP="00595A5B">
      <w:pPr>
        <w:pStyle w:val="NormalWeb"/>
        <w:spacing w:before="2" w:after="2" w:line="480" w:lineRule="auto"/>
        <w:jc w:val="both"/>
        <w:rPr>
          <w:rFonts w:ascii="Arial" w:hAnsi="Arial"/>
          <w:sz w:val="24"/>
          <w:szCs w:val="18"/>
        </w:rPr>
      </w:pPr>
      <w:r w:rsidRPr="00ED28CD">
        <w:rPr>
          <w:rFonts w:ascii="Arial" w:hAnsi="Arial"/>
          <w:sz w:val="24"/>
          <w:szCs w:val="18"/>
        </w:rPr>
        <w:t xml:space="preserve">Prior to ALPI, one drop of topical pilocarpine (2%) was instilled into the eye 15 minutes before the laser procedure which was performed (all by the same surgeon, RB) using an Abraham lens (Ocular Instruments, Bellevue, Washington, USA) under topical anaesthesia. Twenty laser spots were applied using the following   laser settings: 0.5 second duration, 500 microns spot size and 180-300mW power. </w:t>
      </w:r>
    </w:p>
    <w:p w14:paraId="21A757CA" w14:textId="77777777" w:rsidR="003C25E7" w:rsidRPr="003C25E7" w:rsidRDefault="00595A5B" w:rsidP="003C25E7">
      <w:pPr>
        <w:widowControl w:val="0"/>
        <w:autoSpaceDE w:val="0"/>
        <w:autoSpaceDN w:val="0"/>
        <w:adjustRightInd w:val="0"/>
        <w:spacing w:line="480" w:lineRule="auto"/>
        <w:jc w:val="both"/>
        <w:rPr>
          <w:rFonts w:ascii="Arial" w:hAnsi="Arial" w:cs="Arial"/>
          <w:color w:val="1A1A1A"/>
          <w:szCs w:val="26"/>
        </w:rPr>
      </w:pPr>
      <w:r w:rsidRPr="00ED28CD">
        <w:rPr>
          <w:rFonts w:ascii="Arial" w:hAnsi="Arial"/>
          <w:szCs w:val="18"/>
        </w:rPr>
        <w:t xml:space="preserve">Three-dimensional SS-OCT (Casia device; Tomey, Nagoya, Japan) images were obtained on the same day as the IOP measurements. The scans were taken in darkness (between 0.3 and 0.5 lux) and the images taken were subsequently analyzed using the commercially available software with this instrument. Image acquisition </w:t>
      </w:r>
      <w:r w:rsidR="003C25E7">
        <w:rPr>
          <w:rFonts w:ascii="Arial" w:hAnsi="Arial"/>
          <w:szCs w:val="18"/>
        </w:rPr>
        <w:t>was always by the same examiner</w:t>
      </w:r>
      <w:r w:rsidRPr="00ED28CD">
        <w:rPr>
          <w:rFonts w:ascii="Arial" w:hAnsi="Arial"/>
          <w:szCs w:val="18"/>
        </w:rPr>
        <w:t xml:space="preserve"> and an ophthalmologist sub</w:t>
      </w:r>
      <w:r w:rsidR="003C25E7">
        <w:rPr>
          <w:rFonts w:ascii="Arial" w:hAnsi="Arial"/>
          <w:szCs w:val="18"/>
        </w:rPr>
        <w:t>-</w:t>
      </w:r>
      <w:r w:rsidRPr="00ED28CD">
        <w:rPr>
          <w:rFonts w:ascii="Arial" w:hAnsi="Arial"/>
          <w:szCs w:val="18"/>
        </w:rPr>
        <w:t>specialising in glaucoma performed all th</w:t>
      </w:r>
      <w:r w:rsidR="003C25E7">
        <w:rPr>
          <w:rFonts w:ascii="Arial" w:hAnsi="Arial"/>
          <w:szCs w:val="18"/>
        </w:rPr>
        <w:t>e gonioscopic examinations (RB)</w:t>
      </w:r>
      <w:r w:rsidRPr="00ED28CD">
        <w:rPr>
          <w:rFonts w:ascii="Arial" w:hAnsi="Arial"/>
          <w:szCs w:val="18"/>
        </w:rPr>
        <w:t>.</w:t>
      </w:r>
      <w:r w:rsidR="003C25E7">
        <w:rPr>
          <w:rFonts w:ascii="Arial" w:hAnsi="Arial"/>
          <w:szCs w:val="18"/>
        </w:rPr>
        <w:t xml:space="preserve"> </w:t>
      </w:r>
      <w:r w:rsidR="003C25E7" w:rsidRPr="003C25E7">
        <w:rPr>
          <w:rFonts w:ascii="Arial" w:hAnsi="Arial" w:cs="Arial"/>
          <w:color w:val="1A1A1A"/>
          <w:szCs w:val="26"/>
        </w:rPr>
        <w:t xml:space="preserve">The scleral spur position was identified manually by two independent observers with good concordance. The observers were not masked to the intervention and in case of disagreement, a third observer was </w:t>
      </w:r>
      <w:r w:rsidR="003C25E7" w:rsidRPr="003C25E7">
        <w:rPr>
          <w:rFonts w:ascii="Arial" w:hAnsi="Arial" w:cs="Arial"/>
          <w:color w:val="1A1A1A"/>
          <w:szCs w:val="26"/>
        </w:rPr>
        <w:lastRenderedPageBreak/>
        <w:t>asked to review the position of the scleral spur.</w:t>
      </w:r>
    </w:p>
    <w:p w14:paraId="2BDF92D0" w14:textId="77777777" w:rsidR="00595A5B" w:rsidRPr="00ED28CD" w:rsidRDefault="00595A5B" w:rsidP="00595A5B">
      <w:pPr>
        <w:pStyle w:val="NormalWeb"/>
        <w:spacing w:before="2" w:after="2" w:line="480" w:lineRule="auto"/>
        <w:jc w:val="both"/>
        <w:rPr>
          <w:rFonts w:ascii="Arial" w:hAnsi="Arial"/>
          <w:sz w:val="24"/>
          <w:szCs w:val="22"/>
        </w:rPr>
      </w:pPr>
      <w:r w:rsidRPr="00ED28CD">
        <w:rPr>
          <w:rFonts w:ascii="Arial" w:hAnsi="Arial"/>
          <w:sz w:val="24"/>
          <w:szCs w:val="18"/>
        </w:rPr>
        <w:t>The analysis of SS-OCT images involved calculation of the following parameters in each eye: the angle opening distance (AOD), the trabecular–iris angle (TIA),</w:t>
      </w:r>
      <w:r w:rsidRPr="00ED28CD">
        <w:rPr>
          <w:rFonts w:ascii="Arial" w:hAnsi="Arial"/>
          <w:position w:val="6"/>
          <w:sz w:val="24"/>
          <w:szCs w:val="12"/>
        </w:rPr>
        <w:t xml:space="preserve"> </w:t>
      </w:r>
      <w:r w:rsidRPr="00ED28CD">
        <w:rPr>
          <w:rFonts w:ascii="Arial" w:hAnsi="Arial"/>
          <w:sz w:val="24"/>
          <w:szCs w:val="18"/>
        </w:rPr>
        <w:t>the angle recess area (ARA)</w:t>
      </w:r>
      <w:r w:rsidRPr="00ED28CD">
        <w:rPr>
          <w:rFonts w:ascii="Arial" w:hAnsi="Arial"/>
          <w:position w:val="6"/>
          <w:sz w:val="24"/>
          <w:szCs w:val="12"/>
        </w:rPr>
        <w:t xml:space="preserve"> </w:t>
      </w:r>
      <w:r w:rsidRPr="00ED28CD">
        <w:rPr>
          <w:rFonts w:ascii="Arial" w:hAnsi="Arial"/>
          <w:sz w:val="24"/>
          <w:szCs w:val="18"/>
        </w:rPr>
        <w:t>and the trabecular–iris space area (TISA).</w:t>
      </w:r>
      <w:r w:rsidRPr="00ED28CD">
        <w:rPr>
          <w:rFonts w:ascii="Arial" w:hAnsi="Arial"/>
          <w:sz w:val="24"/>
        </w:rPr>
        <w:t xml:space="preserve"> </w:t>
      </w:r>
      <w:r w:rsidRPr="00ED28CD">
        <w:rPr>
          <w:rFonts w:ascii="Arial" w:hAnsi="Arial"/>
          <w:sz w:val="24"/>
          <w:szCs w:val="22"/>
        </w:rPr>
        <w:t>Eight sectors (Superior, Superionasal, Nasal, Inferionasal, Inferior, Inferiotemporal, Temporal and Superiotemporal) for every eye with their corresponding 8 parameters (AOD, ARA, TISA and TIA at 500 and 750</w:t>
      </w:r>
      <w:r w:rsidRPr="00ED28CD">
        <w:rPr>
          <w:rFonts w:ascii="Arial" w:hAnsi="Arial"/>
          <w:sz w:val="24"/>
          <w:szCs w:val="22"/>
        </w:rPr>
        <w:sym w:font="Symbol" w:char="F06D"/>
      </w:r>
      <w:r w:rsidRPr="00ED28CD">
        <w:rPr>
          <w:rFonts w:ascii="Arial" w:hAnsi="Arial"/>
          <w:sz w:val="24"/>
          <w:szCs w:val="22"/>
        </w:rPr>
        <w:t xml:space="preserve">m) were assessed with the CASIA analysis software (Figure 2). </w:t>
      </w:r>
    </w:p>
    <w:p w14:paraId="3B0FF268" w14:textId="77777777" w:rsidR="00595A5B" w:rsidRPr="00ED28CD" w:rsidRDefault="00595A5B" w:rsidP="00595A5B">
      <w:pPr>
        <w:pStyle w:val="NormalWeb"/>
        <w:spacing w:before="2" w:after="2" w:line="480" w:lineRule="auto"/>
        <w:jc w:val="both"/>
        <w:rPr>
          <w:rFonts w:ascii="Arial" w:hAnsi="Arial"/>
          <w:sz w:val="24"/>
          <w:szCs w:val="22"/>
        </w:rPr>
      </w:pPr>
    </w:p>
    <w:p w14:paraId="6DD34623" w14:textId="77777777" w:rsidR="00CC25A5" w:rsidRPr="00ED28CD" w:rsidRDefault="00595A5B" w:rsidP="00CC25A5">
      <w:pPr>
        <w:pStyle w:val="NormalWeb"/>
        <w:spacing w:before="2" w:after="2" w:line="480" w:lineRule="auto"/>
        <w:jc w:val="both"/>
        <w:rPr>
          <w:rFonts w:ascii="Arial" w:hAnsi="Arial"/>
          <w:sz w:val="24"/>
          <w:szCs w:val="22"/>
        </w:rPr>
      </w:pPr>
      <w:r w:rsidRPr="00ED28CD">
        <w:rPr>
          <w:rFonts w:ascii="Arial" w:hAnsi="Arial"/>
          <w:b/>
          <w:sz w:val="24"/>
          <w:szCs w:val="22"/>
        </w:rPr>
        <w:t xml:space="preserve">Figure 2. </w:t>
      </w:r>
      <w:r w:rsidR="00AC4997" w:rsidRPr="00A011AD">
        <w:rPr>
          <w:rFonts w:ascii="Arial" w:hAnsi="Arial"/>
          <w:b/>
          <w:sz w:val="24"/>
          <w:szCs w:val="22"/>
        </w:rPr>
        <w:t xml:space="preserve">Schematic </w:t>
      </w:r>
      <w:r w:rsidR="00AC4997" w:rsidRPr="00A45E52">
        <w:rPr>
          <w:rFonts w:ascii="Arial" w:hAnsi="Arial"/>
          <w:b/>
          <w:sz w:val="24"/>
          <w:szCs w:val="16"/>
        </w:rPr>
        <w:t xml:space="preserve">representation of the eight iridotrabecular angle sections under study. Iridotrabecular angle parameters as measured with the Casia AS-OCT analysis software. AOD (angle opening distance), ARA (angle recess area), TISA (trabecular–iris space area), and TIA (trabecular–iris angle) at 500 and 750 </w:t>
      </w:r>
      <w:r w:rsidR="00AC4997" w:rsidRPr="00A45E52">
        <w:rPr>
          <w:rFonts w:ascii="Arial" w:hAnsi="Arial"/>
          <w:b/>
          <w:sz w:val="24"/>
          <w:szCs w:val="16"/>
        </w:rPr>
        <w:sym w:font="Symbol" w:char="F06D"/>
      </w:r>
      <w:r w:rsidR="00AC4997" w:rsidRPr="00A45E52">
        <w:rPr>
          <w:rFonts w:ascii="Arial" w:hAnsi="Arial"/>
          <w:b/>
          <w:sz w:val="24"/>
          <w:szCs w:val="16"/>
        </w:rPr>
        <w:t>m are highlighted in bright green.</w:t>
      </w:r>
    </w:p>
    <w:p w14:paraId="5D369C0F" w14:textId="77777777" w:rsidR="00AC4997" w:rsidRDefault="00AC4997" w:rsidP="00CC25A5">
      <w:pPr>
        <w:pStyle w:val="NormalWeb"/>
        <w:spacing w:before="2" w:after="2" w:line="480" w:lineRule="auto"/>
        <w:jc w:val="both"/>
        <w:rPr>
          <w:rFonts w:ascii="Arial" w:hAnsi="Arial"/>
          <w:sz w:val="24"/>
          <w:szCs w:val="18"/>
        </w:rPr>
      </w:pPr>
    </w:p>
    <w:p w14:paraId="130DC24B" w14:textId="77777777" w:rsidR="00CC25A5" w:rsidRPr="00ED28CD" w:rsidRDefault="00CC25A5" w:rsidP="00CC25A5">
      <w:pPr>
        <w:pStyle w:val="NormalWeb"/>
        <w:spacing w:before="2" w:after="2" w:line="480" w:lineRule="auto"/>
        <w:jc w:val="both"/>
        <w:rPr>
          <w:rFonts w:ascii="Arial" w:hAnsi="Arial"/>
          <w:sz w:val="24"/>
        </w:rPr>
      </w:pPr>
      <w:r w:rsidRPr="00ED28CD">
        <w:rPr>
          <w:rFonts w:ascii="Arial" w:hAnsi="Arial"/>
          <w:sz w:val="24"/>
          <w:szCs w:val="18"/>
        </w:rPr>
        <w:t xml:space="preserve">Following recruitment to the study, participants attended for IOP measurement every hour from 9 AM to 4 PM (a time window of 15 minutes around each clock hour was permitted). Intraocular pressure measurements involved Goldmann tonometry (Goldman tonometer AT900; Haag- Streit International, Koeniz, Switzerland) using disposable prisms to reduce the risk of cross-contamination. The same tonometer was used for every IOP measurement for every participant and regular calibration checks were undertaken, with no calibration errors detected during the study. Two IOP measurements were taken per eye, with a maximum of 1 mm Hg difference permitted between these measurements. </w:t>
      </w:r>
    </w:p>
    <w:p w14:paraId="11E37EBB" w14:textId="77777777" w:rsidR="00CC25A5" w:rsidRPr="00ED28CD" w:rsidRDefault="00CC25A5" w:rsidP="00CC25A5">
      <w:pPr>
        <w:pStyle w:val="NormalWeb"/>
        <w:spacing w:before="2" w:after="2" w:line="480" w:lineRule="auto"/>
        <w:jc w:val="both"/>
        <w:rPr>
          <w:rFonts w:ascii="Arial" w:hAnsi="Arial"/>
          <w:sz w:val="24"/>
        </w:rPr>
      </w:pPr>
      <w:r w:rsidRPr="00ED28CD">
        <w:rPr>
          <w:rFonts w:ascii="Arial" w:hAnsi="Arial"/>
          <w:sz w:val="24"/>
          <w:szCs w:val="22"/>
        </w:rPr>
        <w:lastRenderedPageBreak/>
        <w:t xml:space="preserve">Statistical analyses were performed using SPSS software (IBM Corporation, Armonk, New York) and Microsoft Office Excel software (Microsoft Corporation, Redmont, Washington) with p&lt;0.05 values considered statistically significant. </w:t>
      </w:r>
      <w:r w:rsidRPr="00ED28CD">
        <w:rPr>
          <w:rFonts w:ascii="Arial" w:hAnsi="Arial"/>
          <w:sz w:val="24"/>
        </w:rPr>
        <w:t xml:space="preserve">Angle width–related measures at different visits before and after LPI were compared using 1-way repeated-measures analysis of variance, with inter-visit difference analyzed using Tukey’s method. </w:t>
      </w:r>
    </w:p>
    <w:p w14:paraId="5F818A59" w14:textId="77777777" w:rsidR="00CC25A5" w:rsidRPr="00ED28CD" w:rsidRDefault="00CC25A5" w:rsidP="00CC25A5">
      <w:pPr>
        <w:pStyle w:val="NormalWeb"/>
        <w:spacing w:before="2" w:after="2" w:line="480" w:lineRule="auto"/>
        <w:jc w:val="both"/>
        <w:rPr>
          <w:rFonts w:ascii="Arial" w:hAnsi="Arial"/>
          <w:sz w:val="24"/>
        </w:rPr>
      </w:pPr>
      <w:r w:rsidRPr="00ED28CD">
        <w:rPr>
          <w:rFonts w:ascii="Arial" w:hAnsi="Arial"/>
          <w:sz w:val="24"/>
          <w:szCs w:val="18"/>
        </w:rPr>
        <w:t xml:space="preserve">Ethical approval by Cambridgeshire Research Ethics Committee (REC) for the IMPACT study was obtained on August 3, 2010 (REC Reference 10/H0301/14). The study was entered on the National Institute for Health Research Clinical Research Network (NIHR CRN) Portfolio on September 9, 2010 (NIHR CRN Study ID: 8955). The research adhered to the tenets of the Declaration of Helsinki. </w:t>
      </w:r>
    </w:p>
    <w:p w14:paraId="07A55DF0" w14:textId="77777777" w:rsidR="00CC25A5" w:rsidRPr="00ED28CD" w:rsidRDefault="00CC25A5" w:rsidP="00CC25A5">
      <w:pPr>
        <w:pStyle w:val="NormalWeb"/>
        <w:spacing w:before="2" w:after="2" w:line="480" w:lineRule="auto"/>
        <w:jc w:val="both"/>
        <w:rPr>
          <w:rFonts w:ascii="Arial" w:hAnsi="Arial"/>
          <w:sz w:val="24"/>
          <w:szCs w:val="22"/>
        </w:rPr>
      </w:pPr>
    </w:p>
    <w:p w14:paraId="6E117F59" w14:textId="77777777" w:rsidR="00F569CA" w:rsidRDefault="00CC25A5" w:rsidP="00CC25A5">
      <w:pPr>
        <w:pStyle w:val="NormalWeb"/>
        <w:spacing w:before="2" w:after="2" w:line="480" w:lineRule="auto"/>
        <w:jc w:val="both"/>
        <w:rPr>
          <w:rFonts w:ascii="Arial" w:hAnsi="Arial"/>
          <w:b/>
          <w:sz w:val="24"/>
          <w:szCs w:val="22"/>
        </w:rPr>
      </w:pPr>
      <w:r w:rsidRPr="00ED28CD">
        <w:rPr>
          <w:rFonts w:ascii="Arial" w:hAnsi="Arial"/>
          <w:b/>
          <w:sz w:val="24"/>
          <w:szCs w:val="22"/>
        </w:rPr>
        <w:t>Results:</w:t>
      </w:r>
    </w:p>
    <w:p w14:paraId="304F7E42" w14:textId="77777777" w:rsidR="00CC25A5" w:rsidRPr="00ED28CD" w:rsidRDefault="00CC25A5" w:rsidP="00CC25A5">
      <w:pPr>
        <w:pStyle w:val="NormalWeb"/>
        <w:spacing w:before="2" w:after="2" w:line="480" w:lineRule="auto"/>
        <w:jc w:val="both"/>
        <w:rPr>
          <w:rFonts w:ascii="Arial" w:hAnsi="Arial"/>
          <w:b/>
          <w:sz w:val="24"/>
          <w:szCs w:val="22"/>
        </w:rPr>
      </w:pPr>
    </w:p>
    <w:p w14:paraId="74AB6671" w14:textId="77777777" w:rsidR="00AC4997" w:rsidRDefault="00CC25A5" w:rsidP="00CC25A5">
      <w:pPr>
        <w:pStyle w:val="NormalWeb"/>
        <w:spacing w:before="2" w:after="2" w:line="480" w:lineRule="auto"/>
        <w:jc w:val="both"/>
        <w:rPr>
          <w:rFonts w:ascii="Arial" w:hAnsi="Arial"/>
          <w:sz w:val="24"/>
        </w:rPr>
      </w:pPr>
      <w:r w:rsidRPr="00ED28CD">
        <w:rPr>
          <w:rFonts w:ascii="Arial" w:hAnsi="Arial"/>
          <w:sz w:val="24"/>
          <w:szCs w:val="22"/>
        </w:rPr>
        <w:t xml:space="preserve">The anterior chamber angles of LPI-treated eyes of twenty-two patients remained gonioscopically occludable. These eyes were randomly assigned to receive ALPI treatment (n=11) or no further treatment (n=11). </w:t>
      </w:r>
      <w:r w:rsidRPr="00ED28CD">
        <w:rPr>
          <w:rFonts w:ascii="Arial" w:hAnsi="Arial"/>
          <w:sz w:val="24"/>
        </w:rPr>
        <w:t xml:space="preserve">We observed a </w:t>
      </w:r>
      <w:r w:rsidR="00B53105" w:rsidRPr="00ED28CD">
        <w:rPr>
          <w:rFonts w:ascii="Arial" w:hAnsi="Arial"/>
          <w:sz w:val="24"/>
        </w:rPr>
        <w:t xml:space="preserve">statistically </w:t>
      </w:r>
      <w:r w:rsidRPr="00ED28CD">
        <w:rPr>
          <w:rFonts w:ascii="Arial" w:hAnsi="Arial"/>
          <w:sz w:val="24"/>
        </w:rPr>
        <w:t xml:space="preserve">widening effect </w:t>
      </w:r>
      <w:r w:rsidR="00B53105" w:rsidRPr="00ED28CD">
        <w:rPr>
          <w:rFonts w:ascii="Arial" w:hAnsi="Arial"/>
          <w:sz w:val="24"/>
        </w:rPr>
        <w:t xml:space="preserve">in 1 week </w:t>
      </w:r>
      <w:r w:rsidRPr="00ED28CD">
        <w:rPr>
          <w:rFonts w:ascii="Arial" w:hAnsi="Arial"/>
          <w:sz w:val="24"/>
        </w:rPr>
        <w:t>in all parameters and section</w:t>
      </w:r>
      <w:r w:rsidR="00B53105" w:rsidRPr="00ED28CD">
        <w:rPr>
          <w:rFonts w:ascii="Arial" w:hAnsi="Arial"/>
          <w:sz w:val="24"/>
        </w:rPr>
        <w:t>s following ALPI treatment</w:t>
      </w:r>
      <w:r w:rsidRPr="00ED28CD">
        <w:rPr>
          <w:rFonts w:ascii="Arial" w:hAnsi="Arial"/>
          <w:sz w:val="24"/>
        </w:rPr>
        <w:t xml:space="preserve"> </w:t>
      </w:r>
      <w:r w:rsidR="00AC4997" w:rsidRPr="00A011AD">
        <w:rPr>
          <w:rFonts w:ascii="Arial" w:hAnsi="Arial"/>
          <w:sz w:val="24"/>
        </w:rPr>
        <w:t xml:space="preserve">(measurements obtained for AOD are presented in Table 1; for additional angle parameters </w:t>
      </w:r>
      <w:r w:rsidR="00AC4997">
        <w:rPr>
          <w:rFonts w:ascii="Arial" w:hAnsi="Arial"/>
          <w:sz w:val="24"/>
        </w:rPr>
        <w:t xml:space="preserve">ARA, TISA and TIA </w:t>
      </w:r>
      <w:r w:rsidR="00AC4997" w:rsidRPr="00A011AD">
        <w:rPr>
          <w:rFonts w:ascii="Arial" w:hAnsi="Arial"/>
          <w:sz w:val="24"/>
        </w:rPr>
        <w:t xml:space="preserve">see </w:t>
      </w:r>
      <w:r w:rsidR="00AC4997">
        <w:rPr>
          <w:rFonts w:ascii="Arial" w:hAnsi="Arial"/>
          <w:sz w:val="24"/>
        </w:rPr>
        <w:t xml:space="preserve">Supplementary </w:t>
      </w:r>
      <w:r w:rsidR="00AC4997" w:rsidRPr="00A011AD">
        <w:rPr>
          <w:rFonts w:ascii="Arial" w:hAnsi="Arial"/>
          <w:sz w:val="24"/>
        </w:rPr>
        <w:t xml:space="preserve">Tables </w:t>
      </w:r>
      <w:r w:rsidR="00AC4997">
        <w:rPr>
          <w:rFonts w:ascii="Arial" w:hAnsi="Arial"/>
          <w:sz w:val="24"/>
        </w:rPr>
        <w:t>S</w:t>
      </w:r>
      <w:r w:rsidR="00AC4997" w:rsidRPr="00A011AD">
        <w:rPr>
          <w:rFonts w:ascii="Arial" w:hAnsi="Arial"/>
          <w:sz w:val="24"/>
        </w:rPr>
        <w:t xml:space="preserve">2, </w:t>
      </w:r>
      <w:r w:rsidR="00AC4997">
        <w:rPr>
          <w:rFonts w:ascii="Arial" w:hAnsi="Arial"/>
          <w:sz w:val="24"/>
        </w:rPr>
        <w:t>S</w:t>
      </w:r>
      <w:r w:rsidR="00AC4997" w:rsidRPr="00A011AD">
        <w:rPr>
          <w:rFonts w:ascii="Arial" w:hAnsi="Arial"/>
          <w:sz w:val="24"/>
        </w:rPr>
        <w:t xml:space="preserve">3 and </w:t>
      </w:r>
      <w:r w:rsidR="00AC4997">
        <w:rPr>
          <w:rFonts w:ascii="Arial" w:hAnsi="Arial"/>
          <w:sz w:val="24"/>
        </w:rPr>
        <w:t>S</w:t>
      </w:r>
      <w:r w:rsidR="00AC4997" w:rsidRPr="00A011AD">
        <w:rPr>
          <w:rFonts w:ascii="Arial" w:hAnsi="Arial"/>
          <w:sz w:val="24"/>
        </w:rPr>
        <w:t>4</w:t>
      </w:r>
      <w:r w:rsidR="00AC4997">
        <w:rPr>
          <w:rFonts w:ascii="Arial" w:hAnsi="Arial"/>
          <w:sz w:val="24"/>
        </w:rPr>
        <w:t xml:space="preserve"> respectively</w:t>
      </w:r>
      <w:r w:rsidR="00AC4997" w:rsidRPr="00A011AD">
        <w:rPr>
          <w:rFonts w:ascii="Arial" w:hAnsi="Arial"/>
          <w:sz w:val="24"/>
        </w:rPr>
        <w:t xml:space="preserve"> [Supplementary material]). </w:t>
      </w:r>
    </w:p>
    <w:p w14:paraId="6E85ED4A" w14:textId="77777777" w:rsidR="0000514E" w:rsidRPr="00ED28CD" w:rsidRDefault="0000514E" w:rsidP="00CC25A5">
      <w:pPr>
        <w:pStyle w:val="NormalWeb"/>
        <w:spacing w:before="2" w:after="2" w:line="480" w:lineRule="auto"/>
        <w:jc w:val="both"/>
        <w:rPr>
          <w:rFonts w:ascii="Arial" w:hAnsi="Arial"/>
          <w:sz w:val="24"/>
        </w:rPr>
      </w:pPr>
    </w:p>
    <w:p w14:paraId="22ED33FC" w14:textId="77777777" w:rsidR="00AC4997" w:rsidRPr="00177D9C" w:rsidRDefault="0000514E" w:rsidP="00F569CA">
      <w:pPr>
        <w:pStyle w:val="NormalWeb"/>
        <w:spacing w:before="2" w:after="2" w:line="480" w:lineRule="auto"/>
        <w:jc w:val="both"/>
        <w:rPr>
          <w:rFonts w:ascii="Arial" w:hAnsi="Arial"/>
          <w:b/>
          <w:sz w:val="28"/>
          <w:szCs w:val="28"/>
        </w:rPr>
      </w:pPr>
      <w:r w:rsidRPr="00ED28CD">
        <w:rPr>
          <w:rFonts w:ascii="Arial" w:hAnsi="Arial"/>
          <w:b/>
          <w:sz w:val="24"/>
          <w:szCs w:val="28"/>
        </w:rPr>
        <w:lastRenderedPageBreak/>
        <w:t xml:space="preserve">Table 1. </w:t>
      </w:r>
      <w:r w:rsidR="00AC4997" w:rsidRPr="0047754D">
        <w:rPr>
          <w:rFonts w:ascii="Arial" w:hAnsi="Arial"/>
          <w:b/>
          <w:sz w:val="24"/>
          <w:szCs w:val="28"/>
        </w:rPr>
        <w:t xml:space="preserve">Parameters </w:t>
      </w:r>
      <w:r w:rsidR="00F569CA">
        <w:rPr>
          <w:rFonts w:ascii="Arial" w:hAnsi="Arial"/>
          <w:b/>
          <w:sz w:val="24"/>
          <w:szCs w:val="28"/>
        </w:rPr>
        <w:t xml:space="preserve">(AOD) </w:t>
      </w:r>
      <w:r w:rsidR="00AC4997" w:rsidRPr="0047754D">
        <w:rPr>
          <w:rFonts w:ascii="Arial" w:hAnsi="Arial"/>
          <w:b/>
          <w:sz w:val="24"/>
          <w:szCs w:val="28"/>
        </w:rPr>
        <w:t xml:space="preserve">from </w:t>
      </w:r>
      <w:r w:rsidR="00AC4997" w:rsidRPr="0047754D">
        <w:rPr>
          <w:rFonts w:ascii="Arial" w:eastAsia="Calibri" w:hAnsi="Arial" w:cs="Arial"/>
          <w:b/>
          <w:kern w:val="32"/>
          <w:sz w:val="24"/>
          <w:szCs w:val="28"/>
          <w:lang w:eastAsia="en-GB" w:bidi="en-US"/>
        </w:rPr>
        <w:t xml:space="preserve">swept-source OCT-measured </w:t>
      </w:r>
      <w:r w:rsidR="00AC4997" w:rsidRPr="0047754D">
        <w:rPr>
          <w:rFonts w:ascii="Arial" w:hAnsi="Arial"/>
          <w:b/>
          <w:sz w:val="24"/>
          <w:szCs w:val="28"/>
        </w:rPr>
        <w:t xml:space="preserve">anterior chamber angle sections before and after </w:t>
      </w:r>
      <w:r w:rsidR="00AC4997">
        <w:rPr>
          <w:rFonts w:ascii="Arial" w:hAnsi="Arial"/>
          <w:b/>
          <w:sz w:val="24"/>
          <w:szCs w:val="28"/>
        </w:rPr>
        <w:t>argon laser peripheral iridoplasty</w:t>
      </w:r>
    </w:p>
    <w:p w14:paraId="00F00705" w14:textId="77777777" w:rsidR="00CC25A5" w:rsidRPr="00ED28CD" w:rsidRDefault="00CC25A5" w:rsidP="00F569CA">
      <w:pPr>
        <w:pStyle w:val="NormalWeb"/>
        <w:spacing w:before="2" w:after="2" w:line="480" w:lineRule="auto"/>
        <w:jc w:val="both"/>
        <w:rPr>
          <w:rFonts w:ascii="Arial" w:hAnsi="Arial"/>
          <w:sz w:val="24"/>
        </w:rPr>
      </w:pPr>
    </w:p>
    <w:p w14:paraId="1349EE56" w14:textId="77777777" w:rsidR="0000514E" w:rsidRPr="00ED28CD" w:rsidRDefault="00CC25A5" w:rsidP="00CC25A5">
      <w:pPr>
        <w:pStyle w:val="NormalWeb"/>
        <w:spacing w:before="2" w:after="2" w:line="480" w:lineRule="auto"/>
        <w:jc w:val="both"/>
        <w:rPr>
          <w:rFonts w:ascii="Arial" w:hAnsi="Arial"/>
          <w:sz w:val="24"/>
          <w:szCs w:val="22"/>
        </w:rPr>
      </w:pPr>
      <w:r w:rsidRPr="00ED28CD">
        <w:rPr>
          <w:rFonts w:ascii="Arial" w:hAnsi="Arial"/>
          <w:sz w:val="24"/>
        </w:rPr>
        <w:t xml:space="preserve">For example, at 1 day following ALPI treatment AOD500 increased in </w:t>
      </w:r>
      <w:r w:rsidR="00B53105" w:rsidRPr="00ED28CD">
        <w:rPr>
          <w:rFonts w:ascii="Arial" w:hAnsi="Arial"/>
          <w:sz w:val="24"/>
        </w:rPr>
        <w:t xml:space="preserve">the </w:t>
      </w:r>
      <w:r w:rsidRPr="00ED28CD">
        <w:rPr>
          <w:rFonts w:ascii="Arial" w:hAnsi="Arial"/>
          <w:sz w:val="24"/>
        </w:rPr>
        <w:t>superior sector by</w:t>
      </w:r>
      <w:r w:rsidR="000422F7" w:rsidRPr="00ED28CD">
        <w:rPr>
          <w:rFonts w:ascii="Arial" w:hAnsi="Arial"/>
          <w:sz w:val="24"/>
        </w:rPr>
        <w:t xml:space="preserve"> </w:t>
      </w:r>
      <w:r w:rsidR="003E2331" w:rsidRPr="00ED28CD">
        <w:rPr>
          <w:rFonts w:ascii="Arial" w:hAnsi="Arial"/>
          <w:sz w:val="24"/>
        </w:rPr>
        <w:t>0.054mm, p=0.003</w:t>
      </w:r>
      <w:r w:rsidRPr="00ED28CD">
        <w:rPr>
          <w:rFonts w:ascii="Arial" w:hAnsi="Arial"/>
          <w:sz w:val="24"/>
        </w:rPr>
        <w:t xml:space="preserve">; </w:t>
      </w:r>
      <w:r w:rsidR="003E2331" w:rsidRPr="00ED28CD">
        <w:rPr>
          <w:rFonts w:ascii="Arial" w:hAnsi="Arial"/>
          <w:sz w:val="24"/>
        </w:rPr>
        <w:t>superonasal sector by 0.062mm, p=0.001; nasal sector by 0.044mm, p=0.002; inferonasal sector by 0.082mm, p=0.005; inferior sector by 0.041mm, p=0.025; inferotemporal sector by 0.063mm, p=0.004; temporal sector by 0.051mm, p=0.003 and superotemporal sector by 0.038mm, p=0.031</w:t>
      </w:r>
      <w:r w:rsidRPr="00ED28CD">
        <w:rPr>
          <w:rFonts w:ascii="Arial" w:hAnsi="Arial"/>
          <w:sz w:val="24"/>
        </w:rPr>
        <w:t>. This increase in AOD500 dimensions was maintained over time for 3 mo</w:t>
      </w:r>
      <w:r w:rsidR="001A164F">
        <w:rPr>
          <w:rFonts w:ascii="Arial" w:hAnsi="Arial"/>
          <w:sz w:val="24"/>
        </w:rPr>
        <w:t>nt</w:t>
      </w:r>
      <w:r w:rsidRPr="00ED28CD">
        <w:rPr>
          <w:rFonts w:ascii="Arial" w:hAnsi="Arial"/>
          <w:sz w:val="24"/>
        </w:rPr>
        <w:t xml:space="preserve">hs (e.g. </w:t>
      </w:r>
      <w:r w:rsidR="000422F7" w:rsidRPr="00ED28CD">
        <w:rPr>
          <w:rFonts w:ascii="Arial" w:hAnsi="Arial"/>
          <w:sz w:val="24"/>
        </w:rPr>
        <w:t>inferotemporal segment AOD500 increased by 0.063 mm, p=0.004 at 1 day; 0.051mm, p=0.029 at 1 week; 0.059 mm, p=0.006 at 6 weeks; and 0.056mm, p=0.011 at 12 weeks</w:t>
      </w:r>
      <w:r w:rsidRPr="00ED28CD">
        <w:rPr>
          <w:rFonts w:ascii="Arial" w:hAnsi="Arial"/>
          <w:sz w:val="24"/>
        </w:rPr>
        <w:t xml:space="preserve">). The only exception was observed in the Inferior sector, where there was no statistically significant difference at 3 months (0.041 mm, p=0.025 at 1 day and 0.029 mm, p=0.054 at </w:t>
      </w:r>
      <w:r w:rsidR="00426DCC" w:rsidRPr="00ED28CD">
        <w:rPr>
          <w:rFonts w:ascii="Arial" w:hAnsi="Arial"/>
          <w:sz w:val="24"/>
        </w:rPr>
        <w:t>3 months)</w:t>
      </w:r>
      <w:r w:rsidR="00F569CA">
        <w:rPr>
          <w:rFonts w:ascii="Arial" w:hAnsi="Arial"/>
          <w:sz w:val="24"/>
        </w:rPr>
        <w:t xml:space="preserve"> (Figure</w:t>
      </w:r>
      <w:r w:rsidR="00D708E4" w:rsidRPr="00ED28CD">
        <w:rPr>
          <w:rFonts w:ascii="Arial" w:hAnsi="Arial"/>
          <w:sz w:val="24"/>
        </w:rPr>
        <w:t xml:space="preserve"> 3</w:t>
      </w:r>
      <w:r w:rsidRPr="00ED28CD">
        <w:rPr>
          <w:rFonts w:ascii="Arial" w:hAnsi="Arial"/>
          <w:sz w:val="24"/>
        </w:rPr>
        <w:t>).</w:t>
      </w:r>
      <w:r w:rsidRPr="00ED28CD">
        <w:rPr>
          <w:rFonts w:ascii="Arial" w:hAnsi="Arial"/>
          <w:sz w:val="24"/>
          <w:szCs w:val="22"/>
        </w:rPr>
        <w:t xml:space="preserve"> </w:t>
      </w:r>
    </w:p>
    <w:p w14:paraId="16491078" w14:textId="77777777" w:rsidR="0000514E" w:rsidRPr="00ED28CD" w:rsidRDefault="0000514E" w:rsidP="00CC25A5">
      <w:pPr>
        <w:pStyle w:val="NormalWeb"/>
        <w:spacing w:before="2" w:after="2" w:line="480" w:lineRule="auto"/>
        <w:jc w:val="both"/>
        <w:rPr>
          <w:rFonts w:ascii="Arial" w:hAnsi="Arial"/>
          <w:sz w:val="24"/>
          <w:szCs w:val="22"/>
        </w:rPr>
      </w:pPr>
    </w:p>
    <w:p w14:paraId="0C09858E" w14:textId="77777777" w:rsidR="0000514E" w:rsidRPr="00ED28CD" w:rsidRDefault="0000514E" w:rsidP="0000514E">
      <w:pPr>
        <w:pStyle w:val="NormalWeb"/>
        <w:spacing w:before="2" w:after="2" w:line="480" w:lineRule="auto"/>
        <w:jc w:val="both"/>
        <w:rPr>
          <w:rFonts w:ascii="Arial" w:hAnsi="Arial"/>
          <w:b/>
          <w:sz w:val="24"/>
          <w:szCs w:val="28"/>
        </w:rPr>
      </w:pPr>
      <w:r w:rsidRPr="00ED28CD">
        <w:rPr>
          <w:rFonts w:ascii="Arial" w:hAnsi="Arial"/>
          <w:b/>
          <w:sz w:val="24"/>
          <w:szCs w:val="28"/>
        </w:rPr>
        <w:t xml:space="preserve">Figure 3. </w:t>
      </w:r>
      <w:r w:rsidRPr="00ED28CD">
        <w:rPr>
          <w:rFonts w:ascii="Arial" w:hAnsi="Arial"/>
          <w:b/>
          <w:sz w:val="24"/>
          <w:szCs w:val="22"/>
        </w:rPr>
        <w:t>Changes in Angle Opening Distance at 500</w:t>
      </w:r>
      <w:r w:rsidR="00F26BAF" w:rsidRPr="00ED28CD">
        <w:rPr>
          <w:rFonts w:ascii="Arial" w:hAnsi="Arial"/>
          <w:b/>
          <w:sz w:val="24"/>
          <w:szCs w:val="22"/>
        </w:rPr>
        <w:t xml:space="preserve"> </w:t>
      </w:r>
      <w:r w:rsidRPr="00ED28CD">
        <w:rPr>
          <w:rFonts w:ascii="Arial" w:hAnsi="Arial"/>
          <w:b/>
          <w:sz w:val="24"/>
          <w:szCs w:val="22"/>
        </w:rPr>
        <w:sym w:font="Symbol" w:char="F06D"/>
      </w:r>
      <w:r w:rsidRPr="00ED28CD">
        <w:rPr>
          <w:rFonts w:ascii="Arial" w:hAnsi="Arial"/>
          <w:b/>
          <w:sz w:val="24"/>
          <w:szCs w:val="22"/>
        </w:rPr>
        <w:t xml:space="preserve">m </w:t>
      </w:r>
      <w:r w:rsidR="00F569CA">
        <w:rPr>
          <w:rFonts w:ascii="Arial" w:hAnsi="Arial"/>
          <w:b/>
          <w:sz w:val="24"/>
          <w:szCs w:val="22"/>
        </w:rPr>
        <w:t xml:space="preserve">from scleral spur </w:t>
      </w:r>
      <w:r w:rsidRPr="00ED28CD">
        <w:rPr>
          <w:rFonts w:ascii="Arial" w:hAnsi="Arial"/>
          <w:b/>
          <w:sz w:val="24"/>
          <w:szCs w:val="22"/>
        </w:rPr>
        <w:t xml:space="preserve">in all eight sections of the anterior chamber angle (11 eyes) in </w:t>
      </w:r>
      <w:r w:rsidR="00F569CA">
        <w:rPr>
          <w:rFonts w:ascii="Arial" w:hAnsi="Arial"/>
          <w:b/>
          <w:sz w:val="24"/>
          <w:szCs w:val="22"/>
        </w:rPr>
        <w:t xml:space="preserve">ALPI </w:t>
      </w:r>
      <w:r w:rsidRPr="00ED28CD">
        <w:rPr>
          <w:rFonts w:ascii="Arial" w:hAnsi="Arial"/>
          <w:b/>
          <w:sz w:val="24"/>
          <w:szCs w:val="22"/>
        </w:rPr>
        <w:t>treated eyes measured with</w:t>
      </w:r>
      <w:r w:rsidRPr="00ED28CD">
        <w:rPr>
          <w:rFonts w:ascii="Arial" w:eastAsia="Calibri" w:hAnsi="Arial" w:cs="Arial"/>
          <w:b/>
          <w:kern w:val="32"/>
          <w:sz w:val="24"/>
          <w:szCs w:val="28"/>
          <w:lang w:eastAsia="en-GB" w:bidi="en-US"/>
        </w:rPr>
        <w:t xml:space="preserve"> swept-source OCT</w:t>
      </w:r>
      <w:r w:rsidRPr="00ED28CD">
        <w:rPr>
          <w:rFonts w:ascii="Arial" w:hAnsi="Arial"/>
          <w:b/>
          <w:sz w:val="24"/>
          <w:szCs w:val="28"/>
        </w:rPr>
        <w:t xml:space="preserve"> in dark conditions.</w:t>
      </w:r>
    </w:p>
    <w:p w14:paraId="64554C06" w14:textId="77777777" w:rsidR="0000514E" w:rsidRPr="00ED28CD" w:rsidRDefault="0000514E" w:rsidP="00CC25A5">
      <w:pPr>
        <w:pStyle w:val="NormalWeb"/>
        <w:spacing w:before="2" w:after="2" w:line="480" w:lineRule="auto"/>
        <w:jc w:val="both"/>
        <w:rPr>
          <w:rFonts w:ascii="Arial" w:hAnsi="Arial"/>
          <w:sz w:val="24"/>
          <w:szCs w:val="22"/>
        </w:rPr>
      </w:pPr>
    </w:p>
    <w:p w14:paraId="3752638D" w14:textId="77777777" w:rsidR="0000514E" w:rsidRPr="00ED28CD" w:rsidRDefault="00CC25A5" w:rsidP="00CC25A5">
      <w:pPr>
        <w:pStyle w:val="NormalWeb"/>
        <w:spacing w:before="2" w:after="2" w:line="480" w:lineRule="auto"/>
        <w:jc w:val="both"/>
        <w:rPr>
          <w:rFonts w:ascii="Arial" w:hAnsi="Arial"/>
          <w:sz w:val="24"/>
        </w:rPr>
      </w:pPr>
      <w:r w:rsidRPr="00ED28CD">
        <w:rPr>
          <w:rFonts w:ascii="Arial" w:hAnsi="Arial"/>
          <w:sz w:val="24"/>
          <w:szCs w:val="22"/>
        </w:rPr>
        <w:t>Similar results were observed for ARA500, TISA500 and TIA500 (</w:t>
      </w:r>
      <w:r w:rsidR="00561172" w:rsidRPr="00ED28CD">
        <w:rPr>
          <w:rFonts w:ascii="Arial" w:hAnsi="Arial"/>
          <w:sz w:val="24"/>
          <w:szCs w:val="22"/>
        </w:rPr>
        <w:t>Supplementary materials</w:t>
      </w:r>
      <w:r w:rsidRPr="00ED28CD">
        <w:rPr>
          <w:rFonts w:ascii="Arial" w:hAnsi="Arial"/>
          <w:sz w:val="24"/>
          <w:szCs w:val="22"/>
        </w:rPr>
        <w:t xml:space="preserve">). </w:t>
      </w:r>
      <w:r w:rsidRPr="00ED28CD">
        <w:rPr>
          <w:rFonts w:ascii="Arial" w:hAnsi="Arial"/>
          <w:sz w:val="24"/>
        </w:rPr>
        <w:t xml:space="preserve">The widening of angle parameters at 750 </w:t>
      </w:r>
      <w:r w:rsidRPr="00ED28CD">
        <w:rPr>
          <w:rFonts w:ascii="Arial" w:hAnsi="Arial"/>
          <w:sz w:val="24"/>
        </w:rPr>
        <w:sym w:font="Symbol" w:char="F06D"/>
      </w:r>
      <w:r w:rsidRPr="00ED28CD">
        <w:rPr>
          <w:rFonts w:ascii="Arial" w:hAnsi="Arial"/>
          <w:sz w:val="24"/>
        </w:rPr>
        <w:t>m from the scleral spur was similar to that observed for all parameters at 500</w:t>
      </w:r>
      <w:r w:rsidR="00F26BAF" w:rsidRPr="00ED28CD">
        <w:rPr>
          <w:rFonts w:ascii="Arial" w:hAnsi="Arial"/>
          <w:sz w:val="24"/>
        </w:rPr>
        <w:t xml:space="preserve"> </w:t>
      </w:r>
      <w:r w:rsidRPr="00ED28CD">
        <w:rPr>
          <w:rFonts w:ascii="Arial" w:hAnsi="Arial"/>
          <w:sz w:val="24"/>
        </w:rPr>
        <w:sym w:font="Symbol" w:char="F06D"/>
      </w:r>
      <w:r w:rsidR="00D708E4" w:rsidRPr="00ED28CD">
        <w:rPr>
          <w:rFonts w:ascii="Arial" w:hAnsi="Arial"/>
          <w:sz w:val="24"/>
        </w:rPr>
        <w:t>m from scleral spur</w:t>
      </w:r>
      <w:r w:rsidR="00F569CA">
        <w:rPr>
          <w:rFonts w:ascii="Arial" w:hAnsi="Arial"/>
          <w:sz w:val="24"/>
        </w:rPr>
        <w:t xml:space="preserve"> (Figure</w:t>
      </w:r>
      <w:r w:rsidRPr="00ED28CD">
        <w:rPr>
          <w:rFonts w:ascii="Arial" w:hAnsi="Arial"/>
          <w:sz w:val="24"/>
        </w:rPr>
        <w:t xml:space="preserve"> 4</w:t>
      </w:r>
      <w:r w:rsidR="00561172" w:rsidRPr="007928CF">
        <w:rPr>
          <w:rFonts w:ascii="Arial" w:hAnsi="Arial"/>
          <w:sz w:val="24"/>
        </w:rPr>
        <w:t>)</w:t>
      </w:r>
      <w:r w:rsidRPr="007928CF">
        <w:rPr>
          <w:rFonts w:ascii="Arial" w:hAnsi="Arial"/>
          <w:sz w:val="24"/>
        </w:rPr>
        <w:t>.</w:t>
      </w:r>
      <w:ins w:id="1" w:author="Rupert Bourne" w:date="2016-05-15T08:26:00Z">
        <w:r w:rsidR="007928CF" w:rsidRPr="007928CF">
          <w:rPr>
            <w:rFonts w:ascii="Arial" w:hAnsi="Arial"/>
            <w:sz w:val="24"/>
          </w:rPr>
          <w:t xml:space="preserve"> A schematic </w:t>
        </w:r>
      </w:ins>
      <w:ins w:id="2" w:author="Rupert Bourne" w:date="2016-05-15T08:27:00Z">
        <w:r w:rsidR="007928CF" w:rsidRPr="007928CF">
          <w:rPr>
            <w:rFonts w:ascii="Arial" w:hAnsi="Arial"/>
            <w:sz w:val="24"/>
          </w:rPr>
          <w:t xml:space="preserve">showing </w:t>
        </w:r>
        <w:r w:rsidR="007928CF" w:rsidRPr="007928CF">
          <w:rPr>
            <w:rFonts w:ascii="Arial" w:hAnsi="Arial"/>
            <w:b/>
            <w:sz w:val="24"/>
            <w:szCs w:val="28"/>
          </w:rPr>
          <w:t xml:space="preserve">temporal changes in angle </w:t>
        </w:r>
        <w:r w:rsidR="007928CF" w:rsidRPr="007928CF">
          <w:rPr>
            <w:rFonts w:ascii="Arial" w:hAnsi="Arial"/>
            <w:b/>
            <w:sz w:val="24"/>
            <w:szCs w:val="28"/>
          </w:rPr>
          <w:lastRenderedPageBreak/>
          <w:t>parameters as visualised by SS-OCT is given in Figure 5, showing the angle prior to ALPI treatment, one month after ALPI treatment, and three months after ALPI treatment.</w:t>
        </w:r>
      </w:ins>
    </w:p>
    <w:p w14:paraId="6EC1E073" w14:textId="77777777" w:rsidR="0000514E" w:rsidRPr="00ED28CD" w:rsidRDefault="0000514E" w:rsidP="00CC25A5">
      <w:pPr>
        <w:pStyle w:val="NormalWeb"/>
        <w:spacing w:before="2" w:after="2" w:line="480" w:lineRule="auto"/>
        <w:jc w:val="both"/>
        <w:rPr>
          <w:rFonts w:ascii="Arial" w:hAnsi="Arial"/>
          <w:sz w:val="24"/>
        </w:rPr>
      </w:pPr>
    </w:p>
    <w:p w14:paraId="1ECC9FE1" w14:textId="77777777" w:rsidR="001A164F" w:rsidRDefault="0000514E" w:rsidP="0000514E">
      <w:pPr>
        <w:pStyle w:val="NormalWeb"/>
        <w:spacing w:before="2" w:after="2" w:line="480" w:lineRule="auto"/>
        <w:jc w:val="both"/>
        <w:rPr>
          <w:rFonts w:ascii="Arial" w:hAnsi="Arial"/>
          <w:b/>
          <w:sz w:val="24"/>
          <w:szCs w:val="28"/>
        </w:rPr>
      </w:pPr>
      <w:r w:rsidRPr="00ED28CD">
        <w:rPr>
          <w:rFonts w:ascii="Arial" w:hAnsi="Arial"/>
          <w:b/>
          <w:sz w:val="24"/>
          <w:szCs w:val="28"/>
        </w:rPr>
        <w:t xml:space="preserve">Figure 4. </w:t>
      </w:r>
      <w:r w:rsidRPr="00ED28CD">
        <w:rPr>
          <w:rFonts w:ascii="Arial" w:hAnsi="Arial"/>
          <w:b/>
          <w:sz w:val="24"/>
          <w:szCs w:val="22"/>
        </w:rPr>
        <w:t>Changes in Angle Opening Distance at 750</w:t>
      </w:r>
      <w:r w:rsidR="00F26BAF" w:rsidRPr="00ED28CD">
        <w:rPr>
          <w:rFonts w:ascii="Arial" w:hAnsi="Arial"/>
          <w:b/>
          <w:sz w:val="24"/>
          <w:szCs w:val="22"/>
        </w:rPr>
        <w:t xml:space="preserve"> </w:t>
      </w:r>
      <w:r w:rsidRPr="00ED28CD">
        <w:rPr>
          <w:rFonts w:ascii="Arial" w:hAnsi="Arial"/>
          <w:b/>
          <w:sz w:val="24"/>
          <w:szCs w:val="22"/>
        </w:rPr>
        <w:sym w:font="Symbol" w:char="F06D"/>
      </w:r>
      <w:r w:rsidRPr="00ED28CD">
        <w:rPr>
          <w:rFonts w:ascii="Arial" w:hAnsi="Arial"/>
          <w:b/>
          <w:sz w:val="24"/>
          <w:szCs w:val="22"/>
        </w:rPr>
        <w:t xml:space="preserve">m </w:t>
      </w:r>
      <w:r w:rsidR="00F569CA">
        <w:rPr>
          <w:rFonts w:ascii="Arial" w:hAnsi="Arial"/>
          <w:b/>
          <w:sz w:val="24"/>
          <w:szCs w:val="22"/>
        </w:rPr>
        <w:t xml:space="preserve">from scleral spur </w:t>
      </w:r>
      <w:r w:rsidRPr="00ED28CD">
        <w:rPr>
          <w:rFonts w:ascii="Arial" w:hAnsi="Arial"/>
          <w:b/>
          <w:sz w:val="24"/>
          <w:szCs w:val="22"/>
        </w:rPr>
        <w:t xml:space="preserve">in all eight sections of the anterior chamber angle (11 eyes) in </w:t>
      </w:r>
      <w:r w:rsidR="00F569CA">
        <w:rPr>
          <w:rFonts w:ascii="Arial" w:hAnsi="Arial"/>
          <w:b/>
          <w:sz w:val="24"/>
          <w:szCs w:val="22"/>
        </w:rPr>
        <w:t xml:space="preserve">ALPI </w:t>
      </w:r>
      <w:r w:rsidRPr="00ED28CD">
        <w:rPr>
          <w:rFonts w:ascii="Arial" w:hAnsi="Arial"/>
          <w:b/>
          <w:sz w:val="24"/>
          <w:szCs w:val="22"/>
        </w:rPr>
        <w:t>treated eyes measured with</w:t>
      </w:r>
      <w:r w:rsidRPr="00ED28CD">
        <w:rPr>
          <w:rFonts w:ascii="Arial" w:eastAsia="Calibri" w:hAnsi="Arial" w:cs="Arial"/>
          <w:b/>
          <w:kern w:val="32"/>
          <w:sz w:val="24"/>
          <w:szCs w:val="28"/>
          <w:lang w:eastAsia="en-GB" w:bidi="en-US"/>
        </w:rPr>
        <w:t xml:space="preserve"> swept-source OCT</w:t>
      </w:r>
      <w:r w:rsidRPr="00ED28CD">
        <w:rPr>
          <w:rFonts w:ascii="Arial" w:hAnsi="Arial"/>
          <w:b/>
          <w:sz w:val="24"/>
          <w:szCs w:val="28"/>
        </w:rPr>
        <w:t xml:space="preserve"> in dark conditions.</w:t>
      </w:r>
    </w:p>
    <w:p w14:paraId="2B1E3735" w14:textId="77777777" w:rsidR="001A164F" w:rsidRDefault="001A164F" w:rsidP="0000514E">
      <w:pPr>
        <w:pStyle w:val="NormalWeb"/>
        <w:spacing w:before="2" w:after="2" w:line="480" w:lineRule="auto"/>
        <w:jc w:val="both"/>
        <w:rPr>
          <w:rFonts w:ascii="Arial" w:hAnsi="Arial"/>
          <w:b/>
          <w:sz w:val="24"/>
          <w:szCs w:val="28"/>
        </w:rPr>
      </w:pPr>
    </w:p>
    <w:p w14:paraId="4138B622" w14:textId="77777777" w:rsidR="0000514E" w:rsidRPr="00ED28CD" w:rsidRDefault="001A164F" w:rsidP="0000514E">
      <w:pPr>
        <w:pStyle w:val="NormalWeb"/>
        <w:spacing w:before="2" w:after="2" w:line="480" w:lineRule="auto"/>
        <w:jc w:val="both"/>
        <w:rPr>
          <w:rFonts w:ascii="Arial" w:hAnsi="Arial"/>
          <w:b/>
          <w:sz w:val="24"/>
          <w:szCs w:val="28"/>
        </w:rPr>
      </w:pPr>
      <w:r>
        <w:rPr>
          <w:rFonts w:ascii="Arial" w:hAnsi="Arial"/>
          <w:b/>
          <w:sz w:val="24"/>
          <w:szCs w:val="28"/>
        </w:rPr>
        <w:t>Figure 5. Temporal changes in angle parameters as visualised by SS-OCT. (A) Prior to ALPI treatment. (B) 1 month after ALPI treatment. (C) 3 months after ALPI treatment.</w:t>
      </w:r>
    </w:p>
    <w:p w14:paraId="37B013F0" w14:textId="77777777" w:rsidR="00CC25A5" w:rsidRPr="00ED28CD" w:rsidRDefault="00CC25A5" w:rsidP="00CC25A5">
      <w:pPr>
        <w:pStyle w:val="NormalWeb"/>
        <w:spacing w:before="2" w:after="2" w:line="480" w:lineRule="auto"/>
        <w:jc w:val="both"/>
        <w:rPr>
          <w:rFonts w:ascii="Arial" w:hAnsi="Arial"/>
          <w:sz w:val="24"/>
          <w:szCs w:val="22"/>
        </w:rPr>
      </w:pPr>
    </w:p>
    <w:p w14:paraId="78F9B301" w14:textId="77777777" w:rsidR="00F569CA" w:rsidRDefault="00CC25A5" w:rsidP="00CC25A5">
      <w:pPr>
        <w:pStyle w:val="NormalWeb"/>
        <w:spacing w:before="2" w:after="2" w:line="480" w:lineRule="auto"/>
        <w:jc w:val="both"/>
        <w:rPr>
          <w:rFonts w:ascii="Arial" w:hAnsi="Arial"/>
          <w:sz w:val="24"/>
          <w:szCs w:val="22"/>
        </w:rPr>
      </w:pPr>
      <w:r w:rsidRPr="00ED28CD">
        <w:rPr>
          <w:rFonts w:ascii="Arial" w:hAnsi="Arial"/>
          <w:sz w:val="24"/>
          <w:szCs w:val="22"/>
        </w:rPr>
        <w:t xml:space="preserve">DIOP fluctuation prior to ALPI was significantly greater than 3 months post-ALPI (mean difference, 1.56 mmHg, p=0.047). Further analyses were undertaken in order to determine if this difference in DIOP fluctuation was due to a difference between diurnal maxima, diurnal minima or both. </w:t>
      </w:r>
      <w:r w:rsidR="00D060CE" w:rsidRPr="00ED28CD">
        <w:rPr>
          <w:rFonts w:ascii="Arial" w:hAnsi="Arial"/>
          <w:sz w:val="24"/>
          <w:szCs w:val="22"/>
        </w:rPr>
        <w:t>In a c</w:t>
      </w:r>
      <w:r w:rsidRPr="00ED28CD">
        <w:rPr>
          <w:rFonts w:ascii="Arial" w:hAnsi="Arial"/>
          <w:sz w:val="24"/>
          <w:szCs w:val="22"/>
        </w:rPr>
        <w:t xml:space="preserve">omparison of </w:t>
      </w:r>
      <w:r w:rsidR="00D060CE" w:rsidRPr="00ED28CD">
        <w:rPr>
          <w:rFonts w:ascii="Arial" w:hAnsi="Arial"/>
          <w:sz w:val="24"/>
          <w:szCs w:val="22"/>
        </w:rPr>
        <w:t xml:space="preserve">ALPI treated and untreated eyes that had previous iridotomy, </w:t>
      </w:r>
      <w:r w:rsidRPr="00ED28CD">
        <w:rPr>
          <w:rFonts w:ascii="Arial" w:hAnsi="Arial"/>
          <w:sz w:val="24"/>
          <w:szCs w:val="22"/>
        </w:rPr>
        <w:t xml:space="preserve">the maximal values (treated </w:t>
      </w:r>
      <w:r w:rsidR="00B53105" w:rsidRPr="00ED28CD">
        <w:rPr>
          <w:rFonts w:ascii="Arial" w:hAnsi="Arial"/>
          <w:sz w:val="24"/>
          <w:szCs w:val="22"/>
        </w:rPr>
        <w:t>maximum</w:t>
      </w:r>
      <w:r w:rsidRPr="00ED28CD">
        <w:rPr>
          <w:rFonts w:ascii="Arial" w:hAnsi="Arial"/>
          <w:sz w:val="24"/>
          <w:szCs w:val="22"/>
        </w:rPr>
        <w:t xml:space="preserve"> IOP = 19.34 mmHg, </w:t>
      </w:r>
      <w:r w:rsidRPr="00ED28CD">
        <w:rPr>
          <w:rFonts w:ascii="Arial" w:hAnsi="Arial"/>
          <w:sz w:val="24"/>
          <w:szCs w:val="22"/>
        </w:rPr>
        <w:sym w:font="Symbol" w:char="F0B1"/>
      </w:r>
      <w:r w:rsidRPr="00ED28CD">
        <w:rPr>
          <w:rFonts w:ascii="Arial" w:hAnsi="Arial"/>
          <w:sz w:val="24"/>
          <w:szCs w:val="22"/>
        </w:rPr>
        <w:t xml:space="preserve">1.58 mmHg at 12 weeks; untreated </w:t>
      </w:r>
      <w:r w:rsidR="00B53105" w:rsidRPr="00ED28CD">
        <w:rPr>
          <w:rFonts w:ascii="Arial" w:hAnsi="Arial"/>
          <w:sz w:val="24"/>
          <w:szCs w:val="22"/>
        </w:rPr>
        <w:t>maximum</w:t>
      </w:r>
      <w:r w:rsidRPr="00ED28CD">
        <w:rPr>
          <w:rFonts w:ascii="Arial" w:hAnsi="Arial"/>
          <w:sz w:val="24"/>
          <w:szCs w:val="22"/>
        </w:rPr>
        <w:t xml:space="preserve"> IOP = 21.15 mmHg, </w:t>
      </w:r>
      <w:r w:rsidRPr="00ED28CD">
        <w:rPr>
          <w:rFonts w:ascii="Arial" w:hAnsi="Arial"/>
          <w:sz w:val="24"/>
          <w:szCs w:val="22"/>
        </w:rPr>
        <w:sym w:font="Symbol" w:char="F0B1"/>
      </w:r>
      <w:r w:rsidRPr="00ED28CD">
        <w:rPr>
          <w:rFonts w:ascii="Arial" w:hAnsi="Arial"/>
          <w:sz w:val="24"/>
          <w:szCs w:val="22"/>
        </w:rPr>
        <w:t>1.52 mmHg) and the comparison of</w:t>
      </w:r>
      <w:r w:rsidR="00D039D7" w:rsidRPr="00ED28CD">
        <w:rPr>
          <w:rFonts w:ascii="Arial" w:hAnsi="Arial"/>
          <w:sz w:val="24"/>
          <w:szCs w:val="22"/>
        </w:rPr>
        <w:t xml:space="preserve"> the minimum</w:t>
      </w:r>
      <w:r w:rsidRPr="00ED28CD">
        <w:rPr>
          <w:rFonts w:ascii="Arial" w:hAnsi="Arial"/>
          <w:sz w:val="24"/>
          <w:szCs w:val="22"/>
        </w:rPr>
        <w:t xml:space="preserve"> values (treated </w:t>
      </w:r>
      <w:r w:rsidR="00D039D7" w:rsidRPr="00ED28CD">
        <w:rPr>
          <w:rFonts w:ascii="Arial" w:hAnsi="Arial"/>
          <w:sz w:val="24"/>
          <w:szCs w:val="22"/>
        </w:rPr>
        <w:t>minimum</w:t>
      </w:r>
      <w:r w:rsidRPr="00ED28CD">
        <w:rPr>
          <w:rFonts w:ascii="Arial" w:hAnsi="Arial"/>
          <w:sz w:val="24"/>
          <w:szCs w:val="22"/>
        </w:rPr>
        <w:t xml:space="preserve"> IOP = 14.23 mmHg, </w:t>
      </w:r>
      <w:r w:rsidRPr="00ED28CD">
        <w:rPr>
          <w:rFonts w:ascii="Arial" w:hAnsi="Arial"/>
          <w:sz w:val="24"/>
          <w:szCs w:val="22"/>
        </w:rPr>
        <w:sym w:font="Symbol" w:char="F0B1"/>
      </w:r>
      <w:r w:rsidRPr="00ED28CD">
        <w:rPr>
          <w:rFonts w:ascii="Arial" w:hAnsi="Arial"/>
          <w:sz w:val="24"/>
          <w:szCs w:val="22"/>
        </w:rPr>
        <w:t xml:space="preserve">2.00 mmHg; untreated </w:t>
      </w:r>
      <w:r w:rsidR="00D039D7" w:rsidRPr="00ED28CD">
        <w:rPr>
          <w:rFonts w:ascii="Arial" w:hAnsi="Arial"/>
          <w:sz w:val="24"/>
          <w:szCs w:val="22"/>
        </w:rPr>
        <w:t>minimum</w:t>
      </w:r>
      <w:r w:rsidRPr="00ED28CD">
        <w:rPr>
          <w:rFonts w:ascii="Arial" w:hAnsi="Arial"/>
          <w:sz w:val="24"/>
          <w:szCs w:val="22"/>
        </w:rPr>
        <w:t xml:space="preserve"> IOP = 14.54 mmHg, </w:t>
      </w:r>
      <w:r w:rsidRPr="00ED28CD">
        <w:rPr>
          <w:rFonts w:ascii="Arial" w:hAnsi="Arial"/>
          <w:sz w:val="24"/>
          <w:szCs w:val="22"/>
        </w:rPr>
        <w:sym w:font="Symbol" w:char="F0B1"/>
      </w:r>
      <w:r w:rsidRPr="00ED28CD">
        <w:rPr>
          <w:rFonts w:ascii="Arial" w:hAnsi="Arial"/>
          <w:sz w:val="24"/>
          <w:szCs w:val="22"/>
        </w:rPr>
        <w:t xml:space="preserve">1.88 mmHg) confirmed that the difference in DIOP fluctuation was due to </w:t>
      </w:r>
      <w:r w:rsidR="00D060CE" w:rsidRPr="00ED28CD">
        <w:rPr>
          <w:rFonts w:ascii="Arial" w:hAnsi="Arial"/>
          <w:sz w:val="24"/>
          <w:szCs w:val="22"/>
        </w:rPr>
        <w:t>maximum</w:t>
      </w:r>
      <w:r w:rsidRPr="00ED28CD">
        <w:rPr>
          <w:rFonts w:ascii="Arial" w:hAnsi="Arial"/>
          <w:sz w:val="24"/>
          <w:szCs w:val="22"/>
        </w:rPr>
        <w:t xml:space="preserve"> values rather than </w:t>
      </w:r>
      <w:r w:rsidR="00D060CE" w:rsidRPr="00ED28CD">
        <w:rPr>
          <w:rFonts w:ascii="Arial" w:hAnsi="Arial"/>
          <w:sz w:val="24"/>
          <w:szCs w:val="22"/>
        </w:rPr>
        <w:t>minimum</w:t>
      </w:r>
      <w:r w:rsidRPr="00ED28CD">
        <w:rPr>
          <w:rFonts w:ascii="Arial" w:hAnsi="Arial"/>
          <w:sz w:val="24"/>
          <w:szCs w:val="22"/>
        </w:rPr>
        <w:t xml:space="preserve"> values</w:t>
      </w:r>
      <w:r w:rsidR="00F569CA">
        <w:rPr>
          <w:rFonts w:ascii="Arial" w:hAnsi="Arial"/>
          <w:sz w:val="24"/>
          <w:szCs w:val="22"/>
        </w:rPr>
        <w:t xml:space="preserve"> (Figure </w:t>
      </w:r>
      <w:ins w:id="3" w:author="Rupert Bourne" w:date="2016-05-15T08:25:00Z">
        <w:r w:rsidR="007928CF">
          <w:rPr>
            <w:rFonts w:ascii="Arial" w:hAnsi="Arial"/>
            <w:sz w:val="24"/>
            <w:szCs w:val="22"/>
          </w:rPr>
          <w:t>6</w:t>
        </w:r>
      </w:ins>
      <w:del w:id="4" w:author="Rupert Bourne" w:date="2016-05-15T08:25:00Z">
        <w:r w:rsidR="00F569CA" w:rsidDel="007928CF">
          <w:rPr>
            <w:rFonts w:ascii="Arial" w:hAnsi="Arial"/>
            <w:sz w:val="24"/>
            <w:szCs w:val="22"/>
          </w:rPr>
          <w:delText>5</w:delText>
        </w:r>
      </w:del>
      <w:r w:rsidR="00F569CA">
        <w:rPr>
          <w:rFonts w:ascii="Arial" w:hAnsi="Arial"/>
          <w:sz w:val="24"/>
          <w:szCs w:val="22"/>
        </w:rPr>
        <w:t>)</w:t>
      </w:r>
      <w:r w:rsidRPr="00ED28CD">
        <w:rPr>
          <w:rFonts w:ascii="Arial" w:hAnsi="Arial"/>
          <w:sz w:val="24"/>
          <w:szCs w:val="22"/>
        </w:rPr>
        <w:t xml:space="preserve">. </w:t>
      </w:r>
    </w:p>
    <w:p w14:paraId="1E551EE2" w14:textId="77777777" w:rsidR="00F569CA" w:rsidRDefault="00F569CA" w:rsidP="00CC25A5">
      <w:pPr>
        <w:pStyle w:val="NormalWeb"/>
        <w:spacing w:before="2" w:after="2" w:line="480" w:lineRule="auto"/>
        <w:jc w:val="both"/>
        <w:rPr>
          <w:rFonts w:ascii="Arial" w:hAnsi="Arial"/>
          <w:sz w:val="24"/>
          <w:szCs w:val="22"/>
        </w:rPr>
      </w:pPr>
    </w:p>
    <w:p w14:paraId="428E7EC5" w14:textId="77777777" w:rsidR="00F569CA" w:rsidRPr="00A011AD" w:rsidRDefault="001A164F" w:rsidP="00F569CA">
      <w:pPr>
        <w:pStyle w:val="NormalWeb"/>
        <w:spacing w:before="2" w:after="2" w:line="480" w:lineRule="auto"/>
        <w:jc w:val="both"/>
        <w:rPr>
          <w:rFonts w:ascii="Arial" w:hAnsi="Arial"/>
          <w:b/>
          <w:sz w:val="24"/>
          <w:szCs w:val="28"/>
        </w:rPr>
      </w:pPr>
      <w:r>
        <w:rPr>
          <w:rFonts w:ascii="Arial" w:hAnsi="Arial"/>
          <w:b/>
          <w:sz w:val="24"/>
          <w:szCs w:val="28"/>
        </w:rPr>
        <w:lastRenderedPageBreak/>
        <w:t>Figure 6</w:t>
      </w:r>
      <w:r w:rsidR="00F569CA" w:rsidRPr="00A011AD">
        <w:rPr>
          <w:rFonts w:ascii="Arial" w:hAnsi="Arial"/>
          <w:b/>
          <w:sz w:val="24"/>
          <w:szCs w:val="28"/>
        </w:rPr>
        <w:t xml:space="preserve">. </w:t>
      </w:r>
      <w:r w:rsidR="00F569CA" w:rsidRPr="00A011AD">
        <w:rPr>
          <w:rFonts w:ascii="Arial" w:hAnsi="Arial"/>
          <w:b/>
          <w:sz w:val="24"/>
          <w:szCs w:val="22"/>
        </w:rPr>
        <w:t>Intraocular pressure (IOP) measurements in treated (</w:t>
      </w:r>
      <w:r w:rsidR="00F569CA">
        <w:rPr>
          <w:rFonts w:ascii="Arial" w:hAnsi="Arial"/>
          <w:b/>
          <w:sz w:val="24"/>
          <w:szCs w:val="22"/>
        </w:rPr>
        <w:t xml:space="preserve">argon </w:t>
      </w:r>
      <w:r w:rsidR="00F569CA" w:rsidRPr="00A011AD">
        <w:rPr>
          <w:rFonts w:ascii="Arial" w:hAnsi="Arial"/>
          <w:b/>
          <w:sz w:val="24"/>
          <w:szCs w:val="22"/>
        </w:rPr>
        <w:t>laser peripheral irido</w:t>
      </w:r>
      <w:r w:rsidR="00F569CA">
        <w:rPr>
          <w:rFonts w:ascii="Arial" w:hAnsi="Arial"/>
          <w:b/>
          <w:sz w:val="24"/>
          <w:szCs w:val="22"/>
        </w:rPr>
        <w:t>plasty</w:t>
      </w:r>
      <w:r w:rsidR="00F569CA" w:rsidRPr="00A011AD">
        <w:rPr>
          <w:rFonts w:ascii="Arial" w:hAnsi="Arial"/>
          <w:b/>
          <w:sz w:val="24"/>
          <w:szCs w:val="22"/>
        </w:rPr>
        <w:t>) and untreated eyes over 6 months, displayed as diurnal IOP (maximum-minimum IOP) and max</w:t>
      </w:r>
      <w:r w:rsidR="00F569CA">
        <w:rPr>
          <w:rFonts w:ascii="Arial" w:hAnsi="Arial"/>
          <w:b/>
          <w:sz w:val="24"/>
          <w:szCs w:val="22"/>
        </w:rPr>
        <w:t>imal and minimal IOP separately, y error bars indicate standard error</w:t>
      </w:r>
    </w:p>
    <w:p w14:paraId="6FA22E05" w14:textId="77777777" w:rsidR="00F569CA" w:rsidRDefault="00F569CA" w:rsidP="00CC25A5">
      <w:pPr>
        <w:pStyle w:val="NormalWeb"/>
        <w:spacing w:before="2" w:after="2" w:line="480" w:lineRule="auto"/>
        <w:jc w:val="both"/>
        <w:rPr>
          <w:rFonts w:ascii="Arial" w:hAnsi="Arial"/>
          <w:sz w:val="24"/>
          <w:szCs w:val="22"/>
        </w:rPr>
      </w:pPr>
    </w:p>
    <w:p w14:paraId="3BCC6995" w14:textId="77777777" w:rsidR="004626DB" w:rsidRDefault="00CC25A5" w:rsidP="00CC25A5">
      <w:pPr>
        <w:pStyle w:val="NormalWeb"/>
        <w:spacing w:before="2" w:after="2" w:line="480" w:lineRule="auto"/>
        <w:jc w:val="both"/>
        <w:rPr>
          <w:rFonts w:ascii="Arial" w:hAnsi="Arial"/>
          <w:sz w:val="24"/>
          <w:szCs w:val="22"/>
        </w:rPr>
      </w:pPr>
      <w:r w:rsidRPr="00ED28CD">
        <w:rPr>
          <w:rFonts w:ascii="Arial" w:hAnsi="Arial"/>
          <w:sz w:val="24"/>
          <w:szCs w:val="22"/>
        </w:rPr>
        <w:t xml:space="preserve">Analysis of covariance </w:t>
      </w:r>
      <w:r w:rsidR="00D060CE" w:rsidRPr="00ED28CD">
        <w:rPr>
          <w:rFonts w:ascii="Arial" w:hAnsi="Arial"/>
          <w:sz w:val="24"/>
          <w:szCs w:val="22"/>
        </w:rPr>
        <w:t>comparing ALPI treated eyes with the fellow eyes</w:t>
      </w:r>
      <w:r w:rsidR="00F569CA">
        <w:rPr>
          <w:rFonts w:ascii="Arial" w:hAnsi="Arial"/>
          <w:sz w:val="24"/>
          <w:szCs w:val="22"/>
        </w:rPr>
        <w:t>,</w:t>
      </w:r>
      <w:r w:rsidR="00D060CE" w:rsidRPr="00ED28CD">
        <w:rPr>
          <w:rFonts w:ascii="Arial" w:hAnsi="Arial"/>
          <w:sz w:val="24"/>
          <w:szCs w:val="22"/>
        </w:rPr>
        <w:t xml:space="preserve"> which received no laser treatment in the study</w:t>
      </w:r>
      <w:r w:rsidR="00F569CA">
        <w:rPr>
          <w:rFonts w:ascii="Arial" w:hAnsi="Arial"/>
          <w:sz w:val="24"/>
          <w:szCs w:val="22"/>
        </w:rPr>
        <w:t>,</w:t>
      </w:r>
      <w:r w:rsidR="00D060CE" w:rsidRPr="00ED28CD">
        <w:rPr>
          <w:rFonts w:ascii="Arial" w:hAnsi="Arial"/>
          <w:sz w:val="24"/>
          <w:szCs w:val="22"/>
        </w:rPr>
        <w:t xml:space="preserve"> </w:t>
      </w:r>
      <w:r w:rsidRPr="00ED28CD">
        <w:rPr>
          <w:rFonts w:ascii="Arial" w:hAnsi="Arial"/>
          <w:sz w:val="24"/>
          <w:szCs w:val="22"/>
        </w:rPr>
        <w:t>showed no statistically significant differences in comparison of</w:t>
      </w:r>
      <w:r w:rsidR="00B53105" w:rsidRPr="00ED28CD">
        <w:rPr>
          <w:rFonts w:ascii="Arial" w:hAnsi="Arial"/>
          <w:sz w:val="24"/>
          <w:szCs w:val="22"/>
        </w:rPr>
        <w:t xml:space="preserve"> the DIOP minima</w:t>
      </w:r>
      <w:r w:rsidRPr="00ED28CD">
        <w:rPr>
          <w:rFonts w:ascii="Arial" w:hAnsi="Arial"/>
          <w:sz w:val="24"/>
          <w:szCs w:val="22"/>
        </w:rPr>
        <w:t xml:space="preserve"> between groups (mean difference between </w:t>
      </w:r>
      <w:r w:rsidR="00D039D7" w:rsidRPr="00ED28CD">
        <w:rPr>
          <w:rFonts w:ascii="Arial" w:hAnsi="Arial"/>
          <w:sz w:val="24"/>
          <w:szCs w:val="22"/>
        </w:rPr>
        <w:t>minima</w:t>
      </w:r>
      <w:r w:rsidRPr="00ED28CD">
        <w:rPr>
          <w:rFonts w:ascii="Arial" w:hAnsi="Arial"/>
          <w:sz w:val="24"/>
          <w:szCs w:val="22"/>
        </w:rPr>
        <w:t xml:space="preserve"> DIOP=0.31 mmHg; p=0.058). However, </w:t>
      </w:r>
      <w:r w:rsidR="00B53105" w:rsidRPr="00ED28CD">
        <w:rPr>
          <w:rFonts w:ascii="Arial" w:hAnsi="Arial"/>
          <w:sz w:val="24"/>
          <w:szCs w:val="22"/>
        </w:rPr>
        <w:t>in a</w:t>
      </w:r>
      <w:r w:rsidRPr="00ED28CD">
        <w:rPr>
          <w:rFonts w:ascii="Arial" w:hAnsi="Arial"/>
          <w:sz w:val="24"/>
          <w:szCs w:val="22"/>
        </w:rPr>
        <w:t xml:space="preserve"> comparison of the DIOP </w:t>
      </w:r>
      <w:r w:rsidR="00B53105" w:rsidRPr="00ED28CD">
        <w:rPr>
          <w:rFonts w:ascii="Arial" w:hAnsi="Arial"/>
          <w:sz w:val="24"/>
          <w:szCs w:val="22"/>
        </w:rPr>
        <w:t>maxima</w:t>
      </w:r>
      <w:r w:rsidRPr="00ED28CD">
        <w:rPr>
          <w:rFonts w:ascii="Arial" w:hAnsi="Arial"/>
          <w:sz w:val="24"/>
          <w:szCs w:val="22"/>
        </w:rPr>
        <w:t>, the mean difference between groups was found to be statistically significant of 1.87 mmHg, p=0.026</w:t>
      </w:r>
      <w:r w:rsidR="004B370D">
        <w:rPr>
          <w:rFonts w:ascii="Arial" w:hAnsi="Arial"/>
          <w:sz w:val="24"/>
          <w:szCs w:val="22"/>
        </w:rPr>
        <w:t>) with the untreated eyes exhibiting higher average maximum IOP measurements.</w:t>
      </w:r>
    </w:p>
    <w:p w14:paraId="2BFB4508" w14:textId="77777777" w:rsidR="00CC25A5" w:rsidRPr="00ED28CD" w:rsidRDefault="00CC25A5" w:rsidP="00CC25A5">
      <w:pPr>
        <w:pStyle w:val="NormalWeb"/>
        <w:spacing w:before="2" w:after="2" w:line="480" w:lineRule="auto"/>
        <w:jc w:val="both"/>
        <w:rPr>
          <w:rFonts w:ascii="Arial" w:hAnsi="Arial"/>
          <w:sz w:val="24"/>
          <w:szCs w:val="22"/>
        </w:rPr>
      </w:pPr>
    </w:p>
    <w:p w14:paraId="61941DD2" w14:textId="77777777" w:rsidR="00F569CA" w:rsidRDefault="00CC25A5" w:rsidP="00CC25A5">
      <w:pPr>
        <w:pStyle w:val="NormalWeb"/>
        <w:spacing w:before="2" w:after="2" w:line="480" w:lineRule="auto"/>
        <w:jc w:val="both"/>
        <w:rPr>
          <w:rFonts w:ascii="Arial" w:hAnsi="Arial"/>
          <w:b/>
          <w:sz w:val="24"/>
        </w:rPr>
      </w:pPr>
      <w:r w:rsidRPr="00ED28CD">
        <w:rPr>
          <w:rFonts w:ascii="Arial" w:hAnsi="Arial"/>
          <w:b/>
          <w:sz w:val="24"/>
        </w:rPr>
        <w:t>Discussion:</w:t>
      </w:r>
    </w:p>
    <w:p w14:paraId="0A48D9EF" w14:textId="77777777" w:rsidR="00CC25A5" w:rsidRPr="00ED28CD" w:rsidRDefault="00CC25A5" w:rsidP="00CC25A5">
      <w:pPr>
        <w:pStyle w:val="NormalWeb"/>
        <w:spacing w:before="2" w:after="2" w:line="480" w:lineRule="auto"/>
        <w:jc w:val="both"/>
        <w:rPr>
          <w:rFonts w:ascii="Arial" w:hAnsi="Arial"/>
          <w:b/>
          <w:sz w:val="24"/>
        </w:rPr>
      </w:pPr>
    </w:p>
    <w:p w14:paraId="27DD54BB" w14:textId="77777777" w:rsidR="00CC25A5" w:rsidRPr="00DD2DFA" w:rsidRDefault="00CC25A5" w:rsidP="00DD2DFA">
      <w:pPr>
        <w:widowControl w:val="0"/>
        <w:autoSpaceDE w:val="0"/>
        <w:autoSpaceDN w:val="0"/>
        <w:adjustRightInd w:val="0"/>
        <w:spacing w:line="480" w:lineRule="auto"/>
        <w:jc w:val="both"/>
        <w:rPr>
          <w:rFonts w:ascii="Arial" w:hAnsi="Arial" w:cs="Arial"/>
          <w:i/>
          <w:color w:val="1A1A1A"/>
          <w:sz w:val="26"/>
          <w:szCs w:val="26"/>
        </w:rPr>
      </w:pPr>
      <w:r w:rsidRPr="00ED28CD">
        <w:rPr>
          <w:rFonts w:ascii="Arial" w:hAnsi="Arial"/>
          <w:szCs w:val="18"/>
        </w:rPr>
        <w:t xml:space="preserve">All angle parameters under study increased following </w:t>
      </w:r>
      <w:r w:rsidR="00D060CE" w:rsidRPr="00ED28CD">
        <w:rPr>
          <w:rFonts w:ascii="Arial" w:hAnsi="Arial"/>
          <w:szCs w:val="18"/>
        </w:rPr>
        <w:t>LPI as measured by S</w:t>
      </w:r>
      <w:r w:rsidRPr="00ED28CD">
        <w:rPr>
          <w:rFonts w:ascii="Arial" w:hAnsi="Arial"/>
          <w:szCs w:val="18"/>
        </w:rPr>
        <w:t>S-OCT</w:t>
      </w:r>
      <w:r w:rsidR="004B370D">
        <w:rPr>
          <w:rFonts w:ascii="Arial" w:hAnsi="Arial"/>
          <w:szCs w:val="18"/>
        </w:rPr>
        <w:t xml:space="preserve"> prior to the ALPI randomisation </w:t>
      </w:r>
      <w:r w:rsidR="001A2A4D" w:rsidRPr="00ED28CD">
        <w:rPr>
          <w:rFonts w:ascii="Arial" w:hAnsi="Arial"/>
          <w:szCs w:val="18"/>
        </w:rPr>
        <w:t xml:space="preserve">(Zhekov et al., </w:t>
      </w:r>
      <w:r w:rsidR="009E7398">
        <w:rPr>
          <w:rFonts w:ascii="Arial" w:hAnsi="Arial"/>
          <w:szCs w:val="18"/>
        </w:rPr>
        <w:t>Ophthalmology 2016</w:t>
      </w:r>
      <w:r w:rsidR="001A2A4D" w:rsidRPr="00ED28CD">
        <w:rPr>
          <w:rFonts w:ascii="Arial" w:hAnsi="Arial"/>
          <w:szCs w:val="18"/>
        </w:rPr>
        <w:t>- submitted for publication)</w:t>
      </w:r>
      <w:r w:rsidRPr="00ED28CD">
        <w:rPr>
          <w:rFonts w:ascii="Arial" w:hAnsi="Arial"/>
          <w:szCs w:val="22"/>
        </w:rPr>
        <w:t xml:space="preserve">. </w:t>
      </w:r>
      <w:r w:rsidR="004B370D">
        <w:rPr>
          <w:rFonts w:ascii="Arial" w:hAnsi="Arial"/>
          <w:szCs w:val="22"/>
        </w:rPr>
        <w:t xml:space="preserve">In the eyes that underwent ALPI due to the angle remaining gonioscopically occludable, </w:t>
      </w:r>
      <w:r w:rsidR="0053076D">
        <w:rPr>
          <w:rFonts w:ascii="Arial" w:hAnsi="Arial"/>
          <w:szCs w:val="22"/>
        </w:rPr>
        <w:t>following</w:t>
      </w:r>
      <w:r w:rsidRPr="00ED28CD">
        <w:rPr>
          <w:rFonts w:ascii="Arial" w:hAnsi="Arial"/>
          <w:szCs w:val="22"/>
        </w:rPr>
        <w:t xml:space="preserve"> the</w:t>
      </w:r>
      <w:r w:rsidR="004B370D">
        <w:rPr>
          <w:rFonts w:ascii="Arial" w:hAnsi="Arial"/>
          <w:szCs w:val="22"/>
        </w:rPr>
        <w:t xml:space="preserve"> ALPI</w:t>
      </w:r>
      <w:r w:rsidRPr="00ED28CD">
        <w:rPr>
          <w:rFonts w:ascii="Arial" w:hAnsi="Arial"/>
          <w:szCs w:val="22"/>
        </w:rPr>
        <w:t xml:space="preserve"> treatment </w:t>
      </w:r>
      <w:r w:rsidR="0053076D">
        <w:rPr>
          <w:rFonts w:ascii="Arial" w:hAnsi="Arial"/>
          <w:szCs w:val="22"/>
        </w:rPr>
        <w:t xml:space="preserve">all eyes </w:t>
      </w:r>
      <w:r w:rsidRPr="00ED28CD">
        <w:rPr>
          <w:rFonts w:ascii="Arial" w:hAnsi="Arial"/>
          <w:szCs w:val="22"/>
        </w:rPr>
        <w:t xml:space="preserve">changed from an occludable configuration 2 weeks prior to treatment to a non-occludable configuration </w:t>
      </w:r>
      <w:r w:rsidR="0053076D">
        <w:rPr>
          <w:rFonts w:ascii="Arial" w:hAnsi="Arial"/>
          <w:szCs w:val="22"/>
        </w:rPr>
        <w:t xml:space="preserve">maintained for </w:t>
      </w:r>
      <w:r w:rsidRPr="00ED28CD">
        <w:rPr>
          <w:rFonts w:ascii="Arial" w:hAnsi="Arial"/>
          <w:szCs w:val="22"/>
        </w:rPr>
        <w:t>6 weeks following treatment. We observed a statistically significant increase in all angle parameters in all eight sectors under stu</w:t>
      </w:r>
      <w:r w:rsidR="00FE573F" w:rsidRPr="00ED28CD">
        <w:rPr>
          <w:rFonts w:ascii="Arial" w:hAnsi="Arial"/>
          <w:szCs w:val="22"/>
        </w:rPr>
        <w:t>dy following ALPI. Leung et al.</w:t>
      </w:r>
      <w:r w:rsidR="00FE573F" w:rsidRPr="00ED28CD">
        <w:rPr>
          <w:rFonts w:ascii="Arial" w:hAnsi="Arial"/>
          <w:szCs w:val="22"/>
          <w:vertAlign w:val="superscript"/>
        </w:rPr>
        <w:t>6</w:t>
      </w:r>
      <w:r w:rsidR="00FE573F" w:rsidRPr="00ED28CD">
        <w:rPr>
          <w:rFonts w:ascii="Arial" w:hAnsi="Arial"/>
          <w:szCs w:val="22"/>
        </w:rPr>
        <w:t xml:space="preserve"> </w:t>
      </w:r>
      <w:r w:rsidRPr="00ED28CD">
        <w:rPr>
          <w:rFonts w:ascii="Arial" w:hAnsi="Arial"/>
          <w:szCs w:val="22"/>
        </w:rPr>
        <w:t xml:space="preserve">observed changes in one eye before and after ALPI using OCT imaging, but these changes were not quantified. </w:t>
      </w:r>
      <w:r w:rsidR="00FE573F" w:rsidRPr="00ED28CD">
        <w:rPr>
          <w:rFonts w:ascii="Arial" w:hAnsi="Arial"/>
          <w:szCs w:val="22"/>
        </w:rPr>
        <w:t xml:space="preserve"> Recently, Sng et al.</w:t>
      </w:r>
      <w:r w:rsidR="00FE573F" w:rsidRPr="00ED28CD">
        <w:rPr>
          <w:rFonts w:ascii="Arial" w:hAnsi="Arial"/>
          <w:szCs w:val="22"/>
          <w:vertAlign w:val="superscript"/>
        </w:rPr>
        <w:t>7</w:t>
      </w:r>
      <w:r w:rsidRPr="00ED28CD">
        <w:rPr>
          <w:rFonts w:ascii="Arial" w:hAnsi="Arial"/>
          <w:szCs w:val="22"/>
        </w:rPr>
        <w:t xml:space="preserve"> evaluated AOD750 and TISA750 parameters </w:t>
      </w:r>
      <w:r w:rsidRPr="00ED28CD">
        <w:rPr>
          <w:rFonts w:ascii="Arial" w:hAnsi="Arial"/>
          <w:szCs w:val="22"/>
        </w:rPr>
        <w:lastRenderedPageBreak/>
        <w:t>in acute primary angle closure ey</w:t>
      </w:r>
      <w:r w:rsidR="002F2F16" w:rsidRPr="00ED28CD">
        <w:rPr>
          <w:rFonts w:ascii="Arial" w:hAnsi="Arial"/>
          <w:szCs w:val="22"/>
        </w:rPr>
        <w:t xml:space="preserve">es following </w:t>
      </w:r>
      <w:r w:rsidR="00D060CE" w:rsidRPr="00ED28CD">
        <w:rPr>
          <w:rFonts w:ascii="Arial" w:hAnsi="Arial"/>
          <w:szCs w:val="22"/>
        </w:rPr>
        <w:t xml:space="preserve">ALPI </w:t>
      </w:r>
      <w:r w:rsidR="002F2F16" w:rsidRPr="00ED28CD">
        <w:rPr>
          <w:rFonts w:ascii="Arial" w:hAnsi="Arial"/>
          <w:szCs w:val="22"/>
        </w:rPr>
        <w:t>treatment using time domain</w:t>
      </w:r>
      <w:r w:rsidRPr="00ED28CD">
        <w:rPr>
          <w:rFonts w:ascii="Arial" w:hAnsi="Arial"/>
          <w:szCs w:val="22"/>
        </w:rPr>
        <w:t xml:space="preserve"> OCT. They observed </w:t>
      </w:r>
      <w:r w:rsidR="00D060CE" w:rsidRPr="00ED28CD">
        <w:rPr>
          <w:rFonts w:ascii="Arial" w:hAnsi="Arial"/>
          <w:szCs w:val="22"/>
        </w:rPr>
        <w:t xml:space="preserve">an </w:t>
      </w:r>
      <w:r w:rsidRPr="00ED28CD">
        <w:rPr>
          <w:rFonts w:ascii="Arial" w:hAnsi="Arial"/>
          <w:szCs w:val="22"/>
        </w:rPr>
        <w:t xml:space="preserve">increase in both of these parameters, </w:t>
      </w:r>
      <w:r w:rsidR="00362089" w:rsidRPr="00ED28CD">
        <w:rPr>
          <w:rFonts w:ascii="Arial" w:hAnsi="Arial"/>
          <w:szCs w:val="22"/>
        </w:rPr>
        <w:t xml:space="preserve">with measurements </w:t>
      </w:r>
      <w:r w:rsidRPr="00ED28CD">
        <w:rPr>
          <w:rFonts w:ascii="Arial" w:hAnsi="Arial"/>
          <w:szCs w:val="22"/>
        </w:rPr>
        <w:t>taken in on</w:t>
      </w:r>
      <w:r w:rsidR="00362089" w:rsidRPr="00ED28CD">
        <w:rPr>
          <w:rFonts w:ascii="Arial" w:hAnsi="Arial"/>
          <w:szCs w:val="22"/>
        </w:rPr>
        <w:t xml:space="preserve">e meridian (nasal-temporal) </w:t>
      </w:r>
      <w:r w:rsidR="00D060CE" w:rsidRPr="00ED28CD">
        <w:rPr>
          <w:rFonts w:ascii="Arial" w:hAnsi="Arial"/>
          <w:szCs w:val="22"/>
        </w:rPr>
        <w:t>in a</w:t>
      </w:r>
      <w:r w:rsidR="00362089" w:rsidRPr="00ED28CD">
        <w:rPr>
          <w:rFonts w:ascii="Arial" w:hAnsi="Arial"/>
          <w:szCs w:val="22"/>
        </w:rPr>
        <w:t xml:space="preserve"> single evaluation</w:t>
      </w:r>
      <w:r w:rsidRPr="00ED28CD">
        <w:rPr>
          <w:rFonts w:ascii="Arial" w:hAnsi="Arial"/>
          <w:szCs w:val="22"/>
        </w:rPr>
        <w:t xml:space="preserve"> at 1 hour post ALPI. The increase in all eight angle parameters in our study was statistically significant and the observed changes were maintained in seven of the eight sectors for at least 3 months following ALPI. </w:t>
      </w:r>
      <w:r w:rsidR="00DD2DFA" w:rsidRPr="00DD2DFA">
        <w:rPr>
          <w:rFonts w:ascii="Arial" w:hAnsi="Arial" w:cs="Arial"/>
          <w:color w:val="1A1A1A"/>
          <w:szCs w:val="26"/>
        </w:rPr>
        <w:t>Some regression of angle parameters was observed at 3 months following ALPI, but the changes observed were not statistically significant. This is interesting as although the angle parameters remained stable up to 3 months, a longer follow up may show eventual decrease of the widening effect of ALPI over time.</w:t>
      </w:r>
      <w:r w:rsidR="009E1183">
        <w:rPr>
          <w:rFonts w:ascii="Arial" w:hAnsi="Arial" w:cs="Arial"/>
          <w:color w:val="1A1A1A"/>
          <w:szCs w:val="26"/>
        </w:rPr>
        <w:t xml:space="preserve"> </w:t>
      </w:r>
      <w:r w:rsidRPr="00ED28CD">
        <w:rPr>
          <w:rFonts w:ascii="Arial" w:hAnsi="Arial"/>
          <w:szCs w:val="22"/>
        </w:rPr>
        <w:t xml:space="preserve">The only exception was observed in </w:t>
      </w:r>
      <w:r w:rsidR="00DD2DFA">
        <w:rPr>
          <w:rFonts w:ascii="Arial" w:hAnsi="Arial"/>
          <w:szCs w:val="22"/>
        </w:rPr>
        <w:t xml:space="preserve">the inferior sector, where a </w:t>
      </w:r>
      <w:r w:rsidRPr="00ED28CD">
        <w:rPr>
          <w:rFonts w:ascii="Arial" w:hAnsi="Arial"/>
          <w:szCs w:val="22"/>
        </w:rPr>
        <w:t>regression toward the baseline was observed for all parameters. It is unclear what might have accounted for the regression in one sector only, but it is possible that it could result from a gravitational effect or alternatively influenced by the positioning of the inferior sector opposite the existing iridotomy site, which may alter the stiffness or flexibility of the iris inferiorly.</w:t>
      </w:r>
    </w:p>
    <w:p w14:paraId="71085888" w14:textId="77777777" w:rsidR="00E953C8" w:rsidRPr="00B10717" w:rsidRDefault="00CC25A5" w:rsidP="00E953C8">
      <w:pPr>
        <w:spacing w:line="480" w:lineRule="auto"/>
        <w:jc w:val="both"/>
        <w:rPr>
          <w:rFonts w:ascii="Arial" w:hAnsi="Arial" w:cs="Arial"/>
          <w:i/>
          <w:color w:val="1A1A1A"/>
          <w:sz w:val="26"/>
          <w:szCs w:val="26"/>
        </w:rPr>
      </w:pPr>
      <w:r w:rsidRPr="00ED28CD">
        <w:rPr>
          <w:rFonts w:ascii="Arial" w:hAnsi="Arial"/>
          <w:szCs w:val="22"/>
        </w:rPr>
        <w:t xml:space="preserve">Chew </w:t>
      </w:r>
      <w:r w:rsidR="00FE573F" w:rsidRPr="00ED28CD">
        <w:rPr>
          <w:rFonts w:ascii="Arial" w:hAnsi="Arial"/>
          <w:szCs w:val="22"/>
        </w:rPr>
        <w:t>et al.</w:t>
      </w:r>
      <w:r w:rsidR="00FE573F" w:rsidRPr="00ED28CD">
        <w:rPr>
          <w:rFonts w:ascii="Arial" w:hAnsi="Arial"/>
          <w:szCs w:val="22"/>
          <w:vertAlign w:val="superscript"/>
        </w:rPr>
        <w:t>1</w:t>
      </w:r>
      <w:r w:rsidRPr="00ED28CD">
        <w:rPr>
          <w:rFonts w:ascii="Arial" w:hAnsi="Arial"/>
          <w:szCs w:val="22"/>
        </w:rPr>
        <w:t xml:space="preserve"> investigated the IOP levels of 11 ALPI treated PACG participants whose angles remained occludable following LPI. They observed an initial reduction of IOP during the first week post treatment, but a final comparison with baseline at 6 months following treatment showed a maintained decrease in IOP in only 7 of the treated eyes. However, it is difficult to compare these results to our data as the time of day for the IOP assessment was not specified</w:t>
      </w:r>
      <w:r w:rsidR="00D060CE" w:rsidRPr="00ED28CD">
        <w:rPr>
          <w:rFonts w:ascii="Arial" w:hAnsi="Arial"/>
          <w:szCs w:val="22"/>
        </w:rPr>
        <w:t>,</w:t>
      </w:r>
      <w:r w:rsidRPr="00ED28CD">
        <w:rPr>
          <w:rFonts w:ascii="Arial" w:hAnsi="Arial"/>
          <w:szCs w:val="22"/>
        </w:rPr>
        <w:t xml:space="preserve"> </w:t>
      </w:r>
      <w:r w:rsidR="00D060CE" w:rsidRPr="00ED28CD">
        <w:rPr>
          <w:rFonts w:ascii="Arial" w:hAnsi="Arial"/>
          <w:szCs w:val="22"/>
        </w:rPr>
        <w:t xml:space="preserve">their patients had PACG, and it was not </w:t>
      </w:r>
      <w:r w:rsidRPr="00ED28CD">
        <w:rPr>
          <w:rFonts w:ascii="Arial" w:hAnsi="Arial"/>
          <w:szCs w:val="22"/>
        </w:rPr>
        <w:t>evident that the timing of the IOP measurement was kept constant from visit to visit. Attention to this detail has been demonstrated to reduce the inter-visit variability i</w:t>
      </w:r>
      <w:r w:rsidR="00FE573F" w:rsidRPr="00ED28CD">
        <w:rPr>
          <w:rFonts w:ascii="Arial" w:hAnsi="Arial"/>
          <w:szCs w:val="22"/>
        </w:rPr>
        <w:t xml:space="preserve">n IOP </w:t>
      </w:r>
      <w:r w:rsidR="00FE573F" w:rsidRPr="00ED28CD">
        <w:rPr>
          <w:rFonts w:ascii="Arial" w:hAnsi="Arial"/>
          <w:szCs w:val="22"/>
        </w:rPr>
        <w:lastRenderedPageBreak/>
        <w:t>measures.</w:t>
      </w:r>
      <w:r w:rsidR="00FE573F" w:rsidRPr="00ED28CD">
        <w:rPr>
          <w:rFonts w:ascii="Arial" w:hAnsi="Arial"/>
          <w:szCs w:val="22"/>
          <w:vertAlign w:val="superscript"/>
        </w:rPr>
        <w:t>10</w:t>
      </w:r>
      <w:r w:rsidR="00FE573F" w:rsidRPr="00ED28CD">
        <w:rPr>
          <w:rFonts w:ascii="Arial" w:hAnsi="Arial"/>
          <w:szCs w:val="22"/>
        </w:rPr>
        <w:t xml:space="preserve"> </w:t>
      </w:r>
      <w:r w:rsidRPr="00ED28CD">
        <w:rPr>
          <w:rFonts w:ascii="Arial" w:hAnsi="Arial"/>
          <w:szCs w:val="22"/>
        </w:rPr>
        <w:t>Similar limitations may apply in a recent study by Sun et al.,</w:t>
      </w:r>
      <w:r w:rsidR="00FE573F" w:rsidRPr="00ED28CD">
        <w:rPr>
          <w:rFonts w:ascii="Arial" w:hAnsi="Arial"/>
          <w:szCs w:val="22"/>
          <w:vertAlign w:val="superscript"/>
        </w:rPr>
        <w:t>11</w:t>
      </w:r>
      <w:r w:rsidRPr="00ED28CD">
        <w:rPr>
          <w:rFonts w:ascii="Arial" w:hAnsi="Arial"/>
          <w:szCs w:val="22"/>
        </w:rPr>
        <w:t xml:space="preserve"> where 158 PAC/PACG participants were randomised into two groups as follows: 1) LPI alone or 2) LPI followed by ALPI. The IOP in the study was measured at baseline and at seven more visits during the following year. The authors report a reduction in absolute IOP of approximately 6.7 mmHg in the LPI treated group and 7.8 mmHg in the LPI plus ALPI group </w:t>
      </w:r>
      <w:r w:rsidR="00837888">
        <w:rPr>
          <w:rFonts w:ascii="Arial" w:hAnsi="Arial"/>
          <w:szCs w:val="22"/>
        </w:rPr>
        <w:t>12 months following</w:t>
      </w:r>
      <w:r w:rsidRPr="00ED28CD">
        <w:rPr>
          <w:rFonts w:ascii="Arial" w:hAnsi="Arial"/>
          <w:szCs w:val="22"/>
        </w:rPr>
        <w:t xml:space="preserve"> the </w:t>
      </w:r>
      <w:r w:rsidR="00837888">
        <w:rPr>
          <w:rFonts w:ascii="Arial" w:hAnsi="Arial"/>
          <w:szCs w:val="22"/>
        </w:rPr>
        <w:t>laser treatment</w:t>
      </w:r>
      <w:r w:rsidRPr="00ED28CD">
        <w:rPr>
          <w:rFonts w:ascii="Arial" w:hAnsi="Arial"/>
          <w:szCs w:val="22"/>
        </w:rPr>
        <w:t xml:space="preserve">. However, it is not clear if these IOP measurements were taken at the same time of the day as in the pre-laser visit and therefore whether </w:t>
      </w:r>
      <w:r w:rsidR="002870AA">
        <w:rPr>
          <w:rFonts w:ascii="Arial" w:hAnsi="Arial"/>
          <w:szCs w:val="22"/>
        </w:rPr>
        <w:t>the observed reduction in</w:t>
      </w:r>
      <w:r w:rsidRPr="00ED28CD">
        <w:rPr>
          <w:rFonts w:ascii="Arial" w:hAnsi="Arial"/>
          <w:szCs w:val="22"/>
        </w:rPr>
        <w:t xml:space="preserve"> IOP </w:t>
      </w:r>
      <w:r w:rsidR="002870AA">
        <w:rPr>
          <w:rFonts w:ascii="Arial" w:hAnsi="Arial"/>
          <w:szCs w:val="22"/>
        </w:rPr>
        <w:t>following the laser procedures would fall within the limits of the patient’s usual diurnal IOP fluctuation</w:t>
      </w:r>
      <w:r w:rsidRPr="00ED28CD">
        <w:rPr>
          <w:rFonts w:ascii="Arial" w:hAnsi="Arial"/>
          <w:szCs w:val="22"/>
        </w:rPr>
        <w:t>. Lee</w:t>
      </w:r>
      <w:r w:rsidR="00FE573F" w:rsidRPr="00ED28CD">
        <w:rPr>
          <w:rFonts w:ascii="Arial" w:hAnsi="Arial"/>
          <w:szCs w:val="22"/>
        </w:rPr>
        <w:t xml:space="preserve"> et al.</w:t>
      </w:r>
      <w:r w:rsidR="00FE573F" w:rsidRPr="00ED28CD">
        <w:rPr>
          <w:rFonts w:ascii="Arial" w:hAnsi="Arial"/>
          <w:szCs w:val="22"/>
          <w:vertAlign w:val="superscript"/>
        </w:rPr>
        <w:t>12</w:t>
      </w:r>
      <w:r w:rsidRPr="00ED28CD">
        <w:rPr>
          <w:rFonts w:ascii="Arial" w:hAnsi="Arial"/>
          <w:szCs w:val="22"/>
        </w:rPr>
        <w:t xml:space="preserve"> randomised one eye to receive LPI and the fellow eye to receive LPI plus ALPI (same setting) in bilateral PACS subjects and reported that the anterior chamber depth measured at 4 to 6 mm from the centre of the eye was significantly different between the two treatment groups. The measurements were performed 1 week after the procedure and asse</w:t>
      </w:r>
      <w:r w:rsidR="003E719D" w:rsidRPr="00ED28CD">
        <w:rPr>
          <w:rFonts w:ascii="Arial" w:hAnsi="Arial"/>
          <w:szCs w:val="22"/>
        </w:rPr>
        <w:t xml:space="preserve">ssed with </w:t>
      </w:r>
      <w:r w:rsidRPr="00ED28CD">
        <w:rPr>
          <w:rFonts w:ascii="Arial" w:hAnsi="Arial"/>
          <w:szCs w:val="22"/>
        </w:rPr>
        <w:t>Pentacam. No statistically significant differences in IOP measurements were found between baseline and 1 hour, 1 day, 1 week, 1 month and 3 months post treatment. However, the time of IOP measurement again was not specified.</w:t>
      </w:r>
      <w:r w:rsidR="009E1183">
        <w:rPr>
          <w:rFonts w:ascii="Arial" w:hAnsi="Arial"/>
          <w:szCs w:val="22"/>
        </w:rPr>
        <w:t xml:space="preserve"> </w:t>
      </w:r>
      <w:r w:rsidR="00E953C8" w:rsidRPr="00E953C8">
        <w:rPr>
          <w:rFonts w:ascii="Arial" w:hAnsi="Arial" w:cs="Arial"/>
          <w:color w:val="1A1A1A"/>
          <w:szCs w:val="26"/>
        </w:rPr>
        <w:t xml:space="preserve">A recent study by Narayanaswami et al. </w:t>
      </w:r>
      <w:r w:rsidR="00BD6D14">
        <w:rPr>
          <w:rFonts w:ascii="Arial" w:hAnsi="Arial" w:cs="Arial"/>
          <w:color w:val="1A1A1A"/>
          <w:szCs w:val="26"/>
          <w:vertAlign w:val="superscript"/>
        </w:rPr>
        <w:t>13</w:t>
      </w:r>
      <w:r w:rsidR="00E953C8">
        <w:rPr>
          <w:rFonts w:ascii="Arial" w:hAnsi="Arial" w:cs="Arial"/>
          <w:color w:val="1A1A1A"/>
          <w:szCs w:val="26"/>
          <w:vertAlign w:val="superscript"/>
        </w:rPr>
        <w:t xml:space="preserve"> </w:t>
      </w:r>
      <w:r w:rsidR="00E953C8" w:rsidRPr="00E953C8">
        <w:rPr>
          <w:rFonts w:ascii="Arial" w:hAnsi="Arial" w:cs="Arial"/>
          <w:color w:val="1A1A1A"/>
          <w:szCs w:val="26"/>
        </w:rPr>
        <w:t>reported that in eyes with persistent appositional ang</w:t>
      </w:r>
      <w:r w:rsidR="00B84B43">
        <w:rPr>
          <w:rFonts w:ascii="Arial" w:hAnsi="Arial" w:cs="Arial"/>
          <w:color w:val="1A1A1A"/>
          <w:szCs w:val="26"/>
        </w:rPr>
        <w:t>le closure and raised IOP, ALPI</w:t>
      </w:r>
      <w:r w:rsidR="00E953C8" w:rsidRPr="00E953C8">
        <w:rPr>
          <w:rFonts w:ascii="Arial" w:hAnsi="Arial" w:cs="Arial"/>
          <w:color w:val="1A1A1A"/>
          <w:szCs w:val="26"/>
        </w:rPr>
        <w:t xml:space="preserve"> reduced IOP on average by 4.9mmHg and in 35% of the patient achieved IOP of less than 21mmHg withouth medication. However, when assessed at 1 year following treatment, ALPI was associated with higher failure rates and lower IOP reduction compared to medical treatment.</w:t>
      </w:r>
      <w:r w:rsidR="006B5CFA">
        <w:rPr>
          <w:rFonts w:ascii="Arial" w:hAnsi="Arial" w:cs="Arial"/>
          <w:color w:val="1A1A1A"/>
          <w:szCs w:val="26"/>
        </w:rPr>
        <w:t xml:space="preserve"> The comparison of their results with </w:t>
      </w:r>
      <w:r w:rsidR="006B5CFA">
        <w:rPr>
          <w:rFonts w:ascii="Arial" w:hAnsi="Arial" w:cs="Arial"/>
          <w:color w:val="1A1A1A"/>
          <w:szCs w:val="26"/>
        </w:rPr>
        <w:lastRenderedPageBreak/>
        <w:t>the changes we observe in the angle parameters will be difficult due to the shorter follow up time and smaller number of patients</w:t>
      </w:r>
      <w:r w:rsidR="002B5B20">
        <w:rPr>
          <w:rFonts w:ascii="Arial" w:hAnsi="Arial" w:cs="Arial"/>
          <w:color w:val="1A1A1A"/>
          <w:szCs w:val="26"/>
        </w:rPr>
        <w:t xml:space="preserve"> in our study.</w:t>
      </w:r>
    </w:p>
    <w:p w14:paraId="68394800" w14:textId="77777777" w:rsidR="00CC25A5" w:rsidRPr="00ED28CD" w:rsidRDefault="00CC25A5" w:rsidP="00CC25A5">
      <w:pPr>
        <w:pStyle w:val="NormalWeb"/>
        <w:spacing w:before="2" w:after="2" w:line="480" w:lineRule="auto"/>
        <w:jc w:val="both"/>
        <w:rPr>
          <w:rFonts w:ascii="Arial" w:hAnsi="Arial"/>
          <w:sz w:val="24"/>
        </w:rPr>
      </w:pPr>
    </w:p>
    <w:p w14:paraId="788C05BB" w14:textId="77777777" w:rsidR="00CC25A5" w:rsidRPr="00ED28CD" w:rsidRDefault="00CC25A5" w:rsidP="00CC25A5">
      <w:pPr>
        <w:pStyle w:val="NormalWeb"/>
        <w:spacing w:before="2" w:after="2" w:line="480" w:lineRule="auto"/>
        <w:jc w:val="both"/>
        <w:rPr>
          <w:rFonts w:ascii="Arial" w:hAnsi="Arial"/>
          <w:sz w:val="24"/>
        </w:rPr>
      </w:pPr>
      <w:r w:rsidRPr="00ED28CD">
        <w:rPr>
          <w:rFonts w:ascii="Arial" w:hAnsi="Arial"/>
          <w:sz w:val="24"/>
          <w:szCs w:val="22"/>
        </w:rPr>
        <w:t xml:space="preserve">In this study, we have demonstrated that ALPI is effective in lowering DIOP fluctuation by 1.56 mmHg (p=0.047) at 12 weeks post </w:t>
      </w:r>
      <w:r w:rsidR="00453BDD" w:rsidRPr="00ED28CD">
        <w:rPr>
          <w:rFonts w:ascii="Arial" w:hAnsi="Arial"/>
          <w:sz w:val="24"/>
          <w:szCs w:val="22"/>
        </w:rPr>
        <w:t xml:space="preserve">treatment compared to before treatment. </w:t>
      </w:r>
      <w:r w:rsidRPr="00ED28CD">
        <w:rPr>
          <w:rFonts w:ascii="Arial" w:hAnsi="Arial"/>
          <w:sz w:val="24"/>
          <w:szCs w:val="22"/>
        </w:rPr>
        <w:t xml:space="preserve">The difference in DIOP fluctuation was due to the lower </w:t>
      </w:r>
      <w:r w:rsidR="00D039D7" w:rsidRPr="00ED28CD">
        <w:rPr>
          <w:rFonts w:ascii="Arial" w:hAnsi="Arial"/>
          <w:sz w:val="24"/>
          <w:szCs w:val="22"/>
        </w:rPr>
        <w:t>maximum</w:t>
      </w:r>
      <w:r w:rsidRPr="00ED28CD">
        <w:rPr>
          <w:rFonts w:ascii="Arial" w:hAnsi="Arial"/>
          <w:sz w:val="24"/>
          <w:szCs w:val="22"/>
        </w:rPr>
        <w:t xml:space="preserve"> measurements in the ALPI group (1.87 mmHg, p=0.026) compared with the occludable post-LPI group. Furthermore, in our study the ALPI treated group of eyes showed the lowest DIOP fluctuation compared with the non-treated control eyes, eyes deemed not occludable post-LPI and eyes that were occludable post-LPI, demonstrating that ALPI significantly reduces DIOP fluctuation. </w:t>
      </w:r>
    </w:p>
    <w:p w14:paraId="2EC4E00E" w14:textId="77777777" w:rsidR="00CC25A5" w:rsidRPr="00ED28CD" w:rsidRDefault="00CC25A5" w:rsidP="00CC25A5">
      <w:pPr>
        <w:pStyle w:val="NormalWeb"/>
        <w:spacing w:before="2" w:after="2" w:line="480" w:lineRule="auto"/>
        <w:jc w:val="both"/>
        <w:rPr>
          <w:rFonts w:ascii="Arial" w:hAnsi="Arial"/>
          <w:sz w:val="24"/>
          <w:szCs w:val="22"/>
        </w:rPr>
      </w:pPr>
    </w:p>
    <w:p w14:paraId="51D43C25" w14:textId="77777777" w:rsidR="00CC25A5" w:rsidRPr="00ED28CD" w:rsidRDefault="00CC25A5" w:rsidP="00CC25A5">
      <w:pPr>
        <w:pStyle w:val="NormalWeb"/>
        <w:spacing w:before="2" w:after="2" w:line="480" w:lineRule="auto"/>
        <w:jc w:val="both"/>
        <w:rPr>
          <w:rFonts w:ascii="Arial" w:hAnsi="Arial"/>
          <w:b/>
          <w:sz w:val="24"/>
          <w:szCs w:val="22"/>
        </w:rPr>
      </w:pPr>
      <w:r w:rsidRPr="00ED28CD">
        <w:rPr>
          <w:rFonts w:ascii="Arial" w:hAnsi="Arial"/>
          <w:b/>
          <w:sz w:val="24"/>
          <w:szCs w:val="22"/>
        </w:rPr>
        <w:t>Conclusion:</w:t>
      </w:r>
    </w:p>
    <w:p w14:paraId="56144715" w14:textId="77777777" w:rsidR="00CC25A5" w:rsidRPr="00ED28CD" w:rsidRDefault="00CC25A5" w:rsidP="00CC25A5">
      <w:pPr>
        <w:pStyle w:val="NormalWeb"/>
        <w:spacing w:before="2" w:after="2" w:line="480" w:lineRule="auto"/>
        <w:jc w:val="both"/>
        <w:rPr>
          <w:rFonts w:ascii="Arial" w:hAnsi="Arial"/>
          <w:sz w:val="24"/>
        </w:rPr>
      </w:pPr>
    </w:p>
    <w:p w14:paraId="62F7E331" w14:textId="77777777" w:rsidR="00ED28CD" w:rsidRPr="00ED28CD" w:rsidRDefault="00CC25A5" w:rsidP="00ED28CD">
      <w:pPr>
        <w:pStyle w:val="NormalWeb"/>
        <w:spacing w:before="2" w:after="2" w:line="480" w:lineRule="auto"/>
        <w:jc w:val="both"/>
        <w:rPr>
          <w:rFonts w:ascii="Arial" w:hAnsi="Arial"/>
          <w:sz w:val="24"/>
        </w:rPr>
      </w:pPr>
      <w:r w:rsidRPr="00ED28CD">
        <w:rPr>
          <w:rFonts w:ascii="Arial" w:hAnsi="Arial"/>
          <w:sz w:val="24"/>
        </w:rPr>
        <w:t xml:space="preserve">ALPI increased all angle parameters under investigation in all eight sections in eyes that remained occludable post-LPI. The changes in </w:t>
      </w:r>
      <w:r w:rsidR="00D039D7" w:rsidRPr="00ED28CD">
        <w:rPr>
          <w:rFonts w:ascii="Arial" w:hAnsi="Arial"/>
          <w:sz w:val="24"/>
        </w:rPr>
        <w:t>angle dimension detected using S</w:t>
      </w:r>
      <w:r w:rsidRPr="00ED28CD">
        <w:rPr>
          <w:rFonts w:ascii="Arial" w:hAnsi="Arial"/>
          <w:sz w:val="24"/>
        </w:rPr>
        <w:t xml:space="preserve">S-OCT were also confirmed on gonioscopy. The increase in angle parameters was maintained for 12 weeks with the exception of the inferior segment where some regression in the evaluated parameters was observed at 12 weeks. The finding that ALPI significantly widens the anterior chamber angle circumferentially may confer protection from the onset or progression of existing damage to the trabecular meshwork. The reduction in DIOP fluctuation caused by the ALPI is likely to be related to these changes in anterior chamber dimensions. </w:t>
      </w:r>
    </w:p>
    <w:p w14:paraId="5AD3C496" w14:textId="77777777" w:rsidR="00ED28CD" w:rsidRPr="00ED28CD" w:rsidRDefault="00ED28CD" w:rsidP="00ED28CD">
      <w:pPr>
        <w:pStyle w:val="NormalWeb"/>
        <w:spacing w:before="2" w:after="2" w:line="480" w:lineRule="auto"/>
        <w:jc w:val="both"/>
        <w:rPr>
          <w:rFonts w:ascii="Arial" w:hAnsi="Arial"/>
          <w:sz w:val="24"/>
        </w:rPr>
      </w:pPr>
    </w:p>
    <w:p w14:paraId="09299D04" w14:textId="77777777" w:rsidR="00C30681" w:rsidRPr="00C854C2" w:rsidRDefault="00ED28CD" w:rsidP="00C30681">
      <w:pPr>
        <w:spacing w:line="480" w:lineRule="auto"/>
        <w:rPr>
          <w:rFonts w:ascii="Arial" w:hAnsi="Arial"/>
        </w:rPr>
      </w:pPr>
      <w:r w:rsidRPr="00ED28CD">
        <w:rPr>
          <w:rFonts w:ascii="Arial" w:eastAsia="Times New Roman" w:hAnsi="Arial" w:cs="Arial"/>
          <w:b/>
          <w:lang w:val="en-US"/>
        </w:rPr>
        <w:t xml:space="preserve">Acknowledgments: </w:t>
      </w:r>
      <w:r w:rsidR="00C30681" w:rsidRPr="00C854C2">
        <w:rPr>
          <w:rFonts w:ascii="Arial" w:hAnsi="Arial" w:cs="Helvetica"/>
        </w:rPr>
        <w:t>We wish to acknowledge the work of Laura Sanchez Parra in data collection and Paula Turnbull and Heather Pearman for administration of the study. Additionally</w:t>
      </w:r>
      <w:r w:rsidR="00C30681">
        <w:rPr>
          <w:rFonts w:ascii="Arial" w:hAnsi="Arial" w:cs="Helvetica"/>
        </w:rPr>
        <w:t>,</w:t>
      </w:r>
      <w:r w:rsidR="00C30681" w:rsidRPr="00C854C2">
        <w:rPr>
          <w:rFonts w:ascii="Arial" w:hAnsi="Arial" w:cs="Helvetica"/>
        </w:rPr>
        <w:t xml:space="preserve"> Professor Roger Buckley gave advice on aspects of the study design and Michael Parker provided statistical advice.</w:t>
      </w:r>
    </w:p>
    <w:p w14:paraId="1C7952DC" w14:textId="77777777" w:rsidR="00C30681" w:rsidRDefault="00C30681" w:rsidP="00F569CA">
      <w:pPr>
        <w:pStyle w:val="Standard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480" w:lineRule="auto"/>
        <w:rPr>
          <w:rFonts w:ascii="Arial" w:eastAsia="Times New Roman" w:hAnsi="Arial" w:cs="Arial"/>
          <w:b/>
          <w:color w:val="auto"/>
          <w:sz w:val="24"/>
          <w:szCs w:val="24"/>
          <w:lang w:val="en-US"/>
        </w:rPr>
      </w:pPr>
    </w:p>
    <w:p w14:paraId="756C826F" w14:textId="77777777" w:rsidR="00595A5B" w:rsidRPr="00F569CA" w:rsidRDefault="00ED28CD" w:rsidP="00F569CA">
      <w:pPr>
        <w:pStyle w:val="Standard1"/>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line="480" w:lineRule="auto"/>
        <w:rPr>
          <w:rFonts w:ascii="Arial" w:eastAsia="Times New Roman" w:hAnsi="Arial" w:cs="Arial"/>
          <w:color w:val="auto"/>
          <w:sz w:val="24"/>
          <w:szCs w:val="24"/>
          <w:lang w:val="en-US"/>
        </w:rPr>
        <w:sectPr w:rsidR="00595A5B" w:rsidRPr="00F569CA">
          <w:pgSz w:w="11900" w:h="16840"/>
          <w:pgMar w:top="1440" w:right="1797" w:bottom="1440" w:left="1797" w:header="709" w:footer="709" w:gutter="0"/>
          <w:lnNumType w:countBy="1" w:restart="continuous"/>
          <w:cols w:space="708"/>
        </w:sectPr>
      </w:pPr>
      <w:r w:rsidRPr="00ED28CD">
        <w:rPr>
          <w:rFonts w:ascii="Arial" w:eastAsia="Times New Roman" w:hAnsi="Arial" w:cs="Arial"/>
          <w:color w:val="auto"/>
          <w:sz w:val="24"/>
          <w:szCs w:val="24"/>
          <w:lang w:val="en-US"/>
        </w:rPr>
        <w:t xml:space="preserve">Tomey Corporation (Nagoya, Japan) loaned the instrument for the purposes of the study. </w:t>
      </w:r>
    </w:p>
    <w:p w14:paraId="5ED4C539" w14:textId="77777777" w:rsidR="00F569CA" w:rsidRDefault="008F044C" w:rsidP="008F044C">
      <w:pPr>
        <w:spacing w:line="480" w:lineRule="auto"/>
        <w:rPr>
          <w:rFonts w:ascii="Arial" w:hAnsi="Arial"/>
          <w:b/>
        </w:rPr>
      </w:pPr>
      <w:r w:rsidRPr="00575F9F">
        <w:rPr>
          <w:rFonts w:ascii="Arial" w:hAnsi="Arial"/>
          <w:b/>
        </w:rPr>
        <w:lastRenderedPageBreak/>
        <w:t>References</w:t>
      </w:r>
      <w:r w:rsidR="00F569CA">
        <w:rPr>
          <w:rFonts w:ascii="Arial" w:hAnsi="Arial"/>
          <w:b/>
        </w:rPr>
        <w:t>:</w:t>
      </w:r>
    </w:p>
    <w:p w14:paraId="239F00F0" w14:textId="77777777" w:rsidR="008F044C" w:rsidRPr="008F044C" w:rsidRDefault="008F044C" w:rsidP="008F044C">
      <w:pPr>
        <w:spacing w:line="480" w:lineRule="auto"/>
        <w:rPr>
          <w:rFonts w:ascii="Arial" w:hAnsi="Arial"/>
          <w:b/>
        </w:rPr>
      </w:pPr>
    </w:p>
    <w:p w14:paraId="25F3B9E0" w14:textId="77777777" w:rsidR="008F044C" w:rsidRPr="00575F9F" w:rsidRDefault="008F044C" w:rsidP="008F044C">
      <w:pPr>
        <w:pStyle w:val="ListParagraph"/>
        <w:numPr>
          <w:ilvl w:val="0"/>
          <w:numId w:val="2"/>
        </w:numPr>
        <w:spacing w:line="480" w:lineRule="auto"/>
        <w:ind w:left="360"/>
        <w:rPr>
          <w:rFonts w:ascii="Arial" w:hAnsi="Arial" w:cs="Arial"/>
          <w:szCs w:val="22"/>
          <w:u w:color="262626"/>
        </w:rPr>
      </w:pPr>
      <w:r w:rsidRPr="00575F9F">
        <w:rPr>
          <w:rFonts w:ascii="Arial" w:hAnsi="Arial" w:cs="Arial"/>
          <w:bCs/>
          <w:szCs w:val="28"/>
        </w:rPr>
        <w:t>Chew</w:t>
      </w:r>
      <w:r w:rsidRPr="00575F9F">
        <w:rPr>
          <w:rFonts w:ascii="Arial" w:hAnsi="Arial" w:cs="Arial"/>
          <w:szCs w:val="28"/>
        </w:rPr>
        <w:t xml:space="preserve"> PT, Yeo LM. </w:t>
      </w:r>
      <w:r w:rsidRPr="00575F9F">
        <w:rPr>
          <w:rFonts w:ascii="Arial" w:hAnsi="Arial" w:cs="Arial"/>
          <w:bCs/>
          <w:szCs w:val="32"/>
        </w:rPr>
        <w:t>Argon laser iridoplasty in chronic angle closure glaucoma.</w:t>
      </w:r>
      <w:r w:rsidRPr="00575F9F">
        <w:rPr>
          <w:rFonts w:ascii="Arial" w:hAnsi="Arial" w:cs="Arial"/>
          <w:b/>
          <w:bCs/>
          <w:szCs w:val="32"/>
        </w:rPr>
        <w:t xml:space="preserve"> </w:t>
      </w:r>
      <w:r>
        <w:rPr>
          <w:rFonts w:ascii="Arial" w:hAnsi="Arial" w:cs="Arial"/>
          <w:szCs w:val="22"/>
          <w:u w:color="262626"/>
        </w:rPr>
        <w:t>Int Ophthalmol. 1995;19</w:t>
      </w:r>
      <w:r w:rsidRPr="00575F9F">
        <w:rPr>
          <w:rFonts w:ascii="Arial" w:hAnsi="Arial" w:cs="Arial"/>
          <w:szCs w:val="22"/>
          <w:u w:color="262626"/>
        </w:rPr>
        <w:t>:67-70.</w:t>
      </w:r>
    </w:p>
    <w:p w14:paraId="122E932E" w14:textId="77777777" w:rsidR="008F044C" w:rsidRPr="00575F9F" w:rsidRDefault="00704CCC" w:rsidP="008F044C">
      <w:pPr>
        <w:pStyle w:val="ListParagraph"/>
        <w:numPr>
          <w:ilvl w:val="0"/>
          <w:numId w:val="2"/>
        </w:numPr>
        <w:spacing w:line="480" w:lineRule="auto"/>
        <w:ind w:left="360"/>
        <w:rPr>
          <w:rFonts w:ascii="Arial" w:hAnsi="Arial" w:cs="Arial"/>
          <w:szCs w:val="22"/>
          <w:u w:color="262626"/>
        </w:rPr>
      </w:pPr>
      <w:hyperlink r:id="rId9" w:history="1">
        <w:r w:rsidR="008F044C" w:rsidRPr="00575F9F">
          <w:rPr>
            <w:rFonts w:ascii="Arial" w:hAnsi="Arial" w:cs="Arial"/>
            <w:u w:color="262626"/>
          </w:rPr>
          <w:t>Lai JS</w:t>
        </w:r>
      </w:hyperlink>
      <w:r w:rsidR="008F044C" w:rsidRPr="00575F9F">
        <w:rPr>
          <w:rFonts w:ascii="Arial" w:hAnsi="Arial" w:cs="Arial"/>
        </w:rPr>
        <w:t xml:space="preserve">, </w:t>
      </w:r>
      <w:hyperlink r:id="rId10" w:history="1">
        <w:r w:rsidR="008F044C" w:rsidRPr="00575F9F">
          <w:rPr>
            <w:rFonts w:ascii="Arial" w:hAnsi="Arial" w:cs="Arial"/>
            <w:u w:color="262626"/>
          </w:rPr>
          <w:t>Tham CC</w:t>
        </w:r>
      </w:hyperlink>
      <w:r w:rsidR="008F044C" w:rsidRPr="00575F9F">
        <w:rPr>
          <w:rFonts w:ascii="Arial" w:hAnsi="Arial" w:cs="Arial"/>
        </w:rPr>
        <w:t xml:space="preserve">, </w:t>
      </w:r>
      <w:hyperlink r:id="rId11" w:history="1">
        <w:r w:rsidR="008F044C" w:rsidRPr="00575F9F">
          <w:rPr>
            <w:rFonts w:ascii="Arial" w:hAnsi="Arial" w:cs="Arial"/>
            <w:u w:color="262626"/>
          </w:rPr>
          <w:t>Chua JK</w:t>
        </w:r>
      </w:hyperlink>
      <w:r w:rsidR="008F044C" w:rsidRPr="00575F9F">
        <w:rPr>
          <w:rFonts w:ascii="Arial" w:hAnsi="Arial" w:cs="Arial"/>
        </w:rPr>
        <w:t xml:space="preserve">, </w:t>
      </w:r>
      <w:hyperlink r:id="rId12" w:history="1">
        <w:r w:rsidR="008F044C" w:rsidRPr="00575F9F">
          <w:rPr>
            <w:rFonts w:ascii="Arial" w:hAnsi="Arial" w:cs="Arial"/>
            <w:u w:color="262626"/>
          </w:rPr>
          <w:t>Lam DS</w:t>
        </w:r>
      </w:hyperlink>
      <w:r w:rsidR="008F044C" w:rsidRPr="00575F9F">
        <w:rPr>
          <w:rFonts w:ascii="Arial" w:hAnsi="Arial" w:cs="Arial"/>
        </w:rPr>
        <w:t xml:space="preserve">. </w:t>
      </w:r>
      <w:r w:rsidR="008F044C" w:rsidRPr="00575F9F">
        <w:rPr>
          <w:rFonts w:ascii="Arial" w:hAnsi="Arial" w:cs="Arial"/>
          <w:bCs/>
          <w:szCs w:val="32"/>
        </w:rPr>
        <w:t>Immediate diode laser peripheral iridoplasty as treatment of acute attack of primary angle closure glaucoma: a preliminary study.</w:t>
      </w:r>
      <w:r w:rsidR="008F044C" w:rsidRPr="00575F9F">
        <w:rPr>
          <w:rFonts w:ascii="Arial" w:hAnsi="Arial" w:cs="Arial"/>
          <w:b/>
          <w:bCs/>
          <w:szCs w:val="32"/>
        </w:rPr>
        <w:t xml:space="preserve"> </w:t>
      </w:r>
      <w:r w:rsidR="008F044C">
        <w:rPr>
          <w:rFonts w:ascii="Arial" w:hAnsi="Arial" w:cs="Arial"/>
          <w:szCs w:val="22"/>
          <w:u w:color="262626"/>
        </w:rPr>
        <w:t>J Glaucoma. 2001;10</w:t>
      </w:r>
      <w:r w:rsidR="008F044C" w:rsidRPr="00575F9F">
        <w:rPr>
          <w:rFonts w:ascii="Arial" w:hAnsi="Arial" w:cs="Arial"/>
          <w:szCs w:val="22"/>
          <w:u w:color="262626"/>
        </w:rPr>
        <w:t>:89-94.</w:t>
      </w:r>
    </w:p>
    <w:p w14:paraId="1FD10628" w14:textId="77777777" w:rsidR="008F044C" w:rsidRPr="00575F9F" w:rsidRDefault="008F044C" w:rsidP="008F044C">
      <w:pPr>
        <w:pStyle w:val="ListParagraph"/>
        <w:numPr>
          <w:ilvl w:val="0"/>
          <w:numId w:val="2"/>
        </w:numPr>
        <w:spacing w:line="480" w:lineRule="auto"/>
        <w:ind w:left="360"/>
        <w:rPr>
          <w:rFonts w:ascii="Arial" w:hAnsi="Arial"/>
        </w:rPr>
      </w:pPr>
      <w:r w:rsidRPr="00575F9F">
        <w:rPr>
          <w:rFonts w:ascii="Arial" w:hAnsi="Arial" w:cs="Arial"/>
          <w:bCs/>
          <w:szCs w:val="28"/>
        </w:rPr>
        <w:t>Lam</w:t>
      </w:r>
      <w:r w:rsidRPr="00575F9F">
        <w:rPr>
          <w:rFonts w:ascii="Arial" w:hAnsi="Arial" w:cs="Arial"/>
          <w:szCs w:val="28"/>
        </w:rPr>
        <w:t xml:space="preserve"> DS, Lai JS, Tham CC, Chua JK, Poon AS. </w:t>
      </w:r>
      <w:r w:rsidRPr="00575F9F">
        <w:rPr>
          <w:rFonts w:ascii="Arial" w:hAnsi="Arial" w:cs="Arial"/>
          <w:bCs/>
          <w:szCs w:val="32"/>
        </w:rPr>
        <w:t>Argon laser peripheral iridoplasty versus conventional systemic medical therapy in treatment of acute primary angle-closure glaucoma : a prospective, randomized, controlled trial.</w:t>
      </w:r>
      <w:r w:rsidRPr="00575F9F">
        <w:rPr>
          <w:rFonts w:ascii="Arial" w:hAnsi="Arial" w:cs="Arial"/>
          <w:b/>
          <w:bCs/>
          <w:szCs w:val="32"/>
        </w:rPr>
        <w:t xml:space="preserve"> </w:t>
      </w:r>
      <w:r>
        <w:rPr>
          <w:rFonts w:ascii="Arial" w:hAnsi="Arial" w:cs="Arial"/>
          <w:szCs w:val="22"/>
          <w:u w:color="262626"/>
        </w:rPr>
        <w:t>Ophthalmology. 2002;109</w:t>
      </w:r>
      <w:r w:rsidRPr="00575F9F">
        <w:rPr>
          <w:rFonts w:ascii="Arial" w:hAnsi="Arial" w:cs="Arial"/>
          <w:szCs w:val="22"/>
          <w:u w:color="262626"/>
        </w:rPr>
        <w:t>:1591-6.</w:t>
      </w:r>
    </w:p>
    <w:p w14:paraId="30E5FA15" w14:textId="77777777" w:rsidR="008F044C" w:rsidRPr="00575F9F" w:rsidRDefault="008F044C" w:rsidP="008F044C">
      <w:pPr>
        <w:pStyle w:val="ListParagraph"/>
        <w:numPr>
          <w:ilvl w:val="0"/>
          <w:numId w:val="2"/>
        </w:numPr>
        <w:spacing w:line="480" w:lineRule="auto"/>
        <w:ind w:left="360"/>
        <w:rPr>
          <w:rFonts w:ascii="Arial" w:hAnsi="Arial"/>
        </w:rPr>
      </w:pPr>
      <w:r w:rsidRPr="00575F9F">
        <w:rPr>
          <w:rFonts w:ascii="Arial" w:hAnsi="Arial" w:cs="Arial"/>
          <w:bCs/>
          <w:szCs w:val="28"/>
        </w:rPr>
        <w:t>Lee</w:t>
      </w:r>
      <w:r w:rsidRPr="00575F9F">
        <w:rPr>
          <w:rFonts w:ascii="Arial" w:hAnsi="Arial" w:cs="Arial"/>
          <w:szCs w:val="28"/>
        </w:rPr>
        <w:t xml:space="preserve"> JW, Lai JS, Yick DW, Yuen CY. </w:t>
      </w:r>
      <w:r w:rsidRPr="00575F9F">
        <w:rPr>
          <w:rFonts w:ascii="Arial" w:hAnsi="Arial" w:cs="Arial"/>
          <w:bCs/>
          <w:szCs w:val="32"/>
        </w:rPr>
        <w:t>Argon laser peripheral iridoplasty versus systemic intraocular pressure-lowering medications as immediate management for acute phacomorphic angle closure.</w:t>
      </w:r>
      <w:r w:rsidRPr="00575F9F">
        <w:rPr>
          <w:rFonts w:ascii="Arial" w:hAnsi="Arial" w:cs="Arial"/>
          <w:b/>
          <w:bCs/>
          <w:szCs w:val="32"/>
        </w:rPr>
        <w:t xml:space="preserve"> </w:t>
      </w:r>
      <w:r w:rsidRPr="00575F9F">
        <w:rPr>
          <w:rFonts w:ascii="Arial" w:hAnsi="Arial" w:cs="Arial"/>
          <w:szCs w:val="22"/>
          <w:u w:color="262626"/>
        </w:rPr>
        <w:t>Clin Ophthalmol. 2013;7:63-9.</w:t>
      </w:r>
    </w:p>
    <w:p w14:paraId="01B7D166" w14:textId="77777777" w:rsidR="008F044C" w:rsidRPr="00575F9F" w:rsidRDefault="008F044C" w:rsidP="008F044C">
      <w:pPr>
        <w:pStyle w:val="ListParagraph"/>
        <w:numPr>
          <w:ilvl w:val="0"/>
          <w:numId w:val="2"/>
        </w:numPr>
        <w:spacing w:line="480" w:lineRule="auto"/>
        <w:ind w:left="360"/>
        <w:rPr>
          <w:rFonts w:ascii="Arial" w:hAnsi="Arial"/>
        </w:rPr>
      </w:pPr>
      <w:r w:rsidRPr="00575F9F">
        <w:rPr>
          <w:rFonts w:ascii="Arial" w:hAnsi="Arial" w:cs="Arial"/>
          <w:bCs/>
          <w:szCs w:val="28"/>
        </w:rPr>
        <w:t>Ritch</w:t>
      </w:r>
      <w:r w:rsidRPr="00575F9F">
        <w:rPr>
          <w:rFonts w:ascii="Arial" w:hAnsi="Arial" w:cs="Arial"/>
          <w:szCs w:val="28"/>
        </w:rPr>
        <w:t xml:space="preserve"> R, Tham CC, Lam DS. </w:t>
      </w:r>
      <w:r w:rsidRPr="00575F9F">
        <w:rPr>
          <w:rFonts w:ascii="Arial" w:hAnsi="Arial" w:cs="Arial"/>
          <w:bCs/>
          <w:szCs w:val="32"/>
        </w:rPr>
        <w:t>Argon laser peripheral iridoplasty (ALPI): an update.</w:t>
      </w:r>
      <w:r w:rsidRPr="00575F9F">
        <w:rPr>
          <w:rFonts w:ascii="Arial" w:hAnsi="Arial" w:cs="Arial"/>
          <w:b/>
          <w:bCs/>
          <w:szCs w:val="32"/>
        </w:rPr>
        <w:t xml:space="preserve"> </w:t>
      </w:r>
      <w:r>
        <w:rPr>
          <w:rFonts w:ascii="Arial" w:hAnsi="Arial" w:cs="Arial"/>
          <w:szCs w:val="22"/>
          <w:u w:color="262626"/>
        </w:rPr>
        <w:t>Surv Ophthalmol. 2007;52</w:t>
      </w:r>
      <w:r w:rsidRPr="00575F9F">
        <w:rPr>
          <w:rFonts w:ascii="Arial" w:hAnsi="Arial" w:cs="Arial"/>
          <w:szCs w:val="22"/>
          <w:u w:color="262626"/>
        </w:rPr>
        <w:t>:279-88.</w:t>
      </w:r>
    </w:p>
    <w:p w14:paraId="03E8DA66" w14:textId="77777777" w:rsidR="008F044C" w:rsidRPr="00575F9F" w:rsidRDefault="008F044C" w:rsidP="008F044C">
      <w:pPr>
        <w:pStyle w:val="ListParagraph"/>
        <w:numPr>
          <w:ilvl w:val="0"/>
          <w:numId w:val="2"/>
        </w:numPr>
        <w:spacing w:line="480" w:lineRule="auto"/>
        <w:ind w:left="360"/>
        <w:rPr>
          <w:rFonts w:ascii="Arial" w:hAnsi="Arial"/>
        </w:rPr>
      </w:pPr>
      <w:r w:rsidRPr="00575F9F">
        <w:rPr>
          <w:rFonts w:ascii="Arial" w:hAnsi="Arial" w:cs="Arial"/>
          <w:bCs/>
          <w:szCs w:val="28"/>
        </w:rPr>
        <w:t>Leung</w:t>
      </w:r>
      <w:r w:rsidRPr="00575F9F">
        <w:rPr>
          <w:rFonts w:ascii="Arial" w:hAnsi="Arial" w:cs="Arial"/>
          <w:szCs w:val="28"/>
        </w:rPr>
        <w:t xml:space="preserve"> CK, Chan WM, Ko CY et al. </w:t>
      </w:r>
      <w:r w:rsidRPr="00575F9F">
        <w:rPr>
          <w:rFonts w:ascii="Arial" w:hAnsi="Arial" w:cs="Arial"/>
          <w:bCs/>
          <w:szCs w:val="32"/>
        </w:rPr>
        <w:t>Visualization of anterior chamber angle dynamics using optical coherence tomography.</w:t>
      </w:r>
      <w:r w:rsidRPr="00575F9F">
        <w:rPr>
          <w:rFonts w:ascii="Arial" w:hAnsi="Arial" w:cs="Arial"/>
          <w:b/>
          <w:bCs/>
          <w:szCs w:val="32"/>
        </w:rPr>
        <w:t xml:space="preserve"> </w:t>
      </w:r>
      <w:r>
        <w:rPr>
          <w:rFonts w:ascii="Arial" w:hAnsi="Arial" w:cs="Arial"/>
          <w:szCs w:val="22"/>
          <w:u w:color="262626"/>
        </w:rPr>
        <w:t>Ophthalmology. 2005;112</w:t>
      </w:r>
      <w:r w:rsidRPr="00575F9F">
        <w:rPr>
          <w:rFonts w:ascii="Arial" w:hAnsi="Arial" w:cs="Arial"/>
          <w:szCs w:val="22"/>
          <w:u w:color="262626"/>
        </w:rPr>
        <w:t>:980-4.</w:t>
      </w:r>
    </w:p>
    <w:p w14:paraId="170F3235" w14:textId="77777777" w:rsidR="008F044C" w:rsidRPr="00575F9F" w:rsidRDefault="008F044C" w:rsidP="008F044C">
      <w:pPr>
        <w:pStyle w:val="ListParagraph"/>
        <w:numPr>
          <w:ilvl w:val="0"/>
          <w:numId w:val="2"/>
        </w:numPr>
        <w:spacing w:line="480" w:lineRule="auto"/>
        <w:ind w:left="360"/>
        <w:rPr>
          <w:rFonts w:ascii="Arial" w:hAnsi="Arial"/>
        </w:rPr>
      </w:pPr>
      <w:r w:rsidRPr="00575F9F">
        <w:rPr>
          <w:rFonts w:ascii="Arial" w:hAnsi="Arial" w:cs="Arial"/>
          <w:bCs/>
          <w:szCs w:val="28"/>
        </w:rPr>
        <w:t>Sng</w:t>
      </w:r>
      <w:r w:rsidRPr="00575F9F">
        <w:rPr>
          <w:rFonts w:ascii="Arial" w:hAnsi="Arial" w:cs="Arial"/>
          <w:szCs w:val="28"/>
        </w:rPr>
        <w:t xml:space="preserve"> CC, Aquino MC, Liao J, Zheng C, Ang M, Chew PT. </w:t>
      </w:r>
      <w:r w:rsidRPr="00575F9F">
        <w:rPr>
          <w:rFonts w:ascii="Arial" w:hAnsi="Arial" w:cs="Arial"/>
          <w:bCs/>
          <w:szCs w:val="32"/>
        </w:rPr>
        <w:t>Anterior segment morphology after acute primary angle closure treatment: a randomised study comparing iridoplasty and medical therapy.</w:t>
      </w:r>
      <w:r w:rsidRPr="00575F9F">
        <w:rPr>
          <w:rFonts w:ascii="Arial" w:hAnsi="Arial" w:cs="Arial"/>
          <w:b/>
          <w:bCs/>
          <w:szCs w:val="32"/>
        </w:rPr>
        <w:t xml:space="preserve"> </w:t>
      </w:r>
      <w:r w:rsidRPr="00575F9F">
        <w:rPr>
          <w:rFonts w:ascii="Arial" w:hAnsi="Arial" w:cs="Arial"/>
          <w:szCs w:val="22"/>
          <w:u w:color="262626"/>
        </w:rPr>
        <w:t xml:space="preserve">Br J Ophthalmol. 2015 Aug 20 </w:t>
      </w:r>
      <w:r w:rsidRPr="00575F9F">
        <w:rPr>
          <w:rFonts w:ascii="Arial" w:hAnsi="Arial" w:cs="Arial"/>
          <w:szCs w:val="22"/>
        </w:rPr>
        <w:t>[Epub ahead of print]</w:t>
      </w:r>
    </w:p>
    <w:p w14:paraId="3D05D9BC" w14:textId="77777777" w:rsidR="008F044C" w:rsidRPr="00575F9F" w:rsidRDefault="008F044C" w:rsidP="008F044C">
      <w:pPr>
        <w:pStyle w:val="ListParagraph"/>
        <w:numPr>
          <w:ilvl w:val="0"/>
          <w:numId w:val="2"/>
        </w:numPr>
        <w:spacing w:line="480" w:lineRule="auto"/>
        <w:ind w:left="360"/>
        <w:rPr>
          <w:rFonts w:ascii="Arial" w:hAnsi="Arial"/>
        </w:rPr>
      </w:pPr>
      <w:r w:rsidRPr="00575F9F">
        <w:rPr>
          <w:rFonts w:ascii="Arial" w:hAnsi="Arial" w:cs="Arial"/>
          <w:bCs/>
          <w:szCs w:val="28"/>
        </w:rPr>
        <w:lastRenderedPageBreak/>
        <w:t>Lai</w:t>
      </w:r>
      <w:r w:rsidRPr="00575F9F">
        <w:rPr>
          <w:rFonts w:ascii="Arial" w:hAnsi="Arial" w:cs="Arial"/>
          <w:szCs w:val="28"/>
        </w:rPr>
        <w:t xml:space="preserve"> JS, Tham CC, Chua JK et al. </w:t>
      </w:r>
      <w:r w:rsidRPr="00575F9F">
        <w:rPr>
          <w:rFonts w:ascii="Arial" w:hAnsi="Arial" w:cs="Arial"/>
          <w:bCs/>
          <w:szCs w:val="32"/>
        </w:rPr>
        <w:t>To compare argon laser peripheral iridoplasty (ALPI) against systemic medications in treatment of acute primary angle-closure: mid-term results.</w:t>
      </w:r>
      <w:r w:rsidRPr="00575F9F">
        <w:rPr>
          <w:rFonts w:ascii="Arial" w:hAnsi="Arial" w:cs="Arial"/>
          <w:b/>
          <w:bCs/>
          <w:szCs w:val="32"/>
        </w:rPr>
        <w:t xml:space="preserve"> </w:t>
      </w:r>
      <w:r>
        <w:rPr>
          <w:rFonts w:ascii="Arial" w:hAnsi="Arial" w:cs="Arial"/>
          <w:szCs w:val="22"/>
          <w:u w:color="262626"/>
        </w:rPr>
        <w:t>Eye (Lond). 2006;20</w:t>
      </w:r>
      <w:r w:rsidRPr="00575F9F">
        <w:rPr>
          <w:rFonts w:ascii="Arial" w:hAnsi="Arial" w:cs="Arial"/>
          <w:szCs w:val="22"/>
          <w:u w:color="262626"/>
        </w:rPr>
        <w:t>:309-14.</w:t>
      </w:r>
    </w:p>
    <w:p w14:paraId="247EDE9F" w14:textId="77777777" w:rsidR="008F044C" w:rsidRPr="00575F9F" w:rsidRDefault="008F044C" w:rsidP="008F044C">
      <w:pPr>
        <w:pStyle w:val="ListParagraph"/>
        <w:numPr>
          <w:ilvl w:val="0"/>
          <w:numId w:val="2"/>
        </w:numPr>
        <w:spacing w:line="480" w:lineRule="auto"/>
        <w:ind w:left="360"/>
        <w:rPr>
          <w:rFonts w:ascii="Arial" w:hAnsi="Arial"/>
        </w:rPr>
      </w:pPr>
      <w:r w:rsidRPr="00575F9F">
        <w:rPr>
          <w:rFonts w:ascii="Arial" w:hAnsi="Arial" w:cs="Arial"/>
          <w:bCs/>
          <w:szCs w:val="28"/>
        </w:rPr>
        <w:t>Sanchez-Parra</w:t>
      </w:r>
      <w:r w:rsidRPr="00575F9F">
        <w:rPr>
          <w:rFonts w:ascii="Arial" w:hAnsi="Arial" w:cs="Arial"/>
          <w:szCs w:val="28"/>
        </w:rPr>
        <w:t xml:space="preserve"> L, Pardhan S, Buckley RJ, Parker M, Bourne RR. </w:t>
      </w:r>
      <w:r w:rsidRPr="00575F9F">
        <w:rPr>
          <w:rFonts w:ascii="Arial" w:hAnsi="Arial" w:cs="Arial"/>
          <w:bCs/>
          <w:szCs w:val="32"/>
        </w:rPr>
        <w:t>Diurnal Intraocular Pressure and the Relationship With Swept-Source OCT-Derived Anterior Chamber Dimensions in Angle Closure: The IMPACT Study.</w:t>
      </w:r>
      <w:r w:rsidRPr="00575F9F">
        <w:rPr>
          <w:rFonts w:ascii="Arial" w:hAnsi="Arial" w:cs="Arial"/>
          <w:b/>
          <w:bCs/>
          <w:szCs w:val="32"/>
        </w:rPr>
        <w:t xml:space="preserve"> </w:t>
      </w:r>
      <w:r w:rsidRPr="00575F9F">
        <w:rPr>
          <w:rFonts w:ascii="Arial" w:hAnsi="Arial" w:cs="Arial"/>
          <w:szCs w:val="22"/>
          <w:u w:color="262626"/>
        </w:rPr>
        <w:t>Inv</w:t>
      </w:r>
      <w:r>
        <w:rPr>
          <w:rFonts w:ascii="Arial" w:hAnsi="Arial" w:cs="Arial"/>
          <w:szCs w:val="22"/>
          <w:u w:color="262626"/>
        </w:rPr>
        <w:t>est Ophthalmol Vis Sci. 2015;56</w:t>
      </w:r>
      <w:r w:rsidRPr="00575F9F">
        <w:rPr>
          <w:rFonts w:ascii="Arial" w:hAnsi="Arial" w:cs="Arial"/>
          <w:szCs w:val="22"/>
          <w:u w:color="262626"/>
        </w:rPr>
        <w:t>:2943-9.</w:t>
      </w:r>
    </w:p>
    <w:p w14:paraId="322F4956" w14:textId="77777777" w:rsidR="008F044C" w:rsidRPr="00575F9F" w:rsidRDefault="008F044C" w:rsidP="008F044C">
      <w:pPr>
        <w:pStyle w:val="ListParagraph"/>
        <w:numPr>
          <w:ilvl w:val="0"/>
          <w:numId w:val="2"/>
        </w:numPr>
        <w:spacing w:line="480" w:lineRule="auto"/>
        <w:ind w:left="360"/>
        <w:rPr>
          <w:rFonts w:ascii="Arial" w:hAnsi="Arial"/>
        </w:rPr>
      </w:pPr>
      <w:r w:rsidRPr="00575F9F">
        <w:rPr>
          <w:rFonts w:ascii="Arial" w:hAnsi="Arial" w:cs="Arial"/>
          <w:bCs/>
          <w:szCs w:val="28"/>
        </w:rPr>
        <w:t>Rotchford</w:t>
      </w:r>
      <w:r w:rsidRPr="00575F9F">
        <w:rPr>
          <w:rFonts w:ascii="Arial" w:hAnsi="Arial" w:cs="Arial"/>
          <w:szCs w:val="28"/>
        </w:rPr>
        <w:t xml:space="preserve"> AP, Uppal S, Lakshmanan A, King AJ. </w:t>
      </w:r>
      <w:r w:rsidRPr="00575F9F">
        <w:rPr>
          <w:rFonts w:ascii="Arial" w:hAnsi="Arial" w:cs="Arial"/>
          <w:bCs/>
          <w:szCs w:val="32"/>
        </w:rPr>
        <w:t>Day-to-day variability in intraocular pressure in glaucoma and ocular hypertension.</w:t>
      </w:r>
      <w:r w:rsidRPr="00575F9F">
        <w:rPr>
          <w:rFonts w:ascii="Arial" w:hAnsi="Arial" w:cs="Arial"/>
          <w:b/>
          <w:bCs/>
          <w:szCs w:val="32"/>
        </w:rPr>
        <w:t xml:space="preserve"> </w:t>
      </w:r>
      <w:r>
        <w:rPr>
          <w:rFonts w:ascii="Arial" w:hAnsi="Arial" w:cs="Arial"/>
          <w:szCs w:val="22"/>
          <w:u w:color="262626"/>
        </w:rPr>
        <w:t>Br J Ophthalmol. 2012;96</w:t>
      </w:r>
      <w:r w:rsidRPr="00575F9F">
        <w:rPr>
          <w:rFonts w:ascii="Arial" w:hAnsi="Arial" w:cs="Arial"/>
          <w:szCs w:val="22"/>
          <w:u w:color="262626"/>
        </w:rPr>
        <w:t>:967-70.</w:t>
      </w:r>
    </w:p>
    <w:p w14:paraId="5B1D3E55" w14:textId="77777777" w:rsidR="008F044C" w:rsidRPr="00575F9F" w:rsidRDefault="008F044C" w:rsidP="008F044C">
      <w:pPr>
        <w:pStyle w:val="ListParagraph"/>
        <w:numPr>
          <w:ilvl w:val="0"/>
          <w:numId w:val="2"/>
        </w:numPr>
        <w:spacing w:line="480" w:lineRule="auto"/>
        <w:ind w:left="360"/>
        <w:rPr>
          <w:rFonts w:ascii="Arial" w:hAnsi="Arial"/>
        </w:rPr>
      </w:pPr>
      <w:r w:rsidRPr="00575F9F">
        <w:rPr>
          <w:rFonts w:ascii="Arial" w:hAnsi="Arial" w:cs="Arial"/>
          <w:bCs/>
          <w:szCs w:val="28"/>
        </w:rPr>
        <w:t>Sun</w:t>
      </w:r>
      <w:r w:rsidRPr="00575F9F">
        <w:rPr>
          <w:rFonts w:ascii="Arial" w:hAnsi="Arial" w:cs="Arial"/>
          <w:szCs w:val="28"/>
        </w:rPr>
        <w:t xml:space="preserve"> X, Liang YB, Wang NL et al. </w:t>
      </w:r>
      <w:r w:rsidRPr="00575F9F">
        <w:rPr>
          <w:rFonts w:ascii="Arial" w:hAnsi="Arial" w:cs="Arial"/>
          <w:bCs/>
          <w:szCs w:val="32"/>
        </w:rPr>
        <w:t>Laser peripheral iridotomy with and without iridoplasty for primary angle-closure glaucoma: 1-year results of a randomized pilot study.</w:t>
      </w:r>
      <w:r w:rsidRPr="00575F9F">
        <w:rPr>
          <w:rFonts w:ascii="Arial" w:hAnsi="Arial" w:cs="Arial"/>
          <w:b/>
          <w:bCs/>
          <w:szCs w:val="32"/>
        </w:rPr>
        <w:t xml:space="preserve"> </w:t>
      </w:r>
      <w:r>
        <w:rPr>
          <w:rFonts w:ascii="Arial" w:hAnsi="Arial" w:cs="Arial"/>
          <w:szCs w:val="22"/>
          <w:u w:color="262626"/>
        </w:rPr>
        <w:t>Am J Ophthalmol. 2010</w:t>
      </w:r>
      <w:r w:rsidRPr="00575F9F">
        <w:rPr>
          <w:rFonts w:ascii="Arial" w:hAnsi="Arial" w:cs="Arial"/>
          <w:szCs w:val="22"/>
          <w:u w:color="262626"/>
        </w:rPr>
        <w:t>;150:68-73.</w:t>
      </w:r>
    </w:p>
    <w:p w14:paraId="0BED37C5" w14:textId="77777777" w:rsidR="00B84B43" w:rsidRPr="00B84B43" w:rsidRDefault="00704CCC" w:rsidP="008F044C">
      <w:pPr>
        <w:pStyle w:val="ListParagraph"/>
        <w:numPr>
          <w:ilvl w:val="0"/>
          <w:numId w:val="2"/>
        </w:numPr>
        <w:spacing w:line="480" w:lineRule="auto"/>
        <w:ind w:left="360"/>
        <w:rPr>
          <w:rFonts w:ascii="Arial" w:hAnsi="Arial"/>
        </w:rPr>
      </w:pPr>
      <w:hyperlink r:id="rId13" w:history="1">
        <w:r w:rsidR="008F044C" w:rsidRPr="00575F9F">
          <w:rPr>
            <w:rFonts w:ascii="Arial" w:hAnsi="Arial" w:cs="Arial"/>
            <w:u w:color="262626"/>
          </w:rPr>
          <w:t>Lee JR</w:t>
        </w:r>
      </w:hyperlink>
      <w:r w:rsidR="008F044C" w:rsidRPr="00575F9F">
        <w:rPr>
          <w:rFonts w:ascii="Arial" w:hAnsi="Arial" w:cs="Arial"/>
        </w:rPr>
        <w:t xml:space="preserve">, </w:t>
      </w:r>
      <w:hyperlink r:id="rId14" w:history="1">
        <w:r w:rsidR="008F044C" w:rsidRPr="00575F9F">
          <w:rPr>
            <w:rFonts w:ascii="Arial" w:hAnsi="Arial" w:cs="Arial"/>
            <w:u w:color="262626"/>
          </w:rPr>
          <w:t>Choi JY</w:t>
        </w:r>
      </w:hyperlink>
      <w:r w:rsidR="008F044C" w:rsidRPr="00575F9F">
        <w:rPr>
          <w:rFonts w:ascii="Arial" w:hAnsi="Arial" w:cs="Arial"/>
        </w:rPr>
        <w:t xml:space="preserve">, </w:t>
      </w:r>
      <w:hyperlink r:id="rId15" w:history="1">
        <w:r w:rsidR="008F044C" w:rsidRPr="00575F9F">
          <w:rPr>
            <w:rFonts w:ascii="Arial" w:hAnsi="Arial" w:cs="Arial"/>
            <w:u w:color="262626"/>
          </w:rPr>
          <w:t>Kim YD</w:t>
        </w:r>
      </w:hyperlink>
      <w:r w:rsidR="008F044C" w:rsidRPr="00575F9F">
        <w:rPr>
          <w:rFonts w:ascii="Arial" w:hAnsi="Arial" w:cs="Arial"/>
        </w:rPr>
        <w:t xml:space="preserve">, </w:t>
      </w:r>
      <w:hyperlink r:id="rId16" w:history="1">
        <w:r w:rsidR="008F044C" w:rsidRPr="00575F9F">
          <w:rPr>
            <w:rFonts w:ascii="Arial" w:hAnsi="Arial" w:cs="Arial"/>
            <w:u w:color="262626"/>
          </w:rPr>
          <w:t>Choi J</w:t>
        </w:r>
      </w:hyperlink>
      <w:r w:rsidR="008F044C" w:rsidRPr="00575F9F">
        <w:rPr>
          <w:rFonts w:ascii="Arial" w:hAnsi="Arial" w:cs="Arial"/>
        </w:rPr>
        <w:t xml:space="preserve">. </w:t>
      </w:r>
      <w:r w:rsidR="008F044C" w:rsidRPr="00575F9F">
        <w:rPr>
          <w:rFonts w:ascii="Arial" w:hAnsi="Arial" w:cs="Arial"/>
          <w:bCs/>
          <w:szCs w:val="32"/>
        </w:rPr>
        <w:t>Laser peripheral iridotomy with iridoplasty in primary angle closure suspect: anterior chamber analysis by pentacam.</w:t>
      </w:r>
      <w:r w:rsidR="008F044C" w:rsidRPr="00575F9F">
        <w:rPr>
          <w:rFonts w:ascii="Arial" w:hAnsi="Arial" w:cs="Arial"/>
          <w:b/>
          <w:bCs/>
          <w:szCs w:val="32"/>
        </w:rPr>
        <w:t xml:space="preserve"> </w:t>
      </w:r>
      <w:r w:rsidR="008F044C">
        <w:rPr>
          <w:rFonts w:ascii="Arial" w:hAnsi="Arial" w:cs="Arial"/>
          <w:szCs w:val="22"/>
          <w:u w:color="262626"/>
        </w:rPr>
        <w:t>Korean J Ophthalmol. 2011;25</w:t>
      </w:r>
      <w:r w:rsidR="008F044C" w:rsidRPr="00575F9F">
        <w:rPr>
          <w:rFonts w:ascii="Arial" w:hAnsi="Arial" w:cs="Arial"/>
          <w:szCs w:val="22"/>
          <w:u w:color="262626"/>
        </w:rPr>
        <w:t>:252-6.</w:t>
      </w:r>
    </w:p>
    <w:p w14:paraId="268141D5" w14:textId="77777777" w:rsidR="008F044C" w:rsidRPr="00575F9F" w:rsidRDefault="00620FC3" w:rsidP="008F044C">
      <w:pPr>
        <w:pStyle w:val="ListParagraph"/>
        <w:numPr>
          <w:ilvl w:val="0"/>
          <w:numId w:val="2"/>
        </w:numPr>
        <w:spacing w:line="480" w:lineRule="auto"/>
        <w:ind w:left="360"/>
        <w:rPr>
          <w:rFonts w:ascii="Arial" w:hAnsi="Arial"/>
        </w:rPr>
      </w:pPr>
      <w:r>
        <w:rPr>
          <w:rFonts w:ascii="Arial" w:hAnsi="Arial"/>
        </w:rPr>
        <w:t>Narayanaswamy A., Baskaran M, Perera Sa et al. Argon Laser Peripheral Iridoplasty for Primary Angle Closure Glaucoma: A Randomised Control Trial. Ophthalmology 2016; 123(3): 514-21</w:t>
      </w:r>
      <w:r w:rsidR="00D77133">
        <w:rPr>
          <w:rFonts w:ascii="Arial" w:hAnsi="Arial"/>
        </w:rPr>
        <w:t>.</w:t>
      </w:r>
    </w:p>
    <w:p w14:paraId="47C743DF" w14:textId="77777777" w:rsidR="00CC25A5" w:rsidRDefault="00CC25A5" w:rsidP="008F044C">
      <w:pPr>
        <w:pStyle w:val="NormalWeb"/>
        <w:spacing w:before="2" w:after="2" w:line="480" w:lineRule="auto"/>
        <w:jc w:val="both"/>
        <w:rPr>
          <w:rFonts w:ascii="Arial" w:hAnsi="Arial"/>
          <w:sz w:val="28"/>
          <w:szCs w:val="16"/>
        </w:rPr>
      </w:pPr>
    </w:p>
    <w:p w14:paraId="4283A465" w14:textId="77777777" w:rsidR="00CC25A5" w:rsidRPr="008C3F9D" w:rsidRDefault="00CC25A5" w:rsidP="008F044C">
      <w:pPr>
        <w:spacing w:line="480" w:lineRule="auto"/>
        <w:jc w:val="both"/>
        <w:rPr>
          <w:rFonts w:ascii="Arial" w:hAnsi="Arial"/>
          <w:sz w:val="28"/>
        </w:rPr>
      </w:pPr>
    </w:p>
    <w:p w14:paraId="4F467D20" w14:textId="77777777" w:rsidR="000D6DE7" w:rsidRDefault="000D6DE7" w:rsidP="008F044C"/>
    <w:p w14:paraId="5E3B0492" w14:textId="77777777" w:rsidR="000D6DE7" w:rsidRDefault="000D6DE7" w:rsidP="008F044C"/>
    <w:p w14:paraId="192B4DFA" w14:textId="77777777" w:rsidR="000D6DE7" w:rsidRDefault="000D6DE7" w:rsidP="008F044C"/>
    <w:p w14:paraId="2D5B29BE" w14:textId="77777777" w:rsidR="000D6DE7" w:rsidRDefault="000D6DE7" w:rsidP="008F044C"/>
    <w:p w14:paraId="1D5D2129" w14:textId="77777777" w:rsidR="000D6DE7" w:rsidRDefault="000D6DE7" w:rsidP="008F044C"/>
    <w:p w14:paraId="18CDF225" w14:textId="77777777" w:rsidR="000D6DE7" w:rsidRDefault="000D6DE7" w:rsidP="008F044C"/>
    <w:p w14:paraId="2FCF3D86" w14:textId="77777777" w:rsidR="000D6DE7" w:rsidRDefault="000D6DE7" w:rsidP="008F044C"/>
    <w:p w14:paraId="3C780D7B" w14:textId="77777777" w:rsidR="000D6DE7" w:rsidRPr="00177D9C" w:rsidRDefault="000D6DE7" w:rsidP="000D6DE7">
      <w:pPr>
        <w:pStyle w:val="NormalWeb"/>
        <w:spacing w:before="2" w:after="2"/>
        <w:jc w:val="both"/>
        <w:rPr>
          <w:rFonts w:ascii="Arial" w:hAnsi="Arial"/>
          <w:b/>
          <w:sz w:val="28"/>
          <w:szCs w:val="28"/>
        </w:rPr>
      </w:pPr>
      <w:r w:rsidRPr="0047754D">
        <w:rPr>
          <w:rFonts w:ascii="Arial" w:hAnsi="Arial"/>
          <w:b/>
          <w:sz w:val="24"/>
        </w:rPr>
        <w:lastRenderedPageBreak/>
        <w:t xml:space="preserve">TABLE 1.  </w:t>
      </w:r>
      <w:r w:rsidRPr="0047754D">
        <w:rPr>
          <w:rFonts w:ascii="Arial" w:hAnsi="Arial"/>
          <w:b/>
          <w:sz w:val="24"/>
          <w:szCs w:val="28"/>
        </w:rPr>
        <w:t xml:space="preserve">Parameters from </w:t>
      </w:r>
      <w:r w:rsidRPr="0047754D">
        <w:rPr>
          <w:rFonts w:ascii="Arial" w:eastAsia="Calibri" w:hAnsi="Arial" w:cs="Arial"/>
          <w:b/>
          <w:kern w:val="32"/>
          <w:sz w:val="24"/>
          <w:szCs w:val="28"/>
          <w:lang w:eastAsia="en-GB" w:bidi="en-US"/>
        </w:rPr>
        <w:t xml:space="preserve">swept-source OCT-measured </w:t>
      </w:r>
      <w:r w:rsidRPr="0047754D">
        <w:rPr>
          <w:rFonts w:ascii="Arial" w:hAnsi="Arial"/>
          <w:b/>
          <w:sz w:val="24"/>
          <w:szCs w:val="28"/>
        </w:rPr>
        <w:t xml:space="preserve">anterior chamber angle sections before and after </w:t>
      </w:r>
      <w:r>
        <w:rPr>
          <w:rFonts w:ascii="Arial" w:hAnsi="Arial"/>
          <w:b/>
          <w:sz w:val="24"/>
          <w:szCs w:val="28"/>
        </w:rPr>
        <w:t>argon laser peripheral iridoplasty</w:t>
      </w:r>
    </w:p>
    <w:p w14:paraId="64A9EC51" w14:textId="77777777" w:rsidR="000D6DE7" w:rsidRDefault="000D6DE7" w:rsidP="000D6DE7">
      <w:pPr>
        <w:rPr>
          <w:rFonts w:ascii="Arial" w:hAnsi="Arial"/>
          <w:sz w:val="18"/>
        </w:rPr>
      </w:pPr>
    </w:p>
    <w:tbl>
      <w:tblPr>
        <w:tblW w:w="8931" w:type="dxa"/>
        <w:tblInd w:w="-176" w:type="dxa"/>
        <w:tblLook w:val="00A0" w:firstRow="1" w:lastRow="0" w:firstColumn="1" w:lastColumn="0" w:noHBand="0" w:noVBand="0"/>
      </w:tblPr>
      <w:tblGrid>
        <w:gridCol w:w="2836"/>
        <w:gridCol w:w="2031"/>
        <w:gridCol w:w="2032"/>
        <w:gridCol w:w="2032"/>
      </w:tblGrid>
      <w:tr w:rsidR="000D6DE7" w:rsidRPr="001C1C8A" w14:paraId="6DE5CF89" w14:textId="77777777">
        <w:trPr>
          <w:trHeight w:val="684"/>
        </w:trPr>
        <w:tc>
          <w:tcPr>
            <w:tcW w:w="2836" w:type="dxa"/>
            <w:tcBorders>
              <w:top w:val="single" w:sz="12" w:space="0" w:color="auto"/>
              <w:bottom w:val="single" w:sz="12" w:space="0" w:color="auto"/>
            </w:tcBorders>
            <w:vAlign w:val="center"/>
          </w:tcPr>
          <w:p w14:paraId="65DBC7F3" w14:textId="77777777" w:rsidR="000D6DE7" w:rsidRPr="001C1C8A" w:rsidRDefault="000D6DE7" w:rsidP="00ED28CD">
            <w:pPr>
              <w:jc w:val="center"/>
              <w:rPr>
                <w:rFonts w:ascii="Arial" w:hAnsi="Arial"/>
                <w:sz w:val="20"/>
              </w:rPr>
            </w:pPr>
          </w:p>
        </w:tc>
        <w:tc>
          <w:tcPr>
            <w:tcW w:w="2031" w:type="dxa"/>
            <w:tcBorders>
              <w:top w:val="single" w:sz="12" w:space="0" w:color="auto"/>
              <w:bottom w:val="single" w:sz="12" w:space="0" w:color="auto"/>
            </w:tcBorders>
            <w:vAlign w:val="center"/>
          </w:tcPr>
          <w:p w14:paraId="3B929E07" w14:textId="77777777" w:rsidR="000D6DE7" w:rsidRPr="00D40F48" w:rsidRDefault="000D6DE7" w:rsidP="00ED28CD">
            <w:pPr>
              <w:jc w:val="center"/>
              <w:rPr>
                <w:rFonts w:ascii="Arial" w:hAnsi="Arial"/>
                <w:b/>
                <w:sz w:val="20"/>
                <w:vertAlign w:val="superscript"/>
              </w:rPr>
            </w:pPr>
            <w:r w:rsidRPr="003208C8">
              <w:rPr>
                <w:rFonts w:ascii="Arial" w:hAnsi="Arial"/>
                <w:b/>
                <w:sz w:val="20"/>
              </w:rPr>
              <w:t>Pre- ALPI</w:t>
            </w:r>
            <w:r>
              <w:rPr>
                <w:rFonts w:ascii="Arial" w:hAnsi="Arial"/>
                <w:b/>
                <w:sz w:val="20"/>
                <w:vertAlign w:val="superscript"/>
              </w:rPr>
              <w:t>*</w:t>
            </w:r>
          </w:p>
        </w:tc>
        <w:tc>
          <w:tcPr>
            <w:tcW w:w="2032" w:type="dxa"/>
            <w:tcBorders>
              <w:top w:val="single" w:sz="12" w:space="0" w:color="auto"/>
              <w:bottom w:val="single" w:sz="12" w:space="0" w:color="auto"/>
            </w:tcBorders>
            <w:vAlign w:val="center"/>
          </w:tcPr>
          <w:p w14:paraId="02C549D7" w14:textId="77777777" w:rsidR="000D6DE7" w:rsidRPr="00D40F48" w:rsidRDefault="000D6DE7" w:rsidP="00ED28CD">
            <w:pPr>
              <w:jc w:val="center"/>
              <w:rPr>
                <w:rFonts w:ascii="Arial" w:hAnsi="Arial"/>
                <w:b/>
                <w:sz w:val="20"/>
                <w:vertAlign w:val="superscript"/>
              </w:rPr>
            </w:pPr>
            <w:r w:rsidRPr="003208C8">
              <w:rPr>
                <w:rFonts w:ascii="Arial" w:hAnsi="Arial"/>
                <w:b/>
                <w:sz w:val="20"/>
              </w:rPr>
              <w:t>1 day post-ALPI</w:t>
            </w:r>
            <w:r>
              <w:rPr>
                <w:rFonts w:ascii="Arial" w:hAnsi="Arial"/>
                <w:b/>
                <w:sz w:val="20"/>
                <w:vertAlign w:val="superscript"/>
              </w:rPr>
              <w:sym w:font="Wingdings 2" w:char="F085"/>
            </w:r>
          </w:p>
        </w:tc>
        <w:tc>
          <w:tcPr>
            <w:tcW w:w="2032" w:type="dxa"/>
            <w:tcBorders>
              <w:top w:val="single" w:sz="12" w:space="0" w:color="auto"/>
              <w:bottom w:val="single" w:sz="12" w:space="0" w:color="auto"/>
            </w:tcBorders>
            <w:vAlign w:val="center"/>
          </w:tcPr>
          <w:p w14:paraId="65AE61AB" w14:textId="77777777" w:rsidR="000D6DE7" w:rsidRPr="00D40F48" w:rsidRDefault="000D6DE7" w:rsidP="00ED28CD">
            <w:pPr>
              <w:jc w:val="center"/>
              <w:rPr>
                <w:rFonts w:ascii="Arial" w:hAnsi="Arial"/>
                <w:b/>
                <w:sz w:val="20"/>
                <w:vertAlign w:val="superscript"/>
              </w:rPr>
            </w:pPr>
            <w:r w:rsidRPr="003208C8">
              <w:rPr>
                <w:rFonts w:ascii="Arial" w:hAnsi="Arial"/>
                <w:b/>
                <w:sz w:val="20"/>
              </w:rPr>
              <w:t>3 months post-ALPI</w:t>
            </w:r>
            <w:r>
              <w:rPr>
                <w:rFonts w:ascii="Arial" w:hAnsi="Arial"/>
                <w:b/>
                <w:sz w:val="20"/>
                <w:vertAlign w:val="superscript"/>
              </w:rPr>
              <w:sym w:font="Wingdings 2" w:char="F085"/>
            </w:r>
          </w:p>
        </w:tc>
      </w:tr>
      <w:tr w:rsidR="000D6DE7" w:rsidRPr="001C1C8A" w14:paraId="309C5AB0" w14:textId="77777777">
        <w:trPr>
          <w:trHeight w:val="684"/>
        </w:trPr>
        <w:tc>
          <w:tcPr>
            <w:tcW w:w="2836" w:type="dxa"/>
            <w:tcBorders>
              <w:top w:val="single" w:sz="12" w:space="0" w:color="auto"/>
            </w:tcBorders>
            <w:vAlign w:val="center"/>
          </w:tcPr>
          <w:p w14:paraId="2457B9A0" w14:textId="77777777" w:rsidR="000D6DE7" w:rsidRPr="003208C8" w:rsidRDefault="000D6DE7" w:rsidP="00ED28CD">
            <w:pPr>
              <w:jc w:val="center"/>
              <w:rPr>
                <w:rFonts w:ascii="Arial" w:hAnsi="Arial"/>
                <w:b/>
                <w:sz w:val="20"/>
              </w:rPr>
            </w:pPr>
            <w:r w:rsidRPr="003208C8">
              <w:rPr>
                <w:rFonts w:ascii="Arial" w:hAnsi="Arial"/>
                <w:b/>
                <w:sz w:val="20"/>
              </w:rPr>
              <w:t>Superior AOD500</w:t>
            </w:r>
          </w:p>
        </w:tc>
        <w:tc>
          <w:tcPr>
            <w:tcW w:w="2031" w:type="dxa"/>
            <w:tcBorders>
              <w:top w:val="single" w:sz="12" w:space="0" w:color="auto"/>
            </w:tcBorders>
            <w:vAlign w:val="center"/>
          </w:tcPr>
          <w:p w14:paraId="5478F688" w14:textId="77777777" w:rsidR="000D6DE7" w:rsidRPr="001C1C8A" w:rsidRDefault="000D6DE7" w:rsidP="00ED28CD">
            <w:pPr>
              <w:jc w:val="center"/>
              <w:rPr>
                <w:rFonts w:ascii="Arial" w:hAnsi="Arial"/>
                <w:sz w:val="20"/>
                <w:szCs w:val="20"/>
              </w:rPr>
            </w:pPr>
            <w:r w:rsidRPr="001C1C8A">
              <w:rPr>
                <w:rFonts w:ascii="Arial" w:hAnsi="Arial"/>
                <w:sz w:val="20"/>
                <w:szCs w:val="20"/>
              </w:rPr>
              <w:t>0.05</w:t>
            </w:r>
            <w:r>
              <w:rPr>
                <w:rFonts w:ascii="Arial" w:hAnsi="Arial"/>
                <w:sz w:val="20"/>
                <w:szCs w:val="20"/>
              </w:rPr>
              <w:t>1</w:t>
            </w:r>
          </w:p>
        </w:tc>
        <w:tc>
          <w:tcPr>
            <w:tcW w:w="2032" w:type="dxa"/>
            <w:tcBorders>
              <w:top w:val="single" w:sz="12" w:space="0" w:color="auto"/>
            </w:tcBorders>
            <w:vAlign w:val="center"/>
          </w:tcPr>
          <w:p w14:paraId="3F969D38" w14:textId="77777777" w:rsidR="000D6DE7" w:rsidRPr="001C1C8A" w:rsidRDefault="000D6DE7" w:rsidP="00ED28CD">
            <w:pPr>
              <w:jc w:val="center"/>
              <w:rPr>
                <w:rFonts w:ascii="Arial" w:hAnsi="Arial"/>
                <w:sz w:val="20"/>
                <w:szCs w:val="20"/>
              </w:rPr>
            </w:pPr>
            <w:r>
              <w:rPr>
                <w:rFonts w:ascii="Arial" w:hAnsi="Arial"/>
                <w:sz w:val="20"/>
                <w:szCs w:val="20"/>
              </w:rPr>
              <w:t>0.105</w:t>
            </w:r>
          </w:p>
          <w:p w14:paraId="101A30B5" w14:textId="77777777" w:rsidR="000D6DE7" w:rsidRPr="001C1C8A" w:rsidRDefault="000D6DE7" w:rsidP="00ED28CD">
            <w:pPr>
              <w:jc w:val="center"/>
              <w:rPr>
                <w:rFonts w:ascii="Arial" w:hAnsi="Arial"/>
                <w:sz w:val="20"/>
                <w:szCs w:val="20"/>
              </w:rPr>
            </w:pPr>
            <w:r>
              <w:rPr>
                <w:rFonts w:ascii="Arial" w:hAnsi="Arial"/>
                <w:sz w:val="20"/>
                <w:szCs w:val="20"/>
              </w:rPr>
              <w:t>(</w:t>
            </w:r>
            <w:r w:rsidRPr="001C1C8A">
              <w:rPr>
                <w:rFonts w:ascii="Arial" w:hAnsi="Arial"/>
                <w:sz w:val="20"/>
                <w:szCs w:val="20"/>
              </w:rPr>
              <w:t>0.003</w:t>
            </w:r>
            <w:r>
              <w:rPr>
                <w:rFonts w:ascii="Arial" w:hAnsi="Arial"/>
                <w:sz w:val="20"/>
                <w:szCs w:val="20"/>
              </w:rPr>
              <w:t>)</w:t>
            </w:r>
          </w:p>
        </w:tc>
        <w:tc>
          <w:tcPr>
            <w:tcW w:w="2032" w:type="dxa"/>
            <w:tcBorders>
              <w:top w:val="single" w:sz="12" w:space="0" w:color="auto"/>
            </w:tcBorders>
            <w:vAlign w:val="center"/>
          </w:tcPr>
          <w:p w14:paraId="57CB4E8B" w14:textId="77777777" w:rsidR="000D6DE7" w:rsidRPr="001C1C8A" w:rsidRDefault="000D6DE7" w:rsidP="00ED28CD">
            <w:pPr>
              <w:jc w:val="center"/>
              <w:rPr>
                <w:rFonts w:ascii="Arial" w:hAnsi="Arial"/>
                <w:sz w:val="20"/>
              </w:rPr>
            </w:pPr>
            <w:r>
              <w:rPr>
                <w:rFonts w:ascii="Arial" w:hAnsi="Arial"/>
                <w:sz w:val="20"/>
              </w:rPr>
              <w:t>0.083</w:t>
            </w:r>
          </w:p>
          <w:p w14:paraId="2D910C94" w14:textId="77777777" w:rsidR="000D6DE7" w:rsidRPr="001C1C8A" w:rsidRDefault="000D6DE7" w:rsidP="00ED28CD">
            <w:pPr>
              <w:jc w:val="center"/>
              <w:rPr>
                <w:rFonts w:ascii="Arial" w:hAnsi="Arial"/>
                <w:sz w:val="20"/>
                <w:szCs w:val="20"/>
              </w:rPr>
            </w:pPr>
            <w:r>
              <w:rPr>
                <w:rFonts w:ascii="Arial" w:hAnsi="Arial"/>
                <w:sz w:val="20"/>
                <w:szCs w:val="20"/>
              </w:rPr>
              <w:t>(</w:t>
            </w:r>
            <w:r w:rsidRPr="001C1C8A">
              <w:rPr>
                <w:rFonts w:ascii="Arial" w:hAnsi="Arial"/>
                <w:sz w:val="20"/>
                <w:szCs w:val="20"/>
              </w:rPr>
              <w:t>0.015</w:t>
            </w:r>
            <w:r>
              <w:rPr>
                <w:rFonts w:ascii="Arial" w:hAnsi="Arial"/>
                <w:sz w:val="20"/>
                <w:szCs w:val="20"/>
              </w:rPr>
              <w:t>)</w:t>
            </w:r>
          </w:p>
        </w:tc>
      </w:tr>
      <w:tr w:rsidR="000D6DE7" w:rsidRPr="001C1C8A" w14:paraId="62FC5AF4" w14:textId="77777777">
        <w:trPr>
          <w:trHeight w:val="685"/>
        </w:trPr>
        <w:tc>
          <w:tcPr>
            <w:tcW w:w="2836" w:type="dxa"/>
            <w:vAlign w:val="center"/>
          </w:tcPr>
          <w:p w14:paraId="794FF25E" w14:textId="77777777" w:rsidR="000D6DE7" w:rsidRPr="003208C8" w:rsidRDefault="000D6DE7" w:rsidP="00ED28CD">
            <w:pPr>
              <w:jc w:val="center"/>
              <w:rPr>
                <w:rFonts w:ascii="Arial" w:hAnsi="Arial"/>
                <w:b/>
                <w:sz w:val="20"/>
              </w:rPr>
            </w:pPr>
            <w:r w:rsidRPr="003208C8">
              <w:rPr>
                <w:rFonts w:ascii="Arial" w:hAnsi="Arial"/>
                <w:b/>
                <w:sz w:val="20"/>
              </w:rPr>
              <w:t>Superionasal AOD500</w:t>
            </w:r>
          </w:p>
        </w:tc>
        <w:tc>
          <w:tcPr>
            <w:tcW w:w="2031" w:type="dxa"/>
            <w:vAlign w:val="center"/>
          </w:tcPr>
          <w:p w14:paraId="0B11F796" w14:textId="77777777" w:rsidR="000D6DE7" w:rsidRPr="001C1C8A" w:rsidRDefault="000D6DE7" w:rsidP="00ED28CD">
            <w:pPr>
              <w:jc w:val="center"/>
              <w:rPr>
                <w:rFonts w:ascii="Arial" w:hAnsi="Arial"/>
                <w:sz w:val="20"/>
                <w:szCs w:val="20"/>
              </w:rPr>
            </w:pPr>
            <w:r w:rsidRPr="001C1C8A">
              <w:rPr>
                <w:rFonts w:ascii="Arial" w:hAnsi="Arial"/>
                <w:sz w:val="20"/>
                <w:szCs w:val="20"/>
              </w:rPr>
              <w:t>0.057</w:t>
            </w:r>
          </w:p>
        </w:tc>
        <w:tc>
          <w:tcPr>
            <w:tcW w:w="2032" w:type="dxa"/>
            <w:vAlign w:val="center"/>
          </w:tcPr>
          <w:p w14:paraId="4B53FDA6" w14:textId="77777777" w:rsidR="000D6DE7" w:rsidRPr="001C1C8A" w:rsidRDefault="000D6DE7" w:rsidP="00ED28CD">
            <w:pPr>
              <w:jc w:val="center"/>
              <w:rPr>
                <w:rFonts w:ascii="Arial" w:hAnsi="Arial"/>
                <w:sz w:val="20"/>
                <w:szCs w:val="20"/>
              </w:rPr>
            </w:pPr>
            <w:r>
              <w:rPr>
                <w:rFonts w:ascii="Arial" w:hAnsi="Arial"/>
                <w:sz w:val="20"/>
                <w:szCs w:val="20"/>
              </w:rPr>
              <w:t>0.120</w:t>
            </w:r>
          </w:p>
          <w:p w14:paraId="7036A012"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0.001</w:t>
            </w:r>
            <w:r>
              <w:rPr>
                <w:rFonts w:ascii="Arial" w:hAnsi="Arial"/>
                <w:sz w:val="20"/>
              </w:rPr>
              <w:t>)</w:t>
            </w:r>
          </w:p>
        </w:tc>
        <w:tc>
          <w:tcPr>
            <w:tcW w:w="2032" w:type="dxa"/>
            <w:vAlign w:val="center"/>
          </w:tcPr>
          <w:p w14:paraId="7AA7B96A" w14:textId="77777777" w:rsidR="000D6DE7" w:rsidRPr="001C1C8A" w:rsidRDefault="000D6DE7" w:rsidP="00ED28CD">
            <w:pPr>
              <w:jc w:val="center"/>
              <w:rPr>
                <w:rFonts w:ascii="Arial" w:hAnsi="Arial"/>
                <w:sz w:val="20"/>
                <w:szCs w:val="20"/>
              </w:rPr>
            </w:pPr>
            <w:r>
              <w:rPr>
                <w:rFonts w:ascii="Arial" w:hAnsi="Arial"/>
                <w:sz w:val="20"/>
                <w:szCs w:val="20"/>
              </w:rPr>
              <w:t>0.088</w:t>
            </w:r>
          </w:p>
          <w:p w14:paraId="0F81007C" w14:textId="77777777" w:rsidR="000D6DE7" w:rsidRPr="001C1C8A" w:rsidRDefault="000D6DE7" w:rsidP="00ED28CD">
            <w:pPr>
              <w:jc w:val="center"/>
              <w:rPr>
                <w:rFonts w:ascii="Arial" w:hAnsi="Arial"/>
                <w:sz w:val="20"/>
                <w:szCs w:val="20"/>
              </w:rPr>
            </w:pPr>
            <w:r>
              <w:rPr>
                <w:rFonts w:ascii="Arial" w:hAnsi="Arial"/>
                <w:sz w:val="20"/>
                <w:szCs w:val="20"/>
              </w:rPr>
              <w:t>(0.044)</w:t>
            </w:r>
          </w:p>
        </w:tc>
      </w:tr>
      <w:tr w:rsidR="000D6DE7" w:rsidRPr="001C1C8A" w14:paraId="4C4C23B3" w14:textId="77777777">
        <w:trPr>
          <w:trHeight w:val="684"/>
        </w:trPr>
        <w:tc>
          <w:tcPr>
            <w:tcW w:w="2836" w:type="dxa"/>
            <w:vAlign w:val="center"/>
          </w:tcPr>
          <w:p w14:paraId="063A2E8B" w14:textId="77777777" w:rsidR="000D6DE7" w:rsidRPr="003208C8" w:rsidRDefault="000D6DE7" w:rsidP="00ED28CD">
            <w:pPr>
              <w:jc w:val="center"/>
              <w:rPr>
                <w:rFonts w:ascii="Arial" w:hAnsi="Arial"/>
                <w:b/>
                <w:sz w:val="20"/>
              </w:rPr>
            </w:pPr>
            <w:r w:rsidRPr="003208C8">
              <w:rPr>
                <w:rFonts w:ascii="Arial" w:hAnsi="Arial"/>
                <w:b/>
                <w:sz w:val="20"/>
              </w:rPr>
              <w:t>Nasal AOD500</w:t>
            </w:r>
          </w:p>
        </w:tc>
        <w:tc>
          <w:tcPr>
            <w:tcW w:w="2031" w:type="dxa"/>
            <w:vAlign w:val="center"/>
          </w:tcPr>
          <w:p w14:paraId="01182D31" w14:textId="77777777" w:rsidR="000D6DE7" w:rsidRPr="001C1C8A" w:rsidRDefault="000D6DE7" w:rsidP="00ED28CD">
            <w:pPr>
              <w:jc w:val="center"/>
              <w:rPr>
                <w:rFonts w:ascii="Arial" w:hAnsi="Arial"/>
                <w:sz w:val="20"/>
                <w:szCs w:val="20"/>
              </w:rPr>
            </w:pPr>
            <w:r w:rsidRPr="001C1C8A">
              <w:rPr>
                <w:rFonts w:ascii="Arial" w:hAnsi="Arial"/>
                <w:sz w:val="20"/>
                <w:szCs w:val="20"/>
              </w:rPr>
              <w:t>0.135</w:t>
            </w:r>
          </w:p>
        </w:tc>
        <w:tc>
          <w:tcPr>
            <w:tcW w:w="2032" w:type="dxa"/>
            <w:vAlign w:val="center"/>
          </w:tcPr>
          <w:p w14:paraId="178A681A" w14:textId="77777777" w:rsidR="000D6DE7" w:rsidRPr="001C1C8A" w:rsidRDefault="000D6DE7" w:rsidP="00ED28CD">
            <w:pPr>
              <w:jc w:val="center"/>
              <w:rPr>
                <w:rFonts w:ascii="Arial" w:hAnsi="Arial"/>
                <w:sz w:val="20"/>
                <w:szCs w:val="20"/>
              </w:rPr>
            </w:pPr>
            <w:r>
              <w:rPr>
                <w:rFonts w:ascii="Arial" w:hAnsi="Arial"/>
                <w:sz w:val="20"/>
                <w:szCs w:val="20"/>
              </w:rPr>
              <w:t>0.179</w:t>
            </w:r>
          </w:p>
          <w:p w14:paraId="33C862DF" w14:textId="77777777" w:rsidR="000D6DE7" w:rsidRPr="001C1C8A" w:rsidRDefault="000D6DE7" w:rsidP="00ED28CD">
            <w:pPr>
              <w:jc w:val="center"/>
              <w:rPr>
                <w:rFonts w:ascii="Arial" w:hAnsi="Arial"/>
                <w:sz w:val="20"/>
                <w:szCs w:val="20"/>
              </w:rPr>
            </w:pPr>
            <w:r>
              <w:rPr>
                <w:rFonts w:ascii="Arial" w:hAnsi="Arial"/>
                <w:sz w:val="20"/>
                <w:szCs w:val="20"/>
              </w:rPr>
              <w:t>(0.002)</w:t>
            </w:r>
          </w:p>
        </w:tc>
        <w:tc>
          <w:tcPr>
            <w:tcW w:w="2032" w:type="dxa"/>
            <w:vAlign w:val="center"/>
          </w:tcPr>
          <w:p w14:paraId="2985D78C" w14:textId="77777777" w:rsidR="000D6DE7" w:rsidRPr="001C1C8A" w:rsidRDefault="000D6DE7" w:rsidP="00ED28CD">
            <w:pPr>
              <w:jc w:val="center"/>
              <w:rPr>
                <w:rFonts w:ascii="Arial" w:hAnsi="Arial"/>
                <w:sz w:val="20"/>
                <w:szCs w:val="20"/>
              </w:rPr>
            </w:pPr>
            <w:r>
              <w:rPr>
                <w:rFonts w:ascii="Arial" w:hAnsi="Arial"/>
                <w:sz w:val="20"/>
                <w:szCs w:val="20"/>
              </w:rPr>
              <w:t>0.160</w:t>
            </w:r>
          </w:p>
          <w:p w14:paraId="0EAADF7B" w14:textId="77777777" w:rsidR="000D6DE7" w:rsidRPr="001C1C8A" w:rsidRDefault="000D6DE7" w:rsidP="00ED28CD">
            <w:pPr>
              <w:jc w:val="center"/>
              <w:rPr>
                <w:rFonts w:ascii="Arial" w:hAnsi="Arial"/>
                <w:sz w:val="20"/>
                <w:szCs w:val="20"/>
              </w:rPr>
            </w:pPr>
            <w:r>
              <w:rPr>
                <w:rFonts w:ascii="Arial" w:hAnsi="Arial"/>
                <w:sz w:val="20"/>
                <w:szCs w:val="20"/>
              </w:rPr>
              <w:t>(0.012)</w:t>
            </w:r>
          </w:p>
        </w:tc>
      </w:tr>
      <w:tr w:rsidR="000D6DE7" w:rsidRPr="001C1C8A" w14:paraId="6DA85638" w14:textId="77777777">
        <w:trPr>
          <w:trHeight w:val="684"/>
        </w:trPr>
        <w:tc>
          <w:tcPr>
            <w:tcW w:w="2836" w:type="dxa"/>
            <w:vAlign w:val="center"/>
          </w:tcPr>
          <w:p w14:paraId="20025A17" w14:textId="77777777" w:rsidR="000D6DE7" w:rsidRPr="003208C8" w:rsidRDefault="000D6DE7" w:rsidP="00ED28CD">
            <w:pPr>
              <w:jc w:val="center"/>
              <w:rPr>
                <w:rFonts w:ascii="Arial" w:hAnsi="Arial"/>
                <w:b/>
                <w:sz w:val="20"/>
              </w:rPr>
            </w:pPr>
            <w:r w:rsidRPr="003208C8">
              <w:rPr>
                <w:rFonts w:ascii="Arial" w:hAnsi="Arial"/>
                <w:b/>
                <w:sz w:val="20"/>
              </w:rPr>
              <w:t>Inferonasal AOD500</w:t>
            </w:r>
          </w:p>
        </w:tc>
        <w:tc>
          <w:tcPr>
            <w:tcW w:w="2031" w:type="dxa"/>
            <w:vAlign w:val="center"/>
          </w:tcPr>
          <w:p w14:paraId="1546EE3D" w14:textId="77777777" w:rsidR="000D6DE7" w:rsidRPr="001C1C8A" w:rsidRDefault="000D6DE7" w:rsidP="00ED28CD">
            <w:pPr>
              <w:jc w:val="center"/>
              <w:rPr>
                <w:rFonts w:ascii="Arial" w:hAnsi="Arial"/>
                <w:sz w:val="20"/>
                <w:szCs w:val="20"/>
              </w:rPr>
            </w:pPr>
            <w:r w:rsidRPr="001C1C8A">
              <w:rPr>
                <w:rFonts w:ascii="Arial" w:hAnsi="Arial"/>
                <w:sz w:val="20"/>
                <w:szCs w:val="20"/>
              </w:rPr>
              <w:t>0.09</w:t>
            </w:r>
            <w:r>
              <w:rPr>
                <w:rFonts w:ascii="Arial" w:hAnsi="Arial"/>
                <w:sz w:val="20"/>
                <w:szCs w:val="20"/>
              </w:rPr>
              <w:t>4</w:t>
            </w:r>
          </w:p>
        </w:tc>
        <w:tc>
          <w:tcPr>
            <w:tcW w:w="2032" w:type="dxa"/>
            <w:vAlign w:val="center"/>
          </w:tcPr>
          <w:p w14:paraId="5D2E5161" w14:textId="77777777" w:rsidR="000D6DE7" w:rsidRPr="001C1C8A" w:rsidRDefault="000D6DE7" w:rsidP="00ED28CD">
            <w:pPr>
              <w:jc w:val="center"/>
              <w:rPr>
                <w:rFonts w:ascii="Arial" w:hAnsi="Arial"/>
                <w:sz w:val="20"/>
                <w:szCs w:val="20"/>
              </w:rPr>
            </w:pPr>
            <w:r>
              <w:rPr>
                <w:rFonts w:ascii="Arial" w:hAnsi="Arial"/>
                <w:sz w:val="20"/>
                <w:szCs w:val="20"/>
              </w:rPr>
              <w:t>0.184</w:t>
            </w:r>
          </w:p>
          <w:p w14:paraId="54F4F16B" w14:textId="77777777" w:rsidR="000D6DE7" w:rsidRPr="001C1C8A" w:rsidRDefault="000D6DE7" w:rsidP="00ED28CD">
            <w:pPr>
              <w:jc w:val="center"/>
              <w:rPr>
                <w:rFonts w:ascii="Arial" w:hAnsi="Arial"/>
                <w:sz w:val="20"/>
                <w:szCs w:val="20"/>
              </w:rPr>
            </w:pPr>
            <w:r>
              <w:rPr>
                <w:rFonts w:ascii="Arial" w:hAnsi="Arial"/>
                <w:sz w:val="20"/>
                <w:szCs w:val="20"/>
              </w:rPr>
              <w:t>(</w:t>
            </w:r>
            <w:r w:rsidRPr="001C1C8A">
              <w:rPr>
                <w:rFonts w:ascii="Arial" w:hAnsi="Arial"/>
                <w:sz w:val="20"/>
                <w:szCs w:val="20"/>
              </w:rPr>
              <w:t>0.005</w:t>
            </w:r>
            <w:r>
              <w:rPr>
                <w:rFonts w:ascii="Arial" w:hAnsi="Arial"/>
                <w:sz w:val="20"/>
                <w:szCs w:val="20"/>
              </w:rPr>
              <w:t>)</w:t>
            </w:r>
          </w:p>
        </w:tc>
        <w:tc>
          <w:tcPr>
            <w:tcW w:w="2032" w:type="dxa"/>
            <w:vAlign w:val="center"/>
          </w:tcPr>
          <w:p w14:paraId="53DE8763" w14:textId="77777777" w:rsidR="000D6DE7" w:rsidRPr="001C1C8A" w:rsidRDefault="000D6DE7" w:rsidP="00ED28CD">
            <w:pPr>
              <w:jc w:val="center"/>
              <w:rPr>
                <w:rFonts w:ascii="Arial" w:hAnsi="Arial"/>
                <w:sz w:val="20"/>
                <w:szCs w:val="20"/>
              </w:rPr>
            </w:pPr>
            <w:r>
              <w:rPr>
                <w:rFonts w:ascii="Arial" w:hAnsi="Arial"/>
                <w:sz w:val="20"/>
                <w:szCs w:val="20"/>
              </w:rPr>
              <w:t>0.148</w:t>
            </w:r>
          </w:p>
          <w:p w14:paraId="1AFCC1ED" w14:textId="77777777" w:rsidR="000D6DE7" w:rsidRPr="001C1C8A" w:rsidRDefault="000D6DE7" w:rsidP="00ED28CD">
            <w:pPr>
              <w:jc w:val="center"/>
              <w:rPr>
                <w:rFonts w:ascii="Arial" w:hAnsi="Arial"/>
                <w:sz w:val="20"/>
                <w:szCs w:val="20"/>
              </w:rPr>
            </w:pPr>
            <w:r>
              <w:rPr>
                <w:rFonts w:ascii="Arial" w:hAnsi="Arial"/>
                <w:sz w:val="20"/>
                <w:szCs w:val="20"/>
              </w:rPr>
              <w:t>(</w:t>
            </w:r>
            <w:r w:rsidRPr="001C1C8A">
              <w:rPr>
                <w:rFonts w:ascii="Arial" w:hAnsi="Arial"/>
                <w:sz w:val="20"/>
                <w:szCs w:val="20"/>
              </w:rPr>
              <w:t>0.001</w:t>
            </w:r>
            <w:r>
              <w:rPr>
                <w:rFonts w:ascii="Arial" w:hAnsi="Arial"/>
                <w:sz w:val="20"/>
                <w:szCs w:val="20"/>
              </w:rPr>
              <w:t>)</w:t>
            </w:r>
          </w:p>
        </w:tc>
      </w:tr>
      <w:tr w:rsidR="000D6DE7" w:rsidRPr="001C1C8A" w14:paraId="19522E25" w14:textId="77777777">
        <w:trPr>
          <w:trHeight w:val="685"/>
        </w:trPr>
        <w:tc>
          <w:tcPr>
            <w:tcW w:w="2836" w:type="dxa"/>
            <w:vAlign w:val="center"/>
          </w:tcPr>
          <w:p w14:paraId="6E009A3A" w14:textId="77777777" w:rsidR="000D6DE7" w:rsidRPr="003208C8" w:rsidRDefault="000D6DE7" w:rsidP="00ED28CD">
            <w:pPr>
              <w:jc w:val="center"/>
              <w:rPr>
                <w:rFonts w:ascii="Arial" w:hAnsi="Arial"/>
                <w:b/>
                <w:sz w:val="20"/>
              </w:rPr>
            </w:pPr>
            <w:r w:rsidRPr="003208C8">
              <w:rPr>
                <w:rFonts w:ascii="Arial" w:hAnsi="Arial"/>
                <w:b/>
                <w:sz w:val="20"/>
              </w:rPr>
              <w:t>Inferior AOD500</w:t>
            </w:r>
          </w:p>
        </w:tc>
        <w:tc>
          <w:tcPr>
            <w:tcW w:w="2031" w:type="dxa"/>
            <w:vAlign w:val="center"/>
          </w:tcPr>
          <w:p w14:paraId="282994E3" w14:textId="77777777" w:rsidR="000D6DE7" w:rsidRPr="001C1C8A" w:rsidRDefault="000D6DE7" w:rsidP="00ED28CD">
            <w:pPr>
              <w:jc w:val="center"/>
              <w:rPr>
                <w:rFonts w:ascii="Arial" w:hAnsi="Arial"/>
                <w:sz w:val="20"/>
              </w:rPr>
            </w:pPr>
            <w:r>
              <w:rPr>
                <w:rFonts w:ascii="Arial" w:hAnsi="Arial"/>
                <w:sz w:val="20"/>
              </w:rPr>
              <w:t>0.059</w:t>
            </w:r>
          </w:p>
        </w:tc>
        <w:tc>
          <w:tcPr>
            <w:tcW w:w="2032" w:type="dxa"/>
            <w:vAlign w:val="center"/>
          </w:tcPr>
          <w:p w14:paraId="5E419F01" w14:textId="77777777" w:rsidR="000D6DE7" w:rsidRPr="001C1C8A" w:rsidRDefault="000D6DE7" w:rsidP="00ED28CD">
            <w:pPr>
              <w:jc w:val="center"/>
              <w:rPr>
                <w:rFonts w:ascii="Arial" w:hAnsi="Arial"/>
                <w:sz w:val="20"/>
                <w:szCs w:val="20"/>
              </w:rPr>
            </w:pPr>
            <w:r>
              <w:rPr>
                <w:rFonts w:ascii="Arial" w:hAnsi="Arial"/>
                <w:sz w:val="20"/>
                <w:szCs w:val="20"/>
              </w:rPr>
              <w:t>0.101</w:t>
            </w:r>
          </w:p>
          <w:p w14:paraId="167DE1B3"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0.025</w:t>
            </w:r>
            <w:r>
              <w:rPr>
                <w:rFonts w:ascii="Arial" w:hAnsi="Arial"/>
                <w:sz w:val="20"/>
              </w:rPr>
              <w:t>)</w:t>
            </w:r>
          </w:p>
        </w:tc>
        <w:tc>
          <w:tcPr>
            <w:tcW w:w="2032" w:type="dxa"/>
            <w:vAlign w:val="center"/>
          </w:tcPr>
          <w:p w14:paraId="76485EED" w14:textId="77777777" w:rsidR="000D6DE7" w:rsidRPr="001C1C8A" w:rsidRDefault="000D6DE7" w:rsidP="00ED28CD">
            <w:pPr>
              <w:jc w:val="center"/>
              <w:rPr>
                <w:rFonts w:ascii="Arial" w:hAnsi="Arial"/>
                <w:sz w:val="20"/>
              </w:rPr>
            </w:pPr>
            <w:r>
              <w:rPr>
                <w:rFonts w:ascii="Arial" w:hAnsi="Arial"/>
                <w:sz w:val="20"/>
              </w:rPr>
              <w:t>0.088</w:t>
            </w:r>
          </w:p>
          <w:p w14:paraId="516E8E33" w14:textId="77777777" w:rsidR="000D6DE7" w:rsidRPr="001C1C8A" w:rsidRDefault="000D6DE7" w:rsidP="00ED28CD">
            <w:pPr>
              <w:jc w:val="center"/>
              <w:rPr>
                <w:rFonts w:ascii="Arial" w:hAnsi="Arial"/>
                <w:sz w:val="20"/>
              </w:rPr>
            </w:pPr>
            <w:r>
              <w:rPr>
                <w:rFonts w:ascii="Arial" w:hAnsi="Arial"/>
                <w:sz w:val="20"/>
              </w:rPr>
              <w:t>(0.054)</w:t>
            </w:r>
          </w:p>
        </w:tc>
      </w:tr>
      <w:tr w:rsidR="000D6DE7" w:rsidRPr="001C1C8A" w14:paraId="1645DFDB" w14:textId="77777777">
        <w:trPr>
          <w:trHeight w:val="684"/>
        </w:trPr>
        <w:tc>
          <w:tcPr>
            <w:tcW w:w="2836" w:type="dxa"/>
            <w:vAlign w:val="center"/>
          </w:tcPr>
          <w:p w14:paraId="00C0FF56" w14:textId="77777777" w:rsidR="000D6DE7" w:rsidRPr="003208C8" w:rsidRDefault="000D6DE7" w:rsidP="00ED28CD">
            <w:pPr>
              <w:jc w:val="center"/>
              <w:rPr>
                <w:rFonts w:ascii="Arial" w:hAnsi="Arial"/>
                <w:b/>
                <w:sz w:val="20"/>
              </w:rPr>
            </w:pPr>
            <w:r w:rsidRPr="003208C8">
              <w:rPr>
                <w:rFonts w:ascii="Arial" w:hAnsi="Arial"/>
                <w:b/>
                <w:sz w:val="20"/>
              </w:rPr>
              <w:t>Inferotemporal AOD500</w:t>
            </w:r>
          </w:p>
        </w:tc>
        <w:tc>
          <w:tcPr>
            <w:tcW w:w="2031" w:type="dxa"/>
            <w:vAlign w:val="center"/>
          </w:tcPr>
          <w:p w14:paraId="07103B12" w14:textId="77777777" w:rsidR="000D6DE7" w:rsidRPr="001C1C8A" w:rsidRDefault="000D6DE7" w:rsidP="00ED28CD">
            <w:pPr>
              <w:jc w:val="center"/>
              <w:rPr>
                <w:rFonts w:ascii="Arial" w:hAnsi="Arial"/>
                <w:sz w:val="20"/>
                <w:szCs w:val="20"/>
              </w:rPr>
            </w:pPr>
            <w:r w:rsidRPr="001C1C8A">
              <w:rPr>
                <w:rFonts w:ascii="Arial" w:hAnsi="Arial"/>
                <w:sz w:val="20"/>
                <w:szCs w:val="20"/>
              </w:rPr>
              <w:t>0.094</w:t>
            </w:r>
          </w:p>
        </w:tc>
        <w:tc>
          <w:tcPr>
            <w:tcW w:w="2032" w:type="dxa"/>
            <w:vAlign w:val="center"/>
          </w:tcPr>
          <w:p w14:paraId="14B6D731" w14:textId="77777777" w:rsidR="000D6DE7" w:rsidRPr="001C1C8A" w:rsidRDefault="000D6DE7" w:rsidP="00ED28CD">
            <w:pPr>
              <w:jc w:val="center"/>
              <w:rPr>
                <w:rFonts w:ascii="Arial" w:hAnsi="Arial"/>
                <w:sz w:val="20"/>
                <w:szCs w:val="20"/>
              </w:rPr>
            </w:pPr>
            <w:r>
              <w:rPr>
                <w:rFonts w:ascii="Arial" w:hAnsi="Arial"/>
                <w:sz w:val="20"/>
                <w:szCs w:val="20"/>
              </w:rPr>
              <w:t>0.157</w:t>
            </w:r>
          </w:p>
          <w:p w14:paraId="456A33E0" w14:textId="77777777" w:rsidR="000D6DE7" w:rsidRPr="001C1C8A" w:rsidRDefault="000D6DE7" w:rsidP="00ED28CD">
            <w:pPr>
              <w:jc w:val="center"/>
              <w:rPr>
                <w:rFonts w:ascii="Arial" w:hAnsi="Arial"/>
                <w:sz w:val="20"/>
                <w:szCs w:val="20"/>
              </w:rPr>
            </w:pPr>
            <w:r>
              <w:rPr>
                <w:rFonts w:ascii="Arial" w:hAnsi="Arial"/>
                <w:sz w:val="20"/>
                <w:szCs w:val="20"/>
              </w:rPr>
              <w:t>(</w:t>
            </w:r>
            <w:r w:rsidRPr="001C1C8A">
              <w:rPr>
                <w:rFonts w:ascii="Arial" w:hAnsi="Arial"/>
                <w:sz w:val="20"/>
                <w:szCs w:val="20"/>
              </w:rPr>
              <w:t>0.004</w:t>
            </w:r>
            <w:r>
              <w:rPr>
                <w:rFonts w:ascii="Arial" w:hAnsi="Arial"/>
                <w:sz w:val="20"/>
                <w:szCs w:val="20"/>
              </w:rPr>
              <w:t>)</w:t>
            </w:r>
          </w:p>
        </w:tc>
        <w:tc>
          <w:tcPr>
            <w:tcW w:w="2032" w:type="dxa"/>
            <w:vAlign w:val="center"/>
          </w:tcPr>
          <w:p w14:paraId="1654FBFF" w14:textId="77777777" w:rsidR="000D6DE7" w:rsidRPr="001C1C8A" w:rsidRDefault="000D6DE7" w:rsidP="00ED28CD">
            <w:pPr>
              <w:jc w:val="center"/>
              <w:rPr>
                <w:rFonts w:ascii="Arial" w:hAnsi="Arial"/>
                <w:sz w:val="20"/>
                <w:szCs w:val="20"/>
              </w:rPr>
            </w:pPr>
            <w:r>
              <w:rPr>
                <w:rFonts w:ascii="Arial" w:hAnsi="Arial"/>
                <w:sz w:val="20"/>
                <w:szCs w:val="20"/>
              </w:rPr>
              <w:t>0.150</w:t>
            </w:r>
          </w:p>
          <w:p w14:paraId="555418BD" w14:textId="77777777" w:rsidR="000D6DE7" w:rsidRPr="001C1C8A" w:rsidRDefault="000D6DE7" w:rsidP="00ED28CD">
            <w:pPr>
              <w:jc w:val="center"/>
              <w:rPr>
                <w:rFonts w:ascii="Arial" w:hAnsi="Arial"/>
                <w:sz w:val="20"/>
                <w:szCs w:val="20"/>
              </w:rPr>
            </w:pPr>
            <w:r>
              <w:rPr>
                <w:rFonts w:ascii="Arial" w:hAnsi="Arial"/>
                <w:sz w:val="20"/>
                <w:szCs w:val="20"/>
              </w:rPr>
              <w:t>(0.011)</w:t>
            </w:r>
          </w:p>
        </w:tc>
      </w:tr>
      <w:tr w:rsidR="000D6DE7" w:rsidRPr="001C1C8A" w14:paraId="51638AAC" w14:textId="77777777">
        <w:trPr>
          <w:trHeight w:val="684"/>
        </w:trPr>
        <w:tc>
          <w:tcPr>
            <w:tcW w:w="2836" w:type="dxa"/>
            <w:vAlign w:val="center"/>
          </w:tcPr>
          <w:p w14:paraId="11A99C31" w14:textId="77777777" w:rsidR="000D6DE7" w:rsidRPr="003208C8" w:rsidRDefault="000D6DE7" w:rsidP="00ED28CD">
            <w:pPr>
              <w:jc w:val="center"/>
              <w:rPr>
                <w:rFonts w:ascii="Arial" w:hAnsi="Arial"/>
                <w:b/>
                <w:sz w:val="20"/>
              </w:rPr>
            </w:pPr>
            <w:r w:rsidRPr="003208C8">
              <w:rPr>
                <w:rFonts w:ascii="Arial" w:hAnsi="Arial"/>
                <w:b/>
                <w:sz w:val="20"/>
              </w:rPr>
              <w:t>Temporal AOD500</w:t>
            </w:r>
          </w:p>
        </w:tc>
        <w:tc>
          <w:tcPr>
            <w:tcW w:w="2031" w:type="dxa"/>
            <w:vAlign w:val="center"/>
          </w:tcPr>
          <w:p w14:paraId="32D9D027" w14:textId="77777777" w:rsidR="000D6DE7" w:rsidRPr="001C1C8A" w:rsidRDefault="000D6DE7" w:rsidP="00ED28CD">
            <w:pPr>
              <w:jc w:val="center"/>
              <w:rPr>
                <w:rFonts w:ascii="Arial" w:hAnsi="Arial"/>
                <w:sz w:val="20"/>
                <w:szCs w:val="20"/>
              </w:rPr>
            </w:pPr>
            <w:r>
              <w:rPr>
                <w:rFonts w:ascii="Arial" w:hAnsi="Arial"/>
                <w:sz w:val="20"/>
                <w:szCs w:val="20"/>
              </w:rPr>
              <w:t>0.09</w:t>
            </w:r>
            <w:r w:rsidRPr="001C1C8A">
              <w:rPr>
                <w:rFonts w:ascii="Arial" w:hAnsi="Arial"/>
                <w:sz w:val="20"/>
                <w:szCs w:val="20"/>
              </w:rPr>
              <w:t>9</w:t>
            </w:r>
          </w:p>
        </w:tc>
        <w:tc>
          <w:tcPr>
            <w:tcW w:w="2032" w:type="dxa"/>
            <w:vAlign w:val="center"/>
          </w:tcPr>
          <w:p w14:paraId="69134587" w14:textId="77777777" w:rsidR="000D6DE7" w:rsidRPr="001C1C8A" w:rsidRDefault="000D6DE7" w:rsidP="00ED28CD">
            <w:pPr>
              <w:jc w:val="center"/>
              <w:rPr>
                <w:rFonts w:ascii="Arial" w:hAnsi="Arial"/>
                <w:sz w:val="20"/>
                <w:szCs w:val="20"/>
              </w:rPr>
            </w:pPr>
            <w:r>
              <w:rPr>
                <w:rFonts w:ascii="Arial" w:hAnsi="Arial"/>
                <w:sz w:val="20"/>
                <w:szCs w:val="20"/>
              </w:rPr>
              <w:t>0.149</w:t>
            </w:r>
          </w:p>
          <w:p w14:paraId="235F3252" w14:textId="77777777" w:rsidR="000D6DE7" w:rsidRPr="001C1C8A" w:rsidRDefault="000D6DE7" w:rsidP="00ED28CD">
            <w:pPr>
              <w:jc w:val="center"/>
              <w:rPr>
                <w:rFonts w:ascii="Arial" w:hAnsi="Arial"/>
                <w:sz w:val="20"/>
                <w:szCs w:val="20"/>
              </w:rPr>
            </w:pPr>
            <w:r>
              <w:rPr>
                <w:rFonts w:ascii="Arial" w:hAnsi="Arial"/>
                <w:sz w:val="20"/>
                <w:szCs w:val="20"/>
              </w:rPr>
              <w:t>(0.003)</w:t>
            </w:r>
          </w:p>
        </w:tc>
        <w:tc>
          <w:tcPr>
            <w:tcW w:w="2032" w:type="dxa"/>
            <w:vAlign w:val="center"/>
          </w:tcPr>
          <w:p w14:paraId="161A4B4F" w14:textId="77777777" w:rsidR="000D6DE7" w:rsidRPr="001C1C8A" w:rsidRDefault="000D6DE7" w:rsidP="00ED28CD">
            <w:pPr>
              <w:jc w:val="center"/>
              <w:rPr>
                <w:rFonts w:ascii="Arial" w:hAnsi="Arial"/>
                <w:sz w:val="20"/>
                <w:szCs w:val="20"/>
              </w:rPr>
            </w:pPr>
            <w:r>
              <w:rPr>
                <w:rFonts w:ascii="Arial" w:hAnsi="Arial"/>
                <w:sz w:val="20"/>
                <w:szCs w:val="20"/>
              </w:rPr>
              <w:t>0.161</w:t>
            </w:r>
          </w:p>
          <w:p w14:paraId="09C7CF2C" w14:textId="77777777" w:rsidR="000D6DE7" w:rsidRPr="001C1C8A" w:rsidRDefault="000D6DE7" w:rsidP="00ED28CD">
            <w:pPr>
              <w:jc w:val="center"/>
              <w:rPr>
                <w:rFonts w:ascii="Arial" w:hAnsi="Arial"/>
                <w:sz w:val="20"/>
                <w:szCs w:val="20"/>
              </w:rPr>
            </w:pPr>
            <w:r>
              <w:rPr>
                <w:rFonts w:ascii="Arial" w:hAnsi="Arial"/>
                <w:sz w:val="20"/>
                <w:szCs w:val="20"/>
              </w:rPr>
              <w:t>(0.009)</w:t>
            </w:r>
          </w:p>
        </w:tc>
      </w:tr>
      <w:tr w:rsidR="000D6DE7" w:rsidRPr="001C1C8A" w14:paraId="271DF16D" w14:textId="77777777">
        <w:trPr>
          <w:trHeight w:val="685"/>
        </w:trPr>
        <w:tc>
          <w:tcPr>
            <w:tcW w:w="2836" w:type="dxa"/>
            <w:vAlign w:val="center"/>
          </w:tcPr>
          <w:p w14:paraId="72CBD175" w14:textId="77777777" w:rsidR="000D6DE7" w:rsidRPr="003208C8" w:rsidRDefault="000D6DE7" w:rsidP="00ED28CD">
            <w:pPr>
              <w:jc w:val="center"/>
              <w:rPr>
                <w:rFonts w:ascii="Arial" w:hAnsi="Arial"/>
                <w:b/>
                <w:sz w:val="20"/>
              </w:rPr>
            </w:pPr>
            <w:r w:rsidRPr="003208C8">
              <w:rPr>
                <w:rFonts w:ascii="Arial" w:hAnsi="Arial"/>
                <w:b/>
                <w:sz w:val="20"/>
              </w:rPr>
              <w:t>Superotemporal AOD500</w:t>
            </w:r>
          </w:p>
        </w:tc>
        <w:tc>
          <w:tcPr>
            <w:tcW w:w="2031" w:type="dxa"/>
            <w:vAlign w:val="center"/>
          </w:tcPr>
          <w:p w14:paraId="102F61B4" w14:textId="77777777" w:rsidR="000D6DE7" w:rsidRPr="001C1C8A" w:rsidRDefault="000D6DE7" w:rsidP="00ED28CD">
            <w:pPr>
              <w:jc w:val="center"/>
              <w:rPr>
                <w:rFonts w:ascii="Arial" w:hAnsi="Arial"/>
                <w:sz w:val="20"/>
                <w:szCs w:val="20"/>
              </w:rPr>
            </w:pPr>
            <w:r w:rsidRPr="001C1C8A">
              <w:rPr>
                <w:rFonts w:ascii="Arial" w:hAnsi="Arial"/>
                <w:sz w:val="20"/>
                <w:szCs w:val="20"/>
              </w:rPr>
              <w:t>0.065</w:t>
            </w:r>
          </w:p>
        </w:tc>
        <w:tc>
          <w:tcPr>
            <w:tcW w:w="2032" w:type="dxa"/>
            <w:vAlign w:val="center"/>
          </w:tcPr>
          <w:p w14:paraId="04C3F4F6" w14:textId="77777777" w:rsidR="000D6DE7" w:rsidRPr="001C1C8A" w:rsidRDefault="000D6DE7" w:rsidP="00ED28CD">
            <w:pPr>
              <w:jc w:val="center"/>
              <w:rPr>
                <w:rFonts w:ascii="Arial" w:hAnsi="Arial"/>
                <w:sz w:val="20"/>
                <w:szCs w:val="20"/>
              </w:rPr>
            </w:pPr>
            <w:r>
              <w:rPr>
                <w:rFonts w:ascii="Arial" w:hAnsi="Arial"/>
                <w:sz w:val="20"/>
                <w:szCs w:val="20"/>
              </w:rPr>
              <w:t>0.103</w:t>
            </w:r>
          </w:p>
          <w:p w14:paraId="6C99282D" w14:textId="77777777" w:rsidR="000D6DE7" w:rsidRPr="001C1C8A" w:rsidRDefault="000D6DE7" w:rsidP="00ED28CD">
            <w:pPr>
              <w:jc w:val="center"/>
              <w:rPr>
                <w:rFonts w:ascii="Arial" w:hAnsi="Arial"/>
                <w:sz w:val="20"/>
                <w:szCs w:val="20"/>
              </w:rPr>
            </w:pPr>
            <w:r>
              <w:rPr>
                <w:rFonts w:ascii="Arial" w:hAnsi="Arial"/>
                <w:sz w:val="20"/>
                <w:szCs w:val="20"/>
              </w:rPr>
              <w:t>(0.031)</w:t>
            </w:r>
          </w:p>
        </w:tc>
        <w:tc>
          <w:tcPr>
            <w:tcW w:w="2032" w:type="dxa"/>
            <w:vAlign w:val="center"/>
          </w:tcPr>
          <w:p w14:paraId="4AA749FF" w14:textId="77777777" w:rsidR="000D6DE7" w:rsidRPr="001C1C8A" w:rsidRDefault="000D6DE7" w:rsidP="00ED28CD">
            <w:pPr>
              <w:jc w:val="center"/>
              <w:rPr>
                <w:rFonts w:ascii="Arial" w:hAnsi="Arial"/>
                <w:sz w:val="20"/>
                <w:szCs w:val="20"/>
              </w:rPr>
            </w:pPr>
            <w:r>
              <w:rPr>
                <w:rFonts w:ascii="Arial" w:hAnsi="Arial"/>
                <w:sz w:val="20"/>
                <w:szCs w:val="20"/>
              </w:rPr>
              <w:t>0.096</w:t>
            </w:r>
          </w:p>
          <w:p w14:paraId="0ECE9B06" w14:textId="77777777" w:rsidR="000D6DE7" w:rsidRPr="001C1C8A" w:rsidRDefault="000D6DE7" w:rsidP="00ED28CD">
            <w:pPr>
              <w:jc w:val="center"/>
              <w:rPr>
                <w:rFonts w:ascii="Arial" w:hAnsi="Arial"/>
                <w:sz w:val="20"/>
                <w:szCs w:val="20"/>
              </w:rPr>
            </w:pPr>
            <w:r>
              <w:rPr>
                <w:rFonts w:ascii="Arial" w:hAnsi="Arial"/>
                <w:sz w:val="20"/>
                <w:szCs w:val="20"/>
              </w:rPr>
              <w:t>(0.00</w:t>
            </w:r>
            <w:r w:rsidRPr="001C1C8A">
              <w:rPr>
                <w:rFonts w:ascii="Arial" w:hAnsi="Arial"/>
                <w:sz w:val="20"/>
                <w:szCs w:val="20"/>
              </w:rPr>
              <w:t>6</w:t>
            </w:r>
            <w:r>
              <w:rPr>
                <w:rFonts w:ascii="Arial" w:hAnsi="Arial"/>
                <w:sz w:val="20"/>
                <w:szCs w:val="20"/>
              </w:rPr>
              <w:t>)</w:t>
            </w:r>
          </w:p>
        </w:tc>
      </w:tr>
      <w:tr w:rsidR="000D6DE7" w:rsidRPr="001C1C8A" w14:paraId="545A2357" w14:textId="77777777">
        <w:trPr>
          <w:trHeight w:val="684"/>
        </w:trPr>
        <w:tc>
          <w:tcPr>
            <w:tcW w:w="2836" w:type="dxa"/>
            <w:vAlign w:val="center"/>
          </w:tcPr>
          <w:p w14:paraId="42C39792" w14:textId="77777777" w:rsidR="000D6DE7" w:rsidRPr="003208C8" w:rsidRDefault="000D6DE7" w:rsidP="00ED28CD">
            <w:pPr>
              <w:jc w:val="center"/>
              <w:rPr>
                <w:rFonts w:ascii="Arial" w:hAnsi="Arial"/>
                <w:b/>
                <w:sz w:val="20"/>
              </w:rPr>
            </w:pPr>
            <w:r w:rsidRPr="003208C8">
              <w:rPr>
                <w:rFonts w:ascii="Arial" w:hAnsi="Arial"/>
                <w:b/>
                <w:sz w:val="20"/>
              </w:rPr>
              <w:t>Superior AOD750</w:t>
            </w:r>
          </w:p>
        </w:tc>
        <w:tc>
          <w:tcPr>
            <w:tcW w:w="2031" w:type="dxa"/>
            <w:vAlign w:val="center"/>
          </w:tcPr>
          <w:p w14:paraId="649AA5FC" w14:textId="77777777" w:rsidR="000D6DE7" w:rsidRPr="001C1C8A" w:rsidRDefault="000D6DE7" w:rsidP="00ED28CD">
            <w:pPr>
              <w:jc w:val="center"/>
              <w:rPr>
                <w:rFonts w:ascii="Arial" w:hAnsi="Arial"/>
                <w:sz w:val="20"/>
                <w:szCs w:val="20"/>
              </w:rPr>
            </w:pPr>
            <w:r w:rsidRPr="001C1C8A">
              <w:rPr>
                <w:rFonts w:ascii="Arial" w:hAnsi="Arial"/>
                <w:sz w:val="20"/>
                <w:szCs w:val="20"/>
              </w:rPr>
              <w:t>0.105</w:t>
            </w:r>
          </w:p>
        </w:tc>
        <w:tc>
          <w:tcPr>
            <w:tcW w:w="2032" w:type="dxa"/>
            <w:vAlign w:val="center"/>
          </w:tcPr>
          <w:p w14:paraId="1BDEAE9C" w14:textId="77777777" w:rsidR="000D6DE7" w:rsidRPr="001C1C8A" w:rsidRDefault="000D6DE7" w:rsidP="00ED28CD">
            <w:pPr>
              <w:jc w:val="center"/>
              <w:rPr>
                <w:rFonts w:ascii="Arial" w:hAnsi="Arial"/>
                <w:sz w:val="20"/>
                <w:szCs w:val="20"/>
              </w:rPr>
            </w:pPr>
            <w:r>
              <w:rPr>
                <w:rFonts w:ascii="Arial" w:hAnsi="Arial"/>
                <w:sz w:val="20"/>
                <w:szCs w:val="20"/>
              </w:rPr>
              <w:t>0.118</w:t>
            </w:r>
          </w:p>
          <w:p w14:paraId="48DD4607" w14:textId="77777777" w:rsidR="000D6DE7" w:rsidRPr="001C1C8A" w:rsidRDefault="000D6DE7" w:rsidP="00ED28CD">
            <w:pPr>
              <w:jc w:val="center"/>
              <w:rPr>
                <w:rFonts w:ascii="Arial" w:hAnsi="Arial"/>
                <w:sz w:val="20"/>
              </w:rPr>
            </w:pPr>
            <w:r>
              <w:rPr>
                <w:rFonts w:ascii="Arial" w:hAnsi="Arial"/>
                <w:sz w:val="20"/>
              </w:rPr>
              <w:t>(0.062)</w:t>
            </w:r>
          </w:p>
        </w:tc>
        <w:tc>
          <w:tcPr>
            <w:tcW w:w="2032" w:type="dxa"/>
            <w:vAlign w:val="center"/>
          </w:tcPr>
          <w:p w14:paraId="6BD44C96" w14:textId="77777777" w:rsidR="000D6DE7" w:rsidRPr="001C1C8A" w:rsidRDefault="000D6DE7" w:rsidP="00ED28CD">
            <w:pPr>
              <w:jc w:val="center"/>
              <w:rPr>
                <w:rFonts w:ascii="Arial" w:hAnsi="Arial"/>
                <w:sz w:val="20"/>
                <w:szCs w:val="20"/>
              </w:rPr>
            </w:pPr>
            <w:r>
              <w:rPr>
                <w:rFonts w:ascii="Arial" w:hAnsi="Arial"/>
                <w:sz w:val="20"/>
                <w:szCs w:val="20"/>
              </w:rPr>
              <w:t>0.167</w:t>
            </w:r>
          </w:p>
          <w:p w14:paraId="4A8B12B9" w14:textId="77777777" w:rsidR="000D6DE7" w:rsidRPr="001C1C8A" w:rsidRDefault="000D6DE7" w:rsidP="00ED28CD">
            <w:pPr>
              <w:jc w:val="center"/>
              <w:rPr>
                <w:rFonts w:ascii="Arial" w:hAnsi="Arial"/>
                <w:sz w:val="20"/>
                <w:szCs w:val="20"/>
              </w:rPr>
            </w:pPr>
            <w:r>
              <w:rPr>
                <w:rFonts w:ascii="Arial" w:hAnsi="Arial"/>
                <w:sz w:val="20"/>
                <w:szCs w:val="20"/>
              </w:rPr>
              <w:t>(</w:t>
            </w:r>
            <w:r w:rsidRPr="001C1C8A">
              <w:rPr>
                <w:rFonts w:ascii="Arial" w:hAnsi="Arial"/>
                <w:sz w:val="20"/>
                <w:szCs w:val="20"/>
              </w:rPr>
              <w:t>0.0</w:t>
            </w:r>
            <w:r>
              <w:rPr>
                <w:rFonts w:ascii="Arial" w:hAnsi="Arial"/>
                <w:sz w:val="20"/>
                <w:szCs w:val="20"/>
              </w:rPr>
              <w:t>11)</w:t>
            </w:r>
          </w:p>
        </w:tc>
      </w:tr>
      <w:tr w:rsidR="000D6DE7" w:rsidRPr="001C1C8A" w14:paraId="15B66AD3" w14:textId="77777777">
        <w:trPr>
          <w:trHeight w:val="684"/>
        </w:trPr>
        <w:tc>
          <w:tcPr>
            <w:tcW w:w="2836" w:type="dxa"/>
            <w:vAlign w:val="center"/>
          </w:tcPr>
          <w:p w14:paraId="210A9C2C" w14:textId="77777777" w:rsidR="000D6DE7" w:rsidRPr="003208C8" w:rsidRDefault="000D6DE7" w:rsidP="00ED28CD">
            <w:pPr>
              <w:jc w:val="center"/>
              <w:rPr>
                <w:rFonts w:ascii="Arial" w:hAnsi="Arial"/>
                <w:b/>
                <w:sz w:val="20"/>
              </w:rPr>
            </w:pPr>
            <w:r w:rsidRPr="003208C8">
              <w:rPr>
                <w:rFonts w:ascii="Arial" w:hAnsi="Arial"/>
                <w:b/>
                <w:sz w:val="20"/>
              </w:rPr>
              <w:t>Superionasal AOD750</w:t>
            </w:r>
          </w:p>
        </w:tc>
        <w:tc>
          <w:tcPr>
            <w:tcW w:w="2031" w:type="dxa"/>
            <w:vAlign w:val="center"/>
          </w:tcPr>
          <w:p w14:paraId="2F15F61D" w14:textId="77777777" w:rsidR="000D6DE7" w:rsidRPr="001C1C8A" w:rsidRDefault="000D6DE7" w:rsidP="00ED28CD">
            <w:pPr>
              <w:jc w:val="center"/>
              <w:rPr>
                <w:rFonts w:ascii="Arial" w:hAnsi="Arial"/>
                <w:sz w:val="20"/>
                <w:szCs w:val="20"/>
              </w:rPr>
            </w:pPr>
            <w:r w:rsidRPr="001C1C8A">
              <w:rPr>
                <w:rFonts w:ascii="Arial" w:hAnsi="Arial"/>
                <w:sz w:val="20"/>
                <w:szCs w:val="20"/>
              </w:rPr>
              <w:t>0.09</w:t>
            </w:r>
            <w:r>
              <w:rPr>
                <w:rFonts w:ascii="Arial" w:hAnsi="Arial"/>
                <w:sz w:val="20"/>
                <w:szCs w:val="20"/>
              </w:rPr>
              <w:t>3</w:t>
            </w:r>
          </w:p>
        </w:tc>
        <w:tc>
          <w:tcPr>
            <w:tcW w:w="2032" w:type="dxa"/>
            <w:vAlign w:val="center"/>
          </w:tcPr>
          <w:p w14:paraId="788F7DDD" w14:textId="77777777" w:rsidR="000D6DE7" w:rsidRPr="001C1C8A" w:rsidRDefault="000D6DE7" w:rsidP="00ED28CD">
            <w:pPr>
              <w:jc w:val="center"/>
              <w:rPr>
                <w:rFonts w:ascii="Arial" w:hAnsi="Arial"/>
                <w:sz w:val="20"/>
                <w:szCs w:val="20"/>
              </w:rPr>
            </w:pPr>
            <w:r>
              <w:rPr>
                <w:rFonts w:ascii="Arial" w:hAnsi="Arial"/>
                <w:sz w:val="20"/>
                <w:szCs w:val="20"/>
              </w:rPr>
              <w:t>0.145</w:t>
            </w:r>
          </w:p>
          <w:p w14:paraId="33DC847E"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0.004</w:t>
            </w:r>
            <w:r>
              <w:rPr>
                <w:rFonts w:ascii="Arial" w:hAnsi="Arial"/>
                <w:sz w:val="20"/>
              </w:rPr>
              <w:t>)</w:t>
            </w:r>
          </w:p>
        </w:tc>
        <w:tc>
          <w:tcPr>
            <w:tcW w:w="2032" w:type="dxa"/>
            <w:vAlign w:val="center"/>
          </w:tcPr>
          <w:p w14:paraId="2DD39D55" w14:textId="77777777" w:rsidR="000D6DE7" w:rsidRPr="001C1C8A" w:rsidRDefault="000D6DE7" w:rsidP="00ED28CD">
            <w:pPr>
              <w:jc w:val="center"/>
              <w:rPr>
                <w:rFonts w:ascii="Arial" w:hAnsi="Arial"/>
                <w:sz w:val="20"/>
              </w:rPr>
            </w:pPr>
            <w:r>
              <w:rPr>
                <w:rFonts w:ascii="Arial" w:hAnsi="Arial"/>
                <w:sz w:val="20"/>
              </w:rPr>
              <w:t>0.123</w:t>
            </w:r>
          </w:p>
          <w:p w14:paraId="2A478B44"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0.046</w:t>
            </w:r>
            <w:r>
              <w:rPr>
                <w:rFonts w:ascii="Arial" w:hAnsi="Arial"/>
                <w:sz w:val="20"/>
              </w:rPr>
              <w:t>)</w:t>
            </w:r>
          </w:p>
        </w:tc>
      </w:tr>
      <w:tr w:rsidR="000D6DE7" w:rsidRPr="001C1C8A" w14:paraId="3606D23A" w14:textId="77777777">
        <w:trPr>
          <w:trHeight w:val="685"/>
        </w:trPr>
        <w:tc>
          <w:tcPr>
            <w:tcW w:w="2836" w:type="dxa"/>
            <w:vAlign w:val="center"/>
          </w:tcPr>
          <w:p w14:paraId="122CE032" w14:textId="77777777" w:rsidR="000D6DE7" w:rsidRPr="003208C8" w:rsidRDefault="000D6DE7" w:rsidP="00ED28CD">
            <w:pPr>
              <w:jc w:val="center"/>
              <w:rPr>
                <w:rFonts w:ascii="Arial" w:hAnsi="Arial"/>
                <w:b/>
                <w:sz w:val="20"/>
              </w:rPr>
            </w:pPr>
            <w:r w:rsidRPr="003208C8">
              <w:rPr>
                <w:rFonts w:ascii="Arial" w:hAnsi="Arial"/>
                <w:b/>
                <w:sz w:val="20"/>
              </w:rPr>
              <w:t>Nasal AOD750</w:t>
            </w:r>
          </w:p>
        </w:tc>
        <w:tc>
          <w:tcPr>
            <w:tcW w:w="2031" w:type="dxa"/>
            <w:vAlign w:val="center"/>
          </w:tcPr>
          <w:p w14:paraId="5EA192D6" w14:textId="77777777" w:rsidR="000D6DE7" w:rsidRPr="001C1C8A" w:rsidRDefault="000D6DE7" w:rsidP="00ED28CD">
            <w:pPr>
              <w:jc w:val="center"/>
              <w:rPr>
                <w:rFonts w:ascii="Arial" w:hAnsi="Arial"/>
                <w:sz w:val="20"/>
              </w:rPr>
            </w:pPr>
            <w:r w:rsidRPr="001C1C8A">
              <w:rPr>
                <w:rFonts w:ascii="Arial" w:hAnsi="Arial"/>
                <w:sz w:val="20"/>
              </w:rPr>
              <w:t>0.191</w:t>
            </w:r>
          </w:p>
        </w:tc>
        <w:tc>
          <w:tcPr>
            <w:tcW w:w="2032" w:type="dxa"/>
            <w:vAlign w:val="center"/>
          </w:tcPr>
          <w:p w14:paraId="778B102D" w14:textId="77777777" w:rsidR="000D6DE7" w:rsidRPr="001C1C8A" w:rsidRDefault="000D6DE7" w:rsidP="00ED28CD">
            <w:pPr>
              <w:jc w:val="center"/>
              <w:rPr>
                <w:rFonts w:ascii="Arial" w:hAnsi="Arial"/>
                <w:sz w:val="20"/>
                <w:szCs w:val="20"/>
              </w:rPr>
            </w:pPr>
            <w:r>
              <w:rPr>
                <w:rFonts w:ascii="Arial" w:hAnsi="Arial"/>
                <w:sz w:val="20"/>
                <w:szCs w:val="20"/>
              </w:rPr>
              <w:t>0.212</w:t>
            </w:r>
          </w:p>
          <w:p w14:paraId="2CF898E4" w14:textId="77777777" w:rsidR="000D6DE7" w:rsidRPr="001C1C8A" w:rsidRDefault="000D6DE7" w:rsidP="00ED28CD">
            <w:pPr>
              <w:jc w:val="center"/>
              <w:rPr>
                <w:rFonts w:ascii="Arial" w:hAnsi="Arial"/>
                <w:sz w:val="20"/>
              </w:rPr>
            </w:pPr>
            <w:r>
              <w:rPr>
                <w:rFonts w:ascii="Arial" w:hAnsi="Arial"/>
                <w:sz w:val="20"/>
              </w:rPr>
              <w:t>(0.059)</w:t>
            </w:r>
          </w:p>
        </w:tc>
        <w:tc>
          <w:tcPr>
            <w:tcW w:w="2032" w:type="dxa"/>
            <w:vAlign w:val="center"/>
          </w:tcPr>
          <w:p w14:paraId="580E371F" w14:textId="77777777" w:rsidR="000D6DE7" w:rsidRPr="001C1C8A" w:rsidRDefault="000D6DE7" w:rsidP="00ED28CD">
            <w:pPr>
              <w:jc w:val="center"/>
              <w:rPr>
                <w:rFonts w:ascii="Arial" w:hAnsi="Arial"/>
                <w:sz w:val="20"/>
                <w:szCs w:val="20"/>
              </w:rPr>
            </w:pPr>
            <w:r>
              <w:rPr>
                <w:rFonts w:ascii="Arial" w:hAnsi="Arial"/>
                <w:sz w:val="20"/>
                <w:szCs w:val="20"/>
              </w:rPr>
              <w:t>0.264</w:t>
            </w:r>
          </w:p>
          <w:p w14:paraId="3465875D" w14:textId="77777777" w:rsidR="000D6DE7" w:rsidRPr="001C1C8A" w:rsidRDefault="000D6DE7" w:rsidP="00ED28CD">
            <w:pPr>
              <w:jc w:val="center"/>
              <w:rPr>
                <w:rFonts w:ascii="Arial" w:hAnsi="Arial"/>
                <w:sz w:val="20"/>
              </w:rPr>
            </w:pPr>
            <w:r>
              <w:rPr>
                <w:rFonts w:ascii="Arial" w:hAnsi="Arial"/>
                <w:sz w:val="20"/>
              </w:rPr>
              <w:t>(0.02</w:t>
            </w:r>
            <w:r w:rsidRPr="001C1C8A">
              <w:rPr>
                <w:rFonts w:ascii="Arial" w:hAnsi="Arial"/>
                <w:sz w:val="20"/>
              </w:rPr>
              <w:t>5</w:t>
            </w:r>
            <w:r>
              <w:rPr>
                <w:rFonts w:ascii="Arial" w:hAnsi="Arial"/>
                <w:sz w:val="20"/>
              </w:rPr>
              <w:t>)</w:t>
            </w:r>
          </w:p>
        </w:tc>
      </w:tr>
      <w:tr w:rsidR="000D6DE7" w:rsidRPr="001C1C8A" w14:paraId="72276110" w14:textId="77777777">
        <w:trPr>
          <w:trHeight w:val="684"/>
        </w:trPr>
        <w:tc>
          <w:tcPr>
            <w:tcW w:w="2836" w:type="dxa"/>
            <w:vAlign w:val="center"/>
          </w:tcPr>
          <w:p w14:paraId="3EBBD3F0" w14:textId="77777777" w:rsidR="000D6DE7" w:rsidRPr="003208C8" w:rsidRDefault="000D6DE7" w:rsidP="00ED28CD">
            <w:pPr>
              <w:jc w:val="center"/>
              <w:rPr>
                <w:rFonts w:ascii="Arial" w:hAnsi="Arial"/>
                <w:b/>
                <w:sz w:val="20"/>
              </w:rPr>
            </w:pPr>
            <w:r w:rsidRPr="003208C8">
              <w:rPr>
                <w:rFonts w:ascii="Arial" w:hAnsi="Arial"/>
                <w:b/>
                <w:sz w:val="20"/>
              </w:rPr>
              <w:t>Inferonasal AOD750</w:t>
            </w:r>
          </w:p>
        </w:tc>
        <w:tc>
          <w:tcPr>
            <w:tcW w:w="2031" w:type="dxa"/>
            <w:vAlign w:val="center"/>
          </w:tcPr>
          <w:p w14:paraId="46BE61FF" w14:textId="77777777" w:rsidR="000D6DE7" w:rsidRPr="001C1C8A" w:rsidRDefault="000D6DE7" w:rsidP="00ED28CD">
            <w:pPr>
              <w:jc w:val="center"/>
              <w:rPr>
                <w:rFonts w:ascii="Arial" w:hAnsi="Arial"/>
                <w:sz w:val="20"/>
              </w:rPr>
            </w:pPr>
            <w:r w:rsidRPr="001C1C8A">
              <w:rPr>
                <w:rFonts w:ascii="Arial" w:hAnsi="Arial"/>
                <w:sz w:val="20"/>
              </w:rPr>
              <w:t>0.1</w:t>
            </w:r>
            <w:r>
              <w:rPr>
                <w:rFonts w:ascii="Arial" w:hAnsi="Arial"/>
                <w:sz w:val="20"/>
              </w:rPr>
              <w:t>89</w:t>
            </w:r>
          </w:p>
        </w:tc>
        <w:tc>
          <w:tcPr>
            <w:tcW w:w="2032" w:type="dxa"/>
            <w:vAlign w:val="center"/>
          </w:tcPr>
          <w:p w14:paraId="10C25C3D" w14:textId="77777777" w:rsidR="000D6DE7" w:rsidRPr="001C1C8A" w:rsidRDefault="000D6DE7" w:rsidP="00ED28CD">
            <w:pPr>
              <w:jc w:val="center"/>
              <w:rPr>
                <w:rFonts w:ascii="Arial" w:hAnsi="Arial"/>
                <w:sz w:val="20"/>
                <w:szCs w:val="20"/>
              </w:rPr>
            </w:pPr>
            <w:r>
              <w:rPr>
                <w:rFonts w:ascii="Arial" w:hAnsi="Arial"/>
                <w:sz w:val="20"/>
                <w:szCs w:val="20"/>
              </w:rPr>
              <w:t>0.257</w:t>
            </w:r>
          </w:p>
          <w:p w14:paraId="0B595985"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0.00</w:t>
            </w:r>
            <w:r>
              <w:rPr>
                <w:rFonts w:ascii="Arial" w:hAnsi="Arial"/>
                <w:sz w:val="20"/>
              </w:rPr>
              <w:t>7)</w:t>
            </w:r>
          </w:p>
        </w:tc>
        <w:tc>
          <w:tcPr>
            <w:tcW w:w="2032" w:type="dxa"/>
            <w:vAlign w:val="center"/>
          </w:tcPr>
          <w:p w14:paraId="7DCBF01F" w14:textId="77777777" w:rsidR="000D6DE7" w:rsidRPr="001C1C8A" w:rsidRDefault="000D6DE7" w:rsidP="00ED28CD">
            <w:pPr>
              <w:jc w:val="center"/>
              <w:rPr>
                <w:rFonts w:ascii="Arial" w:hAnsi="Arial"/>
                <w:sz w:val="20"/>
              </w:rPr>
            </w:pPr>
            <w:r>
              <w:rPr>
                <w:rFonts w:ascii="Arial" w:hAnsi="Arial"/>
                <w:sz w:val="20"/>
              </w:rPr>
              <w:t>0.199</w:t>
            </w:r>
          </w:p>
          <w:p w14:paraId="13C7C6EE"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0.05</w:t>
            </w:r>
            <w:r>
              <w:rPr>
                <w:rFonts w:ascii="Arial" w:hAnsi="Arial"/>
                <w:sz w:val="20"/>
              </w:rPr>
              <w:t>)</w:t>
            </w:r>
          </w:p>
        </w:tc>
      </w:tr>
      <w:tr w:rsidR="000D6DE7" w:rsidRPr="001C1C8A" w14:paraId="757DCBC6" w14:textId="77777777">
        <w:trPr>
          <w:trHeight w:val="684"/>
        </w:trPr>
        <w:tc>
          <w:tcPr>
            <w:tcW w:w="2836" w:type="dxa"/>
            <w:vAlign w:val="center"/>
          </w:tcPr>
          <w:p w14:paraId="6BC3A363" w14:textId="77777777" w:rsidR="000D6DE7" w:rsidRPr="003208C8" w:rsidRDefault="000D6DE7" w:rsidP="00ED28CD">
            <w:pPr>
              <w:jc w:val="center"/>
              <w:rPr>
                <w:rFonts w:ascii="Arial" w:hAnsi="Arial"/>
                <w:b/>
                <w:sz w:val="20"/>
              </w:rPr>
            </w:pPr>
            <w:r w:rsidRPr="003208C8">
              <w:rPr>
                <w:rFonts w:ascii="Arial" w:hAnsi="Arial"/>
                <w:b/>
                <w:sz w:val="20"/>
              </w:rPr>
              <w:t>Inferior AOD750</w:t>
            </w:r>
          </w:p>
        </w:tc>
        <w:tc>
          <w:tcPr>
            <w:tcW w:w="2031" w:type="dxa"/>
            <w:vAlign w:val="center"/>
          </w:tcPr>
          <w:p w14:paraId="4B60017A" w14:textId="77777777" w:rsidR="000D6DE7" w:rsidRPr="001C1C8A" w:rsidRDefault="000D6DE7" w:rsidP="00ED28CD">
            <w:pPr>
              <w:jc w:val="center"/>
              <w:rPr>
                <w:rFonts w:ascii="Arial" w:hAnsi="Arial"/>
                <w:sz w:val="20"/>
              </w:rPr>
            </w:pPr>
            <w:r w:rsidRPr="001C1C8A">
              <w:rPr>
                <w:rFonts w:ascii="Arial" w:hAnsi="Arial"/>
                <w:sz w:val="20"/>
              </w:rPr>
              <w:t>0.108</w:t>
            </w:r>
          </w:p>
        </w:tc>
        <w:tc>
          <w:tcPr>
            <w:tcW w:w="2032" w:type="dxa"/>
            <w:vAlign w:val="center"/>
          </w:tcPr>
          <w:p w14:paraId="3D25908B" w14:textId="77777777" w:rsidR="000D6DE7" w:rsidRPr="001C1C8A" w:rsidRDefault="000D6DE7" w:rsidP="00ED28CD">
            <w:pPr>
              <w:jc w:val="center"/>
              <w:rPr>
                <w:rFonts w:ascii="Arial" w:hAnsi="Arial"/>
                <w:sz w:val="20"/>
                <w:szCs w:val="20"/>
              </w:rPr>
            </w:pPr>
            <w:r w:rsidRPr="001C1C8A">
              <w:rPr>
                <w:rFonts w:ascii="Arial" w:hAnsi="Arial"/>
                <w:sz w:val="20"/>
                <w:szCs w:val="20"/>
              </w:rPr>
              <w:t>0.208</w:t>
            </w:r>
          </w:p>
          <w:p w14:paraId="6526FB90"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0.0</w:t>
            </w:r>
            <w:r>
              <w:rPr>
                <w:rFonts w:ascii="Arial" w:hAnsi="Arial"/>
                <w:sz w:val="20"/>
              </w:rPr>
              <w:t>22)</w:t>
            </w:r>
          </w:p>
        </w:tc>
        <w:tc>
          <w:tcPr>
            <w:tcW w:w="2032" w:type="dxa"/>
            <w:vAlign w:val="center"/>
          </w:tcPr>
          <w:p w14:paraId="238D9FB3" w14:textId="77777777" w:rsidR="000D6DE7" w:rsidRPr="001C1C8A" w:rsidRDefault="000D6DE7" w:rsidP="00ED28CD">
            <w:pPr>
              <w:jc w:val="center"/>
              <w:rPr>
                <w:rFonts w:ascii="Arial" w:hAnsi="Arial"/>
                <w:sz w:val="20"/>
              </w:rPr>
            </w:pPr>
            <w:r>
              <w:rPr>
                <w:rFonts w:ascii="Arial" w:hAnsi="Arial"/>
                <w:sz w:val="20"/>
              </w:rPr>
              <w:t>0.142</w:t>
            </w:r>
          </w:p>
          <w:p w14:paraId="0B346E72"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w:t>
            </w:r>
            <w:r>
              <w:rPr>
                <w:rFonts w:ascii="Arial" w:hAnsi="Arial"/>
                <w:sz w:val="20"/>
              </w:rPr>
              <w:t>063)</w:t>
            </w:r>
          </w:p>
        </w:tc>
      </w:tr>
      <w:tr w:rsidR="000D6DE7" w:rsidRPr="001C1C8A" w14:paraId="471EBE11" w14:textId="77777777">
        <w:trPr>
          <w:trHeight w:val="685"/>
        </w:trPr>
        <w:tc>
          <w:tcPr>
            <w:tcW w:w="2836" w:type="dxa"/>
            <w:vAlign w:val="center"/>
          </w:tcPr>
          <w:p w14:paraId="75FF6C41" w14:textId="77777777" w:rsidR="000D6DE7" w:rsidRPr="003208C8" w:rsidRDefault="000D6DE7" w:rsidP="00ED28CD">
            <w:pPr>
              <w:jc w:val="center"/>
              <w:rPr>
                <w:rFonts w:ascii="Arial" w:hAnsi="Arial"/>
                <w:b/>
                <w:sz w:val="20"/>
              </w:rPr>
            </w:pPr>
            <w:r w:rsidRPr="003208C8">
              <w:rPr>
                <w:rFonts w:ascii="Arial" w:hAnsi="Arial"/>
                <w:b/>
                <w:sz w:val="20"/>
              </w:rPr>
              <w:t>Inferotemporal AOD750</w:t>
            </w:r>
          </w:p>
        </w:tc>
        <w:tc>
          <w:tcPr>
            <w:tcW w:w="2031" w:type="dxa"/>
            <w:vAlign w:val="center"/>
          </w:tcPr>
          <w:p w14:paraId="62E8E73B" w14:textId="77777777" w:rsidR="000D6DE7" w:rsidRPr="001C1C8A" w:rsidRDefault="000D6DE7" w:rsidP="00ED28CD">
            <w:pPr>
              <w:jc w:val="center"/>
              <w:rPr>
                <w:rFonts w:ascii="Arial" w:hAnsi="Arial"/>
                <w:sz w:val="20"/>
              </w:rPr>
            </w:pPr>
            <w:r w:rsidRPr="001C1C8A">
              <w:rPr>
                <w:rFonts w:ascii="Arial" w:hAnsi="Arial"/>
                <w:sz w:val="20"/>
              </w:rPr>
              <w:t>0.187</w:t>
            </w:r>
          </w:p>
        </w:tc>
        <w:tc>
          <w:tcPr>
            <w:tcW w:w="2032" w:type="dxa"/>
            <w:vAlign w:val="center"/>
          </w:tcPr>
          <w:p w14:paraId="1BFBB8BF" w14:textId="77777777" w:rsidR="000D6DE7" w:rsidRPr="001C1C8A" w:rsidRDefault="000D6DE7" w:rsidP="00ED28CD">
            <w:pPr>
              <w:jc w:val="center"/>
              <w:rPr>
                <w:rFonts w:ascii="Arial" w:hAnsi="Arial"/>
                <w:sz w:val="20"/>
              </w:rPr>
            </w:pPr>
            <w:r w:rsidRPr="001C1C8A">
              <w:rPr>
                <w:rFonts w:ascii="Arial" w:hAnsi="Arial"/>
                <w:sz w:val="20"/>
              </w:rPr>
              <w:t>0.20</w:t>
            </w:r>
            <w:r>
              <w:rPr>
                <w:rFonts w:ascii="Arial" w:hAnsi="Arial"/>
                <w:sz w:val="20"/>
              </w:rPr>
              <w:t>3</w:t>
            </w:r>
          </w:p>
          <w:p w14:paraId="22EB49F6" w14:textId="77777777" w:rsidR="000D6DE7" w:rsidRPr="001C1C8A" w:rsidRDefault="000D6DE7" w:rsidP="00ED28CD">
            <w:pPr>
              <w:jc w:val="center"/>
              <w:rPr>
                <w:rFonts w:ascii="Arial" w:hAnsi="Arial"/>
                <w:sz w:val="20"/>
              </w:rPr>
            </w:pPr>
            <w:r>
              <w:rPr>
                <w:rFonts w:ascii="Arial" w:hAnsi="Arial"/>
                <w:sz w:val="20"/>
              </w:rPr>
              <w:t>(0.036)</w:t>
            </w:r>
          </w:p>
        </w:tc>
        <w:tc>
          <w:tcPr>
            <w:tcW w:w="2032" w:type="dxa"/>
            <w:vAlign w:val="center"/>
          </w:tcPr>
          <w:p w14:paraId="37811C4A" w14:textId="77777777" w:rsidR="000D6DE7" w:rsidRPr="001C1C8A" w:rsidRDefault="000D6DE7" w:rsidP="00ED28CD">
            <w:pPr>
              <w:jc w:val="center"/>
              <w:rPr>
                <w:rFonts w:ascii="Arial" w:hAnsi="Arial"/>
                <w:sz w:val="20"/>
              </w:rPr>
            </w:pPr>
            <w:r>
              <w:rPr>
                <w:rFonts w:ascii="Arial" w:hAnsi="Arial"/>
                <w:sz w:val="20"/>
              </w:rPr>
              <w:t>0.234</w:t>
            </w:r>
          </w:p>
          <w:p w14:paraId="6F270604" w14:textId="77777777" w:rsidR="000D6DE7" w:rsidRPr="001C1C8A" w:rsidRDefault="000D6DE7" w:rsidP="00ED28CD">
            <w:pPr>
              <w:jc w:val="center"/>
              <w:rPr>
                <w:rFonts w:ascii="Arial" w:hAnsi="Arial"/>
                <w:sz w:val="20"/>
              </w:rPr>
            </w:pPr>
            <w:r>
              <w:rPr>
                <w:rFonts w:ascii="Arial" w:hAnsi="Arial"/>
                <w:sz w:val="20"/>
              </w:rPr>
              <w:t>(0.021)</w:t>
            </w:r>
          </w:p>
        </w:tc>
      </w:tr>
      <w:tr w:rsidR="000D6DE7" w:rsidRPr="001C1C8A" w14:paraId="7F8C69B6" w14:textId="77777777">
        <w:trPr>
          <w:trHeight w:val="684"/>
        </w:trPr>
        <w:tc>
          <w:tcPr>
            <w:tcW w:w="2836" w:type="dxa"/>
            <w:vAlign w:val="center"/>
          </w:tcPr>
          <w:p w14:paraId="016E5A56" w14:textId="77777777" w:rsidR="000D6DE7" w:rsidRPr="003208C8" w:rsidRDefault="000D6DE7" w:rsidP="00ED28CD">
            <w:pPr>
              <w:jc w:val="center"/>
              <w:rPr>
                <w:rFonts w:ascii="Arial" w:hAnsi="Arial"/>
                <w:b/>
                <w:sz w:val="20"/>
              </w:rPr>
            </w:pPr>
            <w:r w:rsidRPr="003208C8">
              <w:rPr>
                <w:rFonts w:ascii="Arial" w:hAnsi="Arial"/>
                <w:b/>
                <w:sz w:val="20"/>
              </w:rPr>
              <w:t>Temporal AOD750</w:t>
            </w:r>
          </w:p>
        </w:tc>
        <w:tc>
          <w:tcPr>
            <w:tcW w:w="2031" w:type="dxa"/>
            <w:vAlign w:val="center"/>
          </w:tcPr>
          <w:p w14:paraId="018C45A6" w14:textId="77777777" w:rsidR="000D6DE7" w:rsidRPr="001C1C8A" w:rsidRDefault="000D6DE7" w:rsidP="00ED28CD">
            <w:pPr>
              <w:jc w:val="center"/>
              <w:rPr>
                <w:rFonts w:ascii="Arial" w:hAnsi="Arial"/>
                <w:sz w:val="20"/>
              </w:rPr>
            </w:pPr>
            <w:r w:rsidRPr="001C1C8A">
              <w:rPr>
                <w:rFonts w:ascii="Arial" w:hAnsi="Arial"/>
                <w:sz w:val="20"/>
              </w:rPr>
              <w:t>0.149</w:t>
            </w:r>
          </w:p>
        </w:tc>
        <w:tc>
          <w:tcPr>
            <w:tcW w:w="2032" w:type="dxa"/>
            <w:vAlign w:val="center"/>
          </w:tcPr>
          <w:p w14:paraId="7D58B1D1" w14:textId="77777777" w:rsidR="000D6DE7" w:rsidRPr="001C1C8A" w:rsidRDefault="000D6DE7" w:rsidP="00ED28CD">
            <w:pPr>
              <w:jc w:val="center"/>
              <w:rPr>
                <w:rFonts w:ascii="Arial" w:hAnsi="Arial"/>
                <w:sz w:val="20"/>
                <w:szCs w:val="20"/>
              </w:rPr>
            </w:pPr>
            <w:r>
              <w:rPr>
                <w:rFonts w:ascii="Arial" w:hAnsi="Arial"/>
                <w:sz w:val="20"/>
                <w:szCs w:val="20"/>
              </w:rPr>
              <w:t>0.209</w:t>
            </w:r>
          </w:p>
          <w:p w14:paraId="4EAA9353"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0.004</w:t>
            </w:r>
            <w:r>
              <w:rPr>
                <w:rFonts w:ascii="Arial" w:hAnsi="Arial"/>
                <w:sz w:val="20"/>
              </w:rPr>
              <w:t>)</w:t>
            </w:r>
          </w:p>
        </w:tc>
        <w:tc>
          <w:tcPr>
            <w:tcW w:w="2032" w:type="dxa"/>
            <w:vAlign w:val="center"/>
          </w:tcPr>
          <w:p w14:paraId="00E2B424" w14:textId="77777777" w:rsidR="000D6DE7" w:rsidRPr="001C1C8A" w:rsidRDefault="000D6DE7" w:rsidP="00ED28CD">
            <w:pPr>
              <w:jc w:val="center"/>
              <w:rPr>
                <w:rFonts w:ascii="Arial" w:hAnsi="Arial"/>
                <w:sz w:val="20"/>
              </w:rPr>
            </w:pPr>
            <w:r>
              <w:rPr>
                <w:rFonts w:ascii="Arial" w:hAnsi="Arial"/>
                <w:sz w:val="20"/>
              </w:rPr>
              <w:t>0.183</w:t>
            </w:r>
          </w:p>
          <w:p w14:paraId="14258C84" w14:textId="77777777" w:rsidR="000D6DE7" w:rsidRPr="001C1C8A" w:rsidRDefault="000D6DE7" w:rsidP="00ED28CD">
            <w:pPr>
              <w:jc w:val="center"/>
              <w:rPr>
                <w:rFonts w:ascii="Arial" w:hAnsi="Arial"/>
                <w:sz w:val="20"/>
              </w:rPr>
            </w:pPr>
            <w:r>
              <w:rPr>
                <w:rFonts w:ascii="Arial" w:hAnsi="Arial"/>
                <w:sz w:val="20"/>
              </w:rPr>
              <w:t>(</w:t>
            </w:r>
            <w:r w:rsidRPr="001C1C8A">
              <w:rPr>
                <w:rFonts w:ascii="Arial" w:hAnsi="Arial"/>
                <w:sz w:val="20"/>
              </w:rPr>
              <w:t>0.044</w:t>
            </w:r>
            <w:r>
              <w:rPr>
                <w:rFonts w:ascii="Arial" w:hAnsi="Arial"/>
                <w:sz w:val="20"/>
              </w:rPr>
              <w:t>)</w:t>
            </w:r>
          </w:p>
        </w:tc>
      </w:tr>
      <w:tr w:rsidR="000D6DE7" w:rsidRPr="001C1C8A" w14:paraId="5ECCBF97" w14:textId="77777777">
        <w:trPr>
          <w:trHeight w:val="685"/>
        </w:trPr>
        <w:tc>
          <w:tcPr>
            <w:tcW w:w="2836" w:type="dxa"/>
            <w:tcBorders>
              <w:bottom w:val="single" w:sz="12" w:space="0" w:color="auto"/>
            </w:tcBorders>
            <w:vAlign w:val="center"/>
          </w:tcPr>
          <w:p w14:paraId="48C05494" w14:textId="77777777" w:rsidR="000D6DE7" w:rsidRPr="003208C8" w:rsidRDefault="000D6DE7" w:rsidP="00ED28CD">
            <w:pPr>
              <w:jc w:val="center"/>
              <w:rPr>
                <w:rFonts w:ascii="Arial" w:hAnsi="Arial"/>
                <w:b/>
                <w:sz w:val="20"/>
              </w:rPr>
            </w:pPr>
            <w:r w:rsidRPr="003208C8">
              <w:rPr>
                <w:rFonts w:ascii="Arial" w:hAnsi="Arial"/>
                <w:b/>
                <w:sz w:val="20"/>
              </w:rPr>
              <w:t>Superotemporal AOD750</w:t>
            </w:r>
          </w:p>
        </w:tc>
        <w:tc>
          <w:tcPr>
            <w:tcW w:w="2031" w:type="dxa"/>
            <w:tcBorders>
              <w:bottom w:val="single" w:sz="12" w:space="0" w:color="auto"/>
            </w:tcBorders>
            <w:vAlign w:val="center"/>
          </w:tcPr>
          <w:p w14:paraId="157991C0" w14:textId="77777777" w:rsidR="000D6DE7" w:rsidRPr="001C1C8A" w:rsidRDefault="000D6DE7" w:rsidP="00ED28CD">
            <w:pPr>
              <w:jc w:val="center"/>
              <w:rPr>
                <w:rFonts w:ascii="Arial" w:hAnsi="Arial"/>
                <w:sz w:val="20"/>
                <w:szCs w:val="20"/>
              </w:rPr>
            </w:pPr>
            <w:r w:rsidRPr="001C1C8A">
              <w:rPr>
                <w:rFonts w:ascii="Arial" w:hAnsi="Arial"/>
                <w:sz w:val="20"/>
                <w:szCs w:val="20"/>
              </w:rPr>
              <w:t>0.050</w:t>
            </w:r>
          </w:p>
        </w:tc>
        <w:tc>
          <w:tcPr>
            <w:tcW w:w="2032" w:type="dxa"/>
            <w:tcBorders>
              <w:bottom w:val="single" w:sz="12" w:space="0" w:color="auto"/>
            </w:tcBorders>
            <w:vAlign w:val="center"/>
          </w:tcPr>
          <w:p w14:paraId="73D9405F" w14:textId="77777777" w:rsidR="000D6DE7" w:rsidRPr="001C1C8A" w:rsidRDefault="000D6DE7" w:rsidP="00ED28CD">
            <w:pPr>
              <w:jc w:val="center"/>
              <w:rPr>
                <w:rFonts w:ascii="Arial" w:hAnsi="Arial"/>
                <w:sz w:val="20"/>
                <w:szCs w:val="20"/>
              </w:rPr>
            </w:pPr>
            <w:r>
              <w:rPr>
                <w:rFonts w:ascii="Arial" w:hAnsi="Arial"/>
                <w:sz w:val="20"/>
                <w:szCs w:val="20"/>
              </w:rPr>
              <w:t>0.108</w:t>
            </w:r>
          </w:p>
          <w:p w14:paraId="7087839B" w14:textId="77777777" w:rsidR="000D6DE7" w:rsidRPr="001C1C8A" w:rsidRDefault="000D6DE7" w:rsidP="00ED28CD">
            <w:pPr>
              <w:jc w:val="center"/>
              <w:rPr>
                <w:rFonts w:ascii="Arial" w:hAnsi="Arial"/>
                <w:sz w:val="20"/>
              </w:rPr>
            </w:pPr>
            <w:r>
              <w:rPr>
                <w:rFonts w:ascii="Arial" w:hAnsi="Arial"/>
                <w:sz w:val="20"/>
              </w:rPr>
              <w:t>(0.006)</w:t>
            </w:r>
          </w:p>
        </w:tc>
        <w:tc>
          <w:tcPr>
            <w:tcW w:w="2032" w:type="dxa"/>
            <w:tcBorders>
              <w:bottom w:val="single" w:sz="12" w:space="0" w:color="auto"/>
            </w:tcBorders>
            <w:vAlign w:val="center"/>
          </w:tcPr>
          <w:p w14:paraId="19D0BE55" w14:textId="77777777" w:rsidR="000D6DE7" w:rsidRPr="001C1C8A" w:rsidRDefault="000D6DE7" w:rsidP="00ED28CD">
            <w:pPr>
              <w:jc w:val="center"/>
              <w:rPr>
                <w:rFonts w:ascii="Arial" w:hAnsi="Arial"/>
                <w:sz w:val="20"/>
                <w:szCs w:val="20"/>
              </w:rPr>
            </w:pPr>
            <w:r>
              <w:rPr>
                <w:rFonts w:ascii="Arial" w:hAnsi="Arial"/>
                <w:sz w:val="20"/>
                <w:szCs w:val="20"/>
              </w:rPr>
              <w:t>0.119</w:t>
            </w:r>
          </w:p>
          <w:p w14:paraId="78228171" w14:textId="77777777" w:rsidR="000D6DE7" w:rsidRPr="001C1C8A" w:rsidRDefault="000D6DE7" w:rsidP="00ED28CD">
            <w:pPr>
              <w:jc w:val="center"/>
              <w:rPr>
                <w:rFonts w:ascii="Arial" w:hAnsi="Arial"/>
                <w:sz w:val="20"/>
              </w:rPr>
            </w:pPr>
            <w:r>
              <w:rPr>
                <w:rFonts w:ascii="Arial" w:hAnsi="Arial"/>
                <w:sz w:val="20"/>
              </w:rPr>
              <w:t>(0.003)</w:t>
            </w:r>
          </w:p>
        </w:tc>
      </w:tr>
    </w:tbl>
    <w:p w14:paraId="6FDEE14A" w14:textId="77777777" w:rsidR="000D6DE7" w:rsidRDefault="000D6DE7" w:rsidP="000D6DE7">
      <w:pPr>
        <w:rPr>
          <w:rFonts w:ascii="Arial" w:hAnsi="Arial"/>
          <w:sz w:val="18"/>
        </w:rPr>
      </w:pPr>
      <w:r>
        <w:rPr>
          <w:rFonts w:ascii="Arial" w:hAnsi="Arial"/>
          <w:sz w:val="18"/>
          <w:vertAlign w:val="superscript"/>
        </w:rPr>
        <w:t>*</w:t>
      </w:r>
      <w:r>
        <w:rPr>
          <w:rFonts w:ascii="Arial" w:hAnsi="Arial"/>
          <w:sz w:val="18"/>
        </w:rPr>
        <w:t>Mean measurements are shown.</w:t>
      </w:r>
    </w:p>
    <w:p w14:paraId="5475C121" w14:textId="77777777" w:rsidR="000D6DE7" w:rsidRPr="0047754D" w:rsidRDefault="000D6DE7" w:rsidP="000D6DE7">
      <w:pPr>
        <w:pStyle w:val="NormalWeb"/>
        <w:spacing w:before="2" w:after="2"/>
        <w:jc w:val="both"/>
        <w:rPr>
          <w:rFonts w:ascii="Arial" w:hAnsi="Arial"/>
          <w:sz w:val="18"/>
        </w:rPr>
      </w:pPr>
      <w:r>
        <w:rPr>
          <w:rFonts w:ascii="Arial" w:hAnsi="Arial"/>
          <w:sz w:val="18"/>
          <w:vertAlign w:val="superscript"/>
        </w:rPr>
        <w:sym w:font="Wingdings 2" w:char="F085"/>
      </w:r>
      <w:r>
        <w:rPr>
          <w:rFonts w:ascii="Arial" w:hAnsi="Arial"/>
          <w:sz w:val="18"/>
        </w:rPr>
        <w:t>Mean measurements (top) and p values from significance paired t-test</w:t>
      </w:r>
      <w:r w:rsidRPr="0047754D">
        <w:rPr>
          <w:rFonts w:ascii="Arial" w:hAnsi="Arial"/>
          <w:sz w:val="18"/>
        </w:rPr>
        <w:t xml:space="preserve"> comparing mean at </w:t>
      </w:r>
      <w:r>
        <w:rPr>
          <w:rFonts w:ascii="Arial" w:hAnsi="Arial"/>
          <w:sz w:val="18"/>
        </w:rPr>
        <w:t>the indicated</w:t>
      </w:r>
      <w:r w:rsidRPr="0047754D">
        <w:rPr>
          <w:rFonts w:ascii="Arial" w:hAnsi="Arial"/>
          <w:sz w:val="18"/>
        </w:rPr>
        <w:t xml:space="preserve"> time point with baseline</w:t>
      </w:r>
      <w:r>
        <w:rPr>
          <w:rFonts w:ascii="Arial" w:hAnsi="Arial"/>
          <w:sz w:val="18"/>
        </w:rPr>
        <w:t xml:space="preserve"> </w:t>
      </w:r>
      <w:r w:rsidRPr="0047754D">
        <w:rPr>
          <w:rFonts w:ascii="Arial" w:hAnsi="Arial"/>
          <w:sz w:val="18"/>
        </w:rPr>
        <w:t>bottom, in brackets) are shown.</w:t>
      </w:r>
    </w:p>
    <w:p w14:paraId="447EE289" w14:textId="77777777" w:rsidR="002148C9" w:rsidRDefault="002148C9" w:rsidP="008F044C"/>
    <w:p w14:paraId="52C5698D" w14:textId="77777777" w:rsidR="002148C9" w:rsidRDefault="002148C9" w:rsidP="008F044C"/>
    <w:p w14:paraId="7A6F2082" w14:textId="77777777" w:rsidR="002148C9" w:rsidRPr="00177D9C" w:rsidRDefault="002148C9" w:rsidP="002148C9">
      <w:pPr>
        <w:pStyle w:val="NormalWeb"/>
        <w:spacing w:before="2" w:after="2"/>
        <w:jc w:val="both"/>
        <w:rPr>
          <w:rFonts w:ascii="Arial" w:hAnsi="Arial"/>
          <w:b/>
          <w:sz w:val="28"/>
          <w:szCs w:val="28"/>
        </w:rPr>
      </w:pPr>
      <w:r w:rsidRPr="0047754D">
        <w:rPr>
          <w:rFonts w:ascii="Arial" w:hAnsi="Arial"/>
          <w:b/>
          <w:sz w:val="24"/>
        </w:rPr>
        <w:lastRenderedPageBreak/>
        <w:t xml:space="preserve">TABLE </w:t>
      </w:r>
      <w:r>
        <w:rPr>
          <w:rFonts w:ascii="Arial" w:hAnsi="Arial"/>
          <w:b/>
          <w:sz w:val="24"/>
        </w:rPr>
        <w:t xml:space="preserve">2. </w:t>
      </w:r>
      <w:r w:rsidRPr="0047754D">
        <w:rPr>
          <w:rFonts w:ascii="Arial" w:hAnsi="Arial"/>
          <w:b/>
          <w:sz w:val="24"/>
          <w:szCs w:val="28"/>
        </w:rPr>
        <w:t xml:space="preserve">Parameters from </w:t>
      </w:r>
      <w:r w:rsidRPr="0047754D">
        <w:rPr>
          <w:rFonts w:ascii="Arial" w:eastAsia="Calibri" w:hAnsi="Arial" w:cs="Arial"/>
          <w:b/>
          <w:kern w:val="32"/>
          <w:sz w:val="24"/>
          <w:szCs w:val="28"/>
          <w:lang w:eastAsia="en-GB" w:bidi="en-US"/>
        </w:rPr>
        <w:t xml:space="preserve">swept-source OCT-measured </w:t>
      </w:r>
      <w:r w:rsidRPr="0047754D">
        <w:rPr>
          <w:rFonts w:ascii="Arial" w:hAnsi="Arial"/>
          <w:b/>
          <w:sz w:val="24"/>
          <w:szCs w:val="28"/>
        </w:rPr>
        <w:t xml:space="preserve">anterior chamber angle sections before and after </w:t>
      </w:r>
      <w:r>
        <w:rPr>
          <w:rFonts w:ascii="Arial" w:hAnsi="Arial"/>
          <w:b/>
          <w:sz w:val="24"/>
          <w:szCs w:val="28"/>
        </w:rPr>
        <w:t>argon laser peripheral iridoplasty</w:t>
      </w:r>
    </w:p>
    <w:p w14:paraId="143F16B6" w14:textId="77777777" w:rsidR="002148C9" w:rsidRDefault="002148C9" w:rsidP="002148C9">
      <w:pPr>
        <w:rPr>
          <w:rFonts w:ascii="Arial" w:hAnsi="Arial"/>
          <w:sz w:val="18"/>
        </w:rPr>
      </w:pPr>
    </w:p>
    <w:tbl>
      <w:tblPr>
        <w:tblW w:w="8931" w:type="dxa"/>
        <w:tblInd w:w="-176" w:type="dxa"/>
        <w:tblLook w:val="00A0" w:firstRow="1" w:lastRow="0" w:firstColumn="1" w:lastColumn="0" w:noHBand="0" w:noVBand="0"/>
      </w:tblPr>
      <w:tblGrid>
        <w:gridCol w:w="2836"/>
        <w:gridCol w:w="2031"/>
        <w:gridCol w:w="2032"/>
        <w:gridCol w:w="2032"/>
      </w:tblGrid>
      <w:tr w:rsidR="002148C9" w:rsidRPr="001C1C8A" w14:paraId="3586AABC" w14:textId="77777777">
        <w:trPr>
          <w:trHeight w:val="684"/>
        </w:trPr>
        <w:tc>
          <w:tcPr>
            <w:tcW w:w="2836" w:type="dxa"/>
            <w:tcBorders>
              <w:top w:val="single" w:sz="12" w:space="0" w:color="auto"/>
              <w:bottom w:val="single" w:sz="12" w:space="0" w:color="auto"/>
            </w:tcBorders>
            <w:vAlign w:val="center"/>
          </w:tcPr>
          <w:p w14:paraId="535704C8" w14:textId="77777777" w:rsidR="002148C9" w:rsidRPr="001C1C8A" w:rsidRDefault="002148C9" w:rsidP="00ED28CD">
            <w:pPr>
              <w:jc w:val="center"/>
              <w:rPr>
                <w:rFonts w:ascii="Arial" w:hAnsi="Arial"/>
                <w:sz w:val="20"/>
              </w:rPr>
            </w:pPr>
          </w:p>
        </w:tc>
        <w:tc>
          <w:tcPr>
            <w:tcW w:w="2031" w:type="dxa"/>
            <w:tcBorders>
              <w:top w:val="single" w:sz="12" w:space="0" w:color="auto"/>
              <w:bottom w:val="single" w:sz="12" w:space="0" w:color="auto"/>
            </w:tcBorders>
            <w:vAlign w:val="center"/>
          </w:tcPr>
          <w:p w14:paraId="4C5F3D21" w14:textId="77777777" w:rsidR="002148C9" w:rsidRPr="00D40F48" w:rsidRDefault="002148C9" w:rsidP="00ED28CD">
            <w:pPr>
              <w:jc w:val="center"/>
              <w:rPr>
                <w:rFonts w:ascii="Arial" w:hAnsi="Arial"/>
                <w:b/>
                <w:sz w:val="20"/>
                <w:vertAlign w:val="superscript"/>
              </w:rPr>
            </w:pPr>
            <w:r w:rsidRPr="003208C8">
              <w:rPr>
                <w:rFonts w:ascii="Arial" w:hAnsi="Arial"/>
                <w:b/>
                <w:sz w:val="20"/>
              </w:rPr>
              <w:t>Pre- ALPI</w:t>
            </w:r>
            <w:r>
              <w:rPr>
                <w:rFonts w:ascii="Arial" w:hAnsi="Arial"/>
                <w:b/>
                <w:sz w:val="20"/>
                <w:vertAlign w:val="superscript"/>
              </w:rPr>
              <w:t>*</w:t>
            </w:r>
          </w:p>
        </w:tc>
        <w:tc>
          <w:tcPr>
            <w:tcW w:w="2032" w:type="dxa"/>
            <w:tcBorders>
              <w:top w:val="single" w:sz="12" w:space="0" w:color="auto"/>
              <w:bottom w:val="single" w:sz="12" w:space="0" w:color="auto"/>
            </w:tcBorders>
            <w:vAlign w:val="center"/>
          </w:tcPr>
          <w:p w14:paraId="7CB8F7F9" w14:textId="77777777" w:rsidR="002148C9" w:rsidRPr="00D40F48" w:rsidRDefault="002148C9" w:rsidP="00ED28CD">
            <w:pPr>
              <w:jc w:val="center"/>
              <w:rPr>
                <w:rFonts w:ascii="Arial" w:hAnsi="Arial"/>
                <w:b/>
                <w:sz w:val="20"/>
                <w:vertAlign w:val="superscript"/>
              </w:rPr>
            </w:pPr>
            <w:r w:rsidRPr="003208C8">
              <w:rPr>
                <w:rFonts w:ascii="Arial" w:hAnsi="Arial"/>
                <w:b/>
                <w:sz w:val="20"/>
              </w:rPr>
              <w:t>1 day post-ALPI</w:t>
            </w:r>
            <w:r>
              <w:rPr>
                <w:rFonts w:ascii="Arial" w:hAnsi="Arial"/>
                <w:b/>
                <w:sz w:val="20"/>
                <w:vertAlign w:val="superscript"/>
              </w:rPr>
              <w:sym w:font="Wingdings 2" w:char="F085"/>
            </w:r>
          </w:p>
        </w:tc>
        <w:tc>
          <w:tcPr>
            <w:tcW w:w="2032" w:type="dxa"/>
            <w:tcBorders>
              <w:top w:val="single" w:sz="12" w:space="0" w:color="auto"/>
              <w:bottom w:val="single" w:sz="12" w:space="0" w:color="auto"/>
            </w:tcBorders>
            <w:vAlign w:val="center"/>
          </w:tcPr>
          <w:p w14:paraId="5F0DF541" w14:textId="77777777" w:rsidR="002148C9" w:rsidRPr="00D40F48" w:rsidRDefault="002148C9" w:rsidP="00ED28CD">
            <w:pPr>
              <w:jc w:val="center"/>
              <w:rPr>
                <w:rFonts w:ascii="Arial" w:hAnsi="Arial"/>
                <w:b/>
                <w:sz w:val="20"/>
                <w:vertAlign w:val="superscript"/>
              </w:rPr>
            </w:pPr>
            <w:r w:rsidRPr="003208C8">
              <w:rPr>
                <w:rFonts w:ascii="Arial" w:hAnsi="Arial"/>
                <w:b/>
                <w:sz w:val="20"/>
              </w:rPr>
              <w:t>3 months post-ALPI</w:t>
            </w:r>
            <w:r>
              <w:rPr>
                <w:rFonts w:ascii="Arial" w:hAnsi="Arial"/>
                <w:b/>
                <w:sz w:val="20"/>
                <w:vertAlign w:val="superscript"/>
              </w:rPr>
              <w:sym w:font="Wingdings 2" w:char="F085"/>
            </w:r>
          </w:p>
        </w:tc>
      </w:tr>
      <w:tr w:rsidR="002148C9" w:rsidRPr="001C1C8A" w14:paraId="1FFD0BE7" w14:textId="77777777">
        <w:trPr>
          <w:trHeight w:val="684"/>
        </w:trPr>
        <w:tc>
          <w:tcPr>
            <w:tcW w:w="2836" w:type="dxa"/>
            <w:tcBorders>
              <w:top w:val="single" w:sz="12" w:space="0" w:color="auto"/>
            </w:tcBorders>
            <w:vAlign w:val="center"/>
          </w:tcPr>
          <w:p w14:paraId="0A50CC43" w14:textId="77777777" w:rsidR="002148C9" w:rsidRPr="003208C8" w:rsidRDefault="002148C9" w:rsidP="00ED28CD">
            <w:pPr>
              <w:jc w:val="center"/>
              <w:rPr>
                <w:rFonts w:ascii="Arial" w:hAnsi="Arial"/>
                <w:b/>
                <w:sz w:val="20"/>
              </w:rPr>
            </w:pPr>
            <w:r>
              <w:rPr>
                <w:rFonts w:ascii="Arial" w:hAnsi="Arial"/>
                <w:b/>
                <w:sz w:val="20"/>
              </w:rPr>
              <w:t>Superior ARA</w:t>
            </w:r>
            <w:r w:rsidRPr="003208C8">
              <w:rPr>
                <w:rFonts w:ascii="Arial" w:hAnsi="Arial"/>
                <w:b/>
                <w:sz w:val="20"/>
              </w:rPr>
              <w:t>500</w:t>
            </w:r>
          </w:p>
        </w:tc>
        <w:tc>
          <w:tcPr>
            <w:tcW w:w="2031" w:type="dxa"/>
            <w:tcBorders>
              <w:top w:val="single" w:sz="12" w:space="0" w:color="auto"/>
            </w:tcBorders>
            <w:vAlign w:val="center"/>
          </w:tcPr>
          <w:p w14:paraId="58B8D146" w14:textId="77777777" w:rsidR="002148C9" w:rsidRPr="001C1C8A" w:rsidRDefault="002148C9" w:rsidP="00ED28CD">
            <w:pPr>
              <w:jc w:val="center"/>
              <w:rPr>
                <w:rFonts w:ascii="Arial" w:hAnsi="Arial"/>
                <w:sz w:val="20"/>
                <w:szCs w:val="20"/>
              </w:rPr>
            </w:pPr>
            <w:r w:rsidRPr="001C1C8A">
              <w:rPr>
                <w:rFonts w:ascii="Arial" w:hAnsi="Arial"/>
                <w:sz w:val="20"/>
                <w:szCs w:val="20"/>
              </w:rPr>
              <w:t>0.0</w:t>
            </w:r>
            <w:r>
              <w:rPr>
                <w:rFonts w:ascii="Arial" w:hAnsi="Arial"/>
                <w:sz w:val="20"/>
                <w:szCs w:val="20"/>
              </w:rPr>
              <w:t>18</w:t>
            </w:r>
          </w:p>
        </w:tc>
        <w:tc>
          <w:tcPr>
            <w:tcW w:w="2032" w:type="dxa"/>
            <w:tcBorders>
              <w:top w:val="single" w:sz="12" w:space="0" w:color="auto"/>
            </w:tcBorders>
            <w:vAlign w:val="center"/>
          </w:tcPr>
          <w:p w14:paraId="45414757" w14:textId="77777777" w:rsidR="002148C9" w:rsidRPr="001C1C8A" w:rsidRDefault="002148C9" w:rsidP="00ED28CD">
            <w:pPr>
              <w:jc w:val="center"/>
              <w:rPr>
                <w:rFonts w:ascii="Arial" w:hAnsi="Arial"/>
                <w:sz w:val="20"/>
                <w:szCs w:val="20"/>
              </w:rPr>
            </w:pPr>
            <w:r>
              <w:rPr>
                <w:rFonts w:ascii="Arial" w:hAnsi="Arial"/>
                <w:sz w:val="20"/>
                <w:szCs w:val="20"/>
              </w:rPr>
              <w:t>0.046</w:t>
            </w:r>
          </w:p>
          <w:p w14:paraId="745AB76F" w14:textId="77777777" w:rsidR="002148C9" w:rsidRPr="001C1C8A" w:rsidRDefault="002148C9" w:rsidP="00ED28CD">
            <w:pPr>
              <w:jc w:val="center"/>
              <w:rPr>
                <w:rFonts w:ascii="Arial" w:hAnsi="Arial"/>
                <w:sz w:val="20"/>
                <w:szCs w:val="20"/>
              </w:rPr>
            </w:pPr>
            <w:r>
              <w:rPr>
                <w:rFonts w:ascii="Arial" w:hAnsi="Arial"/>
                <w:sz w:val="20"/>
                <w:szCs w:val="20"/>
              </w:rPr>
              <w:t>(0.020)</w:t>
            </w:r>
          </w:p>
        </w:tc>
        <w:tc>
          <w:tcPr>
            <w:tcW w:w="2032" w:type="dxa"/>
            <w:tcBorders>
              <w:top w:val="single" w:sz="12" w:space="0" w:color="auto"/>
            </w:tcBorders>
            <w:vAlign w:val="center"/>
          </w:tcPr>
          <w:p w14:paraId="573C0D91" w14:textId="77777777" w:rsidR="002148C9" w:rsidRPr="001C1C8A" w:rsidRDefault="002148C9" w:rsidP="00ED28CD">
            <w:pPr>
              <w:jc w:val="center"/>
              <w:rPr>
                <w:rFonts w:ascii="Arial" w:hAnsi="Arial"/>
                <w:sz w:val="20"/>
              </w:rPr>
            </w:pPr>
            <w:r>
              <w:rPr>
                <w:rFonts w:ascii="Arial" w:hAnsi="Arial"/>
                <w:sz w:val="20"/>
              </w:rPr>
              <w:t>0.036</w:t>
            </w:r>
          </w:p>
          <w:p w14:paraId="35E15169" w14:textId="77777777" w:rsidR="002148C9" w:rsidRPr="001C1C8A" w:rsidRDefault="002148C9" w:rsidP="00ED28CD">
            <w:pPr>
              <w:jc w:val="center"/>
              <w:rPr>
                <w:rFonts w:ascii="Arial" w:hAnsi="Arial"/>
                <w:sz w:val="20"/>
                <w:szCs w:val="20"/>
              </w:rPr>
            </w:pPr>
            <w:r>
              <w:rPr>
                <w:rFonts w:ascii="Arial" w:hAnsi="Arial"/>
                <w:sz w:val="20"/>
                <w:szCs w:val="20"/>
              </w:rPr>
              <w:t>(0.013)</w:t>
            </w:r>
          </w:p>
        </w:tc>
      </w:tr>
      <w:tr w:rsidR="002148C9" w:rsidRPr="001C1C8A" w14:paraId="287365DC" w14:textId="77777777">
        <w:trPr>
          <w:trHeight w:val="685"/>
        </w:trPr>
        <w:tc>
          <w:tcPr>
            <w:tcW w:w="2836" w:type="dxa"/>
            <w:vAlign w:val="center"/>
          </w:tcPr>
          <w:p w14:paraId="49BE5FD4" w14:textId="77777777" w:rsidR="002148C9" w:rsidRPr="003208C8" w:rsidRDefault="002148C9" w:rsidP="00ED28CD">
            <w:pPr>
              <w:jc w:val="center"/>
              <w:rPr>
                <w:rFonts w:ascii="Arial" w:hAnsi="Arial"/>
                <w:b/>
                <w:sz w:val="20"/>
              </w:rPr>
            </w:pPr>
            <w:r>
              <w:rPr>
                <w:rFonts w:ascii="Arial" w:hAnsi="Arial"/>
                <w:b/>
                <w:sz w:val="20"/>
              </w:rPr>
              <w:t>Superionasal ARA</w:t>
            </w:r>
            <w:r w:rsidRPr="003208C8">
              <w:rPr>
                <w:rFonts w:ascii="Arial" w:hAnsi="Arial"/>
                <w:b/>
                <w:sz w:val="20"/>
              </w:rPr>
              <w:t>500</w:t>
            </w:r>
          </w:p>
        </w:tc>
        <w:tc>
          <w:tcPr>
            <w:tcW w:w="2031" w:type="dxa"/>
            <w:vAlign w:val="center"/>
          </w:tcPr>
          <w:p w14:paraId="276F29B9" w14:textId="77777777" w:rsidR="002148C9" w:rsidRPr="001C1C8A" w:rsidRDefault="002148C9" w:rsidP="00ED28CD">
            <w:pPr>
              <w:jc w:val="center"/>
              <w:rPr>
                <w:rFonts w:ascii="Arial" w:hAnsi="Arial"/>
                <w:sz w:val="20"/>
                <w:szCs w:val="20"/>
              </w:rPr>
            </w:pPr>
            <w:r w:rsidRPr="001C1C8A">
              <w:rPr>
                <w:rFonts w:ascii="Arial" w:hAnsi="Arial"/>
                <w:sz w:val="20"/>
                <w:szCs w:val="20"/>
              </w:rPr>
              <w:t>0.0</w:t>
            </w:r>
            <w:r>
              <w:rPr>
                <w:rFonts w:ascii="Arial" w:hAnsi="Arial"/>
                <w:sz w:val="20"/>
                <w:szCs w:val="20"/>
              </w:rPr>
              <w:t>33</w:t>
            </w:r>
          </w:p>
        </w:tc>
        <w:tc>
          <w:tcPr>
            <w:tcW w:w="2032" w:type="dxa"/>
            <w:vAlign w:val="center"/>
          </w:tcPr>
          <w:p w14:paraId="6EA072A6" w14:textId="77777777" w:rsidR="002148C9" w:rsidRPr="001C1C8A" w:rsidRDefault="002148C9" w:rsidP="00ED28CD">
            <w:pPr>
              <w:jc w:val="center"/>
              <w:rPr>
                <w:rFonts w:ascii="Arial" w:hAnsi="Arial"/>
                <w:sz w:val="20"/>
                <w:szCs w:val="20"/>
              </w:rPr>
            </w:pPr>
            <w:r>
              <w:rPr>
                <w:rFonts w:ascii="Arial" w:hAnsi="Arial"/>
                <w:sz w:val="20"/>
                <w:szCs w:val="20"/>
              </w:rPr>
              <w:t>0.063</w:t>
            </w:r>
          </w:p>
          <w:p w14:paraId="1C5B3F58" w14:textId="77777777" w:rsidR="002148C9" w:rsidRPr="001C1C8A" w:rsidRDefault="002148C9" w:rsidP="00ED28CD">
            <w:pPr>
              <w:jc w:val="center"/>
              <w:rPr>
                <w:rFonts w:ascii="Arial" w:hAnsi="Arial"/>
                <w:sz w:val="20"/>
              </w:rPr>
            </w:pPr>
            <w:r>
              <w:rPr>
                <w:rFonts w:ascii="Arial" w:hAnsi="Arial"/>
                <w:sz w:val="20"/>
              </w:rPr>
              <w:t>(0.044)</w:t>
            </w:r>
          </w:p>
        </w:tc>
        <w:tc>
          <w:tcPr>
            <w:tcW w:w="2032" w:type="dxa"/>
            <w:vAlign w:val="center"/>
          </w:tcPr>
          <w:p w14:paraId="7399E251" w14:textId="77777777" w:rsidR="002148C9" w:rsidRPr="001C1C8A" w:rsidRDefault="002148C9" w:rsidP="00ED28CD">
            <w:pPr>
              <w:jc w:val="center"/>
              <w:rPr>
                <w:rFonts w:ascii="Arial" w:hAnsi="Arial"/>
                <w:sz w:val="20"/>
                <w:szCs w:val="20"/>
              </w:rPr>
            </w:pPr>
            <w:r>
              <w:rPr>
                <w:rFonts w:ascii="Arial" w:hAnsi="Arial"/>
                <w:sz w:val="20"/>
                <w:szCs w:val="20"/>
              </w:rPr>
              <w:t>0.051</w:t>
            </w:r>
          </w:p>
          <w:p w14:paraId="718C24F9" w14:textId="77777777" w:rsidR="002148C9" w:rsidRPr="001C1C8A" w:rsidRDefault="002148C9" w:rsidP="00ED28CD">
            <w:pPr>
              <w:jc w:val="center"/>
              <w:rPr>
                <w:rFonts w:ascii="Arial" w:hAnsi="Arial"/>
                <w:sz w:val="20"/>
                <w:szCs w:val="20"/>
              </w:rPr>
            </w:pPr>
            <w:r>
              <w:rPr>
                <w:rFonts w:ascii="Arial" w:hAnsi="Arial"/>
                <w:sz w:val="20"/>
                <w:szCs w:val="20"/>
              </w:rPr>
              <w:t>(0.049)</w:t>
            </w:r>
          </w:p>
        </w:tc>
      </w:tr>
      <w:tr w:rsidR="002148C9" w:rsidRPr="001C1C8A" w14:paraId="6648D3EE" w14:textId="77777777">
        <w:trPr>
          <w:trHeight w:val="684"/>
        </w:trPr>
        <w:tc>
          <w:tcPr>
            <w:tcW w:w="2836" w:type="dxa"/>
            <w:vAlign w:val="center"/>
          </w:tcPr>
          <w:p w14:paraId="6E177712" w14:textId="77777777" w:rsidR="002148C9" w:rsidRPr="003208C8" w:rsidRDefault="002148C9" w:rsidP="00ED28CD">
            <w:pPr>
              <w:jc w:val="center"/>
              <w:rPr>
                <w:rFonts w:ascii="Arial" w:hAnsi="Arial"/>
                <w:b/>
                <w:sz w:val="20"/>
              </w:rPr>
            </w:pPr>
            <w:r>
              <w:rPr>
                <w:rFonts w:ascii="Arial" w:hAnsi="Arial"/>
                <w:b/>
                <w:sz w:val="20"/>
              </w:rPr>
              <w:t>Nasal ARA</w:t>
            </w:r>
            <w:r w:rsidRPr="003208C8">
              <w:rPr>
                <w:rFonts w:ascii="Arial" w:hAnsi="Arial"/>
                <w:b/>
                <w:sz w:val="20"/>
              </w:rPr>
              <w:t>500</w:t>
            </w:r>
          </w:p>
        </w:tc>
        <w:tc>
          <w:tcPr>
            <w:tcW w:w="2031" w:type="dxa"/>
            <w:vAlign w:val="center"/>
          </w:tcPr>
          <w:p w14:paraId="153FD8B1" w14:textId="77777777" w:rsidR="002148C9" w:rsidRPr="001C1C8A" w:rsidRDefault="002148C9" w:rsidP="00ED28CD">
            <w:pPr>
              <w:jc w:val="center"/>
              <w:rPr>
                <w:rFonts w:ascii="Arial" w:hAnsi="Arial"/>
                <w:sz w:val="20"/>
                <w:szCs w:val="20"/>
              </w:rPr>
            </w:pPr>
            <w:r>
              <w:rPr>
                <w:rFonts w:ascii="Arial" w:hAnsi="Arial"/>
                <w:sz w:val="20"/>
                <w:szCs w:val="20"/>
              </w:rPr>
              <w:t>0.072</w:t>
            </w:r>
          </w:p>
        </w:tc>
        <w:tc>
          <w:tcPr>
            <w:tcW w:w="2032" w:type="dxa"/>
            <w:vAlign w:val="center"/>
          </w:tcPr>
          <w:p w14:paraId="4D68A82F" w14:textId="77777777" w:rsidR="002148C9" w:rsidRPr="001C1C8A" w:rsidRDefault="002148C9" w:rsidP="00ED28CD">
            <w:pPr>
              <w:jc w:val="center"/>
              <w:rPr>
                <w:rFonts w:ascii="Arial" w:hAnsi="Arial"/>
                <w:sz w:val="20"/>
                <w:szCs w:val="20"/>
              </w:rPr>
            </w:pPr>
            <w:r>
              <w:rPr>
                <w:rFonts w:ascii="Arial" w:hAnsi="Arial"/>
                <w:sz w:val="20"/>
                <w:szCs w:val="20"/>
              </w:rPr>
              <w:t>0.108</w:t>
            </w:r>
          </w:p>
          <w:p w14:paraId="43090185" w14:textId="77777777" w:rsidR="002148C9" w:rsidRPr="001C1C8A" w:rsidRDefault="002148C9" w:rsidP="00ED28CD">
            <w:pPr>
              <w:jc w:val="center"/>
              <w:rPr>
                <w:rFonts w:ascii="Arial" w:hAnsi="Arial"/>
                <w:sz w:val="20"/>
                <w:szCs w:val="20"/>
              </w:rPr>
            </w:pPr>
            <w:r>
              <w:rPr>
                <w:rFonts w:ascii="Arial" w:hAnsi="Arial"/>
                <w:sz w:val="20"/>
                <w:szCs w:val="20"/>
              </w:rPr>
              <w:t>(0.012)</w:t>
            </w:r>
          </w:p>
        </w:tc>
        <w:tc>
          <w:tcPr>
            <w:tcW w:w="2032" w:type="dxa"/>
            <w:vAlign w:val="center"/>
          </w:tcPr>
          <w:p w14:paraId="4B8C1B1D" w14:textId="77777777" w:rsidR="002148C9" w:rsidRPr="001C1C8A" w:rsidRDefault="002148C9" w:rsidP="00ED28CD">
            <w:pPr>
              <w:jc w:val="center"/>
              <w:rPr>
                <w:rFonts w:ascii="Arial" w:hAnsi="Arial"/>
                <w:sz w:val="20"/>
                <w:szCs w:val="20"/>
              </w:rPr>
            </w:pPr>
            <w:r>
              <w:rPr>
                <w:rFonts w:ascii="Arial" w:hAnsi="Arial"/>
                <w:sz w:val="20"/>
                <w:szCs w:val="20"/>
              </w:rPr>
              <w:t>0.89</w:t>
            </w:r>
          </w:p>
          <w:p w14:paraId="58F91288" w14:textId="77777777" w:rsidR="002148C9" w:rsidRPr="001C1C8A" w:rsidRDefault="002148C9" w:rsidP="00ED28CD">
            <w:pPr>
              <w:jc w:val="center"/>
              <w:rPr>
                <w:rFonts w:ascii="Arial" w:hAnsi="Arial"/>
                <w:sz w:val="20"/>
                <w:szCs w:val="20"/>
              </w:rPr>
            </w:pPr>
            <w:r>
              <w:rPr>
                <w:rFonts w:ascii="Arial" w:hAnsi="Arial"/>
                <w:sz w:val="20"/>
                <w:szCs w:val="20"/>
              </w:rPr>
              <w:t>(0.017)</w:t>
            </w:r>
          </w:p>
        </w:tc>
      </w:tr>
      <w:tr w:rsidR="002148C9" w:rsidRPr="001C1C8A" w14:paraId="61473193" w14:textId="77777777">
        <w:trPr>
          <w:trHeight w:val="684"/>
        </w:trPr>
        <w:tc>
          <w:tcPr>
            <w:tcW w:w="2836" w:type="dxa"/>
            <w:vAlign w:val="center"/>
          </w:tcPr>
          <w:p w14:paraId="12F73A37" w14:textId="77777777" w:rsidR="002148C9" w:rsidRPr="003208C8" w:rsidRDefault="002148C9" w:rsidP="00ED28CD">
            <w:pPr>
              <w:jc w:val="center"/>
              <w:rPr>
                <w:rFonts w:ascii="Arial" w:hAnsi="Arial"/>
                <w:b/>
                <w:sz w:val="20"/>
              </w:rPr>
            </w:pPr>
            <w:r>
              <w:rPr>
                <w:rFonts w:ascii="Arial" w:hAnsi="Arial"/>
                <w:b/>
                <w:sz w:val="20"/>
              </w:rPr>
              <w:t>Inferonasal ARA</w:t>
            </w:r>
            <w:r w:rsidRPr="003208C8">
              <w:rPr>
                <w:rFonts w:ascii="Arial" w:hAnsi="Arial"/>
                <w:b/>
                <w:sz w:val="20"/>
              </w:rPr>
              <w:t>500</w:t>
            </w:r>
          </w:p>
        </w:tc>
        <w:tc>
          <w:tcPr>
            <w:tcW w:w="2031" w:type="dxa"/>
            <w:vAlign w:val="center"/>
          </w:tcPr>
          <w:p w14:paraId="318100E9" w14:textId="77777777" w:rsidR="002148C9" w:rsidRPr="001C1C8A" w:rsidRDefault="002148C9" w:rsidP="00ED28CD">
            <w:pPr>
              <w:jc w:val="center"/>
              <w:rPr>
                <w:rFonts w:ascii="Arial" w:hAnsi="Arial"/>
                <w:sz w:val="20"/>
                <w:szCs w:val="20"/>
              </w:rPr>
            </w:pPr>
            <w:r w:rsidRPr="001C1C8A">
              <w:rPr>
                <w:rFonts w:ascii="Arial" w:hAnsi="Arial"/>
                <w:sz w:val="20"/>
                <w:szCs w:val="20"/>
              </w:rPr>
              <w:t>0.0</w:t>
            </w:r>
            <w:r>
              <w:rPr>
                <w:rFonts w:ascii="Arial" w:hAnsi="Arial"/>
                <w:sz w:val="20"/>
                <w:szCs w:val="20"/>
              </w:rPr>
              <w:t>52</w:t>
            </w:r>
          </w:p>
        </w:tc>
        <w:tc>
          <w:tcPr>
            <w:tcW w:w="2032" w:type="dxa"/>
            <w:vAlign w:val="center"/>
          </w:tcPr>
          <w:p w14:paraId="3D0CB593" w14:textId="77777777" w:rsidR="002148C9" w:rsidRPr="001C1C8A" w:rsidRDefault="002148C9" w:rsidP="00ED28CD">
            <w:pPr>
              <w:jc w:val="center"/>
              <w:rPr>
                <w:rFonts w:ascii="Arial" w:hAnsi="Arial"/>
                <w:sz w:val="20"/>
                <w:szCs w:val="20"/>
              </w:rPr>
            </w:pPr>
            <w:r>
              <w:rPr>
                <w:rFonts w:ascii="Arial" w:hAnsi="Arial"/>
                <w:sz w:val="20"/>
                <w:szCs w:val="20"/>
              </w:rPr>
              <w:t>0.088</w:t>
            </w:r>
          </w:p>
          <w:p w14:paraId="2B9E9475" w14:textId="77777777" w:rsidR="002148C9" w:rsidRPr="001C1C8A" w:rsidRDefault="002148C9" w:rsidP="00ED28CD">
            <w:pPr>
              <w:jc w:val="center"/>
              <w:rPr>
                <w:rFonts w:ascii="Arial" w:hAnsi="Arial"/>
                <w:sz w:val="20"/>
                <w:szCs w:val="20"/>
              </w:rPr>
            </w:pPr>
            <w:r>
              <w:rPr>
                <w:rFonts w:ascii="Arial" w:hAnsi="Arial"/>
                <w:sz w:val="20"/>
                <w:szCs w:val="20"/>
              </w:rPr>
              <w:t>(0.019)</w:t>
            </w:r>
          </w:p>
        </w:tc>
        <w:tc>
          <w:tcPr>
            <w:tcW w:w="2032" w:type="dxa"/>
            <w:vAlign w:val="center"/>
          </w:tcPr>
          <w:p w14:paraId="7DB20DFD" w14:textId="77777777" w:rsidR="002148C9" w:rsidRPr="001C1C8A" w:rsidRDefault="002148C9" w:rsidP="00ED28CD">
            <w:pPr>
              <w:jc w:val="center"/>
              <w:rPr>
                <w:rFonts w:ascii="Arial" w:hAnsi="Arial"/>
                <w:sz w:val="20"/>
                <w:szCs w:val="20"/>
              </w:rPr>
            </w:pPr>
            <w:r>
              <w:rPr>
                <w:rFonts w:ascii="Arial" w:hAnsi="Arial"/>
                <w:sz w:val="20"/>
                <w:szCs w:val="20"/>
              </w:rPr>
              <w:t>0.072</w:t>
            </w:r>
          </w:p>
          <w:p w14:paraId="32CF99AC" w14:textId="77777777" w:rsidR="002148C9" w:rsidRPr="001C1C8A" w:rsidRDefault="002148C9" w:rsidP="00ED28CD">
            <w:pPr>
              <w:jc w:val="center"/>
              <w:rPr>
                <w:rFonts w:ascii="Arial" w:hAnsi="Arial"/>
                <w:sz w:val="20"/>
                <w:szCs w:val="20"/>
              </w:rPr>
            </w:pPr>
            <w:r>
              <w:rPr>
                <w:rFonts w:ascii="Arial" w:hAnsi="Arial"/>
                <w:sz w:val="20"/>
                <w:szCs w:val="20"/>
              </w:rPr>
              <w:t>(0.045)</w:t>
            </w:r>
          </w:p>
        </w:tc>
      </w:tr>
      <w:tr w:rsidR="002148C9" w:rsidRPr="001C1C8A" w14:paraId="0E30A951" w14:textId="77777777">
        <w:trPr>
          <w:trHeight w:val="685"/>
        </w:trPr>
        <w:tc>
          <w:tcPr>
            <w:tcW w:w="2836" w:type="dxa"/>
            <w:vAlign w:val="center"/>
          </w:tcPr>
          <w:p w14:paraId="0345C94B" w14:textId="77777777" w:rsidR="002148C9" w:rsidRPr="003208C8" w:rsidRDefault="002148C9" w:rsidP="00ED28CD">
            <w:pPr>
              <w:jc w:val="center"/>
              <w:rPr>
                <w:rFonts w:ascii="Arial" w:hAnsi="Arial"/>
                <w:b/>
                <w:sz w:val="20"/>
              </w:rPr>
            </w:pPr>
            <w:r>
              <w:rPr>
                <w:rFonts w:ascii="Arial" w:hAnsi="Arial"/>
                <w:b/>
                <w:sz w:val="20"/>
              </w:rPr>
              <w:t>Inferior ARA</w:t>
            </w:r>
            <w:r w:rsidRPr="003208C8">
              <w:rPr>
                <w:rFonts w:ascii="Arial" w:hAnsi="Arial"/>
                <w:b/>
                <w:sz w:val="20"/>
              </w:rPr>
              <w:t>500</w:t>
            </w:r>
          </w:p>
        </w:tc>
        <w:tc>
          <w:tcPr>
            <w:tcW w:w="2031" w:type="dxa"/>
            <w:vAlign w:val="center"/>
          </w:tcPr>
          <w:p w14:paraId="27480383" w14:textId="77777777" w:rsidR="002148C9" w:rsidRPr="001C1C8A" w:rsidRDefault="002148C9" w:rsidP="00ED28CD">
            <w:pPr>
              <w:jc w:val="center"/>
              <w:rPr>
                <w:rFonts w:ascii="Arial" w:hAnsi="Arial"/>
                <w:sz w:val="20"/>
              </w:rPr>
            </w:pPr>
            <w:r>
              <w:rPr>
                <w:rFonts w:ascii="Arial" w:hAnsi="Arial"/>
                <w:sz w:val="20"/>
              </w:rPr>
              <w:t>0.023</w:t>
            </w:r>
          </w:p>
        </w:tc>
        <w:tc>
          <w:tcPr>
            <w:tcW w:w="2032" w:type="dxa"/>
            <w:vAlign w:val="center"/>
          </w:tcPr>
          <w:p w14:paraId="10BB7417" w14:textId="77777777" w:rsidR="002148C9" w:rsidRPr="001C1C8A" w:rsidRDefault="002148C9" w:rsidP="00ED28CD">
            <w:pPr>
              <w:jc w:val="center"/>
              <w:rPr>
                <w:rFonts w:ascii="Arial" w:hAnsi="Arial"/>
                <w:sz w:val="20"/>
                <w:szCs w:val="20"/>
              </w:rPr>
            </w:pPr>
            <w:r>
              <w:rPr>
                <w:rFonts w:ascii="Arial" w:hAnsi="Arial"/>
                <w:sz w:val="20"/>
                <w:szCs w:val="20"/>
              </w:rPr>
              <w:t>0.069</w:t>
            </w:r>
          </w:p>
          <w:p w14:paraId="02614304" w14:textId="77777777" w:rsidR="002148C9" w:rsidRPr="001C1C8A" w:rsidRDefault="002148C9" w:rsidP="00ED28CD">
            <w:pPr>
              <w:jc w:val="center"/>
              <w:rPr>
                <w:rFonts w:ascii="Arial" w:hAnsi="Arial"/>
                <w:sz w:val="20"/>
              </w:rPr>
            </w:pPr>
            <w:r>
              <w:rPr>
                <w:rFonts w:ascii="Arial" w:hAnsi="Arial"/>
                <w:sz w:val="20"/>
              </w:rPr>
              <w:t>(0.029)</w:t>
            </w:r>
          </w:p>
        </w:tc>
        <w:tc>
          <w:tcPr>
            <w:tcW w:w="2032" w:type="dxa"/>
            <w:vAlign w:val="center"/>
          </w:tcPr>
          <w:p w14:paraId="6854ADD1" w14:textId="77777777" w:rsidR="002148C9" w:rsidRPr="001C1C8A" w:rsidRDefault="002148C9" w:rsidP="00ED28CD">
            <w:pPr>
              <w:jc w:val="center"/>
              <w:rPr>
                <w:rFonts w:ascii="Arial" w:hAnsi="Arial"/>
                <w:sz w:val="20"/>
              </w:rPr>
            </w:pPr>
            <w:r>
              <w:rPr>
                <w:rFonts w:ascii="Arial" w:hAnsi="Arial"/>
                <w:sz w:val="20"/>
              </w:rPr>
              <w:t>0.042</w:t>
            </w:r>
          </w:p>
          <w:p w14:paraId="139D2211" w14:textId="77777777" w:rsidR="002148C9" w:rsidRPr="001C1C8A" w:rsidRDefault="002148C9" w:rsidP="00ED28CD">
            <w:pPr>
              <w:jc w:val="center"/>
              <w:rPr>
                <w:rFonts w:ascii="Arial" w:hAnsi="Arial"/>
                <w:sz w:val="20"/>
              </w:rPr>
            </w:pPr>
            <w:r>
              <w:rPr>
                <w:rFonts w:ascii="Arial" w:hAnsi="Arial"/>
                <w:sz w:val="20"/>
              </w:rPr>
              <w:t>(0.049)</w:t>
            </w:r>
          </w:p>
        </w:tc>
      </w:tr>
      <w:tr w:rsidR="002148C9" w:rsidRPr="001C1C8A" w14:paraId="6AE52CC5" w14:textId="77777777">
        <w:trPr>
          <w:trHeight w:val="684"/>
        </w:trPr>
        <w:tc>
          <w:tcPr>
            <w:tcW w:w="2836" w:type="dxa"/>
            <w:vAlign w:val="center"/>
          </w:tcPr>
          <w:p w14:paraId="7BDC324F" w14:textId="77777777" w:rsidR="002148C9" w:rsidRPr="003208C8" w:rsidRDefault="002148C9" w:rsidP="00ED28CD">
            <w:pPr>
              <w:jc w:val="center"/>
              <w:rPr>
                <w:rFonts w:ascii="Arial" w:hAnsi="Arial"/>
                <w:b/>
                <w:sz w:val="20"/>
              </w:rPr>
            </w:pPr>
            <w:r>
              <w:rPr>
                <w:rFonts w:ascii="Arial" w:hAnsi="Arial"/>
                <w:b/>
                <w:sz w:val="20"/>
              </w:rPr>
              <w:t>Inferotemporal ARA</w:t>
            </w:r>
            <w:r w:rsidRPr="003208C8">
              <w:rPr>
                <w:rFonts w:ascii="Arial" w:hAnsi="Arial"/>
                <w:b/>
                <w:sz w:val="20"/>
              </w:rPr>
              <w:t>500</w:t>
            </w:r>
          </w:p>
        </w:tc>
        <w:tc>
          <w:tcPr>
            <w:tcW w:w="2031" w:type="dxa"/>
            <w:vAlign w:val="center"/>
          </w:tcPr>
          <w:p w14:paraId="4982EF25" w14:textId="77777777" w:rsidR="002148C9" w:rsidRPr="001C1C8A" w:rsidRDefault="002148C9" w:rsidP="00ED28CD">
            <w:pPr>
              <w:jc w:val="center"/>
              <w:rPr>
                <w:rFonts w:ascii="Arial" w:hAnsi="Arial"/>
                <w:sz w:val="20"/>
                <w:szCs w:val="20"/>
              </w:rPr>
            </w:pPr>
            <w:r w:rsidRPr="001C1C8A">
              <w:rPr>
                <w:rFonts w:ascii="Arial" w:hAnsi="Arial"/>
                <w:sz w:val="20"/>
                <w:szCs w:val="20"/>
              </w:rPr>
              <w:t>0.0</w:t>
            </w:r>
            <w:r>
              <w:rPr>
                <w:rFonts w:ascii="Arial" w:hAnsi="Arial"/>
                <w:sz w:val="20"/>
                <w:szCs w:val="20"/>
              </w:rPr>
              <w:t>59</w:t>
            </w:r>
          </w:p>
        </w:tc>
        <w:tc>
          <w:tcPr>
            <w:tcW w:w="2032" w:type="dxa"/>
            <w:vAlign w:val="center"/>
          </w:tcPr>
          <w:p w14:paraId="3F1D2E64" w14:textId="77777777" w:rsidR="002148C9" w:rsidRPr="001C1C8A" w:rsidRDefault="002148C9" w:rsidP="00ED28CD">
            <w:pPr>
              <w:jc w:val="center"/>
              <w:rPr>
                <w:rFonts w:ascii="Arial" w:hAnsi="Arial"/>
                <w:sz w:val="20"/>
                <w:szCs w:val="20"/>
              </w:rPr>
            </w:pPr>
            <w:r>
              <w:rPr>
                <w:rFonts w:ascii="Arial" w:hAnsi="Arial"/>
                <w:sz w:val="20"/>
                <w:szCs w:val="20"/>
              </w:rPr>
              <w:t>0.097</w:t>
            </w:r>
          </w:p>
          <w:p w14:paraId="5D8984E6" w14:textId="77777777" w:rsidR="002148C9" w:rsidRPr="001C1C8A" w:rsidRDefault="002148C9" w:rsidP="00ED28CD">
            <w:pPr>
              <w:jc w:val="center"/>
              <w:rPr>
                <w:rFonts w:ascii="Arial" w:hAnsi="Arial"/>
                <w:sz w:val="20"/>
                <w:szCs w:val="20"/>
              </w:rPr>
            </w:pPr>
            <w:r>
              <w:rPr>
                <w:rFonts w:ascii="Arial" w:hAnsi="Arial"/>
                <w:sz w:val="20"/>
                <w:szCs w:val="20"/>
              </w:rPr>
              <w:t>(0.016)</w:t>
            </w:r>
          </w:p>
        </w:tc>
        <w:tc>
          <w:tcPr>
            <w:tcW w:w="2032" w:type="dxa"/>
            <w:vAlign w:val="center"/>
          </w:tcPr>
          <w:p w14:paraId="7FBC4BD5" w14:textId="77777777" w:rsidR="002148C9" w:rsidRPr="001C1C8A" w:rsidRDefault="002148C9" w:rsidP="00ED28CD">
            <w:pPr>
              <w:jc w:val="center"/>
              <w:rPr>
                <w:rFonts w:ascii="Arial" w:hAnsi="Arial"/>
                <w:sz w:val="20"/>
                <w:szCs w:val="20"/>
              </w:rPr>
            </w:pPr>
            <w:r>
              <w:rPr>
                <w:rFonts w:ascii="Arial" w:hAnsi="Arial"/>
                <w:sz w:val="20"/>
                <w:szCs w:val="20"/>
              </w:rPr>
              <w:t>0.089</w:t>
            </w:r>
          </w:p>
          <w:p w14:paraId="75B63A3D" w14:textId="77777777" w:rsidR="002148C9" w:rsidRPr="001C1C8A" w:rsidRDefault="002148C9" w:rsidP="00ED28CD">
            <w:pPr>
              <w:jc w:val="center"/>
              <w:rPr>
                <w:rFonts w:ascii="Arial" w:hAnsi="Arial"/>
                <w:sz w:val="20"/>
                <w:szCs w:val="20"/>
              </w:rPr>
            </w:pPr>
            <w:r>
              <w:rPr>
                <w:rFonts w:ascii="Arial" w:hAnsi="Arial"/>
                <w:sz w:val="20"/>
                <w:szCs w:val="20"/>
              </w:rPr>
              <w:t>(0.006)</w:t>
            </w:r>
          </w:p>
        </w:tc>
      </w:tr>
      <w:tr w:rsidR="002148C9" w:rsidRPr="001C1C8A" w14:paraId="0CD96E0A" w14:textId="77777777">
        <w:trPr>
          <w:trHeight w:val="684"/>
        </w:trPr>
        <w:tc>
          <w:tcPr>
            <w:tcW w:w="2836" w:type="dxa"/>
            <w:vAlign w:val="center"/>
          </w:tcPr>
          <w:p w14:paraId="74F37015" w14:textId="77777777" w:rsidR="002148C9" w:rsidRPr="003208C8" w:rsidRDefault="002148C9" w:rsidP="00ED28CD">
            <w:pPr>
              <w:jc w:val="center"/>
              <w:rPr>
                <w:rFonts w:ascii="Arial" w:hAnsi="Arial"/>
                <w:b/>
                <w:sz w:val="20"/>
              </w:rPr>
            </w:pPr>
            <w:r>
              <w:rPr>
                <w:rFonts w:ascii="Arial" w:hAnsi="Arial"/>
                <w:b/>
                <w:sz w:val="20"/>
              </w:rPr>
              <w:t>Temporal ARA</w:t>
            </w:r>
            <w:r w:rsidRPr="003208C8">
              <w:rPr>
                <w:rFonts w:ascii="Arial" w:hAnsi="Arial"/>
                <w:b/>
                <w:sz w:val="20"/>
              </w:rPr>
              <w:t>500</w:t>
            </w:r>
          </w:p>
        </w:tc>
        <w:tc>
          <w:tcPr>
            <w:tcW w:w="2031" w:type="dxa"/>
            <w:vAlign w:val="center"/>
          </w:tcPr>
          <w:p w14:paraId="3A1FD2D6" w14:textId="77777777" w:rsidR="002148C9" w:rsidRPr="001C1C8A" w:rsidRDefault="002148C9" w:rsidP="00ED28CD">
            <w:pPr>
              <w:jc w:val="center"/>
              <w:rPr>
                <w:rFonts w:ascii="Arial" w:hAnsi="Arial"/>
                <w:sz w:val="20"/>
                <w:szCs w:val="20"/>
              </w:rPr>
            </w:pPr>
            <w:r>
              <w:rPr>
                <w:rFonts w:ascii="Arial" w:hAnsi="Arial"/>
                <w:sz w:val="20"/>
                <w:szCs w:val="20"/>
              </w:rPr>
              <w:t>0.055</w:t>
            </w:r>
          </w:p>
        </w:tc>
        <w:tc>
          <w:tcPr>
            <w:tcW w:w="2032" w:type="dxa"/>
            <w:vAlign w:val="center"/>
          </w:tcPr>
          <w:p w14:paraId="71E8234C" w14:textId="77777777" w:rsidR="002148C9" w:rsidRPr="001C1C8A" w:rsidRDefault="002148C9" w:rsidP="00ED28CD">
            <w:pPr>
              <w:jc w:val="center"/>
              <w:rPr>
                <w:rFonts w:ascii="Arial" w:hAnsi="Arial"/>
                <w:sz w:val="20"/>
                <w:szCs w:val="20"/>
              </w:rPr>
            </w:pPr>
            <w:r>
              <w:rPr>
                <w:rFonts w:ascii="Arial" w:hAnsi="Arial"/>
                <w:sz w:val="20"/>
                <w:szCs w:val="20"/>
              </w:rPr>
              <w:t>0.091</w:t>
            </w:r>
          </w:p>
          <w:p w14:paraId="719F065B" w14:textId="77777777" w:rsidR="002148C9" w:rsidRPr="001C1C8A" w:rsidRDefault="002148C9" w:rsidP="00ED28CD">
            <w:pPr>
              <w:jc w:val="center"/>
              <w:rPr>
                <w:rFonts w:ascii="Arial" w:hAnsi="Arial"/>
                <w:sz w:val="20"/>
                <w:szCs w:val="20"/>
              </w:rPr>
            </w:pPr>
            <w:r>
              <w:rPr>
                <w:rFonts w:ascii="Arial" w:hAnsi="Arial"/>
                <w:sz w:val="20"/>
                <w:szCs w:val="20"/>
              </w:rPr>
              <w:t>(0.035)</w:t>
            </w:r>
          </w:p>
        </w:tc>
        <w:tc>
          <w:tcPr>
            <w:tcW w:w="2032" w:type="dxa"/>
            <w:vAlign w:val="center"/>
          </w:tcPr>
          <w:p w14:paraId="7CC3B2B0" w14:textId="77777777" w:rsidR="002148C9" w:rsidRPr="001C1C8A" w:rsidRDefault="002148C9" w:rsidP="00ED28CD">
            <w:pPr>
              <w:jc w:val="center"/>
              <w:rPr>
                <w:rFonts w:ascii="Arial" w:hAnsi="Arial"/>
                <w:sz w:val="20"/>
                <w:szCs w:val="20"/>
              </w:rPr>
            </w:pPr>
            <w:r>
              <w:rPr>
                <w:rFonts w:ascii="Arial" w:hAnsi="Arial"/>
                <w:sz w:val="20"/>
                <w:szCs w:val="20"/>
              </w:rPr>
              <w:t>0.085</w:t>
            </w:r>
          </w:p>
          <w:p w14:paraId="7AAAFDD9" w14:textId="77777777" w:rsidR="002148C9" w:rsidRPr="001C1C8A" w:rsidRDefault="002148C9" w:rsidP="00ED28CD">
            <w:pPr>
              <w:jc w:val="center"/>
              <w:rPr>
                <w:rFonts w:ascii="Arial" w:hAnsi="Arial"/>
                <w:sz w:val="20"/>
                <w:szCs w:val="20"/>
              </w:rPr>
            </w:pPr>
            <w:r>
              <w:rPr>
                <w:rFonts w:ascii="Arial" w:hAnsi="Arial"/>
                <w:sz w:val="20"/>
                <w:szCs w:val="20"/>
              </w:rPr>
              <w:t>(0.019)</w:t>
            </w:r>
          </w:p>
        </w:tc>
      </w:tr>
      <w:tr w:rsidR="002148C9" w:rsidRPr="001C1C8A" w14:paraId="735AE3C2" w14:textId="77777777">
        <w:trPr>
          <w:trHeight w:val="685"/>
        </w:trPr>
        <w:tc>
          <w:tcPr>
            <w:tcW w:w="2836" w:type="dxa"/>
            <w:vAlign w:val="center"/>
          </w:tcPr>
          <w:p w14:paraId="0C5F2105" w14:textId="77777777" w:rsidR="002148C9" w:rsidRPr="003208C8" w:rsidRDefault="002148C9" w:rsidP="00ED28CD">
            <w:pPr>
              <w:jc w:val="center"/>
              <w:rPr>
                <w:rFonts w:ascii="Arial" w:hAnsi="Arial"/>
                <w:b/>
                <w:sz w:val="20"/>
              </w:rPr>
            </w:pPr>
            <w:r>
              <w:rPr>
                <w:rFonts w:ascii="Arial" w:hAnsi="Arial"/>
                <w:b/>
                <w:sz w:val="20"/>
              </w:rPr>
              <w:t>Superotemporal ARA</w:t>
            </w:r>
            <w:r w:rsidRPr="003208C8">
              <w:rPr>
                <w:rFonts w:ascii="Arial" w:hAnsi="Arial"/>
                <w:b/>
                <w:sz w:val="20"/>
              </w:rPr>
              <w:t>500</w:t>
            </w:r>
          </w:p>
        </w:tc>
        <w:tc>
          <w:tcPr>
            <w:tcW w:w="2031" w:type="dxa"/>
            <w:vAlign w:val="center"/>
          </w:tcPr>
          <w:p w14:paraId="388276D0" w14:textId="77777777" w:rsidR="002148C9" w:rsidRPr="001C1C8A" w:rsidRDefault="002148C9" w:rsidP="00ED28CD">
            <w:pPr>
              <w:jc w:val="center"/>
              <w:rPr>
                <w:rFonts w:ascii="Arial" w:hAnsi="Arial"/>
                <w:sz w:val="20"/>
                <w:szCs w:val="20"/>
              </w:rPr>
            </w:pPr>
            <w:r w:rsidRPr="001C1C8A">
              <w:rPr>
                <w:rFonts w:ascii="Arial" w:hAnsi="Arial"/>
                <w:sz w:val="20"/>
                <w:szCs w:val="20"/>
              </w:rPr>
              <w:t>0.0</w:t>
            </w:r>
            <w:r>
              <w:rPr>
                <w:rFonts w:ascii="Arial" w:hAnsi="Arial"/>
                <w:sz w:val="20"/>
                <w:szCs w:val="20"/>
              </w:rPr>
              <w:t>28</w:t>
            </w:r>
          </w:p>
        </w:tc>
        <w:tc>
          <w:tcPr>
            <w:tcW w:w="2032" w:type="dxa"/>
            <w:vAlign w:val="center"/>
          </w:tcPr>
          <w:p w14:paraId="0014D3AC" w14:textId="77777777" w:rsidR="002148C9" w:rsidRPr="001C1C8A" w:rsidRDefault="002148C9" w:rsidP="00ED28CD">
            <w:pPr>
              <w:jc w:val="center"/>
              <w:rPr>
                <w:rFonts w:ascii="Arial" w:hAnsi="Arial"/>
                <w:sz w:val="20"/>
                <w:szCs w:val="20"/>
              </w:rPr>
            </w:pPr>
            <w:r>
              <w:rPr>
                <w:rFonts w:ascii="Arial" w:hAnsi="Arial"/>
                <w:sz w:val="20"/>
                <w:szCs w:val="20"/>
              </w:rPr>
              <w:t>0.055</w:t>
            </w:r>
          </w:p>
          <w:p w14:paraId="3A091340" w14:textId="77777777" w:rsidR="002148C9" w:rsidRPr="001C1C8A" w:rsidRDefault="002148C9" w:rsidP="00ED28CD">
            <w:pPr>
              <w:jc w:val="center"/>
              <w:rPr>
                <w:rFonts w:ascii="Arial" w:hAnsi="Arial"/>
                <w:sz w:val="20"/>
                <w:szCs w:val="20"/>
              </w:rPr>
            </w:pPr>
            <w:r>
              <w:rPr>
                <w:rFonts w:ascii="Arial" w:hAnsi="Arial"/>
                <w:sz w:val="20"/>
                <w:szCs w:val="20"/>
              </w:rPr>
              <w:t>(0.025)</w:t>
            </w:r>
          </w:p>
        </w:tc>
        <w:tc>
          <w:tcPr>
            <w:tcW w:w="2032" w:type="dxa"/>
            <w:vAlign w:val="center"/>
          </w:tcPr>
          <w:p w14:paraId="093446B6" w14:textId="77777777" w:rsidR="002148C9" w:rsidRPr="001C1C8A" w:rsidRDefault="002148C9" w:rsidP="00ED28CD">
            <w:pPr>
              <w:jc w:val="center"/>
              <w:rPr>
                <w:rFonts w:ascii="Arial" w:hAnsi="Arial"/>
                <w:sz w:val="20"/>
                <w:szCs w:val="20"/>
              </w:rPr>
            </w:pPr>
            <w:r>
              <w:rPr>
                <w:rFonts w:ascii="Arial" w:hAnsi="Arial"/>
                <w:sz w:val="20"/>
                <w:szCs w:val="20"/>
              </w:rPr>
              <w:t>0.036</w:t>
            </w:r>
          </w:p>
          <w:p w14:paraId="358967AB" w14:textId="77777777" w:rsidR="002148C9" w:rsidRPr="001C1C8A" w:rsidRDefault="002148C9" w:rsidP="00ED28CD">
            <w:pPr>
              <w:jc w:val="center"/>
              <w:rPr>
                <w:rFonts w:ascii="Arial" w:hAnsi="Arial"/>
                <w:sz w:val="20"/>
                <w:szCs w:val="20"/>
              </w:rPr>
            </w:pPr>
            <w:r>
              <w:rPr>
                <w:rFonts w:ascii="Arial" w:hAnsi="Arial"/>
                <w:sz w:val="20"/>
                <w:szCs w:val="20"/>
              </w:rPr>
              <w:t>(0.068)</w:t>
            </w:r>
          </w:p>
        </w:tc>
      </w:tr>
      <w:tr w:rsidR="002148C9" w:rsidRPr="001C1C8A" w14:paraId="167D659A" w14:textId="77777777">
        <w:trPr>
          <w:trHeight w:val="684"/>
        </w:trPr>
        <w:tc>
          <w:tcPr>
            <w:tcW w:w="2836" w:type="dxa"/>
            <w:vAlign w:val="center"/>
          </w:tcPr>
          <w:p w14:paraId="00E0851D" w14:textId="77777777" w:rsidR="002148C9" w:rsidRPr="003208C8" w:rsidRDefault="002148C9" w:rsidP="00ED28CD">
            <w:pPr>
              <w:jc w:val="center"/>
              <w:rPr>
                <w:rFonts w:ascii="Arial" w:hAnsi="Arial"/>
                <w:b/>
                <w:sz w:val="20"/>
              </w:rPr>
            </w:pPr>
            <w:r>
              <w:rPr>
                <w:rFonts w:ascii="Arial" w:hAnsi="Arial"/>
                <w:b/>
                <w:sz w:val="20"/>
              </w:rPr>
              <w:t>Superior ARA</w:t>
            </w:r>
            <w:r w:rsidRPr="003208C8">
              <w:rPr>
                <w:rFonts w:ascii="Arial" w:hAnsi="Arial"/>
                <w:b/>
                <w:sz w:val="20"/>
              </w:rPr>
              <w:t>750</w:t>
            </w:r>
          </w:p>
        </w:tc>
        <w:tc>
          <w:tcPr>
            <w:tcW w:w="2031" w:type="dxa"/>
            <w:vAlign w:val="center"/>
          </w:tcPr>
          <w:p w14:paraId="405F51EC" w14:textId="77777777" w:rsidR="002148C9" w:rsidRPr="001C1C8A" w:rsidRDefault="002148C9" w:rsidP="00ED28CD">
            <w:pPr>
              <w:jc w:val="center"/>
              <w:rPr>
                <w:rFonts w:ascii="Arial" w:hAnsi="Arial"/>
                <w:sz w:val="20"/>
                <w:szCs w:val="20"/>
              </w:rPr>
            </w:pPr>
            <w:r>
              <w:rPr>
                <w:rFonts w:ascii="Arial" w:hAnsi="Arial"/>
                <w:sz w:val="20"/>
                <w:szCs w:val="20"/>
              </w:rPr>
              <w:t>0.038</w:t>
            </w:r>
          </w:p>
        </w:tc>
        <w:tc>
          <w:tcPr>
            <w:tcW w:w="2032" w:type="dxa"/>
            <w:vAlign w:val="center"/>
          </w:tcPr>
          <w:p w14:paraId="23D6A0E8" w14:textId="77777777" w:rsidR="002148C9" w:rsidRPr="001C1C8A" w:rsidRDefault="002148C9" w:rsidP="00ED28CD">
            <w:pPr>
              <w:jc w:val="center"/>
              <w:rPr>
                <w:rFonts w:ascii="Arial" w:hAnsi="Arial"/>
                <w:sz w:val="20"/>
                <w:szCs w:val="20"/>
              </w:rPr>
            </w:pPr>
            <w:r>
              <w:rPr>
                <w:rFonts w:ascii="Arial" w:hAnsi="Arial"/>
                <w:sz w:val="20"/>
                <w:szCs w:val="20"/>
              </w:rPr>
              <w:t>0.087</w:t>
            </w:r>
          </w:p>
          <w:p w14:paraId="7BE79EDF" w14:textId="77777777" w:rsidR="002148C9" w:rsidRPr="001C1C8A" w:rsidRDefault="002148C9" w:rsidP="00ED28CD">
            <w:pPr>
              <w:jc w:val="center"/>
              <w:rPr>
                <w:rFonts w:ascii="Arial" w:hAnsi="Arial"/>
                <w:sz w:val="20"/>
              </w:rPr>
            </w:pPr>
            <w:r>
              <w:rPr>
                <w:rFonts w:ascii="Arial" w:hAnsi="Arial"/>
                <w:sz w:val="20"/>
              </w:rPr>
              <w:t>(0.020)</w:t>
            </w:r>
          </w:p>
        </w:tc>
        <w:tc>
          <w:tcPr>
            <w:tcW w:w="2032" w:type="dxa"/>
            <w:vAlign w:val="center"/>
          </w:tcPr>
          <w:p w14:paraId="7FC6D2DC" w14:textId="77777777" w:rsidR="002148C9" w:rsidRPr="001C1C8A" w:rsidRDefault="002148C9" w:rsidP="00ED28CD">
            <w:pPr>
              <w:jc w:val="center"/>
              <w:rPr>
                <w:rFonts w:ascii="Arial" w:hAnsi="Arial"/>
                <w:sz w:val="20"/>
                <w:szCs w:val="20"/>
              </w:rPr>
            </w:pPr>
            <w:r>
              <w:rPr>
                <w:rFonts w:ascii="Arial" w:hAnsi="Arial"/>
                <w:sz w:val="20"/>
                <w:szCs w:val="20"/>
              </w:rPr>
              <w:t>0.69</w:t>
            </w:r>
          </w:p>
          <w:p w14:paraId="099439E3" w14:textId="77777777" w:rsidR="002148C9" w:rsidRPr="001C1C8A" w:rsidRDefault="002148C9" w:rsidP="00ED28CD">
            <w:pPr>
              <w:jc w:val="center"/>
              <w:rPr>
                <w:rFonts w:ascii="Arial" w:hAnsi="Arial"/>
                <w:sz w:val="20"/>
                <w:szCs w:val="20"/>
              </w:rPr>
            </w:pPr>
            <w:r>
              <w:rPr>
                <w:rFonts w:ascii="Arial" w:hAnsi="Arial"/>
                <w:sz w:val="20"/>
                <w:szCs w:val="20"/>
              </w:rPr>
              <w:t>(</w:t>
            </w:r>
            <w:r w:rsidRPr="001C1C8A">
              <w:rPr>
                <w:rFonts w:ascii="Arial" w:hAnsi="Arial"/>
                <w:sz w:val="20"/>
                <w:szCs w:val="20"/>
              </w:rPr>
              <w:t>0.0</w:t>
            </w:r>
            <w:r>
              <w:rPr>
                <w:rFonts w:ascii="Arial" w:hAnsi="Arial"/>
                <w:sz w:val="20"/>
                <w:szCs w:val="20"/>
              </w:rPr>
              <w:t>44)</w:t>
            </w:r>
          </w:p>
        </w:tc>
      </w:tr>
      <w:tr w:rsidR="002148C9" w:rsidRPr="001C1C8A" w14:paraId="3C5849B6" w14:textId="77777777">
        <w:trPr>
          <w:trHeight w:val="684"/>
        </w:trPr>
        <w:tc>
          <w:tcPr>
            <w:tcW w:w="2836" w:type="dxa"/>
            <w:vAlign w:val="center"/>
          </w:tcPr>
          <w:p w14:paraId="63AF77E5" w14:textId="77777777" w:rsidR="002148C9" w:rsidRPr="003208C8" w:rsidRDefault="002148C9" w:rsidP="00ED28CD">
            <w:pPr>
              <w:jc w:val="center"/>
              <w:rPr>
                <w:rFonts w:ascii="Arial" w:hAnsi="Arial"/>
                <w:b/>
                <w:sz w:val="20"/>
              </w:rPr>
            </w:pPr>
            <w:r>
              <w:rPr>
                <w:rFonts w:ascii="Arial" w:hAnsi="Arial"/>
                <w:b/>
                <w:sz w:val="20"/>
              </w:rPr>
              <w:t>Superionasal ARA</w:t>
            </w:r>
            <w:r w:rsidRPr="003208C8">
              <w:rPr>
                <w:rFonts w:ascii="Arial" w:hAnsi="Arial"/>
                <w:b/>
                <w:sz w:val="20"/>
              </w:rPr>
              <w:t>750</w:t>
            </w:r>
          </w:p>
        </w:tc>
        <w:tc>
          <w:tcPr>
            <w:tcW w:w="2031" w:type="dxa"/>
            <w:vAlign w:val="center"/>
          </w:tcPr>
          <w:p w14:paraId="5D9779CF" w14:textId="77777777" w:rsidR="002148C9" w:rsidRPr="001C1C8A" w:rsidRDefault="002148C9" w:rsidP="00ED28CD">
            <w:pPr>
              <w:jc w:val="center"/>
              <w:rPr>
                <w:rFonts w:ascii="Arial" w:hAnsi="Arial"/>
                <w:sz w:val="20"/>
                <w:szCs w:val="20"/>
              </w:rPr>
            </w:pPr>
            <w:r w:rsidRPr="001C1C8A">
              <w:rPr>
                <w:rFonts w:ascii="Arial" w:hAnsi="Arial"/>
                <w:sz w:val="20"/>
                <w:szCs w:val="20"/>
              </w:rPr>
              <w:t>0.0</w:t>
            </w:r>
            <w:r>
              <w:rPr>
                <w:rFonts w:ascii="Arial" w:hAnsi="Arial"/>
                <w:sz w:val="20"/>
                <w:szCs w:val="20"/>
              </w:rPr>
              <w:t>53</w:t>
            </w:r>
          </w:p>
        </w:tc>
        <w:tc>
          <w:tcPr>
            <w:tcW w:w="2032" w:type="dxa"/>
            <w:vAlign w:val="center"/>
          </w:tcPr>
          <w:p w14:paraId="1728F070" w14:textId="77777777" w:rsidR="002148C9" w:rsidRPr="001C1C8A" w:rsidRDefault="002148C9" w:rsidP="00ED28CD">
            <w:pPr>
              <w:jc w:val="center"/>
              <w:rPr>
                <w:rFonts w:ascii="Arial" w:hAnsi="Arial"/>
                <w:sz w:val="20"/>
                <w:szCs w:val="20"/>
              </w:rPr>
            </w:pPr>
            <w:r>
              <w:rPr>
                <w:rFonts w:ascii="Arial" w:hAnsi="Arial"/>
                <w:sz w:val="20"/>
                <w:szCs w:val="20"/>
              </w:rPr>
              <w:t>0.113</w:t>
            </w:r>
          </w:p>
          <w:p w14:paraId="189CC44B" w14:textId="77777777" w:rsidR="002148C9" w:rsidRPr="001C1C8A" w:rsidRDefault="002148C9" w:rsidP="00ED28CD">
            <w:pPr>
              <w:jc w:val="center"/>
              <w:rPr>
                <w:rFonts w:ascii="Arial" w:hAnsi="Arial"/>
                <w:sz w:val="20"/>
              </w:rPr>
            </w:pPr>
            <w:r>
              <w:rPr>
                <w:rFonts w:ascii="Arial" w:hAnsi="Arial"/>
                <w:sz w:val="20"/>
              </w:rPr>
              <w:t>(0.022)</w:t>
            </w:r>
          </w:p>
        </w:tc>
        <w:tc>
          <w:tcPr>
            <w:tcW w:w="2032" w:type="dxa"/>
            <w:vAlign w:val="center"/>
          </w:tcPr>
          <w:p w14:paraId="51232F49" w14:textId="77777777" w:rsidR="002148C9" w:rsidRPr="001C1C8A" w:rsidRDefault="002148C9" w:rsidP="00ED28CD">
            <w:pPr>
              <w:jc w:val="center"/>
              <w:rPr>
                <w:rFonts w:ascii="Arial" w:hAnsi="Arial"/>
                <w:sz w:val="20"/>
              </w:rPr>
            </w:pPr>
            <w:r>
              <w:rPr>
                <w:rFonts w:ascii="Arial" w:hAnsi="Arial"/>
                <w:sz w:val="20"/>
              </w:rPr>
              <w:t>0.079</w:t>
            </w:r>
          </w:p>
          <w:p w14:paraId="4DD9ECA5" w14:textId="77777777" w:rsidR="002148C9" w:rsidRPr="001C1C8A" w:rsidRDefault="002148C9" w:rsidP="00ED28CD">
            <w:pPr>
              <w:jc w:val="center"/>
              <w:rPr>
                <w:rFonts w:ascii="Arial" w:hAnsi="Arial"/>
                <w:sz w:val="20"/>
              </w:rPr>
            </w:pPr>
            <w:r>
              <w:rPr>
                <w:rFonts w:ascii="Arial" w:hAnsi="Arial"/>
                <w:sz w:val="20"/>
              </w:rPr>
              <w:t>(</w:t>
            </w:r>
            <w:r w:rsidRPr="001C1C8A">
              <w:rPr>
                <w:rFonts w:ascii="Arial" w:hAnsi="Arial"/>
                <w:sz w:val="20"/>
              </w:rPr>
              <w:t>0.0</w:t>
            </w:r>
            <w:r>
              <w:rPr>
                <w:rFonts w:ascii="Arial" w:hAnsi="Arial"/>
                <w:sz w:val="20"/>
              </w:rPr>
              <w:t>35)</w:t>
            </w:r>
          </w:p>
        </w:tc>
      </w:tr>
      <w:tr w:rsidR="002148C9" w:rsidRPr="001C1C8A" w14:paraId="3D29C9FC" w14:textId="77777777">
        <w:trPr>
          <w:trHeight w:val="685"/>
        </w:trPr>
        <w:tc>
          <w:tcPr>
            <w:tcW w:w="2836" w:type="dxa"/>
            <w:vAlign w:val="center"/>
          </w:tcPr>
          <w:p w14:paraId="2210A7CE" w14:textId="77777777" w:rsidR="002148C9" w:rsidRPr="003208C8" w:rsidRDefault="002148C9" w:rsidP="00ED28CD">
            <w:pPr>
              <w:jc w:val="center"/>
              <w:rPr>
                <w:rFonts w:ascii="Arial" w:hAnsi="Arial"/>
                <w:b/>
                <w:sz w:val="20"/>
              </w:rPr>
            </w:pPr>
            <w:r>
              <w:rPr>
                <w:rFonts w:ascii="Arial" w:hAnsi="Arial"/>
                <w:b/>
                <w:sz w:val="20"/>
              </w:rPr>
              <w:t>Nasal ARA</w:t>
            </w:r>
            <w:r w:rsidRPr="003208C8">
              <w:rPr>
                <w:rFonts w:ascii="Arial" w:hAnsi="Arial"/>
                <w:b/>
                <w:sz w:val="20"/>
              </w:rPr>
              <w:t>750</w:t>
            </w:r>
          </w:p>
        </w:tc>
        <w:tc>
          <w:tcPr>
            <w:tcW w:w="2031" w:type="dxa"/>
            <w:vAlign w:val="center"/>
          </w:tcPr>
          <w:p w14:paraId="740257C2" w14:textId="77777777" w:rsidR="002148C9" w:rsidRPr="001C1C8A" w:rsidRDefault="002148C9" w:rsidP="00ED28CD">
            <w:pPr>
              <w:jc w:val="center"/>
              <w:rPr>
                <w:rFonts w:ascii="Arial" w:hAnsi="Arial"/>
                <w:sz w:val="20"/>
              </w:rPr>
            </w:pPr>
            <w:r>
              <w:rPr>
                <w:rFonts w:ascii="Arial" w:hAnsi="Arial"/>
                <w:sz w:val="20"/>
              </w:rPr>
              <w:t>0.116</w:t>
            </w:r>
          </w:p>
        </w:tc>
        <w:tc>
          <w:tcPr>
            <w:tcW w:w="2032" w:type="dxa"/>
            <w:vAlign w:val="center"/>
          </w:tcPr>
          <w:p w14:paraId="18EDAA16" w14:textId="77777777" w:rsidR="002148C9" w:rsidRPr="001C1C8A" w:rsidRDefault="002148C9" w:rsidP="00ED28CD">
            <w:pPr>
              <w:jc w:val="center"/>
              <w:rPr>
                <w:rFonts w:ascii="Arial" w:hAnsi="Arial"/>
                <w:sz w:val="20"/>
                <w:szCs w:val="20"/>
              </w:rPr>
            </w:pPr>
            <w:r>
              <w:rPr>
                <w:rFonts w:ascii="Arial" w:hAnsi="Arial"/>
                <w:sz w:val="20"/>
                <w:szCs w:val="20"/>
              </w:rPr>
              <w:t>0.180</w:t>
            </w:r>
          </w:p>
          <w:p w14:paraId="70A2C42A" w14:textId="77777777" w:rsidR="002148C9" w:rsidRPr="001C1C8A" w:rsidRDefault="002148C9" w:rsidP="00ED28CD">
            <w:pPr>
              <w:jc w:val="center"/>
              <w:rPr>
                <w:rFonts w:ascii="Arial" w:hAnsi="Arial"/>
                <w:sz w:val="20"/>
              </w:rPr>
            </w:pPr>
            <w:r>
              <w:rPr>
                <w:rFonts w:ascii="Arial" w:hAnsi="Arial"/>
                <w:sz w:val="20"/>
              </w:rPr>
              <w:t>(0.065)</w:t>
            </w:r>
          </w:p>
        </w:tc>
        <w:tc>
          <w:tcPr>
            <w:tcW w:w="2032" w:type="dxa"/>
            <w:vAlign w:val="center"/>
          </w:tcPr>
          <w:p w14:paraId="2F4C659C" w14:textId="77777777" w:rsidR="002148C9" w:rsidRPr="001C1C8A" w:rsidRDefault="002148C9" w:rsidP="00ED28CD">
            <w:pPr>
              <w:jc w:val="center"/>
              <w:rPr>
                <w:rFonts w:ascii="Arial" w:hAnsi="Arial"/>
                <w:sz w:val="20"/>
                <w:szCs w:val="20"/>
              </w:rPr>
            </w:pPr>
            <w:r>
              <w:rPr>
                <w:rFonts w:ascii="Arial" w:hAnsi="Arial"/>
                <w:sz w:val="20"/>
                <w:szCs w:val="20"/>
              </w:rPr>
              <w:t>0.163</w:t>
            </w:r>
          </w:p>
          <w:p w14:paraId="20E2F04F" w14:textId="77777777" w:rsidR="002148C9" w:rsidRPr="001C1C8A" w:rsidRDefault="002148C9" w:rsidP="00ED28CD">
            <w:pPr>
              <w:jc w:val="center"/>
              <w:rPr>
                <w:rFonts w:ascii="Arial" w:hAnsi="Arial"/>
                <w:sz w:val="20"/>
              </w:rPr>
            </w:pPr>
            <w:r>
              <w:rPr>
                <w:rFonts w:ascii="Arial" w:hAnsi="Arial"/>
                <w:sz w:val="20"/>
              </w:rPr>
              <w:t>(0.040)</w:t>
            </w:r>
          </w:p>
        </w:tc>
      </w:tr>
      <w:tr w:rsidR="002148C9" w:rsidRPr="001C1C8A" w14:paraId="683BDCDF" w14:textId="77777777">
        <w:trPr>
          <w:trHeight w:val="684"/>
        </w:trPr>
        <w:tc>
          <w:tcPr>
            <w:tcW w:w="2836" w:type="dxa"/>
            <w:vAlign w:val="center"/>
          </w:tcPr>
          <w:p w14:paraId="0736A6BC" w14:textId="77777777" w:rsidR="002148C9" w:rsidRPr="003208C8" w:rsidRDefault="002148C9" w:rsidP="00ED28CD">
            <w:pPr>
              <w:jc w:val="center"/>
              <w:rPr>
                <w:rFonts w:ascii="Arial" w:hAnsi="Arial"/>
                <w:b/>
                <w:sz w:val="20"/>
              </w:rPr>
            </w:pPr>
            <w:r>
              <w:rPr>
                <w:rFonts w:ascii="Arial" w:hAnsi="Arial"/>
                <w:b/>
                <w:sz w:val="20"/>
              </w:rPr>
              <w:t>Inferonasal ARA</w:t>
            </w:r>
            <w:r w:rsidRPr="003208C8">
              <w:rPr>
                <w:rFonts w:ascii="Arial" w:hAnsi="Arial"/>
                <w:b/>
                <w:sz w:val="20"/>
              </w:rPr>
              <w:t>750</w:t>
            </w:r>
          </w:p>
        </w:tc>
        <w:tc>
          <w:tcPr>
            <w:tcW w:w="2031" w:type="dxa"/>
            <w:vAlign w:val="center"/>
          </w:tcPr>
          <w:p w14:paraId="56A73A22" w14:textId="77777777" w:rsidR="002148C9" w:rsidRPr="001C1C8A" w:rsidRDefault="002148C9" w:rsidP="00ED28CD">
            <w:pPr>
              <w:jc w:val="center"/>
              <w:rPr>
                <w:rFonts w:ascii="Arial" w:hAnsi="Arial"/>
                <w:sz w:val="20"/>
              </w:rPr>
            </w:pPr>
            <w:r>
              <w:rPr>
                <w:rFonts w:ascii="Arial" w:hAnsi="Arial"/>
                <w:sz w:val="20"/>
              </w:rPr>
              <w:t>0.091</w:t>
            </w:r>
          </w:p>
        </w:tc>
        <w:tc>
          <w:tcPr>
            <w:tcW w:w="2032" w:type="dxa"/>
            <w:vAlign w:val="center"/>
          </w:tcPr>
          <w:p w14:paraId="686E2143" w14:textId="77777777" w:rsidR="002148C9" w:rsidRPr="001C1C8A" w:rsidRDefault="002148C9" w:rsidP="00ED28CD">
            <w:pPr>
              <w:jc w:val="center"/>
              <w:rPr>
                <w:rFonts w:ascii="Arial" w:hAnsi="Arial"/>
                <w:sz w:val="20"/>
                <w:szCs w:val="20"/>
              </w:rPr>
            </w:pPr>
            <w:r>
              <w:rPr>
                <w:rFonts w:ascii="Arial" w:hAnsi="Arial"/>
                <w:sz w:val="20"/>
                <w:szCs w:val="20"/>
              </w:rPr>
              <w:t>0.163</w:t>
            </w:r>
          </w:p>
          <w:p w14:paraId="63FEEB4B" w14:textId="77777777" w:rsidR="002148C9" w:rsidRPr="001C1C8A" w:rsidRDefault="002148C9" w:rsidP="00ED28CD">
            <w:pPr>
              <w:jc w:val="center"/>
              <w:rPr>
                <w:rFonts w:ascii="Arial" w:hAnsi="Arial"/>
                <w:sz w:val="20"/>
              </w:rPr>
            </w:pPr>
            <w:r>
              <w:rPr>
                <w:rFonts w:ascii="Arial" w:hAnsi="Arial"/>
                <w:sz w:val="20"/>
              </w:rPr>
              <w:t>(0.016)</w:t>
            </w:r>
          </w:p>
        </w:tc>
        <w:tc>
          <w:tcPr>
            <w:tcW w:w="2032" w:type="dxa"/>
            <w:vAlign w:val="center"/>
          </w:tcPr>
          <w:p w14:paraId="459581EC" w14:textId="77777777" w:rsidR="002148C9" w:rsidRPr="001C1C8A" w:rsidRDefault="002148C9" w:rsidP="00ED28CD">
            <w:pPr>
              <w:jc w:val="center"/>
              <w:rPr>
                <w:rFonts w:ascii="Arial" w:hAnsi="Arial"/>
                <w:sz w:val="20"/>
              </w:rPr>
            </w:pPr>
            <w:r>
              <w:rPr>
                <w:rFonts w:ascii="Arial" w:hAnsi="Arial"/>
                <w:sz w:val="20"/>
              </w:rPr>
              <w:t>0.128</w:t>
            </w:r>
          </w:p>
          <w:p w14:paraId="13A6273C" w14:textId="77777777" w:rsidR="002148C9" w:rsidRPr="001C1C8A" w:rsidRDefault="002148C9" w:rsidP="00ED28CD">
            <w:pPr>
              <w:jc w:val="center"/>
              <w:rPr>
                <w:rFonts w:ascii="Arial" w:hAnsi="Arial"/>
                <w:sz w:val="20"/>
              </w:rPr>
            </w:pPr>
            <w:r>
              <w:rPr>
                <w:rFonts w:ascii="Arial" w:hAnsi="Arial"/>
                <w:sz w:val="20"/>
              </w:rPr>
              <w:t>(0.051)</w:t>
            </w:r>
          </w:p>
        </w:tc>
      </w:tr>
      <w:tr w:rsidR="002148C9" w:rsidRPr="001C1C8A" w14:paraId="11504089" w14:textId="77777777">
        <w:trPr>
          <w:trHeight w:val="684"/>
        </w:trPr>
        <w:tc>
          <w:tcPr>
            <w:tcW w:w="2836" w:type="dxa"/>
            <w:vAlign w:val="center"/>
          </w:tcPr>
          <w:p w14:paraId="5B953A11" w14:textId="77777777" w:rsidR="002148C9" w:rsidRPr="003208C8" w:rsidRDefault="002148C9" w:rsidP="00ED28CD">
            <w:pPr>
              <w:jc w:val="center"/>
              <w:rPr>
                <w:rFonts w:ascii="Arial" w:hAnsi="Arial"/>
                <w:b/>
                <w:sz w:val="20"/>
              </w:rPr>
            </w:pPr>
            <w:r>
              <w:rPr>
                <w:rFonts w:ascii="Arial" w:hAnsi="Arial"/>
                <w:b/>
                <w:sz w:val="20"/>
              </w:rPr>
              <w:t>Inferior ARA</w:t>
            </w:r>
            <w:r w:rsidRPr="003208C8">
              <w:rPr>
                <w:rFonts w:ascii="Arial" w:hAnsi="Arial"/>
                <w:b/>
                <w:sz w:val="20"/>
              </w:rPr>
              <w:t>750</w:t>
            </w:r>
          </w:p>
        </w:tc>
        <w:tc>
          <w:tcPr>
            <w:tcW w:w="2031" w:type="dxa"/>
            <w:vAlign w:val="center"/>
          </w:tcPr>
          <w:p w14:paraId="06E17CF7" w14:textId="77777777" w:rsidR="002148C9" w:rsidRPr="001C1C8A" w:rsidRDefault="002148C9" w:rsidP="00ED28CD">
            <w:pPr>
              <w:jc w:val="center"/>
              <w:rPr>
                <w:rFonts w:ascii="Arial" w:hAnsi="Arial"/>
                <w:sz w:val="20"/>
              </w:rPr>
            </w:pPr>
            <w:r>
              <w:rPr>
                <w:rFonts w:ascii="Arial" w:hAnsi="Arial"/>
                <w:sz w:val="20"/>
              </w:rPr>
              <w:t>0.041</w:t>
            </w:r>
          </w:p>
        </w:tc>
        <w:tc>
          <w:tcPr>
            <w:tcW w:w="2032" w:type="dxa"/>
            <w:vAlign w:val="center"/>
          </w:tcPr>
          <w:p w14:paraId="1383BA98" w14:textId="77777777" w:rsidR="002148C9" w:rsidRPr="001C1C8A" w:rsidRDefault="002148C9" w:rsidP="00ED28CD">
            <w:pPr>
              <w:jc w:val="center"/>
              <w:rPr>
                <w:rFonts w:ascii="Arial" w:hAnsi="Arial"/>
                <w:sz w:val="20"/>
                <w:szCs w:val="20"/>
              </w:rPr>
            </w:pPr>
            <w:r>
              <w:rPr>
                <w:rFonts w:ascii="Arial" w:hAnsi="Arial"/>
                <w:sz w:val="20"/>
                <w:szCs w:val="20"/>
              </w:rPr>
              <w:t>0.133</w:t>
            </w:r>
          </w:p>
          <w:p w14:paraId="3F9A08CC" w14:textId="77777777" w:rsidR="002148C9" w:rsidRPr="001C1C8A" w:rsidRDefault="002148C9" w:rsidP="00ED28CD">
            <w:pPr>
              <w:jc w:val="center"/>
              <w:rPr>
                <w:rFonts w:ascii="Arial" w:hAnsi="Arial"/>
                <w:sz w:val="20"/>
              </w:rPr>
            </w:pPr>
            <w:r>
              <w:rPr>
                <w:rFonts w:ascii="Arial" w:hAnsi="Arial"/>
                <w:sz w:val="20"/>
              </w:rPr>
              <w:t>(</w:t>
            </w:r>
            <w:r w:rsidRPr="001C1C8A">
              <w:rPr>
                <w:rFonts w:ascii="Arial" w:hAnsi="Arial"/>
                <w:sz w:val="20"/>
              </w:rPr>
              <w:t>0.0</w:t>
            </w:r>
            <w:r>
              <w:rPr>
                <w:rFonts w:ascii="Arial" w:hAnsi="Arial"/>
                <w:sz w:val="20"/>
              </w:rPr>
              <w:t>21)</w:t>
            </w:r>
          </w:p>
        </w:tc>
        <w:tc>
          <w:tcPr>
            <w:tcW w:w="2032" w:type="dxa"/>
            <w:vAlign w:val="center"/>
          </w:tcPr>
          <w:p w14:paraId="13506110" w14:textId="77777777" w:rsidR="002148C9" w:rsidRPr="001C1C8A" w:rsidRDefault="002148C9" w:rsidP="00ED28CD">
            <w:pPr>
              <w:jc w:val="center"/>
              <w:rPr>
                <w:rFonts w:ascii="Arial" w:hAnsi="Arial"/>
                <w:sz w:val="20"/>
              </w:rPr>
            </w:pPr>
            <w:r>
              <w:rPr>
                <w:rFonts w:ascii="Arial" w:hAnsi="Arial"/>
                <w:sz w:val="20"/>
              </w:rPr>
              <w:t>0.051</w:t>
            </w:r>
          </w:p>
          <w:p w14:paraId="0DA86C52" w14:textId="77777777" w:rsidR="002148C9" w:rsidRPr="001C1C8A" w:rsidRDefault="002148C9" w:rsidP="00ED28CD">
            <w:pPr>
              <w:jc w:val="center"/>
              <w:rPr>
                <w:rFonts w:ascii="Arial" w:hAnsi="Arial"/>
                <w:sz w:val="20"/>
              </w:rPr>
            </w:pPr>
            <w:r>
              <w:rPr>
                <w:rFonts w:ascii="Arial" w:hAnsi="Arial"/>
                <w:sz w:val="20"/>
              </w:rPr>
              <w:t>(</w:t>
            </w:r>
            <w:r w:rsidRPr="001C1C8A">
              <w:rPr>
                <w:rFonts w:ascii="Arial" w:hAnsi="Arial"/>
                <w:sz w:val="20"/>
              </w:rPr>
              <w:t>0.</w:t>
            </w:r>
            <w:r>
              <w:rPr>
                <w:rFonts w:ascii="Arial" w:hAnsi="Arial"/>
                <w:sz w:val="20"/>
              </w:rPr>
              <w:t>021)</w:t>
            </w:r>
          </w:p>
        </w:tc>
      </w:tr>
      <w:tr w:rsidR="002148C9" w:rsidRPr="001C1C8A" w14:paraId="6FB41B9E" w14:textId="77777777">
        <w:trPr>
          <w:trHeight w:val="685"/>
        </w:trPr>
        <w:tc>
          <w:tcPr>
            <w:tcW w:w="2836" w:type="dxa"/>
            <w:vAlign w:val="center"/>
          </w:tcPr>
          <w:p w14:paraId="4EC88AD4" w14:textId="77777777" w:rsidR="002148C9" w:rsidRPr="003208C8" w:rsidRDefault="002148C9" w:rsidP="00ED28CD">
            <w:pPr>
              <w:jc w:val="center"/>
              <w:rPr>
                <w:rFonts w:ascii="Arial" w:hAnsi="Arial"/>
                <w:b/>
                <w:sz w:val="20"/>
              </w:rPr>
            </w:pPr>
            <w:r>
              <w:rPr>
                <w:rFonts w:ascii="Arial" w:hAnsi="Arial"/>
                <w:b/>
                <w:sz w:val="20"/>
              </w:rPr>
              <w:t>Inferotemporal ARA</w:t>
            </w:r>
            <w:r w:rsidRPr="003208C8">
              <w:rPr>
                <w:rFonts w:ascii="Arial" w:hAnsi="Arial"/>
                <w:b/>
                <w:sz w:val="20"/>
              </w:rPr>
              <w:t>750</w:t>
            </w:r>
          </w:p>
        </w:tc>
        <w:tc>
          <w:tcPr>
            <w:tcW w:w="2031" w:type="dxa"/>
            <w:vAlign w:val="center"/>
          </w:tcPr>
          <w:p w14:paraId="7E82D6A8" w14:textId="77777777" w:rsidR="002148C9" w:rsidRPr="001C1C8A" w:rsidRDefault="002148C9" w:rsidP="00ED28CD">
            <w:pPr>
              <w:jc w:val="center"/>
              <w:rPr>
                <w:rFonts w:ascii="Arial" w:hAnsi="Arial"/>
                <w:sz w:val="20"/>
              </w:rPr>
            </w:pPr>
            <w:r w:rsidRPr="001C1C8A">
              <w:rPr>
                <w:rFonts w:ascii="Arial" w:hAnsi="Arial"/>
                <w:sz w:val="20"/>
              </w:rPr>
              <w:t>0.1</w:t>
            </w:r>
            <w:r>
              <w:rPr>
                <w:rFonts w:ascii="Arial" w:hAnsi="Arial"/>
                <w:sz w:val="20"/>
              </w:rPr>
              <w:t>01</w:t>
            </w:r>
          </w:p>
        </w:tc>
        <w:tc>
          <w:tcPr>
            <w:tcW w:w="2032" w:type="dxa"/>
            <w:vAlign w:val="center"/>
          </w:tcPr>
          <w:p w14:paraId="7C71DD98" w14:textId="77777777" w:rsidR="002148C9" w:rsidRPr="001C1C8A" w:rsidRDefault="002148C9" w:rsidP="00ED28CD">
            <w:pPr>
              <w:jc w:val="center"/>
              <w:rPr>
                <w:rFonts w:ascii="Arial" w:hAnsi="Arial"/>
                <w:sz w:val="20"/>
              </w:rPr>
            </w:pPr>
            <w:r>
              <w:rPr>
                <w:rFonts w:ascii="Arial" w:hAnsi="Arial"/>
                <w:sz w:val="20"/>
              </w:rPr>
              <w:t>0.168</w:t>
            </w:r>
          </w:p>
          <w:p w14:paraId="374F0615" w14:textId="77777777" w:rsidR="002148C9" w:rsidRPr="001C1C8A" w:rsidRDefault="002148C9" w:rsidP="00ED28CD">
            <w:pPr>
              <w:jc w:val="center"/>
              <w:rPr>
                <w:rFonts w:ascii="Arial" w:hAnsi="Arial"/>
                <w:sz w:val="20"/>
              </w:rPr>
            </w:pPr>
            <w:r>
              <w:rPr>
                <w:rFonts w:ascii="Arial" w:hAnsi="Arial"/>
                <w:sz w:val="20"/>
              </w:rPr>
              <w:t>(0.044)</w:t>
            </w:r>
          </w:p>
        </w:tc>
        <w:tc>
          <w:tcPr>
            <w:tcW w:w="2032" w:type="dxa"/>
            <w:vAlign w:val="center"/>
          </w:tcPr>
          <w:p w14:paraId="6DA922D3" w14:textId="77777777" w:rsidR="002148C9" w:rsidRPr="001C1C8A" w:rsidRDefault="002148C9" w:rsidP="00ED28CD">
            <w:pPr>
              <w:jc w:val="center"/>
              <w:rPr>
                <w:rFonts w:ascii="Arial" w:hAnsi="Arial"/>
                <w:sz w:val="20"/>
              </w:rPr>
            </w:pPr>
            <w:r>
              <w:rPr>
                <w:rFonts w:ascii="Arial" w:hAnsi="Arial"/>
                <w:sz w:val="20"/>
              </w:rPr>
              <w:t>0.143</w:t>
            </w:r>
          </w:p>
          <w:p w14:paraId="0CA9F8A2" w14:textId="77777777" w:rsidR="002148C9" w:rsidRPr="001C1C8A" w:rsidRDefault="002148C9" w:rsidP="00ED28CD">
            <w:pPr>
              <w:jc w:val="center"/>
              <w:rPr>
                <w:rFonts w:ascii="Arial" w:hAnsi="Arial"/>
                <w:sz w:val="20"/>
              </w:rPr>
            </w:pPr>
            <w:r>
              <w:rPr>
                <w:rFonts w:ascii="Arial" w:hAnsi="Arial"/>
                <w:sz w:val="20"/>
              </w:rPr>
              <w:t>(0.007)</w:t>
            </w:r>
          </w:p>
        </w:tc>
      </w:tr>
      <w:tr w:rsidR="002148C9" w:rsidRPr="001C1C8A" w14:paraId="2662B9F2" w14:textId="77777777">
        <w:trPr>
          <w:trHeight w:val="684"/>
        </w:trPr>
        <w:tc>
          <w:tcPr>
            <w:tcW w:w="2836" w:type="dxa"/>
            <w:vAlign w:val="center"/>
          </w:tcPr>
          <w:p w14:paraId="6B946226" w14:textId="77777777" w:rsidR="002148C9" w:rsidRPr="003208C8" w:rsidRDefault="002148C9" w:rsidP="00ED28CD">
            <w:pPr>
              <w:jc w:val="center"/>
              <w:rPr>
                <w:rFonts w:ascii="Arial" w:hAnsi="Arial"/>
                <w:b/>
                <w:sz w:val="20"/>
              </w:rPr>
            </w:pPr>
            <w:r>
              <w:rPr>
                <w:rFonts w:ascii="Arial" w:hAnsi="Arial"/>
                <w:b/>
                <w:sz w:val="20"/>
              </w:rPr>
              <w:t>Temporal ARA</w:t>
            </w:r>
            <w:r w:rsidRPr="003208C8">
              <w:rPr>
                <w:rFonts w:ascii="Arial" w:hAnsi="Arial"/>
                <w:b/>
                <w:sz w:val="20"/>
              </w:rPr>
              <w:t>750</w:t>
            </w:r>
          </w:p>
        </w:tc>
        <w:tc>
          <w:tcPr>
            <w:tcW w:w="2031" w:type="dxa"/>
            <w:vAlign w:val="center"/>
          </w:tcPr>
          <w:p w14:paraId="36863F6C" w14:textId="77777777" w:rsidR="002148C9" w:rsidRPr="001C1C8A" w:rsidRDefault="002148C9" w:rsidP="00ED28CD">
            <w:pPr>
              <w:jc w:val="center"/>
              <w:rPr>
                <w:rFonts w:ascii="Arial" w:hAnsi="Arial"/>
                <w:sz w:val="20"/>
              </w:rPr>
            </w:pPr>
            <w:r>
              <w:rPr>
                <w:rFonts w:ascii="Arial" w:hAnsi="Arial"/>
                <w:sz w:val="20"/>
              </w:rPr>
              <w:t>0.088</w:t>
            </w:r>
          </w:p>
        </w:tc>
        <w:tc>
          <w:tcPr>
            <w:tcW w:w="2032" w:type="dxa"/>
            <w:vAlign w:val="center"/>
          </w:tcPr>
          <w:p w14:paraId="573BD033" w14:textId="77777777" w:rsidR="002148C9" w:rsidRPr="001C1C8A" w:rsidRDefault="002148C9" w:rsidP="00ED28CD">
            <w:pPr>
              <w:jc w:val="center"/>
              <w:rPr>
                <w:rFonts w:ascii="Arial" w:hAnsi="Arial"/>
                <w:sz w:val="20"/>
                <w:szCs w:val="20"/>
              </w:rPr>
            </w:pPr>
            <w:r>
              <w:rPr>
                <w:rFonts w:ascii="Arial" w:hAnsi="Arial"/>
                <w:sz w:val="20"/>
                <w:szCs w:val="20"/>
              </w:rPr>
              <w:t>0.150</w:t>
            </w:r>
          </w:p>
          <w:p w14:paraId="2CAF16AF" w14:textId="77777777" w:rsidR="002148C9" w:rsidRPr="001C1C8A" w:rsidRDefault="002148C9" w:rsidP="00ED28CD">
            <w:pPr>
              <w:jc w:val="center"/>
              <w:rPr>
                <w:rFonts w:ascii="Arial" w:hAnsi="Arial"/>
                <w:sz w:val="20"/>
              </w:rPr>
            </w:pPr>
            <w:r>
              <w:rPr>
                <w:rFonts w:ascii="Arial" w:hAnsi="Arial"/>
                <w:sz w:val="20"/>
              </w:rPr>
              <w:t>(0.002)</w:t>
            </w:r>
          </w:p>
        </w:tc>
        <w:tc>
          <w:tcPr>
            <w:tcW w:w="2032" w:type="dxa"/>
            <w:vAlign w:val="center"/>
          </w:tcPr>
          <w:p w14:paraId="54060F77" w14:textId="77777777" w:rsidR="002148C9" w:rsidRPr="001C1C8A" w:rsidRDefault="002148C9" w:rsidP="00ED28CD">
            <w:pPr>
              <w:jc w:val="center"/>
              <w:rPr>
                <w:rFonts w:ascii="Arial" w:hAnsi="Arial"/>
                <w:sz w:val="20"/>
              </w:rPr>
            </w:pPr>
            <w:r>
              <w:rPr>
                <w:rFonts w:ascii="Arial" w:hAnsi="Arial"/>
                <w:sz w:val="20"/>
              </w:rPr>
              <w:t>0.127</w:t>
            </w:r>
          </w:p>
          <w:p w14:paraId="078C248C" w14:textId="77777777" w:rsidR="002148C9" w:rsidRPr="001C1C8A" w:rsidRDefault="002148C9" w:rsidP="00ED28CD">
            <w:pPr>
              <w:jc w:val="center"/>
              <w:rPr>
                <w:rFonts w:ascii="Arial" w:hAnsi="Arial"/>
                <w:sz w:val="20"/>
              </w:rPr>
            </w:pPr>
            <w:r>
              <w:rPr>
                <w:rFonts w:ascii="Arial" w:hAnsi="Arial"/>
                <w:sz w:val="20"/>
              </w:rPr>
              <w:t>(0.013)</w:t>
            </w:r>
          </w:p>
        </w:tc>
      </w:tr>
      <w:tr w:rsidR="002148C9" w:rsidRPr="001C1C8A" w14:paraId="15DECD4A" w14:textId="77777777">
        <w:trPr>
          <w:trHeight w:val="685"/>
        </w:trPr>
        <w:tc>
          <w:tcPr>
            <w:tcW w:w="2836" w:type="dxa"/>
            <w:tcBorders>
              <w:bottom w:val="single" w:sz="12" w:space="0" w:color="auto"/>
            </w:tcBorders>
            <w:vAlign w:val="center"/>
          </w:tcPr>
          <w:p w14:paraId="34843D66" w14:textId="77777777" w:rsidR="002148C9" w:rsidRPr="003208C8" w:rsidRDefault="002148C9" w:rsidP="00ED28CD">
            <w:pPr>
              <w:jc w:val="center"/>
              <w:rPr>
                <w:rFonts w:ascii="Arial" w:hAnsi="Arial"/>
                <w:b/>
                <w:sz w:val="20"/>
              </w:rPr>
            </w:pPr>
            <w:r>
              <w:rPr>
                <w:rFonts w:ascii="Arial" w:hAnsi="Arial"/>
                <w:b/>
                <w:sz w:val="20"/>
              </w:rPr>
              <w:t>Superotemporal ARA</w:t>
            </w:r>
            <w:r w:rsidRPr="003208C8">
              <w:rPr>
                <w:rFonts w:ascii="Arial" w:hAnsi="Arial"/>
                <w:b/>
                <w:sz w:val="20"/>
              </w:rPr>
              <w:t>750</w:t>
            </w:r>
          </w:p>
        </w:tc>
        <w:tc>
          <w:tcPr>
            <w:tcW w:w="2031" w:type="dxa"/>
            <w:tcBorders>
              <w:bottom w:val="single" w:sz="12" w:space="0" w:color="auto"/>
            </w:tcBorders>
            <w:vAlign w:val="center"/>
          </w:tcPr>
          <w:p w14:paraId="50344CA4" w14:textId="77777777" w:rsidR="002148C9" w:rsidRPr="001C1C8A" w:rsidRDefault="002148C9" w:rsidP="00ED28CD">
            <w:pPr>
              <w:jc w:val="center"/>
              <w:rPr>
                <w:rFonts w:ascii="Arial" w:hAnsi="Arial"/>
                <w:sz w:val="20"/>
                <w:szCs w:val="20"/>
              </w:rPr>
            </w:pPr>
            <w:r w:rsidRPr="001C1C8A">
              <w:rPr>
                <w:rFonts w:ascii="Arial" w:hAnsi="Arial"/>
                <w:sz w:val="20"/>
                <w:szCs w:val="20"/>
              </w:rPr>
              <w:t>0.050</w:t>
            </w:r>
          </w:p>
        </w:tc>
        <w:tc>
          <w:tcPr>
            <w:tcW w:w="2032" w:type="dxa"/>
            <w:tcBorders>
              <w:bottom w:val="single" w:sz="12" w:space="0" w:color="auto"/>
            </w:tcBorders>
            <w:vAlign w:val="center"/>
          </w:tcPr>
          <w:p w14:paraId="016D2093" w14:textId="77777777" w:rsidR="002148C9" w:rsidRPr="001C1C8A" w:rsidRDefault="002148C9" w:rsidP="00ED28CD">
            <w:pPr>
              <w:jc w:val="center"/>
              <w:rPr>
                <w:rFonts w:ascii="Arial" w:hAnsi="Arial"/>
                <w:sz w:val="20"/>
                <w:szCs w:val="20"/>
              </w:rPr>
            </w:pPr>
            <w:r>
              <w:rPr>
                <w:rFonts w:ascii="Arial" w:hAnsi="Arial"/>
                <w:sz w:val="20"/>
                <w:szCs w:val="20"/>
              </w:rPr>
              <w:t>0.101</w:t>
            </w:r>
          </w:p>
          <w:p w14:paraId="52875795" w14:textId="77777777" w:rsidR="002148C9" w:rsidRPr="001C1C8A" w:rsidRDefault="002148C9" w:rsidP="00ED28CD">
            <w:pPr>
              <w:jc w:val="center"/>
              <w:rPr>
                <w:rFonts w:ascii="Arial" w:hAnsi="Arial"/>
                <w:sz w:val="20"/>
              </w:rPr>
            </w:pPr>
            <w:r>
              <w:rPr>
                <w:rFonts w:ascii="Arial" w:hAnsi="Arial"/>
                <w:sz w:val="20"/>
              </w:rPr>
              <w:t>(0.043)</w:t>
            </w:r>
          </w:p>
        </w:tc>
        <w:tc>
          <w:tcPr>
            <w:tcW w:w="2032" w:type="dxa"/>
            <w:tcBorders>
              <w:bottom w:val="single" w:sz="12" w:space="0" w:color="auto"/>
            </w:tcBorders>
            <w:vAlign w:val="center"/>
          </w:tcPr>
          <w:p w14:paraId="2D37C11A" w14:textId="77777777" w:rsidR="002148C9" w:rsidRPr="001C1C8A" w:rsidRDefault="002148C9" w:rsidP="00ED28CD">
            <w:pPr>
              <w:jc w:val="center"/>
              <w:rPr>
                <w:rFonts w:ascii="Arial" w:hAnsi="Arial"/>
                <w:sz w:val="20"/>
                <w:szCs w:val="20"/>
              </w:rPr>
            </w:pPr>
            <w:r>
              <w:rPr>
                <w:rFonts w:ascii="Arial" w:hAnsi="Arial"/>
                <w:sz w:val="20"/>
                <w:szCs w:val="20"/>
              </w:rPr>
              <w:t>0.089</w:t>
            </w:r>
          </w:p>
          <w:p w14:paraId="4EF7DCCF" w14:textId="77777777" w:rsidR="002148C9" w:rsidRPr="001C1C8A" w:rsidRDefault="002148C9" w:rsidP="00ED28CD">
            <w:pPr>
              <w:jc w:val="center"/>
              <w:rPr>
                <w:rFonts w:ascii="Arial" w:hAnsi="Arial"/>
                <w:sz w:val="20"/>
              </w:rPr>
            </w:pPr>
            <w:r>
              <w:rPr>
                <w:rFonts w:ascii="Arial" w:hAnsi="Arial"/>
                <w:sz w:val="20"/>
              </w:rPr>
              <w:t>(0.003)</w:t>
            </w:r>
          </w:p>
        </w:tc>
      </w:tr>
    </w:tbl>
    <w:p w14:paraId="1F764C6D" w14:textId="77777777" w:rsidR="002148C9" w:rsidRDefault="002148C9" w:rsidP="002148C9">
      <w:pPr>
        <w:rPr>
          <w:rFonts w:ascii="Arial" w:hAnsi="Arial"/>
          <w:sz w:val="18"/>
        </w:rPr>
      </w:pPr>
      <w:r>
        <w:rPr>
          <w:rFonts w:ascii="Arial" w:hAnsi="Arial"/>
          <w:sz w:val="18"/>
          <w:vertAlign w:val="superscript"/>
        </w:rPr>
        <w:t>*</w:t>
      </w:r>
      <w:r>
        <w:rPr>
          <w:rFonts w:ascii="Arial" w:hAnsi="Arial"/>
          <w:sz w:val="18"/>
        </w:rPr>
        <w:t>Mean measurements are shown.</w:t>
      </w:r>
    </w:p>
    <w:p w14:paraId="185EC273" w14:textId="77777777" w:rsidR="00CB2913" w:rsidRDefault="002148C9" w:rsidP="002148C9">
      <w:r>
        <w:rPr>
          <w:rFonts w:ascii="Arial" w:hAnsi="Arial"/>
          <w:sz w:val="18"/>
          <w:vertAlign w:val="superscript"/>
        </w:rPr>
        <w:sym w:font="Wingdings 2" w:char="F085"/>
      </w:r>
      <w:r>
        <w:rPr>
          <w:rFonts w:ascii="Arial" w:hAnsi="Arial"/>
          <w:sz w:val="18"/>
        </w:rPr>
        <w:t>Mean measurements (top) and p values from significance paired t-test</w:t>
      </w:r>
      <w:r w:rsidRPr="0047754D">
        <w:rPr>
          <w:rFonts w:ascii="Arial" w:hAnsi="Arial"/>
          <w:sz w:val="18"/>
        </w:rPr>
        <w:t xml:space="preserve"> comparing mean at </w:t>
      </w:r>
      <w:r>
        <w:rPr>
          <w:rFonts w:ascii="Arial" w:hAnsi="Arial"/>
          <w:sz w:val="18"/>
        </w:rPr>
        <w:t>the indicated</w:t>
      </w:r>
      <w:r w:rsidRPr="0047754D">
        <w:rPr>
          <w:rFonts w:ascii="Arial" w:hAnsi="Arial"/>
          <w:sz w:val="18"/>
        </w:rPr>
        <w:t xml:space="preserve"> time point with baseline</w:t>
      </w:r>
      <w:r>
        <w:rPr>
          <w:rFonts w:ascii="Arial" w:hAnsi="Arial"/>
          <w:sz w:val="18"/>
        </w:rPr>
        <w:t xml:space="preserve"> </w:t>
      </w:r>
      <w:r w:rsidRPr="0047754D">
        <w:rPr>
          <w:rFonts w:ascii="Arial" w:hAnsi="Arial"/>
          <w:sz w:val="18"/>
        </w:rPr>
        <w:t>bottom, in brackets) are shown.</w:t>
      </w:r>
    </w:p>
    <w:sectPr w:rsidR="00CB2913" w:rsidSect="00CB2913">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52EEB" w14:textId="77777777" w:rsidR="002B5B20" w:rsidRDefault="002B5B20">
      <w:r>
        <w:separator/>
      </w:r>
    </w:p>
  </w:endnote>
  <w:endnote w:type="continuationSeparator" w:id="0">
    <w:p w14:paraId="13255ED3" w14:textId="77777777" w:rsidR="002B5B20" w:rsidRDefault="002B5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A5150" w14:textId="77777777" w:rsidR="002B5B20" w:rsidRDefault="003F42FF" w:rsidP="00D148C8">
    <w:pPr>
      <w:pStyle w:val="Footer"/>
      <w:framePr w:wrap="around" w:vAnchor="text" w:hAnchor="margin" w:xAlign="right" w:y="1"/>
      <w:rPr>
        <w:rStyle w:val="PageNumber"/>
      </w:rPr>
    </w:pPr>
    <w:r>
      <w:rPr>
        <w:rStyle w:val="PageNumber"/>
      </w:rPr>
      <w:fldChar w:fldCharType="begin"/>
    </w:r>
    <w:r w:rsidR="002B5B20">
      <w:rPr>
        <w:rStyle w:val="PageNumber"/>
      </w:rPr>
      <w:instrText xml:space="preserve">PAGE  </w:instrText>
    </w:r>
    <w:r>
      <w:rPr>
        <w:rStyle w:val="PageNumber"/>
      </w:rPr>
      <w:fldChar w:fldCharType="end"/>
    </w:r>
  </w:p>
  <w:p w14:paraId="510E5309" w14:textId="77777777" w:rsidR="002B5B20" w:rsidRDefault="002B5B20" w:rsidP="00D148C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1F629" w14:textId="77777777" w:rsidR="002B5B20" w:rsidRDefault="003F42FF" w:rsidP="00D148C8">
    <w:pPr>
      <w:pStyle w:val="Footer"/>
      <w:framePr w:wrap="around" w:vAnchor="text" w:hAnchor="margin" w:xAlign="right" w:y="1"/>
      <w:rPr>
        <w:rStyle w:val="PageNumber"/>
      </w:rPr>
    </w:pPr>
    <w:r>
      <w:rPr>
        <w:rStyle w:val="PageNumber"/>
      </w:rPr>
      <w:fldChar w:fldCharType="begin"/>
    </w:r>
    <w:r w:rsidR="002B5B20">
      <w:rPr>
        <w:rStyle w:val="PageNumber"/>
      </w:rPr>
      <w:instrText xml:space="preserve">PAGE  </w:instrText>
    </w:r>
    <w:r>
      <w:rPr>
        <w:rStyle w:val="PageNumber"/>
      </w:rPr>
      <w:fldChar w:fldCharType="separate"/>
    </w:r>
    <w:r w:rsidR="00704CCC">
      <w:rPr>
        <w:rStyle w:val="PageNumber"/>
        <w:noProof/>
      </w:rPr>
      <w:t>1</w:t>
    </w:r>
    <w:r>
      <w:rPr>
        <w:rStyle w:val="PageNumber"/>
      </w:rPr>
      <w:fldChar w:fldCharType="end"/>
    </w:r>
  </w:p>
  <w:p w14:paraId="761D5011" w14:textId="77777777" w:rsidR="002B5B20" w:rsidRDefault="002B5B20" w:rsidP="00D148C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668E2" w14:textId="77777777" w:rsidR="002B5B20" w:rsidRDefault="002B5B20">
      <w:r>
        <w:separator/>
      </w:r>
    </w:p>
  </w:footnote>
  <w:footnote w:type="continuationSeparator" w:id="0">
    <w:p w14:paraId="40811C75" w14:textId="77777777" w:rsidR="002B5B20" w:rsidRDefault="002B5B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044604"/>
    <w:multiLevelType w:val="hybridMultilevel"/>
    <w:tmpl w:val="409E6424"/>
    <w:lvl w:ilvl="0" w:tplc="332EF41C">
      <w:start w:val="1"/>
      <w:numFmt w:val="decimal"/>
      <w:lvlText w:val="%1."/>
      <w:lvlJc w:val="left"/>
      <w:pPr>
        <w:ind w:left="720" w:hanging="360"/>
      </w:pPr>
      <w:rPr>
        <w:rFonts w:cstheme="minorBid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B779A5"/>
    <w:multiLevelType w:val="hybridMultilevel"/>
    <w:tmpl w:val="3C7CD1F4"/>
    <w:lvl w:ilvl="0" w:tplc="F8602C56">
      <w:start w:val="3"/>
      <w:numFmt w:val="bullet"/>
      <w:lvlText w:val=""/>
      <w:lvlJc w:val="left"/>
      <w:pPr>
        <w:ind w:left="720" w:hanging="360"/>
      </w:pPr>
      <w:rPr>
        <w:rFonts w:ascii="Symbol" w:eastAsiaTheme="minorEastAsia" w:hAnsi="Symbol" w:cs="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5A5"/>
    <w:rsid w:val="0000514E"/>
    <w:rsid w:val="00006903"/>
    <w:rsid w:val="00006FE3"/>
    <w:rsid w:val="00041F80"/>
    <w:rsid w:val="000422F7"/>
    <w:rsid w:val="0006421D"/>
    <w:rsid w:val="00076443"/>
    <w:rsid w:val="000D6DE7"/>
    <w:rsid w:val="00123041"/>
    <w:rsid w:val="001A164F"/>
    <w:rsid w:val="001A2A4D"/>
    <w:rsid w:val="001B64B5"/>
    <w:rsid w:val="001C4ED8"/>
    <w:rsid w:val="001D0DE3"/>
    <w:rsid w:val="001F1C7A"/>
    <w:rsid w:val="002148C9"/>
    <w:rsid w:val="00223C7F"/>
    <w:rsid w:val="00273148"/>
    <w:rsid w:val="002870AA"/>
    <w:rsid w:val="00296722"/>
    <w:rsid w:val="002A17C5"/>
    <w:rsid w:val="002A6B56"/>
    <w:rsid w:val="002B15FA"/>
    <w:rsid w:val="002B5B20"/>
    <w:rsid w:val="002F2F16"/>
    <w:rsid w:val="00304B66"/>
    <w:rsid w:val="00327F10"/>
    <w:rsid w:val="003428FE"/>
    <w:rsid w:val="00362089"/>
    <w:rsid w:val="00366090"/>
    <w:rsid w:val="00376BC2"/>
    <w:rsid w:val="00385EF3"/>
    <w:rsid w:val="003A2976"/>
    <w:rsid w:val="003C25E7"/>
    <w:rsid w:val="003E2331"/>
    <w:rsid w:val="003E719D"/>
    <w:rsid w:val="003F42FF"/>
    <w:rsid w:val="0040730B"/>
    <w:rsid w:val="00426DCC"/>
    <w:rsid w:val="00426F2F"/>
    <w:rsid w:val="0044397E"/>
    <w:rsid w:val="00453BDD"/>
    <w:rsid w:val="004626DB"/>
    <w:rsid w:val="00491086"/>
    <w:rsid w:val="004B370D"/>
    <w:rsid w:val="0053076D"/>
    <w:rsid w:val="00533611"/>
    <w:rsid w:val="00561172"/>
    <w:rsid w:val="005940C0"/>
    <w:rsid w:val="00595A5B"/>
    <w:rsid w:val="00600A49"/>
    <w:rsid w:val="00605EDB"/>
    <w:rsid w:val="0061342F"/>
    <w:rsid w:val="00620FC3"/>
    <w:rsid w:val="0062588A"/>
    <w:rsid w:val="006B5CFA"/>
    <w:rsid w:val="006C33B9"/>
    <w:rsid w:val="007025D9"/>
    <w:rsid w:val="00704CCC"/>
    <w:rsid w:val="00723846"/>
    <w:rsid w:val="00737C4D"/>
    <w:rsid w:val="00751CEE"/>
    <w:rsid w:val="007928CF"/>
    <w:rsid w:val="007B0E9D"/>
    <w:rsid w:val="007B57DF"/>
    <w:rsid w:val="007E5491"/>
    <w:rsid w:val="007E6770"/>
    <w:rsid w:val="00837888"/>
    <w:rsid w:val="00890C68"/>
    <w:rsid w:val="008E5809"/>
    <w:rsid w:val="008F044C"/>
    <w:rsid w:val="00966182"/>
    <w:rsid w:val="009A6A7F"/>
    <w:rsid w:val="009B6998"/>
    <w:rsid w:val="009E1183"/>
    <w:rsid w:val="009E7398"/>
    <w:rsid w:val="009F1BEE"/>
    <w:rsid w:val="00A55AEA"/>
    <w:rsid w:val="00A63663"/>
    <w:rsid w:val="00A942CE"/>
    <w:rsid w:val="00AC1872"/>
    <w:rsid w:val="00AC4997"/>
    <w:rsid w:val="00AE6B1C"/>
    <w:rsid w:val="00AF3550"/>
    <w:rsid w:val="00B00946"/>
    <w:rsid w:val="00B34D08"/>
    <w:rsid w:val="00B5214E"/>
    <w:rsid w:val="00B53105"/>
    <w:rsid w:val="00B84B43"/>
    <w:rsid w:val="00BB593C"/>
    <w:rsid w:val="00BD6D14"/>
    <w:rsid w:val="00C218F9"/>
    <w:rsid w:val="00C30681"/>
    <w:rsid w:val="00C70611"/>
    <w:rsid w:val="00CB2913"/>
    <w:rsid w:val="00CC25A5"/>
    <w:rsid w:val="00CC79F1"/>
    <w:rsid w:val="00CF37DB"/>
    <w:rsid w:val="00CF7A4D"/>
    <w:rsid w:val="00D039D7"/>
    <w:rsid w:val="00D060CE"/>
    <w:rsid w:val="00D148C8"/>
    <w:rsid w:val="00D708E4"/>
    <w:rsid w:val="00D728B4"/>
    <w:rsid w:val="00D77133"/>
    <w:rsid w:val="00DA4129"/>
    <w:rsid w:val="00DD2DFA"/>
    <w:rsid w:val="00DE4FD1"/>
    <w:rsid w:val="00DF1927"/>
    <w:rsid w:val="00E3371B"/>
    <w:rsid w:val="00E36C02"/>
    <w:rsid w:val="00E524E5"/>
    <w:rsid w:val="00E953C8"/>
    <w:rsid w:val="00ED28CD"/>
    <w:rsid w:val="00F044C3"/>
    <w:rsid w:val="00F26BAF"/>
    <w:rsid w:val="00F569CA"/>
    <w:rsid w:val="00FE573F"/>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34E4B7"/>
  <w15:docId w15:val="{C3372168-42A1-4746-9523-DBDF27585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5A5"/>
    <w:rPr>
      <w:rFonts w:eastAsiaTheme="minorEastAsia"/>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rsid w:val="00CC25A5"/>
    <w:rPr>
      <w:rFonts w:eastAsiaTheme="minorEastAsia"/>
      <w:lang w:val="en-GB" w:eastAsia="ja-JP"/>
    </w:rPr>
  </w:style>
  <w:style w:type="paragraph" w:styleId="CommentText">
    <w:name w:val="annotation text"/>
    <w:basedOn w:val="Normal"/>
    <w:link w:val="CommentTextChar"/>
    <w:rsid w:val="00CC25A5"/>
  </w:style>
  <w:style w:type="character" w:customStyle="1" w:styleId="CommentSubjectChar">
    <w:name w:val="Comment Subject Char"/>
    <w:basedOn w:val="CommentTextChar"/>
    <w:link w:val="CommentSubject"/>
    <w:rsid w:val="00CC25A5"/>
    <w:rPr>
      <w:rFonts w:eastAsiaTheme="minorEastAsia"/>
      <w:b/>
      <w:bCs/>
      <w:sz w:val="20"/>
      <w:szCs w:val="20"/>
      <w:lang w:val="en-GB" w:eastAsia="ja-JP"/>
    </w:rPr>
  </w:style>
  <w:style w:type="paragraph" w:styleId="CommentSubject">
    <w:name w:val="annotation subject"/>
    <w:basedOn w:val="CommentText"/>
    <w:next w:val="CommentText"/>
    <w:link w:val="CommentSubjectChar"/>
    <w:rsid w:val="00CC25A5"/>
    <w:rPr>
      <w:b/>
      <w:bCs/>
      <w:sz w:val="20"/>
      <w:szCs w:val="20"/>
    </w:rPr>
  </w:style>
  <w:style w:type="character" w:customStyle="1" w:styleId="BalloonTextChar">
    <w:name w:val="Balloon Text Char"/>
    <w:basedOn w:val="DefaultParagraphFont"/>
    <w:link w:val="BalloonText"/>
    <w:rsid w:val="00CC25A5"/>
    <w:rPr>
      <w:rFonts w:ascii="Lucida Grande" w:eastAsiaTheme="minorEastAsia" w:hAnsi="Lucida Grande" w:cs="Lucida Grande"/>
      <w:sz w:val="18"/>
      <w:szCs w:val="18"/>
      <w:lang w:val="en-GB" w:eastAsia="ja-JP"/>
    </w:rPr>
  </w:style>
  <w:style w:type="paragraph" w:styleId="BalloonText">
    <w:name w:val="Balloon Text"/>
    <w:basedOn w:val="Normal"/>
    <w:link w:val="BalloonTextChar"/>
    <w:rsid w:val="00CC25A5"/>
    <w:rPr>
      <w:rFonts w:ascii="Lucida Grande" w:hAnsi="Lucida Grande" w:cs="Lucida Grande"/>
      <w:sz w:val="18"/>
      <w:szCs w:val="18"/>
    </w:rPr>
  </w:style>
  <w:style w:type="paragraph" w:customStyle="1" w:styleId="Standard1">
    <w:name w:val="Standard1"/>
    <w:rsid w:val="00CC25A5"/>
    <w:rPr>
      <w:rFonts w:ascii="Times New Roman" w:eastAsia="ヒラギノ角ゴ Pro W3" w:hAnsi="Times New Roman" w:cs="Times New Roman"/>
      <w:color w:val="000000"/>
      <w:sz w:val="20"/>
      <w:szCs w:val="20"/>
      <w:lang w:val="en-GB" w:eastAsia="ja-JP"/>
    </w:rPr>
  </w:style>
  <w:style w:type="paragraph" w:customStyle="1" w:styleId="abstracttext">
    <w:name w:val="abstracttext"/>
    <w:rsid w:val="00CC25A5"/>
    <w:pPr>
      <w:spacing w:before="100" w:after="100"/>
      <w:ind w:right="27"/>
    </w:pPr>
    <w:rPr>
      <w:rFonts w:ascii="Arial" w:eastAsia="ヒラギノ角ゴ Pro W3" w:hAnsi="Arial" w:cs="Times New Roman"/>
      <w:color w:val="000000"/>
      <w:sz w:val="17"/>
      <w:szCs w:val="20"/>
      <w:lang w:val="de-DE" w:eastAsia="ja-JP"/>
    </w:rPr>
  </w:style>
  <w:style w:type="paragraph" w:styleId="NormalWeb">
    <w:name w:val="Normal (Web)"/>
    <w:basedOn w:val="Normal"/>
    <w:uiPriority w:val="99"/>
    <w:rsid w:val="00CC25A5"/>
    <w:pPr>
      <w:spacing w:beforeLines="1" w:afterLines="1"/>
    </w:pPr>
    <w:rPr>
      <w:rFonts w:ascii="Times" w:hAnsi="Times" w:cs="Times New Roman"/>
      <w:sz w:val="20"/>
      <w:szCs w:val="20"/>
    </w:rPr>
  </w:style>
  <w:style w:type="paragraph" w:styleId="Footer">
    <w:name w:val="footer"/>
    <w:basedOn w:val="Normal"/>
    <w:link w:val="FooterChar"/>
    <w:uiPriority w:val="99"/>
    <w:semiHidden/>
    <w:unhideWhenUsed/>
    <w:rsid w:val="00D148C8"/>
    <w:pPr>
      <w:tabs>
        <w:tab w:val="center" w:pos="4320"/>
        <w:tab w:val="right" w:pos="8640"/>
      </w:tabs>
    </w:pPr>
  </w:style>
  <w:style w:type="character" w:customStyle="1" w:styleId="FooterChar">
    <w:name w:val="Footer Char"/>
    <w:basedOn w:val="DefaultParagraphFont"/>
    <w:link w:val="Footer"/>
    <w:uiPriority w:val="99"/>
    <w:semiHidden/>
    <w:rsid w:val="00D148C8"/>
    <w:rPr>
      <w:rFonts w:eastAsiaTheme="minorEastAsia"/>
      <w:lang w:val="en-GB" w:eastAsia="ja-JP"/>
    </w:rPr>
  </w:style>
  <w:style w:type="character" w:styleId="PageNumber">
    <w:name w:val="page number"/>
    <w:basedOn w:val="DefaultParagraphFont"/>
    <w:uiPriority w:val="99"/>
    <w:semiHidden/>
    <w:unhideWhenUsed/>
    <w:rsid w:val="00D148C8"/>
  </w:style>
  <w:style w:type="paragraph" w:styleId="ListParagraph">
    <w:name w:val="List Paragraph"/>
    <w:basedOn w:val="Normal"/>
    <w:uiPriority w:val="34"/>
    <w:qFormat/>
    <w:rsid w:val="00C70611"/>
    <w:pPr>
      <w:ind w:left="720"/>
      <w:contextualSpacing/>
    </w:pPr>
  </w:style>
  <w:style w:type="character" w:styleId="LineNumber">
    <w:name w:val="line number"/>
    <w:basedOn w:val="DefaultParagraphFont"/>
    <w:rsid w:val="00595A5B"/>
  </w:style>
  <w:style w:type="paragraph" w:styleId="Header">
    <w:name w:val="header"/>
    <w:basedOn w:val="Normal"/>
    <w:link w:val="HeaderChar"/>
    <w:rsid w:val="007E5491"/>
    <w:pPr>
      <w:tabs>
        <w:tab w:val="center" w:pos="4320"/>
        <w:tab w:val="right" w:pos="8640"/>
      </w:tabs>
    </w:pPr>
  </w:style>
  <w:style w:type="character" w:customStyle="1" w:styleId="HeaderChar">
    <w:name w:val="Header Char"/>
    <w:basedOn w:val="DefaultParagraphFont"/>
    <w:link w:val="Header"/>
    <w:rsid w:val="007E5491"/>
    <w:rPr>
      <w:rFonts w:eastAsiaTheme="minorEastAsia"/>
      <w:lang w:val="en-GB" w:eastAsia="ja-JP"/>
    </w:rPr>
  </w:style>
  <w:style w:type="character" w:styleId="CommentReference">
    <w:name w:val="annotation reference"/>
    <w:basedOn w:val="DefaultParagraphFont"/>
    <w:rsid w:val="005336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ncbi.nlm.nih.gov/pubmed/?term=Lee%20JR%5BAuthor%5D&amp;cauthor=true&amp;cauthor_uid=2186057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ncbi.nlm.nih.gov/pubmed/?term=Lam%20DS%5BAuthor%5D&amp;cauthor=true&amp;cauthor_uid=1131610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cbi.nlm.nih.gov/pubmed/?term=Choi%20J%5BAuthor%5D&amp;cauthor=true&amp;cauthor_uid=2186057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ubmed/?term=Chua%20JK%5BAuthor%5D&amp;cauthor=true&amp;cauthor_uid=11316102" TargetMode="External"/><Relationship Id="rId5" Type="http://schemas.openxmlformats.org/officeDocument/2006/relationships/footnotes" Target="footnotes.xml"/><Relationship Id="rId15" Type="http://schemas.openxmlformats.org/officeDocument/2006/relationships/hyperlink" Target="http://www.ncbi.nlm.nih.gov/pubmed/?term=Kim%20YD%5BAuthor%5D&amp;cauthor=true&amp;cauthor_uid=21860572" TargetMode="External"/><Relationship Id="rId10" Type="http://schemas.openxmlformats.org/officeDocument/2006/relationships/hyperlink" Target="http://www.ncbi.nlm.nih.gov/pubmed/?term=Tham%20CC%5BAuthor%5D&amp;cauthor=true&amp;cauthor_uid=11316102" TargetMode="External"/><Relationship Id="rId4" Type="http://schemas.openxmlformats.org/officeDocument/2006/relationships/webSettings" Target="webSettings.xml"/><Relationship Id="rId9" Type="http://schemas.openxmlformats.org/officeDocument/2006/relationships/hyperlink" Target="http://www.ncbi.nlm.nih.gov/pubmed/?term=Lai%20JS%5BAuthor%5D&amp;cauthor=true&amp;cauthor_uid=11316102" TargetMode="External"/><Relationship Id="rId14" Type="http://schemas.openxmlformats.org/officeDocument/2006/relationships/hyperlink" Target="http://www.ncbi.nlm.nih.gov/pubmed/?term=Choi%20JY%5BAuthor%5D&amp;cauthor=true&amp;cauthor_uid=218605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9091FD62</Template>
  <TotalTime>1</TotalTime>
  <Pages>19</Pages>
  <Words>3870</Words>
  <Characters>22059</Characters>
  <Application>Microsoft Office Word</Application>
  <DocSecurity>4</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25878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Ivailo Zhekov</dc:creator>
  <cp:keywords/>
  <cp:lastModifiedBy>Walker, Ian</cp:lastModifiedBy>
  <cp:revision>2</cp:revision>
  <dcterms:created xsi:type="dcterms:W3CDTF">2016-11-21T10:53:00Z</dcterms:created>
  <dcterms:modified xsi:type="dcterms:W3CDTF">2016-11-21T10:53:00Z</dcterms:modified>
</cp:coreProperties>
</file>